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BF2DD" w14:textId="514373DE" w:rsidR="003C005A" w:rsidRDefault="003C005A">
      <w:pPr>
        <w:pStyle w:val="pqiText"/>
        <w:rPr>
          <w:rFonts w:ascii="Times New Roman" w:hAnsi="Times New Roman"/>
        </w:rPr>
      </w:pPr>
    </w:p>
    <w:p w14:paraId="6460E2F2" w14:textId="77777777" w:rsidR="003C005A" w:rsidRDefault="003C005A">
      <w:pPr>
        <w:pStyle w:val="pqiText"/>
        <w:rPr>
          <w:rFonts w:ascii="Times New Roman" w:hAnsi="Times New Roman"/>
        </w:rPr>
      </w:pPr>
    </w:p>
    <w:p w14:paraId="73EF55DF" w14:textId="77777777" w:rsidR="003C005A" w:rsidRDefault="003C005A">
      <w:pPr>
        <w:pStyle w:val="pqiText"/>
        <w:rPr>
          <w:rFonts w:ascii="Times New Roman" w:hAnsi="Times New Roman"/>
        </w:rPr>
      </w:pPr>
    </w:p>
    <w:p w14:paraId="3FBE44CC" w14:textId="77777777" w:rsidR="003C005A" w:rsidRDefault="003C005A">
      <w:pPr>
        <w:pStyle w:val="pqiText"/>
        <w:rPr>
          <w:rFonts w:ascii="Times New Roman" w:hAnsi="Times New Roman"/>
        </w:rPr>
      </w:pPr>
    </w:p>
    <w:p w14:paraId="01621876" w14:textId="77777777" w:rsidR="003C005A" w:rsidRDefault="003C005A">
      <w:pPr>
        <w:pStyle w:val="pqiText"/>
        <w:rPr>
          <w:rFonts w:ascii="Times New Roman" w:hAnsi="Times New Roman"/>
        </w:rPr>
      </w:pPr>
    </w:p>
    <w:p w14:paraId="2B510BE2" w14:textId="52A942E1" w:rsidR="003C005A" w:rsidRPr="00CD5AB3" w:rsidRDefault="00A649F5" w:rsidP="008D6EFC">
      <w:pPr>
        <w:pStyle w:val="pqiTitlePageHeader"/>
        <w:ind w:left="0"/>
        <w:rPr>
          <w:rFonts w:ascii="Times New Roman" w:hAnsi="Times New Roman"/>
        </w:rPr>
      </w:pPr>
      <w:r>
        <w:rPr>
          <w:rFonts w:ascii="Times New Roman" w:hAnsi="Times New Roman"/>
        </w:rPr>
        <w:fldChar w:fldCharType="begin"/>
      </w:r>
      <w:r>
        <w:rPr>
          <w:rFonts w:ascii="Times New Roman" w:hAnsi="Times New Roman"/>
        </w:rPr>
        <w:instrText xml:space="preserve"> DOCPROPERTY "pqiDocTitle" \* MERGEFORMAT </w:instrText>
      </w:r>
      <w:r>
        <w:rPr>
          <w:rFonts w:ascii="Times New Roman" w:hAnsi="Times New Roman"/>
        </w:rPr>
        <w:fldChar w:fldCharType="separate"/>
      </w:r>
      <w:r w:rsidR="000B6670" w:rsidRPr="00CD5AB3">
        <w:rPr>
          <w:rFonts w:ascii="Times New Roman" w:hAnsi="Times New Roman"/>
        </w:rPr>
        <w:t>Specyfikacja wymiany komunikatów XML z podmiotami</w:t>
      </w:r>
      <w:r>
        <w:rPr>
          <w:rFonts w:ascii="Times New Roman" w:hAnsi="Times New Roman"/>
        </w:rPr>
        <w:fldChar w:fldCharType="end"/>
      </w:r>
      <w:r w:rsidR="00AC6746" w:rsidRPr="00CD5AB3">
        <w:rPr>
          <w:rFonts w:ascii="Times New Roman" w:hAnsi="Times New Roman"/>
        </w:rPr>
        <w:t xml:space="preserve"> w zakresie elektronicznego Dokumentu Dostawy</w:t>
      </w:r>
      <w:r w:rsidR="00095341">
        <w:rPr>
          <w:rFonts w:ascii="Times New Roman" w:hAnsi="Times New Roman"/>
        </w:rPr>
        <w:t xml:space="preserve"> e-DD</w:t>
      </w:r>
    </w:p>
    <w:p w14:paraId="5F41AC9A" w14:textId="77777777" w:rsidR="003C005A" w:rsidRPr="00CD5AB3" w:rsidRDefault="003C005A" w:rsidP="00C653E2">
      <w:pPr>
        <w:pStyle w:val="pqiText"/>
        <w:rPr>
          <w:rFonts w:ascii="Times New Roman" w:hAnsi="Times New Roman"/>
        </w:rPr>
      </w:pPr>
    </w:p>
    <w:p w14:paraId="75876A91" w14:textId="77777777" w:rsidR="003C005A" w:rsidRPr="00CD5AB3" w:rsidRDefault="003C005A" w:rsidP="00C653E2">
      <w:pPr>
        <w:pStyle w:val="pqiText"/>
        <w:rPr>
          <w:rFonts w:ascii="Times New Roman" w:hAnsi="Times New Roman"/>
        </w:rPr>
      </w:pPr>
    </w:p>
    <w:p w14:paraId="6710444B" w14:textId="77777777" w:rsidR="003C005A" w:rsidRPr="00CD5AB3" w:rsidRDefault="003C005A" w:rsidP="008D6EFC">
      <w:pPr>
        <w:pStyle w:val="pqiTitlePageText"/>
        <w:ind w:left="0"/>
      </w:pPr>
      <w:r w:rsidRPr="00CD5AB3">
        <w:t>w ramach projektu –</w:t>
      </w:r>
    </w:p>
    <w:p w14:paraId="7618E8C1" w14:textId="77777777" w:rsidR="003C005A" w:rsidRPr="00CD5AB3" w:rsidRDefault="003C005A" w:rsidP="00C653E2">
      <w:pPr>
        <w:pStyle w:val="pqiText"/>
        <w:rPr>
          <w:rFonts w:ascii="Times New Roman" w:hAnsi="Times New Roman"/>
        </w:rPr>
      </w:pPr>
    </w:p>
    <w:p w14:paraId="34A62974" w14:textId="77777777" w:rsidR="003C005A" w:rsidRPr="00CD5AB3" w:rsidRDefault="008936D3" w:rsidP="008D6EFC">
      <w:pPr>
        <w:pStyle w:val="pqiTitlePageText1"/>
        <w:ind w:left="0"/>
      </w:pPr>
      <w:r>
        <w:fldChar w:fldCharType="begin"/>
      </w:r>
      <w:r>
        <w:instrText xml:space="preserve"> DOCPROPERTY "pqiProjectName" \* MERGEFORMAT </w:instrText>
      </w:r>
      <w:r>
        <w:fldChar w:fldCharType="separate"/>
      </w:r>
      <w:r w:rsidR="000B6670" w:rsidRPr="00CD5AB3">
        <w:t>System Przemieszczania oraz Nadzoru Wyrobów Akcyzowych EMCS PL 2</w:t>
      </w:r>
      <w:r>
        <w:fldChar w:fldCharType="end"/>
      </w:r>
    </w:p>
    <w:p w14:paraId="65910BFF" w14:textId="77777777" w:rsidR="003C005A" w:rsidRPr="00CD5AB3" w:rsidRDefault="003C005A" w:rsidP="00C653E2">
      <w:pPr>
        <w:pStyle w:val="pqiText"/>
        <w:rPr>
          <w:rFonts w:ascii="Times New Roman" w:hAnsi="Times New Roman"/>
        </w:rPr>
      </w:pPr>
    </w:p>
    <w:p w14:paraId="08863312" w14:textId="2126C5D7" w:rsidR="003C005A" w:rsidRDefault="003C005A" w:rsidP="00C653E2">
      <w:pPr>
        <w:pStyle w:val="pqiText"/>
        <w:rPr>
          <w:rFonts w:ascii="Times New Roman" w:hAnsi="Times New Roman"/>
        </w:rPr>
      </w:pPr>
    </w:p>
    <w:p w14:paraId="67809BAD" w14:textId="77777777" w:rsidR="00832B86" w:rsidRPr="00CD5AB3" w:rsidRDefault="00832B86" w:rsidP="00C653E2">
      <w:pPr>
        <w:pStyle w:val="pqiText"/>
        <w:rPr>
          <w:rFonts w:ascii="Times New Roman" w:hAnsi="Times New Roman"/>
        </w:rPr>
      </w:pPr>
    </w:p>
    <w:p w14:paraId="1F61EF91" w14:textId="77777777" w:rsidR="003C005A" w:rsidRPr="00CD5AB3" w:rsidRDefault="003C005A" w:rsidP="00C653E2">
      <w:pPr>
        <w:pStyle w:val="pqiTitlePageText"/>
      </w:pPr>
      <w:r w:rsidRPr="00CD5AB3">
        <w:t>Zamawiający:</w:t>
      </w:r>
    </w:p>
    <w:p w14:paraId="0B303FBB" w14:textId="77777777" w:rsidR="003C005A" w:rsidRPr="00CD5AB3" w:rsidRDefault="00A649F5" w:rsidP="00C653E2">
      <w:pPr>
        <w:pStyle w:val="pqiTitlePageText2"/>
        <w:rPr>
          <w:rFonts w:ascii="Times New Roman" w:hAnsi="Times New Roman"/>
        </w:rPr>
      </w:pPr>
      <w:r>
        <w:rPr>
          <w:rFonts w:ascii="Times New Roman" w:hAnsi="Times New Roman"/>
        </w:rPr>
        <w:fldChar w:fldCharType="begin"/>
      </w:r>
      <w:r>
        <w:rPr>
          <w:rFonts w:ascii="Times New Roman" w:hAnsi="Times New Roman"/>
        </w:rPr>
        <w:instrText xml:space="preserve"> DOCPROPERTY "pqiClientName" \* MERGEFORMAT </w:instrText>
      </w:r>
      <w:r>
        <w:rPr>
          <w:rFonts w:ascii="Times New Roman" w:hAnsi="Times New Roman"/>
        </w:rPr>
        <w:fldChar w:fldCharType="separate"/>
      </w:r>
      <w:r w:rsidR="000B6670" w:rsidRPr="00CD5AB3">
        <w:rPr>
          <w:rFonts w:ascii="Times New Roman" w:hAnsi="Times New Roman"/>
        </w:rPr>
        <w:t>Ministerstwo Finansów</w:t>
      </w:r>
      <w:r>
        <w:rPr>
          <w:rFonts w:ascii="Times New Roman" w:hAnsi="Times New Roman"/>
        </w:rPr>
        <w:fldChar w:fldCharType="end"/>
      </w:r>
    </w:p>
    <w:p w14:paraId="5509A94C" w14:textId="77777777" w:rsidR="003C005A" w:rsidRPr="00CD5AB3" w:rsidRDefault="003C005A">
      <w:pPr>
        <w:pStyle w:val="pqiText"/>
        <w:rPr>
          <w:rFonts w:ascii="Times New Roman" w:hAnsi="Times New Roman"/>
        </w:rPr>
      </w:pPr>
    </w:p>
    <w:p w14:paraId="6EB0A392" w14:textId="77777777" w:rsidR="003C005A" w:rsidRPr="00CD5AB3" w:rsidRDefault="003C005A">
      <w:pPr>
        <w:pStyle w:val="pqiText"/>
        <w:rPr>
          <w:rFonts w:ascii="Times New Roman" w:hAnsi="Times New Roman"/>
        </w:rPr>
      </w:pPr>
    </w:p>
    <w:p w14:paraId="09800583" w14:textId="77777777" w:rsidR="003C005A" w:rsidRPr="00CD5AB3" w:rsidRDefault="003C005A">
      <w:pPr>
        <w:pStyle w:val="pqiText"/>
        <w:rPr>
          <w:rFonts w:ascii="Times New Roman" w:hAnsi="Times New Roman"/>
        </w:rPr>
      </w:pPr>
    </w:p>
    <w:p w14:paraId="0F60349B" w14:textId="77777777" w:rsidR="003C005A" w:rsidRPr="00CD5AB3" w:rsidRDefault="003C005A" w:rsidP="00F31B8B">
      <w:pPr>
        <w:pStyle w:val="pqiText"/>
      </w:pPr>
    </w:p>
    <w:p w14:paraId="78CED2C1" w14:textId="77777777" w:rsidR="003C005A" w:rsidRPr="00CD5AB3" w:rsidRDefault="003C005A" w:rsidP="00F31B8B">
      <w:pPr>
        <w:pStyle w:val="pqiText"/>
      </w:pPr>
    </w:p>
    <w:p w14:paraId="31783C03" w14:textId="77777777" w:rsidR="003C005A" w:rsidRPr="00CD5AB3" w:rsidRDefault="003C005A" w:rsidP="00F31B8B">
      <w:pPr>
        <w:pStyle w:val="pqiText"/>
      </w:pPr>
    </w:p>
    <w:p w14:paraId="6CA30957" w14:textId="77777777" w:rsidR="003C005A" w:rsidRPr="00CD5AB3" w:rsidRDefault="003C005A" w:rsidP="004B0920">
      <w:pPr>
        <w:pStyle w:val="pqiTabLegend"/>
        <w:pageBreakBefore/>
      </w:pPr>
      <w:r w:rsidRPr="00CD5AB3">
        <w:lastRenderedPageBreak/>
        <w:t>Metryka dokumentu</w:t>
      </w:r>
    </w:p>
    <w:tbl>
      <w:tblPr>
        <w:tblW w:w="0" w:type="auto"/>
        <w:tblInd w:w="-102" w:type="dxa"/>
        <w:tblLayout w:type="fixed"/>
        <w:tblCellMar>
          <w:left w:w="40" w:type="dxa"/>
          <w:right w:w="40" w:type="dxa"/>
        </w:tblCellMar>
        <w:tblLook w:val="0000" w:firstRow="0" w:lastRow="0" w:firstColumn="0" w:lastColumn="0" w:noHBand="0" w:noVBand="0"/>
      </w:tblPr>
      <w:tblGrid>
        <w:gridCol w:w="2347"/>
        <w:gridCol w:w="1570"/>
        <w:gridCol w:w="1618"/>
        <w:gridCol w:w="678"/>
        <w:gridCol w:w="506"/>
        <w:gridCol w:w="578"/>
        <w:gridCol w:w="202"/>
        <w:gridCol w:w="665"/>
        <w:gridCol w:w="736"/>
        <w:gridCol w:w="758"/>
      </w:tblGrid>
      <w:tr w:rsidR="00930AD9" w:rsidRPr="00CD5AB3" w14:paraId="31A6CCA2" w14:textId="77777777" w:rsidTr="00930AD9">
        <w:trPr>
          <w:trHeight w:hRule="exact" w:val="344"/>
        </w:trPr>
        <w:tc>
          <w:tcPr>
            <w:tcW w:w="9658" w:type="dxa"/>
            <w:gridSpan w:val="10"/>
            <w:tcBorders>
              <w:top w:val="single" w:sz="6" w:space="0" w:color="auto"/>
              <w:left w:val="single" w:sz="6" w:space="0" w:color="auto"/>
              <w:bottom w:val="single" w:sz="6" w:space="0" w:color="auto"/>
              <w:right w:val="single" w:sz="6" w:space="0" w:color="auto"/>
            </w:tcBorders>
            <w:shd w:val="clear" w:color="auto" w:fill="FFFFFF"/>
            <w:vAlign w:val="bottom"/>
          </w:tcPr>
          <w:p w14:paraId="45AA4F08" w14:textId="77777777" w:rsidR="00930AD9" w:rsidRPr="00CD5AB3" w:rsidRDefault="00930AD9" w:rsidP="00930AD9">
            <w:pPr>
              <w:shd w:val="clear" w:color="auto" w:fill="FFFFFF"/>
              <w:jc w:val="center"/>
              <w:rPr>
                <w:rFonts w:cs="Arial"/>
                <w:sz w:val="18"/>
                <w:szCs w:val="18"/>
              </w:rPr>
            </w:pPr>
            <w:r w:rsidRPr="00CD5AB3">
              <w:rPr>
                <w:rFonts w:cs="Arial"/>
                <w:b/>
                <w:bCs/>
                <w:color w:val="000000"/>
                <w:sz w:val="18"/>
                <w:szCs w:val="18"/>
              </w:rPr>
              <w:t>MINISTERSTWO FINANSÓW</w:t>
            </w:r>
          </w:p>
        </w:tc>
      </w:tr>
      <w:tr w:rsidR="00930AD9" w:rsidRPr="00CD5AB3" w14:paraId="49EF1535" w14:textId="77777777" w:rsidTr="002E4368">
        <w:trPr>
          <w:trHeight w:hRule="exact" w:val="578"/>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67053DD0" w14:textId="77777777" w:rsidR="00930AD9" w:rsidRPr="00CD5AB3" w:rsidRDefault="00930AD9" w:rsidP="00930AD9">
            <w:pPr>
              <w:shd w:val="clear" w:color="auto" w:fill="FFFFFF"/>
              <w:rPr>
                <w:rFonts w:cs="Arial"/>
                <w:sz w:val="18"/>
                <w:szCs w:val="18"/>
              </w:rPr>
            </w:pPr>
            <w:r w:rsidRPr="00CD5AB3">
              <w:rPr>
                <w:rFonts w:cs="Arial"/>
                <w:b/>
                <w:bCs/>
                <w:color w:val="000000"/>
                <w:sz w:val="18"/>
                <w:szCs w:val="18"/>
              </w:rPr>
              <w:t>Dokument:</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4F214208" w14:textId="77777777" w:rsidR="00930AD9" w:rsidRPr="00CD5AB3" w:rsidRDefault="00930AD9" w:rsidP="00930AD9">
            <w:pPr>
              <w:shd w:val="clear" w:color="auto" w:fill="FFFFFF"/>
              <w:rPr>
                <w:rFonts w:cs="Arial"/>
                <w:sz w:val="18"/>
                <w:szCs w:val="18"/>
              </w:rPr>
            </w:pPr>
            <w:r w:rsidRPr="00CD5AB3">
              <w:rPr>
                <w:sz w:val="18"/>
                <w:szCs w:val="18"/>
              </w:rPr>
              <w:t xml:space="preserve">Specyfikacja </w:t>
            </w:r>
            <w:r w:rsidR="00016EF9" w:rsidRPr="00CD5AB3">
              <w:rPr>
                <w:sz w:val="18"/>
                <w:szCs w:val="18"/>
              </w:rPr>
              <w:t xml:space="preserve">wymiany </w:t>
            </w:r>
            <w:r w:rsidRPr="00CD5AB3">
              <w:rPr>
                <w:sz w:val="18"/>
                <w:szCs w:val="18"/>
              </w:rPr>
              <w:t>komunikatów XML</w:t>
            </w:r>
            <w:r w:rsidR="00016EF9" w:rsidRPr="00CD5AB3">
              <w:rPr>
                <w:sz w:val="18"/>
                <w:szCs w:val="18"/>
              </w:rPr>
              <w:t xml:space="preserve"> z podmiotami</w:t>
            </w:r>
            <w:r w:rsidR="00B81787" w:rsidRPr="00CD5AB3">
              <w:rPr>
                <w:sz w:val="18"/>
                <w:szCs w:val="18"/>
              </w:rPr>
              <w:t xml:space="preserve"> w zakresie </w:t>
            </w:r>
            <w:r w:rsidR="006E1D2D" w:rsidRPr="00CD5AB3">
              <w:rPr>
                <w:sz w:val="18"/>
                <w:szCs w:val="18"/>
              </w:rPr>
              <w:t xml:space="preserve">elektronicznego </w:t>
            </w:r>
            <w:r w:rsidR="00B81787" w:rsidRPr="00CD5AB3">
              <w:rPr>
                <w:sz w:val="18"/>
                <w:szCs w:val="18"/>
              </w:rPr>
              <w:t>Dokumentu Dostawy</w:t>
            </w:r>
          </w:p>
        </w:tc>
      </w:tr>
      <w:tr w:rsidR="00930AD9" w:rsidRPr="00CD5AB3" w14:paraId="05130C9E" w14:textId="77777777" w:rsidTr="00930AD9">
        <w:trPr>
          <w:trHeight w:hRule="exact" w:val="735"/>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740D6619" w14:textId="2728632C" w:rsidR="00930AD9" w:rsidRPr="00CD5AB3" w:rsidRDefault="003C654D" w:rsidP="00930AD9">
            <w:pPr>
              <w:shd w:val="clear" w:color="auto" w:fill="FFFFFF"/>
              <w:spacing w:line="341" w:lineRule="exact"/>
              <w:rPr>
                <w:rFonts w:cs="Arial"/>
                <w:sz w:val="18"/>
                <w:szCs w:val="18"/>
              </w:rPr>
            </w:pPr>
            <w:r w:rsidRPr="00CD5AB3">
              <w:rPr>
                <w:rFonts w:cs="Arial"/>
                <w:b/>
                <w:bCs/>
                <w:color w:val="000000"/>
                <w:spacing w:val="-1"/>
                <w:sz w:val="18"/>
                <w:szCs w:val="18"/>
              </w:rPr>
              <w:t>Krótki opis</w:t>
            </w:r>
            <w:r w:rsidR="00930AD9" w:rsidRPr="00CD5AB3">
              <w:rPr>
                <w:rFonts w:cs="Arial"/>
                <w:b/>
                <w:bCs/>
                <w:color w:val="000000"/>
                <w:spacing w:val="-1"/>
                <w:sz w:val="18"/>
                <w:szCs w:val="18"/>
              </w:rPr>
              <w:t xml:space="preserve"> </w:t>
            </w:r>
            <w:r w:rsidR="00930AD9" w:rsidRPr="00CD5AB3">
              <w:rPr>
                <w:rFonts w:cs="Arial"/>
                <w:b/>
                <w:bCs/>
                <w:color w:val="000000"/>
                <w:sz w:val="18"/>
                <w:szCs w:val="18"/>
              </w:rPr>
              <w:t>dokumentu:</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4112B0BD" w14:textId="63CAFC11" w:rsidR="00930AD9" w:rsidRPr="00CD5AB3" w:rsidRDefault="00454A9F" w:rsidP="003A3C46">
            <w:pPr>
              <w:shd w:val="clear" w:color="auto" w:fill="FFFFFF"/>
              <w:rPr>
                <w:rFonts w:cs="Arial"/>
                <w:sz w:val="18"/>
                <w:szCs w:val="18"/>
              </w:rPr>
            </w:pPr>
            <w:r w:rsidRPr="00CD5AB3">
              <w:rPr>
                <w:rFonts w:cs="Arial"/>
                <w:sz w:val="18"/>
                <w:szCs w:val="18"/>
              </w:rPr>
              <w:t xml:space="preserve">Celem specyfikacji jest zdefiniowanie struktury komunikatów XML wymienianych pomiędzy podmiotami, a </w:t>
            </w:r>
            <w:r w:rsidR="006E1D2D" w:rsidRPr="00CD5AB3">
              <w:rPr>
                <w:rFonts w:cs="Arial"/>
                <w:sz w:val="18"/>
                <w:szCs w:val="18"/>
              </w:rPr>
              <w:t>S</w:t>
            </w:r>
            <w:r w:rsidRPr="00CD5AB3">
              <w:rPr>
                <w:rFonts w:cs="Arial"/>
                <w:sz w:val="18"/>
                <w:szCs w:val="18"/>
              </w:rPr>
              <w:t>ystemem EMCS PL 2.</w:t>
            </w:r>
          </w:p>
        </w:tc>
      </w:tr>
      <w:tr w:rsidR="00930AD9" w:rsidRPr="00CD5AB3" w14:paraId="201E5F1E" w14:textId="77777777" w:rsidTr="00930AD9">
        <w:trPr>
          <w:trHeight w:hRule="exact" w:val="427"/>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46D7C797" w14:textId="77777777" w:rsidR="00930AD9" w:rsidRPr="00CD5AB3" w:rsidRDefault="00930AD9" w:rsidP="00930AD9">
            <w:pPr>
              <w:shd w:val="clear" w:color="auto" w:fill="FFFFFF"/>
              <w:rPr>
                <w:rFonts w:cs="Arial"/>
                <w:sz w:val="18"/>
                <w:szCs w:val="18"/>
              </w:rPr>
            </w:pPr>
            <w:r w:rsidRPr="00CD5AB3">
              <w:rPr>
                <w:rFonts w:cs="Arial"/>
                <w:b/>
                <w:bCs/>
                <w:color w:val="000000"/>
                <w:sz w:val="18"/>
                <w:szCs w:val="18"/>
              </w:rPr>
              <w:t>Wykonawca:</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5F10BC8D" w14:textId="77777777" w:rsidR="00930AD9" w:rsidRPr="00CD5AB3" w:rsidRDefault="00016EF9" w:rsidP="00930AD9">
            <w:pPr>
              <w:shd w:val="clear" w:color="auto" w:fill="FFFFFF"/>
              <w:rPr>
                <w:rFonts w:cs="Arial"/>
                <w:sz w:val="18"/>
                <w:szCs w:val="18"/>
              </w:rPr>
            </w:pPr>
            <w:r w:rsidRPr="00CD5AB3">
              <w:rPr>
                <w:rFonts w:cs="Arial"/>
                <w:color w:val="000000"/>
                <w:sz w:val="18"/>
                <w:szCs w:val="18"/>
              </w:rPr>
              <w:t>Pentacomp Systemy Informatyczne S.A.</w:t>
            </w:r>
          </w:p>
        </w:tc>
      </w:tr>
      <w:tr w:rsidR="00930AD9" w:rsidRPr="00CD5AB3" w14:paraId="1329B001" w14:textId="77777777" w:rsidTr="00A9017D">
        <w:trPr>
          <w:trHeight w:hRule="exact" w:val="660"/>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4833B8F8" w14:textId="77777777" w:rsidR="00930AD9" w:rsidRPr="00CD5AB3" w:rsidRDefault="00930AD9" w:rsidP="00930AD9">
            <w:pPr>
              <w:shd w:val="clear" w:color="auto" w:fill="FFFFFF"/>
              <w:rPr>
                <w:rFonts w:cs="Arial"/>
                <w:sz w:val="18"/>
                <w:szCs w:val="18"/>
              </w:rPr>
            </w:pPr>
            <w:r w:rsidRPr="00CD5AB3">
              <w:rPr>
                <w:rFonts w:cs="Arial"/>
                <w:b/>
                <w:bCs/>
                <w:color w:val="000000"/>
                <w:spacing w:val="-2"/>
                <w:sz w:val="18"/>
                <w:szCs w:val="18"/>
              </w:rPr>
              <w:t>Autorzy dokumentu:</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034BEF58" w14:textId="0A6C5151" w:rsidR="00930AD9" w:rsidRPr="00CD5AB3" w:rsidRDefault="00B81787" w:rsidP="00930AD9">
            <w:pPr>
              <w:shd w:val="clear" w:color="auto" w:fill="FFFFFF"/>
              <w:rPr>
                <w:rFonts w:cs="Arial"/>
                <w:sz w:val="18"/>
                <w:szCs w:val="18"/>
              </w:rPr>
            </w:pPr>
            <w:r w:rsidRPr="00CD5AB3">
              <w:rPr>
                <w:rFonts w:cs="Arial"/>
                <w:color w:val="000000"/>
                <w:sz w:val="18"/>
                <w:szCs w:val="18"/>
              </w:rPr>
              <w:t>Piotr Rynkowski, Marcin Wieszczyński</w:t>
            </w:r>
            <w:r w:rsidR="005F69B1" w:rsidRPr="00CD5AB3">
              <w:rPr>
                <w:rFonts w:cs="Arial"/>
                <w:color w:val="000000"/>
                <w:sz w:val="18"/>
                <w:szCs w:val="18"/>
              </w:rPr>
              <w:t>, Patryk Lewkiewicz</w:t>
            </w:r>
            <w:r w:rsidR="001D2472">
              <w:rPr>
                <w:rFonts w:cs="Arial"/>
                <w:color w:val="000000"/>
                <w:sz w:val="18"/>
                <w:szCs w:val="18"/>
              </w:rPr>
              <w:t>, Agnieszka Osowska</w:t>
            </w:r>
            <w:r w:rsidR="002F26D3">
              <w:rPr>
                <w:rFonts w:cs="Arial"/>
                <w:color w:val="000000"/>
                <w:sz w:val="18"/>
                <w:szCs w:val="18"/>
              </w:rPr>
              <w:t>, Monika Jurkowska</w:t>
            </w:r>
            <w:r w:rsidR="005E22D0">
              <w:rPr>
                <w:rFonts w:cs="Arial"/>
                <w:color w:val="000000"/>
                <w:sz w:val="18"/>
                <w:szCs w:val="18"/>
              </w:rPr>
              <w:t>, Pavlo Kyrychenko</w:t>
            </w:r>
            <w:r w:rsidR="00583366">
              <w:rPr>
                <w:rFonts w:cs="Arial"/>
                <w:color w:val="000000"/>
                <w:sz w:val="18"/>
                <w:szCs w:val="18"/>
              </w:rPr>
              <w:t>, Radosław Sikora</w:t>
            </w:r>
          </w:p>
        </w:tc>
      </w:tr>
      <w:tr w:rsidR="00930AD9" w:rsidRPr="00CD5AB3" w14:paraId="6C4C62AF" w14:textId="77777777" w:rsidTr="00930AD9">
        <w:trPr>
          <w:trHeight w:hRule="exact" w:val="739"/>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4151D036" w14:textId="77777777" w:rsidR="00930AD9" w:rsidRPr="00CD5AB3" w:rsidRDefault="00930AD9" w:rsidP="00930AD9">
            <w:pPr>
              <w:shd w:val="clear" w:color="auto" w:fill="FFFFFF"/>
              <w:spacing w:line="346" w:lineRule="exact"/>
              <w:ind w:right="864"/>
              <w:rPr>
                <w:rFonts w:cs="Arial"/>
                <w:sz w:val="18"/>
                <w:szCs w:val="18"/>
              </w:rPr>
            </w:pPr>
            <w:r w:rsidRPr="00CD5AB3">
              <w:rPr>
                <w:rFonts w:cs="Arial"/>
                <w:b/>
                <w:bCs/>
                <w:color w:val="000000"/>
                <w:sz w:val="18"/>
                <w:szCs w:val="18"/>
              </w:rPr>
              <w:t>Właściciel dokumentu:</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7AAD7AC9" w14:textId="4F15D196" w:rsidR="00930AD9" w:rsidRPr="00CD5AB3" w:rsidRDefault="00A253A8" w:rsidP="00CB15BE">
            <w:pPr>
              <w:shd w:val="clear" w:color="auto" w:fill="FFFFFF"/>
              <w:rPr>
                <w:rFonts w:cs="Arial"/>
                <w:sz w:val="18"/>
                <w:szCs w:val="18"/>
              </w:rPr>
            </w:pPr>
            <w:r>
              <w:rPr>
                <w:rFonts w:cs="Arial"/>
                <w:sz w:val="18"/>
                <w:szCs w:val="18"/>
              </w:rPr>
              <w:t>Ministerstwo Finansów</w:t>
            </w:r>
          </w:p>
        </w:tc>
      </w:tr>
      <w:tr w:rsidR="00930AD9" w:rsidRPr="00CD5AB3" w14:paraId="1D355993" w14:textId="77777777" w:rsidTr="00930AD9">
        <w:trPr>
          <w:trHeight w:hRule="exact" w:val="739"/>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4972C28B" w14:textId="77777777" w:rsidR="00930AD9" w:rsidRPr="00CD5AB3" w:rsidRDefault="00930AD9" w:rsidP="00930AD9">
            <w:pPr>
              <w:shd w:val="clear" w:color="auto" w:fill="FFFFFF"/>
              <w:spacing w:line="346" w:lineRule="exact"/>
              <w:ind w:right="643"/>
              <w:rPr>
                <w:rFonts w:cs="Arial"/>
                <w:sz w:val="18"/>
                <w:szCs w:val="18"/>
              </w:rPr>
            </w:pPr>
            <w:r w:rsidRPr="00CD5AB3">
              <w:rPr>
                <w:rFonts w:cs="Arial"/>
                <w:b/>
                <w:bCs/>
                <w:color w:val="000000"/>
                <w:sz w:val="18"/>
                <w:szCs w:val="18"/>
              </w:rPr>
              <w:t>Weryfikacja merytoryczna:</w:t>
            </w:r>
          </w:p>
        </w:tc>
        <w:tc>
          <w:tcPr>
            <w:tcW w:w="1570" w:type="dxa"/>
            <w:tcBorders>
              <w:top w:val="single" w:sz="6" w:space="0" w:color="auto"/>
              <w:left w:val="single" w:sz="6" w:space="0" w:color="auto"/>
              <w:bottom w:val="single" w:sz="6" w:space="0" w:color="auto"/>
              <w:right w:val="single" w:sz="6" w:space="0" w:color="auto"/>
            </w:tcBorders>
            <w:shd w:val="clear" w:color="auto" w:fill="FFFFFF"/>
            <w:vAlign w:val="center"/>
          </w:tcPr>
          <w:p w14:paraId="529E28C9" w14:textId="77777777" w:rsidR="00930AD9" w:rsidRPr="00CD5AB3" w:rsidRDefault="00930AD9" w:rsidP="00930AD9">
            <w:pPr>
              <w:shd w:val="clear" w:color="auto" w:fill="FFFFFF"/>
              <w:spacing w:line="226" w:lineRule="exact"/>
              <w:rPr>
                <w:rFonts w:cs="Arial"/>
                <w:sz w:val="18"/>
                <w:szCs w:val="18"/>
              </w:rPr>
            </w:pPr>
            <w:r w:rsidRPr="00CD5AB3">
              <w:rPr>
                <w:rFonts w:cs="Arial"/>
                <w:color w:val="000000"/>
                <w:sz w:val="18"/>
                <w:szCs w:val="18"/>
              </w:rPr>
              <w:t>Imię i nazwisko, stanowisko</w:t>
            </w:r>
          </w:p>
        </w:tc>
        <w:tc>
          <w:tcPr>
            <w:tcW w:w="1618" w:type="dxa"/>
            <w:tcBorders>
              <w:top w:val="single" w:sz="6" w:space="0" w:color="auto"/>
              <w:left w:val="single" w:sz="6" w:space="0" w:color="auto"/>
              <w:bottom w:val="single" w:sz="6" w:space="0" w:color="auto"/>
              <w:right w:val="single" w:sz="6" w:space="0" w:color="auto"/>
            </w:tcBorders>
            <w:shd w:val="clear" w:color="auto" w:fill="FFFFFF"/>
            <w:vAlign w:val="center"/>
          </w:tcPr>
          <w:p w14:paraId="188F7C24" w14:textId="77777777" w:rsidR="00930AD9" w:rsidRPr="00CD5AB3" w:rsidRDefault="00930AD9" w:rsidP="00930AD9">
            <w:pPr>
              <w:shd w:val="clear" w:color="auto" w:fill="FFFFFF"/>
              <w:rPr>
                <w:rFonts w:cs="Arial"/>
                <w:sz w:val="18"/>
                <w:szCs w:val="18"/>
              </w:rPr>
            </w:pP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14:paraId="539A31BE" w14:textId="77777777" w:rsidR="00930AD9" w:rsidRPr="00CD5AB3" w:rsidRDefault="00930AD9" w:rsidP="00930AD9">
            <w:pPr>
              <w:shd w:val="clear" w:color="auto" w:fill="FFFFFF"/>
              <w:rPr>
                <w:rFonts w:cs="Arial"/>
                <w:sz w:val="18"/>
                <w:szCs w:val="18"/>
              </w:rPr>
            </w:pPr>
            <w:r w:rsidRPr="00CD5AB3">
              <w:rPr>
                <w:rFonts w:cs="Arial"/>
                <w:color w:val="000000"/>
                <w:spacing w:val="-2"/>
                <w:sz w:val="18"/>
                <w:szCs w:val="18"/>
              </w:rPr>
              <w:t>Data</w:t>
            </w:r>
          </w:p>
        </w:tc>
        <w:tc>
          <w:tcPr>
            <w:tcW w:w="10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5D73167F" w14:textId="77777777" w:rsidR="00930AD9" w:rsidRPr="00CD5AB3" w:rsidRDefault="00930AD9" w:rsidP="00930AD9">
            <w:pPr>
              <w:shd w:val="clear" w:color="auto" w:fill="FFFFFF"/>
              <w:rPr>
                <w:rFonts w:cs="Arial"/>
                <w:sz w:val="18"/>
                <w:szCs w:val="18"/>
              </w:rPr>
            </w:pPr>
          </w:p>
        </w:tc>
        <w:tc>
          <w:tcPr>
            <w:tcW w:w="8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332E320" w14:textId="77777777" w:rsidR="00930AD9" w:rsidRPr="00CD5AB3" w:rsidRDefault="00930AD9" w:rsidP="00930AD9">
            <w:pPr>
              <w:shd w:val="clear" w:color="auto" w:fill="FFFFFF"/>
              <w:rPr>
                <w:rFonts w:cs="Arial"/>
                <w:sz w:val="18"/>
                <w:szCs w:val="18"/>
              </w:rPr>
            </w:pPr>
            <w:r w:rsidRPr="00CD5AB3">
              <w:rPr>
                <w:rFonts w:cs="Arial"/>
                <w:color w:val="000000"/>
                <w:spacing w:val="-3"/>
                <w:sz w:val="18"/>
                <w:szCs w:val="18"/>
              </w:rPr>
              <w:t>Podpis</w:t>
            </w:r>
          </w:p>
        </w:tc>
        <w:tc>
          <w:tcPr>
            <w:tcW w:w="149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240060F" w14:textId="77777777" w:rsidR="00930AD9" w:rsidRPr="00CD5AB3" w:rsidRDefault="00930AD9" w:rsidP="00930AD9">
            <w:pPr>
              <w:shd w:val="clear" w:color="auto" w:fill="FFFFFF"/>
              <w:rPr>
                <w:rFonts w:cs="Arial"/>
                <w:sz w:val="18"/>
                <w:szCs w:val="18"/>
              </w:rPr>
            </w:pPr>
          </w:p>
        </w:tc>
      </w:tr>
      <w:tr w:rsidR="00930AD9" w:rsidRPr="00CD5AB3" w14:paraId="0307BD90" w14:textId="77777777" w:rsidTr="00930AD9">
        <w:trPr>
          <w:trHeight w:hRule="exact" w:val="739"/>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22BA1414" w14:textId="77777777" w:rsidR="00930AD9" w:rsidRPr="00CD5AB3" w:rsidRDefault="00930AD9" w:rsidP="00930AD9">
            <w:pPr>
              <w:shd w:val="clear" w:color="auto" w:fill="FFFFFF"/>
              <w:spacing w:line="346" w:lineRule="exact"/>
              <w:ind w:right="898"/>
              <w:rPr>
                <w:rFonts w:cs="Arial"/>
                <w:sz w:val="18"/>
                <w:szCs w:val="18"/>
              </w:rPr>
            </w:pPr>
            <w:r w:rsidRPr="00CD5AB3">
              <w:rPr>
                <w:rFonts w:cs="Arial"/>
                <w:b/>
                <w:bCs/>
                <w:color w:val="000000"/>
                <w:sz w:val="18"/>
                <w:szCs w:val="18"/>
              </w:rPr>
              <w:t>Weryfikacja formalna:</w:t>
            </w:r>
          </w:p>
        </w:tc>
        <w:tc>
          <w:tcPr>
            <w:tcW w:w="1570" w:type="dxa"/>
            <w:tcBorders>
              <w:top w:val="single" w:sz="6" w:space="0" w:color="auto"/>
              <w:left w:val="single" w:sz="6" w:space="0" w:color="auto"/>
              <w:bottom w:val="single" w:sz="6" w:space="0" w:color="auto"/>
              <w:right w:val="single" w:sz="6" w:space="0" w:color="auto"/>
            </w:tcBorders>
            <w:shd w:val="clear" w:color="auto" w:fill="FFFFFF"/>
            <w:vAlign w:val="center"/>
          </w:tcPr>
          <w:p w14:paraId="57A0F52B" w14:textId="77777777" w:rsidR="00930AD9" w:rsidRPr="00CD5AB3" w:rsidRDefault="00930AD9" w:rsidP="00930AD9">
            <w:pPr>
              <w:shd w:val="clear" w:color="auto" w:fill="FFFFFF"/>
              <w:spacing w:line="230" w:lineRule="exact"/>
              <w:rPr>
                <w:rFonts w:cs="Arial"/>
                <w:sz w:val="18"/>
                <w:szCs w:val="18"/>
              </w:rPr>
            </w:pPr>
            <w:r w:rsidRPr="00CD5AB3">
              <w:rPr>
                <w:rFonts w:cs="Arial"/>
                <w:color w:val="000000"/>
                <w:sz w:val="18"/>
                <w:szCs w:val="18"/>
              </w:rPr>
              <w:t>Imię i nazwisko, stanowisko</w:t>
            </w:r>
          </w:p>
        </w:tc>
        <w:tc>
          <w:tcPr>
            <w:tcW w:w="1618" w:type="dxa"/>
            <w:tcBorders>
              <w:top w:val="single" w:sz="6" w:space="0" w:color="auto"/>
              <w:left w:val="single" w:sz="6" w:space="0" w:color="auto"/>
              <w:bottom w:val="single" w:sz="6" w:space="0" w:color="auto"/>
              <w:right w:val="single" w:sz="6" w:space="0" w:color="auto"/>
            </w:tcBorders>
            <w:shd w:val="clear" w:color="auto" w:fill="FFFFFF"/>
            <w:vAlign w:val="center"/>
          </w:tcPr>
          <w:p w14:paraId="54EA4B69" w14:textId="77777777" w:rsidR="00930AD9" w:rsidRPr="00CD5AB3" w:rsidRDefault="00930AD9" w:rsidP="00930AD9">
            <w:pPr>
              <w:shd w:val="clear" w:color="auto" w:fill="FFFFFF"/>
              <w:rPr>
                <w:rFonts w:cs="Arial"/>
                <w:sz w:val="18"/>
                <w:szCs w:val="18"/>
              </w:rPr>
            </w:pP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14:paraId="3B5BDE5A" w14:textId="77777777" w:rsidR="00930AD9" w:rsidRPr="00CD5AB3" w:rsidRDefault="00930AD9" w:rsidP="00930AD9">
            <w:pPr>
              <w:shd w:val="clear" w:color="auto" w:fill="FFFFFF"/>
              <w:rPr>
                <w:rFonts w:cs="Arial"/>
                <w:sz w:val="18"/>
                <w:szCs w:val="18"/>
              </w:rPr>
            </w:pPr>
            <w:r w:rsidRPr="00CD5AB3">
              <w:rPr>
                <w:rFonts w:cs="Arial"/>
                <w:color w:val="000000"/>
                <w:spacing w:val="-2"/>
                <w:sz w:val="18"/>
                <w:szCs w:val="18"/>
              </w:rPr>
              <w:t>Data</w:t>
            </w:r>
          </w:p>
        </w:tc>
        <w:tc>
          <w:tcPr>
            <w:tcW w:w="10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4E6DE90D" w14:textId="77777777" w:rsidR="00930AD9" w:rsidRPr="00CD5AB3" w:rsidRDefault="00930AD9" w:rsidP="00930AD9">
            <w:pPr>
              <w:shd w:val="clear" w:color="auto" w:fill="FFFFFF"/>
              <w:rPr>
                <w:rFonts w:cs="Arial"/>
                <w:sz w:val="18"/>
                <w:szCs w:val="18"/>
              </w:rPr>
            </w:pPr>
          </w:p>
        </w:tc>
        <w:tc>
          <w:tcPr>
            <w:tcW w:w="8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69928710" w14:textId="77777777" w:rsidR="00930AD9" w:rsidRPr="00CD5AB3" w:rsidRDefault="00930AD9" w:rsidP="00930AD9">
            <w:pPr>
              <w:shd w:val="clear" w:color="auto" w:fill="FFFFFF"/>
              <w:rPr>
                <w:rFonts w:cs="Arial"/>
                <w:sz w:val="18"/>
                <w:szCs w:val="18"/>
              </w:rPr>
            </w:pPr>
            <w:r w:rsidRPr="00CD5AB3">
              <w:rPr>
                <w:rFonts w:cs="Arial"/>
                <w:color w:val="000000"/>
                <w:spacing w:val="-3"/>
                <w:sz w:val="18"/>
                <w:szCs w:val="18"/>
              </w:rPr>
              <w:t>Podpis</w:t>
            </w:r>
          </w:p>
        </w:tc>
        <w:tc>
          <w:tcPr>
            <w:tcW w:w="149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5546DDE" w14:textId="77777777" w:rsidR="00930AD9" w:rsidRPr="00CD5AB3" w:rsidRDefault="00930AD9" w:rsidP="00930AD9">
            <w:pPr>
              <w:shd w:val="clear" w:color="auto" w:fill="FFFFFF"/>
              <w:rPr>
                <w:rFonts w:cs="Arial"/>
                <w:sz w:val="18"/>
                <w:szCs w:val="18"/>
              </w:rPr>
            </w:pPr>
          </w:p>
        </w:tc>
      </w:tr>
      <w:tr w:rsidR="00930AD9" w:rsidRPr="00CD5AB3" w14:paraId="4E3573CF" w14:textId="77777777" w:rsidTr="00930AD9">
        <w:trPr>
          <w:trHeight w:hRule="exact" w:val="531"/>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5AFFDD9B" w14:textId="77777777" w:rsidR="00930AD9" w:rsidRPr="00CD5AB3" w:rsidRDefault="00930AD9" w:rsidP="00930AD9">
            <w:pPr>
              <w:shd w:val="clear" w:color="auto" w:fill="FFFFFF"/>
              <w:rPr>
                <w:rFonts w:cs="Arial"/>
                <w:sz w:val="18"/>
                <w:szCs w:val="18"/>
              </w:rPr>
            </w:pPr>
            <w:r w:rsidRPr="00CD5AB3">
              <w:rPr>
                <w:rFonts w:cs="Arial"/>
                <w:b/>
                <w:bCs/>
                <w:color w:val="000000"/>
                <w:sz w:val="18"/>
                <w:szCs w:val="18"/>
              </w:rPr>
              <w:t>Zatwierdził:</w:t>
            </w:r>
          </w:p>
        </w:tc>
        <w:tc>
          <w:tcPr>
            <w:tcW w:w="1570" w:type="dxa"/>
            <w:tcBorders>
              <w:top w:val="single" w:sz="6" w:space="0" w:color="auto"/>
              <w:left w:val="single" w:sz="6" w:space="0" w:color="auto"/>
              <w:bottom w:val="single" w:sz="6" w:space="0" w:color="auto"/>
              <w:right w:val="single" w:sz="6" w:space="0" w:color="auto"/>
            </w:tcBorders>
            <w:shd w:val="clear" w:color="auto" w:fill="FFFFFF"/>
            <w:vAlign w:val="center"/>
          </w:tcPr>
          <w:p w14:paraId="24E5682B" w14:textId="77777777" w:rsidR="00930AD9" w:rsidRPr="00CD5AB3" w:rsidRDefault="00930AD9" w:rsidP="00930AD9">
            <w:pPr>
              <w:shd w:val="clear" w:color="auto" w:fill="FFFFFF"/>
              <w:spacing w:line="230" w:lineRule="exact"/>
              <w:rPr>
                <w:rFonts w:cs="Arial"/>
                <w:sz w:val="18"/>
                <w:szCs w:val="18"/>
              </w:rPr>
            </w:pPr>
            <w:r w:rsidRPr="00CD5AB3">
              <w:rPr>
                <w:rFonts w:cs="Arial"/>
                <w:color w:val="000000"/>
                <w:sz w:val="18"/>
                <w:szCs w:val="18"/>
              </w:rPr>
              <w:t>Imię i nazwisko, stanowisko</w:t>
            </w:r>
          </w:p>
        </w:tc>
        <w:tc>
          <w:tcPr>
            <w:tcW w:w="1618" w:type="dxa"/>
            <w:tcBorders>
              <w:top w:val="single" w:sz="6" w:space="0" w:color="auto"/>
              <w:left w:val="single" w:sz="6" w:space="0" w:color="auto"/>
              <w:bottom w:val="single" w:sz="6" w:space="0" w:color="auto"/>
              <w:right w:val="single" w:sz="6" w:space="0" w:color="auto"/>
            </w:tcBorders>
            <w:shd w:val="clear" w:color="auto" w:fill="FFFFFF"/>
            <w:vAlign w:val="center"/>
          </w:tcPr>
          <w:p w14:paraId="0FD9F079" w14:textId="77777777" w:rsidR="00930AD9" w:rsidRPr="00CD5AB3" w:rsidRDefault="00930AD9" w:rsidP="00930AD9">
            <w:pPr>
              <w:shd w:val="clear" w:color="auto" w:fill="FFFFFF"/>
              <w:rPr>
                <w:rFonts w:cs="Arial"/>
                <w:sz w:val="18"/>
                <w:szCs w:val="18"/>
              </w:rPr>
            </w:pP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14:paraId="36EB03EF" w14:textId="77777777" w:rsidR="00930AD9" w:rsidRPr="00CD5AB3" w:rsidRDefault="00930AD9" w:rsidP="00930AD9">
            <w:pPr>
              <w:shd w:val="clear" w:color="auto" w:fill="FFFFFF"/>
              <w:rPr>
                <w:rFonts w:cs="Arial"/>
                <w:sz w:val="18"/>
                <w:szCs w:val="18"/>
              </w:rPr>
            </w:pPr>
            <w:r w:rsidRPr="00CD5AB3">
              <w:rPr>
                <w:rFonts w:cs="Arial"/>
                <w:color w:val="000000"/>
                <w:spacing w:val="-2"/>
                <w:sz w:val="18"/>
                <w:szCs w:val="18"/>
              </w:rPr>
              <w:t>Data</w:t>
            </w:r>
          </w:p>
        </w:tc>
        <w:tc>
          <w:tcPr>
            <w:tcW w:w="10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102C794" w14:textId="77777777" w:rsidR="00930AD9" w:rsidRPr="00CD5AB3" w:rsidRDefault="00930AD9" w:rsidP="00930AD9">
            <w:pPr>
              <w:shd w:val="clear" w:color="auto" w:fill="FFFFFF"/>
              <w:rPr>
                <w:rFonts w:cs="Arial"/>
                <w:sz w:val="18"/>
                <w:szCs w:val="18"/>
              </w:rPr>
            </w:pPr>
          </w:p>
        </w:tc>
        <w:tc>
          <w:tcPr>
            <w:tcW w:w="8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2AF7E37" w14:textId="77777777" w:rsidR="00930AD9" w:rsidRPr="00CD5AB3" w:rsidRDefault="00930AD9" w:rsidP="00930AD9">
            <w:pPr>
              <w:shd w:val="clear" w:color="auto" w:fill="FFFFFF"/>
              <w:rPr>
                <w:rFonts w:cs="Arial"/>
                <w:sz w:val="18"/>
                <w:szCs w:val="18"/>
              </w:rPr>
            </w:pPr>
            <w:r w:rsidRPr="00CD5AB3">
              <w:rPr>
                <w:rFonts w:cs="Arial"/>
                <w:color w:val="000000"/>
                <w:spacing w:val="-3"/>
                <w:sz w:val="18"/>
                <w:szCs w:val="18"/>
              </w:rPr>
              <w:t>Podpis</w:t>
            </w:r>
          </w:p>
        </w:tc>
        <w:tc>
          <w:tcPr>
            <w:tcW w:w="149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189CAC9" w14:textId="77777777" w:rsidR="00930AD9" w:rsidRPr="00CD5AB3" w:rsidRDefault="00930AD9" w:rsidP="00930AD9">
            <w:pPr>
              <w:shd w:val="clear" w:color="auto" w:fill="FFFFFF"/>
              <w:rPr>
                <w:rFonts w:cs="Arial"/>
                <w:sz w:val="18"/>
                <w:szCs w:val="18"/>
              </w:rPr>
            </w:pPr>
          </w:p>
        </w:tc>
      </w:tr>
      <w:tr w:rsidR="00930AD9" w:rsidRPr="00CD5AB3" w14:paraId="1A947E4E" w14:textId="77777777" w:rsidTr="00930AD9">
        <w:trPr>
          <w:trHeight w:hRule="exact" w:val="427"/>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73A8B086" w14:textId="77777777" w:rsidR="00930AD9" w:rsidRPr="00CD5AB3" w:rsidRDefault="00930AD9" w:rsidP="00930AD9">
            <w:pPr>
              <w:shd w:val="clear" w:color="auto" w:fill="FFFFFF"/>
              <w:rPr>
                <w:rFonts w:cs="Arial"/>
                <w:sz w:val="18"/>
                <w:szCs w:val="18"/>
              </w:rPr>
            </w:pPr>
            <w:r w:rsidRPr="00CD5AB3">
              <w:rPr>
                <w:rFonts w:cs="Arial"/>
                <w:b/>
                <w:bCs/>
                <w:color w:val="000000"/>
                <w:sz w:val="18"/>
                <w:szCs w:val="18"/>
              </w:rPr>
              <w:t>Data druku:</w:t>
            </w:r>
          </w:p>
        </w:tc>
        <w:tc>
          <w:tcPr>
            <w:tcW w:w="4372"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29890D33" w14:textId="10FCF2FE" w:rsidR="00930AD9" w:rsidRPr="00CD5AB3" w:rsidRDefault="00454EE9" w:rsidP="00B21F96">
            <w:pPr>
              <w:shd w:val="clear" w:color="auto" w:fill="FFFFFF"/>
              <w:rPr>
                <w:rFonts w:cs="Arial"/>
                <w:sz w:val="18"/>
                <w:szCs w:val="18"/>
              </w:rPr>
            </w:pPr>
            <w:r>
              <w:rPr>
                <w:rFonts w:cs="Arial"/>
                <w:color w:val="000000"/>
                <w:sz w:val="18"/>
                <w:szCs w:val="18"/>
              </w:rPr>
              <w:t>202</w:t>
            </w:r>
            <w:r w:rsidR="001366C0">
              <w:rPr>
                <w:rFonts w:cs="Arial"/>
                <w:color w:val="000000"/>
                <w:sz w:val="18"/>
                <w:szCs w:val="18"/>
              </w:rPr>
              <w:t>2</w:t>
            </w:r>
            <w:r>
              <w:rPr>
                <w:rFonts w:cs="Arial"/>
                <w:color w:val="000000"/>
                <w:sz w:val="18"/>
                <w:szCs w:val="18"/>
              </w:rPr>
              <w:t>-</w:t>
            </w:r>
            <w:r w:rsidR="001366C0">
              <w:rPr>
                <w:rFonts w:cs="Arial"/>
                <w:color w:val="000000"/>
                <w:sz w:val="18"/>
                <w:szCs w:val="18"/>
              </w:rPr>
              <w:t>0</w:t>
            </w:r>
            <w:r w:rsidR="0052146E">
              <w:rPr>
                <w:rFonts w:cs="Arial"/>
                <w:color w:val="000000"/>
                <w:sz w:val="18"/>
                <w:szCs w:val="18"/>
              </w:rPr>
              <w:t>9</w:t>
            </w:r>
            <w:r w:rsidR="000413E7">
              <w:rPr>
                <w:rFonts w:cs="Arial"/>
                <w:color w:val="000000"/>
                <w:sz w:val="18"/>
                <w:szCs w:val="18"/>
              </w:rPr>
              <w:t>-</w:t>
            </w:r>
            <w:r w:rsidR="003C0CAA">
              <w:rPr>
                <w:rFonts w:cs="Arial"/>
                <w:color w:val="000000"/>
                <w:sz w:val="18"/>
                <w:szCs w:val="18"/>
              </w:rPr>
              <w:t>1</w:t>
            </w:r>
            <w:r w:rsidR="0052146E">
              <w:rPr>
                <w:rFonts w:cs="Arial"/>
                <w:color w:val="000000"/>
                <w:sz w:val="18"/>
                <w:szCs w:val="18"/>
              </w:rPr>
              <w:t>2</w:t>
            </w:r>
          </w:p>
        </w:tc>
        <w:tc>
          <w:tcPr>
            <w:tcW w:w="2181"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09CC3592" w14:textId="77777777" w:rsidR="00930AD9" w:rsidRPr="00CD5AB3" w:rsidRDefault="00930AD9" w:rsidP="00930AD9">
            <w:pPr>
              <w:shd w:val="clear" w:color="auto" w:fill="FFFFFF"/>
              <w:rPr>
                <w:rFonts w:cs="Arial"/>
                <w:sz w:val="18"/>
                <w:szCs w:val="18"/>
              </w:rPr>
            </w:pPr>
            <w:r w:rsidRPr="00CD5AB3">
              <w:rPr>
                <w:rFonts w:cs="Arial"/>
                <w:color w:val="000000"/>
                <w:sz w:val="18"/>
                <w:szCs w:val="18"/>
              </w:rPr>
              <w:t>Liczba stron:</w:t>
            </w:r>
          </w:p>
        </w:tc>
        <w:tc>
          <w:tcPr>
            <w:tcW w:w="758" w:type="dxa"/>
            <w:tcBorders>
              <w:top w:val="single" w:sz="6" w:space="0" w:color="auto"/>
              <w:left w:val="single" w:sz="6" w:space="0" w:color="auto"/>
              <w:bottom w:val="single" w:sz="6" w:space="0" w:color="auto"/>
              <w:right w:val="single" w:sz="6" w:space="0" w:color="auto"/>
            </w:tcBorders>
            <w:shd w:val="clear" w:color="auto" w:fill="FFFFFF"/>
            <w:vAlign w:val="center"/>
          </w:tcPr>
          <w:p w14:paraId="7A2FE5EC" w14:textId="3C3DCFE7" w:rsidR="00930AD9" w:rsidRPr="00CD5AB3" w:rsidRDefault="001366C0" w:rsidP="00BA401C">
            <w:pPr>
              <w:shd w:val="clear" w:color="auto" w:fill="FFFFFF"/>
              <w:rPr>
                <w:rFonts w:cs="Arial"/>
                <w:sz w:val="18"/>
                <w:szCs w:val="18"/>
              </w:rPr>
            </w:pPr>
            <w:r>
              <w:rPr>
                <w:rFonts w:cs="Arial"/>
                <w:sz w:val="18"/>
                <w:szCs w:val="18"/>
              </w:rPr>
              <w:t>21</w:t>
            </w:r>
            <w:r w:rsidR="00133B4A">
              <w:rPr>
                <w:rFonts w:cs="Arial"/>
                <w:sz w:val="18"/>
                <w:szCs w:val="18"/>
              </w:rPr>
              <w:t>0</w:t>
            </w:r>
          </w:p>
        </w:tc>
      </w:tr>
      <w:tr w:rsidR="00930AD9" w:rsidRPr="00CD5AB3" w14:paraId="66EF5B54" w14:textId="77777777" w:rsidTr="00930AD9">
        <w:trPr>
          <w:trHeight w:hRule="exact" w:val="1018"/>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4DBE3BA5" w14:textId="77777777" w:rsidR="00930AD9" w:rsidRPr="00CD5AB3" w:rsidRDefault="00930AD9" w:rsidP="00930AD9">
            <w:pPr>
              <w:shd w:val="clear" w:color="auto" w:fill="FFFFFF"/>
              <w:rPr>
                <w:rFonts w:cs="Arial"/>
                <w:sz w:val="18"/>
                <w:szCs w:val="18"/>
              </w:rPr>
            </w:pPr>
            <w:r w:rsidRPr="00CD5AB3">
              <w:rPr>
                <w:rFonts w:cs="Arial"/>
                <w:b/>
                <w:bCs/>
                <w:color w:val="000000"/>
                <w:sz w:val="18"/>
                <w:szCs w:val="18"/>
              </w:rPr>
              <w:t>Nazwa pliku:</w:t>
            </w:r>
          </w:p>
        </w:tc>
        <w:tc>
          <w:tcPr>
            <w:tcW w:w="4372"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16030375" w14:textId="6E5922CD" w:rsidR="00930AD9" w:rsidRPr="00D17E57" w:rsidRDefault="0093608B" w:rsidP="00B21F96">
            <w:pPr>
              <w:shd w:val="clear" w:color="auto" w:fill="FFFFFF"/>
              <w:rPr>
                <w:rFonts w:cs="Arial"/>
                <w:sz w:val="18"/>
                <w:szCs w:val="18"/>
              </w:rPr>
            </w:pPr>
            <w:r w:rsidRPr="0093608B">
              <w:rPr>
                <w:rFonts w:ascii="Arial Narrow" w:hAnsi="Arial Narrow"/>
                <w:sz w:val="18"/>
                <w:szCs w:val="18"/>
              </w:rPr>
              <w:t>EMCS PL2_Specyfikacja wymiany komunikatów XML z podmiotami eDD_v50</w:t>
            </w:r>
            <w:r w:rsidR="009872B8">
              <w:rPr>
                <w:rFonts w:ascii="Arial Narrow" w:hAnsi="Arial Narrow"/>
                <w:sz w:val="18"/>
                <w:szCs w:val="18"/>
              </w:rPr>
              <w:t>8</w:t>
            </w:r>
            <w:r w:rsidR="00C6531D">
              <w:rPr>
                <w:rFonts w:ascii="Arial Narrow" w:hAnsi="Arial Narrow"/>
                <w:sz w:val="18"/>
                <w:szCs w:val="18"/>
              </w:rPr>
              <w:t>_202</w:t>
            </w:r>
            <w:r w:rsidR="001366C0">
              <w:rPr>
                <w:rFonts w:ascii="Arial Narrow" w:hAnsi="Arial Narrow"/>
                <w:sz w:val="18"/>
                <w:szCs w:val="18"/>
              </w:rPr>
              <w:t>20</w:t>
            </w:r>
            <w:r w:rsidR="009872B8">
              <w:rPr>
                <w:rFonts w:ascii="Arial Narrow" w:hAnsi="Arial Narrow"/>
                <w:sz w:val="18"/>
                <w:szCs w:val="18"/>
              </w:rPr>
              <w:t>09</w:t>
            </w:r>
            <w:r w:rsidR="0052146E">
              <w:rPr>
                <w:rFonts w:ascii="Arial Narrow" w:hAnsi="Arial Narrow"/>
                <w:sz w:val="18"/>
                <w:szCs w:val="18"/>
              </w:rPr>
              <w:t>12</w:t>
            </w:r>
          </w:p>
        </w:tc>
        <w:tc>
          <w:tcPr>
            <w:tcW w:w="7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CA8632B" w14:textId="77777777" w:rsidR="00930AD9" w:rsidRPr="00CD5AB3" w:rsidRDefault="00930AD9" w:rsidP="00930AD9">
            <w:pPr>
              <w:shd w:val="clear" w:color="auto" w:fill="FFFFFF"/>
              <w:rPr>
                <w:rFonts w:cs="Arial"/>
                <w:sz w:val="18"/>
                <w:szCs w:val="18"/>
              </w:rPr>
            </w:pPr>
            <w:r w:rsidRPr="00CD5AB3">
              <w:rPr>
                <w:rFonts w:cs="Arial"/>
                <w:color w:val="000000"/>
                <w:spacing w:val="-1"/>
                <w:sz w:val="18"/>
                <w:szCs w:val="18"/>
              </w:rPr>
              <w:t>Status:</w:t>
            </w:r>
          </w:p>
        </w:tc>
        <w:tc>
          <w:tcPr>
            <w:tcW w:w="21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32F11CEC" w14:textId="62FEF10A" w:rsidR="00930AD9" w:rsidRPr="00CD5AB3" w:rsidRDefault="00930AD9" w:rsidP="000863B0">
            <w:pPr>
              <w:shd w:val="clear" w:color="auto" w:fill="FFFFFF"/>
              <w:rPr>
                <w:rFonts w:cs="Arial"/>
                <w:sz w:val="18"/>
                <w:szCs w:val="18"/>
              </w:rPr>
            </w:pPr>
          </w:p>
        </w:tc>
      </w:tr>
    </w:tbl>
    <w:p w14:paraId="2BB8C252" w14:textId="77777777" w:rsidR="003C005A" w:rsidRPr="00CD5AB3" w:rsidRDefault="003C005A" w:rsidP="003B007A">
      <w:pPr>
        <w:pStyle w:val="pqiTabLegend"/>
      </w:pPr>
      <w:r w:rsidRPr="00CD5AB3">
        <w:lastRenderedPageBreak/>
        <w:t>Historia zmian dokumentu</w:t>
      </w:r>
    </w:p>
    <w:tbl>
      <w:tblPr>
        <w:tblW w:w="9512" w:type="dxa"/>
        <w:tblBorders>
          <w:top w:val="single" w:sz="6" w:space="0" w:color="auto"/>
          <w:left w:val="single" w:sz="6" w:space="0" w:color="auto"/>
          <w:bottom w:val="single" w:sz="6" w:space="0" w:color="auto"/>
          <w:right w:val="single" w:sz="6" w:space="0" w:color="auto"/>
          <w:insideH w:val="dotted" w:sz="2" w:space="0" w:color="auto"/>
          <w:insideV w:val="dotted" w:sz="2" w:space="0" w:color="auto"/>
        </w:tblBorders>
        <w:tblLayout w:type="fixed"/>
        <w:tblCellMar>
          <w:left w:w="70" w:type="dxa"/>
          <w:right w:w="70" w:type="dxa"/>
        </w:tblCellMar>
        <w:tblLook w:val="0000" w:firstRow="0" w:lastRow="0" w:firstColumn="0" w:lastColumn="0" w:noHBand="0" w:noVBand="0"/>
      </w:tblPr>
      <w:tblGrid>
        <w:gridCol w:w="688"/>
        <w:gridCol w:w="1203"/>
        <w:gridCol w:w="2206"/>
        <w:gridCol w:w="5415"/>
      </w:tblGrid>
      <w:tr w:rsidR="003C005A" w:rsidRPr="00CD5AB3" w14:paraId="3F1167EC" w14:textId="77777777">
        <w:trPr>
          <w:tblHeader/>
        </w:trPr>
        <w:tc>
          <w:tcPr>
            <w:tcW w:w="688" w:type="dxa"/>
            <w:tcBorders>
              <w:top w:val="single" w:sz="6" w:space="0" w:color="auto"/>
              <w:left w:val="single" w:sz="6" w:space="0" w:color="auto"/>
              <w:bottom w:val="dotted" w:sz="2" w:space="0" w:color="auto"/>
              <w:right w:val="dotted" w:sz="2" w:space="0" w:color="auto"/>
            </w:tcBorders>
          </w:tcPr>
          <w:p w14:paraId="6A038F2A" w14:textId="77777777" w:rsidR="003C005A" w:rsidRPr="00CD5AB3" w:rsidRDefault="003C005A" w:rsidP="003B007A">
            <w:pPr>
              <w:pStyle w:val="pqiTabHeadSmall"/>
            </w:pPr>
            <w:r w:rsidRPr="00CD5AB3">
              <w:t>Nr wersji</w:t>
            </w:r>
          </w:p>
        </w:tc>
        <w:tc>
          <w:tcPr>
            <w:tcW w:w="1203" w:type="dxa"/>
            <w:tcBorders>
              <w:top w:val="single" w:sz="6" w:space="0" w:color="auto"/>
              <w:left w:val="dotted" w:sz="2" w:space="0" w:color="auto"/>
              <w:bottom w:val="dotted" w:sz="2" w:space="0" w:color="auto"/>
              <w:right w:val="dotted" w:sz="2" w:space="0" w:color="auto"/>
            </w:tcBorders>
          </w:tcPr>
          <w:p w14:paraId="2598341F" w14:textId="77777777" w:rsidR="003C005A" w:rsidRPr="00CD5AB3" w:rsidRDefault="003C005A" w:rsidP="003B007A">
            <w:pPr>
              <w:pStyle w:val="pqiTabHeadSmall"/>
            </w:pPr>
            <w:r w:rsidRPr="00CD5AB3">
              <w:t>Data wersji</w:t>
            </w:r>
          </w:p>
        </w:tc>
        <w:tc>
          <w:tcPr>
            <w:tcW w:w="2206" w:type="dxa"/>
            <w:tcBorders>
              <w:top w:val="single" w:sz="6" w:space="0" w:color="auto"/>
              <w:left w:val="dotted" w:sz="2" w:space="0" w:color="auto"/>
              <w:bottom w:val="dotted" w:sz="2" w:space="0" w:color="auto"/>
              <w:right w:val="dotted" w:sz="2" w:space="0" w:color="auto"/>
            </w:tcBorders>
          </w:tcPr>
          <w:p w14:paraId="5B145862" w14:textId="77777777" w:rsidR="003C005A" w:rsidRPr="00CD5AB3" w:rsidRDefault="003C005A" w:rsidP="003B007A">
            <w:pPr>
              <w:pStyle w:val="pqiTabHeadSmall"/>
            </w:pPr>
            <w:r w:rsidRPr="00CD5AB3">
              <w:t>Autor zmiany</w:t>
            </w:r>
          </w:p>
        </w:tc>
        <w:tc>
          <w:tcPr>
            <w:tcW w:w="5415" w:type="dxa"/>
            <w:tcBorders>
              <w:top w:val="single" w:sz="6" w:space="0" w:color="auto"/>
              <w:left w:val="dotted" w:sz="2" w:space="0" w:color="auto"/>
              <w:bottom w:val="dotted" w:sz="2" w:space="0" w:color="auto"/>
              <w:right w:val="single" w:sz="6" w:space="0" w:color="auto"/>
            </w:tcBorders>
          </w:tcPr>
          <w:p w14:paraId="368FA09D" w14:textId="77777777" w:rsidR="003C005A" w:rsidRPr="00CD5AB3" w:rsidRDefault="003C005A" w:rsidP="003B007A">
            <w:pPr>
              <w:pStyle w:val="pqiTabHeadSmall"/>
            </w:pPr>
            <w:r w:rsidRPr="00CD5AB3">
              <w:t>Komentarz/Uwagi/Zakres zmian</w:t>
            </w:r>
          </w:p>
        </w:tc>
      </w:tr>
      <w:tr w:rsidR="005E2C50" w:rsidRPr="00CD5AB3" w14:paraId="666FBC88"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19CCAE1D" w14:textId="77777777" w:rsidR="005E2C50" w:rsidRPr="00CD5AB3" w:rsidRDefault="00454A9F" w:rsidP="009B29B2">
            <w:pPr>
              <w:pStyle w:val="pqiTabBodySmall"/>
            </w:pPr>
            <w:r w:rsidRPr="00CD5AB3">
              <w:t>0</w:t>
            </w:r>
            <w:r w:rsidR="005E2C50" w:rsidRPr="00CD5AB3">
              <w:t>.</w:t>
            </w:r>
            <w:r w:rsidR="005F1199" w:rsidRPr="00CD5AB3">
              <w:t>01</w:t>
            </w:r>
          </w:p>
        </w:tc>
        <w:tc>
          <w:tcPr>
            <w:tcW w:w="1203" w:type="dxa"/>
            <w:tcBorders>
              <w:top w:val="dotted" w:sz="2" w:space="0" w:color="auto"/>
              <w:left w:val="dotted" w:sz="2" w:space="0" w:color="auto"/>
              <w:bottom w:val="dotted" w:sz="2" w:space="0" w:color="auto"/>
              <w:right w:val="dotted" w:sz="2" w:space="0" w:color="auto"/>
            </w:tcBorders>
          </w:tcPr>
          <w:p w14:paraId="5C405F28" w14:textId="77777777" w:rsidR="005E2C50" w:rsidRPr="00CD5AB3" w:rsidRDefault="005F1199" w:rsidP="009B29B2">
            <w:pPr>
              <w:pStyle w:val="pqiTabBodySmall"/>
            </w:pPr>
            <w:r w:rsidRPr="00CD5AB3">
              <w:t>2017-03-21</w:t>
            </w:r>
          </w:p>
        </w:tc>
        <w:tc>
          <w:tcPr>
            <w:tcW w:w="2206" w:type="dxa"/>
            <w:tcBorders>
              <w:top w:val="dotted" w:sz="2" w:space="0" w:color="auto"/>
              <w:left w:val="dotted" w:sz="2" w:space="0" w:color="auto"/>
              <w:bottom w:val="dotted" w:sz="2" w:space="0" w:color="auto"/>
              <w:right w:val="dotted" w:sz="2" w:space="0" w:color="auto"/>
            </w:tcBorders>
          </w:tcPr>
          <w:p w14:paraId="2C8F6C75" w14:textId="77777777" w:rsidR="005E2C50" w:rsidRPr="00CD5AB3" w:rsidRDefault="005F1199" w:rsidP="009B29B2">
            <w:pPr>
              <w:pStyle w:val="pqiTabBodySmall"/>
            </w:pPr>
            <w:r w:rsidRPr="00CD5AB3">
              <w:t>Marcin Wieszczyński</w:t>
            </w:r>
          </w:p>
        </w:tc>
        <w:tc>
          <w:tcPr>
            <w:tcW w:w="5415" w:type="dxa"/>
            <w:tcBorders>
              <w:top w:val="dotted" w:sz="2" w:space="0" w:color="auto"/>
              <w:left w:val="dotted" w:sz="2" w:space="0" w:color="auto"/>
              <w:bottom w:val="dotted" w:sz="2" w:space="0" w:color="auto"/>
              <w:right w:val="single" w:sz="6" w:space="0" w:color="auto"/>
            </w:tcBorders>
          </w:tcPr>
          <w:p w14:paraId="15407FB3" w14:textId="77777777" w:rsidR="005E2C50" w:rsidRPr="00CD5AB3" w:rsidRDefault="005F1199" w:rsidP="009B29B2">
            <w:pPr>
              <w:pStyle w:val="pqiTabBodySmall"/>
            </w:pPr>
            <w:r w:rsidRPr="00CD5AB3">
              <w:t>Utworzenie dokumentu</w:t>
            </w:r>
          </w:p>
        </w:tc>
      </w:tr>
      <w:tr w:rsidR="00416976" w:rsidRPr="00CD5AB3" w14:paraId="7F5AFFAA"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67A0AAAF" w14:textId="77777777" w:rsidR="00416976" w:rsidRPr="00CD5AB3" w:rsidRDefault="00416976" w:rsidP="009B29B2">
            <w:pPr>
              <w:pStyle w:val="pqiTabBodySmall"/>
            </w:pPr>
            <w:r w:rsidRPr="00CD5AB3">
              <w:t>1.00</w:t>
            </w:r>
          </w:p>
        </w:tc>
        <w:tc>
          <w:tcPr>
            <w:tcW w:w="1203" w:type="dxa"/>
            <w:tcBorders>
              <w:top w:val="dotted" w:sz="2" w:space="0" w:color="auto"/>
              <w:left w:val="dotted" w:sz="2" w:space="0" w:color="auto"/>
              <w:bottom w:val="dotted" w:sz="2" w:space="0" w:color="auto"/>
              <w:right w:val="dotted" w:sz="2" w:space="0" w:color="auto"/>
            </w:tcBorders>
          </w:tcPr>
          <w:p w14:paraId="19C0F064" w14:textId="77777777" w:rsidR="00416976" w:rsidRPr="00CD5AB3" w:rsidRDefault="00416976" w:rsidP="009B29B2">
            <w:pPr>
              <w:pStyle w:val="pqiTabBodySmall"/>
            </w:pPr>
            <w:r w:rsidRPr="00CD5AB3">
              <w:t>2017-03-31</w:t>
            </w:r>
          </w:p>
        </w:tc>
        <w:tc>
          <w:tcPr>
            <w:tcW w:w="2206" w:type="dxa"/>
            <w:tcBorders>
              <w:top w:val="dotted" w:sz="2" w:space="0" w:color="auto"/>
              <w:left w:val="dotted" w:sz="2" w:space="0" w:color="auto"/>
              <w:bottom w:val="dotted" w:sz="2" w:space="0" w:color="auto"/>
              <w:right w:val="dotted" w:sz="2" w:space="0" w:color="auto"/>
            </w:tcBorders>
          </w:tcPr>
          <w:p w14:paraId="19D2E6A0" w14:textId="77777777" w:rsidR="00416976" w:rsidRPr="00CD5AB3" w:rsidRDefault="00416976" w:rsidP="009B29B2">
            <w:pPr>
              <w:pStyle w:val="pqiTabBodySmall"/>
            </w:pPr>
            <w:r w:rsidRPr="00CD5AB3">
              <w:t>Monika Smakowska</w:t>
            </w:r>
          </w:p>
        </w:tc>
        <w:tc>
          <w:tcPr>
            <w:tcW w:w="5415" w:type="dxa"/>
            <w:tcBorders>
              <w:top w:val="dotted" w:sz="2" w:space="0" w:color="auto"/>
              <w:left w:val="dotted" w:sz="2" w:space="0" w:color="auto"/>
              <w:bottom w:val="dotted" w:sz="2" w:space="0" w:color="auto"/>
              <w:right w:val="single" w:sz="6" w:space="0" w:color="auto"/>
            </w:tcBorders>
          </w:tcPr>
          <w:p w14:paraId="4AE647BD" w14:textId="77777777" w:rsidR="00416976" w:rsidRPr="00CD5AB3" w:rsidRDefault="00416976" w:rsidP="009B29B2">
            <w:pPr>
              <w:pStyle w:val="pqiTabBodySmall"/>
            </w:pPr>
            <w:r w:rsidRPr="00CD5AB3">
              <w:t>Przekazanie dokumentu do akceptacji</w:t>
            </w:r>
          </w:p>
        </w:tc>
      </w:tr>
      <w:tr w:rsidR="002E4368" w:rsidRPr="00CD5AB3" w14:paraId="222BE383"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610F0D13" w14:textId="77777777" w:rsidR="002E4368" w:rsidRPr="00CD5AB3" w:rsidRDefault="002E4368" w:rsidP="009B29B2">
            <w:pPr>
              <w:pStyle w:val="pqiTabBodySmall"/>
            </w:pPr>
            <w:r w:rsidRPr="00CD5AB3">
              <w:t>1.01</w:t>
            </w:r>
          </w:p>
        </w:tc>
        <w:tc>
          <w:tcPr>
            <w:tcW w:w="1203" w:type="dxa"/>
            <w:tcBorders>
              <w:top w:val="dotted" w:sz="2" w:space="0" w:color="auto"/>
              <w:left w:val="dotted" w:sz="2" w:space="0" w:color="auto"/>
              <w:bottom w:val="dotted" w:sz="2" w:space="0" w:color="auto"/>
              <w:right w:val="dotted" w:sz="2" w:space="0" w:color="auto"/>
            </w:tcBorders>
          </w:tcPr>
          <w:p w14:paraId="19757689" w14:textId="77777777" w:rsidR="002E4368" w:rsidRPr="00CD5AB3" w:rsidRDefault="002E4368" w:rsidP="009B29B2">
            <w:pPr>
              <w:pStyle w:val="pqiTabBodySmall"/>
            </w:pPr>
            <w:r w:rsidRPr="00CD5AB3">
              <w:t>2017-04-18</w:t>
            </w:r>
          </w:p>
        </w:tc>
        <w:tc>
          <w:tcPr>
            <w:tcW w:w="2206" w:type="dxa"/>
            <w:tcBorders>
              <w:top w:val="dotted" w:sz="2" w:space="0" w:color="auto"/>
              <w:left w:val="dotted" w:sz="2" w:space="0" w:color="auto"/>
              <w:bottom w:val="dotted" w:sz="2" w:space="0" w:color="auto"/>
              <w:right w:val="dotted" w:sz="2" w:space="0" w:color="auto"/>
            </w:tcBorders>
          </w:tcPr>
          <w:p w14:paraId="4A511712" w14:textId="77777777" w:rsidR="002E4368" w:rsidRPr="00CD5AB3" w:rsidRDefault="002E4368" w:rsidP="009B29B2">
            <w:pPr>
              <w:pStyle w:val="pqiTabBodySmall"/>
            </w:pPr>
            <w:r w:rsidRPr="00CD5AB3">
              <w:t>Marcin Wieszczyński</w:t>
            </w:r>
          </w:p>
        </w:tc>
        <w:tc>
          <w:tcPr>
            <w:tcW w:w="5415" w:type="dxa"/>
            <w:tcBorders>
              <w:top w:val="dotted" w:sz="2" w:space="0" w:color="auto"/>
              <w:left w:val="dotted" w:sz="2" w:space="0" w:color="auto"/>
              <w:bottom w:val="dotted" w:sz="2" w:space="0" w:color="auto"/>
              <w:right w:val="single" w:sz="6" w:space="0" w:color="auto"/>
            </w:tcBorders>
          </w:tcPr>
          <w:p w14:paraId="23EEFB50" w14:textId="77777777" w:rsidR="002E4368" w:rsidRPr="00CD5AB3" w:rsidRDefault="002E4368" w:rsidP="009B29B2">
            <w:pPr>
              <w:pStyle w:val="pqiTabBodySmall"/>
            </w:pPr>
            <w:r w:rsidRPr="00CD5AB3">
              <w:t>Poprawki po uwagach Klienta</w:t>
            </w:r>
          </w:p>
        </w:tc>
      </w:tr>
      <w:tr w:rsidR="00FF3E55" w:rsidRPr="00CD5AB3" w14:paraId="59200284"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307C2DAD" w14:textId="0D35A6FB" w:rsidR="00FF3E55" w:rsidRPr="00CD5AB3" w:rsidRDefault="00FF3E55" w:rsidP="009B29B2">
            <w:pPr>
              <w:pStyle w:val="pqiTabBodySmall"/>
            </w:pPr>
            <w:r w:rsidRPr="00CD5AB3">
              <w:t>1.10</w:t>
            </w:r>
          </w:p>
        </w:tc>
        <w:tc>
          <w:tcPr>
            <w:tcW w:w="1203" w:type="dxa"/>
            <w:tcBorders>
              <w:top w:val="dotted" w:sz="2" w:space="0" w:color="auto"/>
              <w:left w:val="dotted" w:sz="2" w:space="0" w:color="auto"/>
              <w:bottom w:val="dotted" w:sz="2" w:space="0" w:color="auto"/>
              <w:right w:val="dotted" w:sz="2" w:space="0" w:color="auto"/>
            </w:tcBorders>
          </w:tcPr>
          <w:p w14:paraId="26F116FF" w14:textId="08AE84FB" w:rsidR="00FF3E55" w:rsidRPr="00CD5AB3" w:rsidRDefault="00FF3E55" w:rsidP="009B29B2">
            <w:pPr>
              <w:pStyle w:val="pqiTabBodySmall"/>
            </w:pPr>
            <w:r w:rsidRPr="00CD5AB3">
              <w:t>2017-05-06</w:t>
            </w:r>
          </w:p>
        </w:tc>
        <w:tc>
          <w:tcPr>
            <w:tcW w:w="2206" w:type="dxa"/>
            <w:tcBorders>
              <w:top w:val="dotted" w:sz="2" w:space="0" w:color="auto"/>
              <w:left w:val="dotted" w:sz="2" w:space="0" w:color="auto"/>
              <w:bottom w:val="dotted" w:sz="2" w:space="0" w:color="auto"/>
              <w:right w:val="dotted" w:sz="2" w:space="0" w:color="auto"/>
            </w:tcBorders>
          </w:tcPr>
          <w:p w14:paraId="0A0C039D" w14:textId="06F88730" w:rsidR="00FF3E55" w:rsidRPr="00CD5AB3" w:rsidRDefault="00FF3E55" w:rsidP="009B29B2">
            <w:pPr>
              <w:pStyle w:val="pqiTabBodySmall"/>
            </w:pPr>
            <w:r w:rsidRPr="00CD5AB3">
              <w:t>Patryk Lewkiewicz</w:t>
            </w:r>
          </w:p>
        </w:tc>
        <w:tc>
          <w:tcPr>
            <w:tcW w:w="5415" w:type="dxa"/>
            <w:tcBorders>
              <w:top w:val="dotted" w:sz="2" w:space="0" w:color="auto"/>
              <w:left w:val="dotted" w:sz="2" w:space="0" w:color="auto"/>
              <w:bottom w:val="dotted" w:sz="2" w:space="0" w:color="auto"/>
              <w:right w:val="single" w:sz="6" w:space="0" w:color="auto"/>
            </w:tcBorders>
          </w:tcPr>
          <w:p w14:paraId="09F362BF" w14:textId="0538EDE5" w:rsidR="00FF3E55" w:rsidRPr="00CD5AB3" w:rsidRDefault="00FF3E55" w:rsidP="009B29B2">
            <w:pPr>
              <w:pStyle w:val="pqiTabBodySmall"/>
            </w:pPr>
            <w:r w:rsidRPr="00CD5AB3">
              <w:t>Poprawki po uwagach Klienta</w:t>
            </w:r>
          </w:p>
        </w:tc>
      </w:tr>
      <w:tr w:rsidR="00E90947" w:rsidRPr="00CD5AB3" w14:paraId="3C25429F"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4C2508AA" w14:textId="6D443CBB" w:rsidR="00E90947" w:rsidRPr="00CD5AB3" w:rsidRDefault="00E90947" w:rsidP="00E90947">
            <w:pPr>
              <w:pStyle w:val="pqiTabBodySmall"/>
            </w:pPr>
            <w:r w:rsidRPr="00CD5AB3">
              <w:t>2.0</w:t>
            </w:r>
          </w:p>
        </w:tc>
        <w:tc>
          <w:tcPr>
            <w:tcW w:w="1203" w:type="dxa"/>
            <w:tcBorders>
              <w:top w:val="dotted" w:sz="2" w:space="0" w:color="auto"/>
              <w:left w:val="dotted" w:sz="2" w:space="0" w:color="auto"/>
              <w:bottom w:val="dotted" w:sz="2" w:space="0" w:color="auto"/>
              <w:right w:val="dotted" w:sz="2" w:space="0" w:color="auto"/>
            </w:tcBorders>
          </w:tcPr>
          <w:p w14:paraId="43CA31A2" w14:textId="40890DBE" w:rsidR="00E90947" w:rsidRPr="00CD5AB3" w:rsidRDefault="00E90947" w:rsidP="00E90947">
            <w:pPr>
              <w:pStyle w:val="pqiTabBodySmall"/>
            </w:pPr>
            <w:r w:rsidRPr="00CD5AB3">
              <w:t>2017-05-10</w:t>
            </w:r>
          </w:p>
        </w:tc>
        <w:tc>
          <w:tcPr>
            <w:tcW w:w="2206" w:type="dxa"/>
            <w:tcBorders>
              <w:top w:val="dotted" w:sz="2" w:space="0" w:color="auto"/>
              <w:left w:val="dotted" w:sz="2" w:space="0" w:color="auto"/>
              <w:bottom w:val="dotted" w:sz="2" w:space="0" w:color="auto"/>
              <w:right w:val="dotted" w:sz="2" w:space="0" w:color="auto"/>
            </w:tcBorders>
          </w:tcPr>
          <w:p w14:paraId="3EDEDF74" w14:textId="1B2639B9" w:rsidR="00E90947" w:rsidRPr="00CD5AB3" w:rsidRDefault="00E90947" w:rsidP="00E90947">
            <w:pPr>
              <w:pStyle w:val="pqiTabBodySmall"/>
            </w:pPr>
            <w:r w:rsidRPr="00CD5AB3">
              <w:t>Monika Smakowska</w:t>
            </w:r>
          </w:p>
        </w:tc>
        <w:tc>
          <w:tcPr>
            <w:tcW w:w="5415" w:type="dxa"/>
            <w:tcBorders>
              <w:top w:val="dotted" w:sz="2" w:space="0" w:color="auto"/>
              <w:left w:val="dotted" w:sz="2" w:space="0" w:color="auto"/>
              <w:bottom w:val="dotted" w:sz="2" w:space="0" w:color="auto"/>
              <w:right w:val="single" w:sz="6" w:space="0" w:color="auto"/>
            </w:tcBorders>
          </w:tcPr>
          <w:p w14:paraId="072F498C" w14:textId="51E7ABDE" w:rsidR="00E90947" w:rsidRPr="00CD5AB3" w:rsidRDefault="00E90947" w:rsidP="00E90947">
            <w:pPr>
              <w:pStyle w:val="pqiTabBodySmall"/>
            </w:pPr>
            <w:r w:rsidRPr="00CD5AB3">
              <w:t>Przekazanie dokumentu do akceptacji</w:t>
            </w:r>
          </w:p>
        </w:tc>
      </w:tr>
      <w:tr w:rsidR="00E90947" w:rsidRPr="00CD5AB3" w14:paraId="3A76C18A"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4FA1BE5C" w14:textId="6ABD7A26" w:rsidR="00E90947" w:rsidRPr="00CD5AB3" w:rsidRDefault="00E90947" w:rsidP="00E90947">
            <w:pPr>
              <w:pStyle w:val="pqiTabBodySmall"/>
            </w:pPr>
            <w:r w:rsidRPr="00CD5AB3">
              <w:t>2.20</w:t>
            </w:r>
          </w:p>
        </w:tc>
        <w:tc>
          <w:tcPr>
            <w:tcW w:w="1203" w:type="dxa"/>
            <w:tcBorders>
              <w:top w:val="dotted" w:sz="2" w:space="0" w:color="auto"/>
              <w:left w:val="dotted" w:sz="2" w:space="0" w:color="auto"/>
              <w:bottom w:val="dotted" w:sz="2" w:space="0" w:color="auto"/>
              <w:right w:val="dotted" w:sz="2" w:space="0" w:color="auto"/>
            </w:tcBorders>
          </w:tcPr>
          <w:p w14:paraId="0B10B4F4" w14:textId="5C2CF9E5" w:rsidR="00E90947" w:rsidRPr="00CD5AB3" w:rsidRDefault="00E90947" w:rsidP="00E90947">
            <w:pPr>
              <w:pStyle w:val="pqiTabBodySmall"/>
            </w:pPr>
            <w:r w:rsidRPr="00CD5AB3">
              <w:t>2017-05-24</w:t>
            </w:r>
          </w:p>
        </w:tc>
        <w:tc>
          <w:tcPr>
            <w:tcW w:w="2206" w:type="dxa"/>
            <w:tcBorders>
              <w:top w:val="dotted" w:sz="2" w:space="0" w:color="auto"/>
              <w:left w:val="dotted" w:sz="2" w:space="0" w:color="auto"/>
              <w:bottom w:val="dotted" w:sz="2" w:space="0" w:color="auto"/>
              <w:right w:val="dotted" w:sz="2" w:space="0" w:color="auto"/>
            </w:tcBorders>
          </w:tcPr>
          <w:p w14:paraId="1AFAACD7" w14:textId="5BD2771E" w:rsidR="00E90947" w:rsidRPr="00CD5AB3" w:rsidRDefault="00E90947" w:rsidP="00E90947">
            <w:pPr>
              <w:pStyle w:val="pqiTabBodySmall"/>
            </w:pPr>
            <w:r w:rsidRPr="00CD5AB3">
              <w:t>Patryk Lewkiewicz</w:t>
            </w:r>
          </w:p>
        </w:tc>
        <w:tc>
          <w:tcPr>
            <w:tcW w:w="5415" w:type="dxa"/>
            <w:tcBorders>
              <w:top w:val="dotted" w:sz="2" w:space="0" w:color="auto"/>
              <w:left w:val="dotted" w:sz="2" w:space="0" w:color="auto"/>
              <w:bottom w:val="dotted" w:sz="2" w:space="0" w:color="auto"/>
              <w:right w:val="single" w:sz="6" w:space="0" w:color="auto"/>
            </w:tcBorders>
          </w:tcPr>
          <w:p w14:paraId="1DC5706D" w14:textId="3430940A" w:rsidR="00E90947" w:rsidRPr="00CD5AB3" w:rsidRDefault="00E90947" w:rsidP="00E90947">
            <w:pPr>
              <w:pStyle w:val="pqiTabBodySmall"/>
            </w:pPr>
            <w:r w:rsidRPr="00CD5AB3">
              <w:t>Poprawki po uwagach Klienta</w:t>
            </w:r>
          </w:p>
        </w:tc>
      </w:tr>
      <w:tr w:rsidR="000863B0" w:rsidRPr="00CD5AB3" w14:paraId="5B649A5A"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64558246" w14:textId="553D94FA" w:rsidR="000863B0" w:rsidRPr="00CD5AB3" w:rsidRDefault="000863B0" w:rsidP="000863B0">
            <w:pPr>
              <w:pStyle w:val="pqiTabBodySmall"/>
            </w:pPr>
            <w:r w:rsidRPr="00CD5AB3">
              <w:t>2.40</w:t>
            </w:r>
          </w:p>
        </w:tc>
        <w:tc>
          <w:tcPr>
            <w:tcW w:w="1203" w:type="dxa"/>
            <w:tcBorders>
              <w:top w:val="dotted" w:sz="2" w:space="0" w:color="auto"/>
              <w:left w:val="dotted" w:sz="2" w:space="0" w:color="auto"/>
              <w:bottom w:val="dotted" w:sz="2" w:space="0" w:color="auto"/>
              <w:right w:val="dotted" w:sz="2" w:space="0" w:color="auto"/>
            </w:tcBorders>
          </w:tcPr>
          <w:p w14:paraId="3F73916B" w14:textId="368919AE" w:rsidR="000863B0" w:rsidRPr="00CD5AB3" w:rsidRDefault="000863B0" w:rsidP="000863B0">
            <w:pPr>
              <w:pStyle w:val="pqiTabBodySmall"/>
            </w:pPr>
            <w:r w:rsidRPr="00CD5AB3">
              <w:t>2017-06-28</w:t>
            </w:r>
          </w:p>
        </w:tc>
        <w:tc>
          <w:tcPr>
            <w:tcW w:w="2206" w:type="dxa"/>
            <w:tcBorders>
              <w:top w:val="dotted" w:sz="2" w:space="0" w:color="auto"/>
              <w:left w:val="dotted" w:sz="2" w:space="0" w:color="auto"/>
              <w:bottom w:val="dotted" w:sz="2" w:space="0" w:color="auto"/>
              <w:right w:val="dotted" w:sz="2" w:space="0" w:color="auto"/>
            </w:tcBorders>
          </w:tcPr>
          <w:p w14:paraId="4F9E957B" w14:textId="44AB0067" w:rsidR="000863B0" w:rsidRPr="00CD5AB3" w:rsidRDefault="000863B0" w:rsidP="000863B0">
            <w:pPr>
              <w:pStyle w:val="pqiTabBodySmall"/>
            </w:pPr>
            <w:r w:rsidRPr="00CD5AB3">
              <w:t>Patryk Lewkiewicz</w:t>
            </w:r>
          </w:p>
        </w:tc>
        <w:tc>
          <w:tcPr>
            <w:tcW w:w="5415" w:type="dxa"/>
            <w:tcBorders>
              <w:top w:val="dotted" w:sz="2" w:space="0" w:color="auto"/>
              <w:left w:val="dotted" w:sz="2" w:space="0" w:color="auto"/>
              <w:bottom w:val="dotted" w:sz="2" w:space="0" w:color="auto"/>
              <w:right w:val="single" w:sz="6" w:space="0" w:color="auto"/>
            </w:tcBorders>
          </w:tcPr>
          <w:p w14:paraId="11D960D6" w14:textId="6F3B413D" w:rsidR="000863B0" w:rsidRPr="00CD5AB3" w:rsidRDefault="000863B0" w:rsidP="000863B0">
            <w:pPr>
              <w:pStyle w:val="pqiTabBodySmall"/>
            </w:pPr>
            <w:r w:rsidRPr="00CD5AB3">
              <w:t>Uwzględnienie uwag klienta</w:t>
            </w:r>
          </w:p>
        </w:tc>
      </w:tr>
      <w:tr w:rsidR="00E420B1" w:rsidRPr="00CD5AB3" w14:paraId="7BBD14A0"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48B23C91" w14:textId="284DEE78" w:rsidR="00E420B1" w:rsidRPr="00CD5AB3" w:rsidRDefault="00E420B1" w:rsidP="00E420B1">
            <w:pPr>
              <w:pStyle w:val="pqiTabBodySmall"/>
            </w:pPr>
            <w:r w:rsidRPr="00CD5AB3">
              <w:t>2.50</w:t>
            </w:r>
          </w:p>
        </w:tc>
        <w:tc>
          <w:tcPr>
            <w:tcW w:w="1203" w:type="dxa"/>
            <w:tcBorders>
              <w:top w:val="dotted" w:sz="2" w:space="0" w:color="auto"/>
              <w:left w:val="dotted" w:sz="2" w:space="0" w:color="auto"/>
              <w:bottom w:val="dotted" w:sz="2" w:space="0" w:color="auto"/>
              <w:right w:val="dotted" w:sz="2" w:space="0" w:color="auto"/>
            </w:tcBorders>
          </w:tcPr>
          <w:p w14:paraId="78CA68E7" w14:textId="5C760B30" w:rsidR="00E420B1" w:rsidRPr="00CD5AB3" w:rsidRDefault="00E420B1" w:rsidP="00E420B1">
            <w:pPr>
              <w:pStyle w:val="pqiTabBodySmall"/>
            </w:pPr>
            <w:r w:rsidRPr="00CD5AB3">
              <w:t>2017-08-09</w:t>
            </w:r>
          </w:p>
        </w:tc>
        <w:tc>
          <w:tcPr>
            <w:tcW w:w="2206" w:type="dxa"/>
            <w:tcBorders>
              <w:top w:val="dotted" w:sz="2" w:space="0" w:color="auto"/>
              <w:left w:val="dotted" w:sz="2" w:space="0" w:color="auto"/>
              <w:bottom w:val="dotted" w:sz="2" w:space="0" w:color="auto"/>
              <w:right w:val="dotted" w:sz="2" w:space="0" w:color="auto"/>
            </w:tcBorders>
          </w:tcPr>
          <w:p w14:paraId="08276B25" w14:textId="24B0C9AE" w:rsidR="00E420B1" w:rsidRPr="00CD5AB3" w:rsidRDefault="00E420B1" w:rsidP="00E420B1">
            <w:pPr>
              <w:pStyle w:val="pqiTabBodySmall"/>
            </w:pPr>
            <w:r w:rsidRPr="00CD5AB3">
              <w:t>Patryk Lewkiewicz</w:t>
            </w:r>
          </w:p>
        </w:tc>
        <w:tc>
          <w:tcPr>
            <w:tcW w:w="5415" w:type="dxa"/>
            <w:tcBorders>
              <w:top w:val="dotted" w:sz="2" w:space="0" w:color="auto"/>
              <w:left w:val="dotted" w:sz="2" w:space="0" w:color="auto"/>
              <w:bottom w:val="dotted" w:sz="2" w:space="0" w:color="auto"/>
              <w:right w:val="single" w:sz="6" w:space="0" w:color="auto"/>
            </w:tcBorders>
          </w:tcPr>
          <w:p w14:paraId="6B461C6B" w14:textId="2D35E158" w:rsidR="00E420B1" w:rsidRPr="00CD5AB3" w:rsidRDefault="00E420B1" w:rsidP="00E420B1">
            <w:pPr>
              <w:pStyle w:val="pqiTabBodySmall"/>
            </w:pPr>
            <w:r w:rsidRPr="00CD5AB3">
              <w:t>Uwzględnienie uwag klienta</w:t>
            </w:r>
          </w:p>
        </w:tc>
      </w:tr>
      <w:tr w:rsidR="00BA401C" w:rsidRPr="00CD5AB3" w14:paraId="08D4557A"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7F9DA8FA" w14:textId="54DFEDA7" w:rsidR="00BA401C" w:rsidRPr="00CD5AB3" w:rsidRDefault="00BA401C" w:rsidP="00E420B1">
            <w:pPr>
              <w:pStyle w:val="pqiTabBodySmall"/>
            </w:pPr>
            <w:r w:rsidRPr="00CD5AB3">
              <w:t>2.60</w:t>
            </w:r>
          </w:p>
        </w:tc>
        <w:tc>
          <w:tcPr>
            <w:tcW w:w="1203" w:type="dxa"/>
            <w:tcBorders>
              <w:top w:val="dotted" w:sz="2" w:space="0" w:color="auto"/>
              <w:left w:val="dotted" w:sz="2" w:space="0" w:color="auto"/>
              <w:bottom w:val="dotted" w:sz="2" w:space="0" w:color="auto"/>
              <w:right w:val="dotted" w:sz="2" w:space="0" w:color="auto"/>
            </w:tcBorders>
          </w:tcPr>
          <w:p w14:paraId="5E6880D2" w14:textId="2DAD12AF" w:rsidR="00BA401C" w:rsidRPr="00CD5AB3" w:rsidRDefault="00BA401C" w:rsidP="00E420B1">
            <w:pPr>
              <w:pStyle w:val="pqiTabBodySmall"/>
            </w:pPr>
            <w:r w:rsidRPr="00CD5AB3">
              <w:t>2018-03-08</w:t>
            </w:r>
          </w:p>
        </w:tc>
        <w:tc>
          <w:tcPr>
            <w:tcW w:w="2206" w:type="dxa"/>
            <w:tcBorders>
              <w:top w:val="dotted" w:sz="2" w:space="0" w:color="auto"/>
              <w:left w:val="dotted" w:sz="2" w:space="0" w:color="auto"/>
              <w:bottom w:val="dotted" w:sz="2" w:space="0" w:color="auto"/>
              <w:right w:val="dotted" w:sz="2" w:space="0" w:color="auto"/>
            </w:tcBorders>
          </w:tcPr>
          <w:p w14:paraId="6A22D7D2" w14:textId="63B29671" w:rsidR="00BA401C" w:rsidRPr="00CD5AB3" w:rsidRDefault="00BA401C" w:rsidP="00E420B1">
            <w:pPr>
              <w:pStyle w:val="pqiTabBodySmall"/>
            </w:pPr>
            <w:r w:rsidRPr="00CD5AB3">
              <w:t>Rafał Bajura</w:t>
            </w:r>
          </w:p>
        </w:tc>
        <w:tc>
          <w:tcPr>
            <w:tcW w:w="5415" w:type="dxa"/>
            <w:tcBorders>
              <w:top w:val="dotted" w:sz="2" w:space="0" w:color="auto"/>
              <w:left w:val="dotted" w:sz="2" w:space="0" w:color="auto"/>
              <w:bottom w:val="dotted" w:sz="2" w:space="0" w:color="auto"/>
              <w:right w:val="single" w:sz="6" w:space="0" w:color="auto"/>
            </w:tcBorders>
          </w:tcPr>
          <w:p w14:paraId="55BE83D5" w14:textId="55426935" w:rsidR="00BA401C" w:rsidRPr="00CD5AB3" w:rsidRDefault="00BA401C" w:rsidP="00E420B1">
            <w:pPr>
              <w:pStyle w:val="pqiTabBodySmall"/>
            </w:pPr>
            <w:r w:rsidRPr="00CD5AB3">
              <w:t>Uwzględnienie uwag klienta</w:t>
            </w:r>
          </w:p>
        </w:tc>
      </w:tr>
      <w:tr w:rsidR="00764321" w:rsidRPr="00CD5AB3" w14:paraId="0F290B5E"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5DEB7226" w14:textId="17B82F46" w:rsidR="00764321" w:rsidRPr="00CD5AB3" w:rsidRDefault="00764321" w:rsidP="00E420B1">
            <w:pPr>
              <w:pStyle w:val="pqiTabBodySmall"/>
            </w:pPr>
            <w:r w:rsidRPr="00CD5AB3">
              <w:t>2.70</w:t>
            </w:r>
          </w:p>
        </w:tc>
        <w:tc>
          <w:tcPr>
            <w:tcW w:w="1203" w:type="dxa"/>
            <w:tcBorders>
              <w:top w:val="dotted" w:sz="2" w:space="0" w:color="auto"/>
              <w:left w:val="dotted" w:sz="2" w:space="0" w:color="auto"/>
              <w:bottom w:val="dotted" w:sz="2" w:space="0" w:color="auto"/>
              <w:right w:val="dotted" w:sz="2" w:space="0" w:color="auto"/>
            </w:tcBorders>
          </w:tcPr>
          <w:p w14:paraId="2C86F3FF" w14:textId="01B84E66" w:rsidR="00764321" w:rsidRPr="00CD5AB3" w:rsidRDefault="00764321" w:rsidP="00E420B1">
            <w:pPr>
              <w:pStyle w:val="pqiTabBodySmall"/>
            </w:pPr>
            <w:r w:rsidRPr="00CD5AB3">
              <w:t>2018-06-22</w:t>
            </w:r>
          </w:p>
        </w:tc>
        <w:tc>
          <w:tcPr>
            <w:tcW w:w="2206" w:type="dxa"/>
            <w:tcBorders>
              <w:top w:val="dotted" w:sz="2" w:space="0" w:color="auto"/>
              <w:left w:val="dotted" w:sz="2" w:space="0" w:color="auto"/>
              <w:bottom w:val="dotted" w:sz="2" w:space="0" w:color="auto"/>
              <w:right w:val="dotted" w:sz="2" w:space="0" w:color="auto"/>
            </w:tcBorders>
          </w:tcPr>
          <w:p w14:paraId="504B4F75" w14:textId="391982A0" w:rsidR="00764321" w:rsidRPr="00CD5AB3" w:rsidRDefault="005260D8" w:rsidP="00E420B1">
            <w:pPr>
              <w:pStyle w:val="pqiTabBodySmall"/>
            </w:pPr>
            <w:r w:rsidRPr="00CD5AB3">
              <w:t>Agnieszka Osowska</w:t>
            </w:r>
          </w:p>
        </w:tc>
        <w:tc>
          <w:tcPr>
            <w:tcW w:w="5415" w:type="dxa"/>
            <w:tcBorders>
              <w:top w:val="dotted" w:sz="2" w:space="0" w:color="auto"/>
              <w:left w:val="dotted" w:sz="2" w:space="0" w:color="auto"/>
              <w:bottom w:val="dotted" w:sz="2" w:space="0" w:color="auto"/>
              <w:right w:val="single" w:sz="6" w:space="0" w:color="auto"/>
            </w:tcBorders>
          </w:tcPr>
          <w:p w14:paraId="743422D4" w14:textId="0360F0BE" w:rsidR="00764321" w:rsidRPr="00CD5AB3" w:rsidRDefault="00BE08B6" w:rsidP="00E420B1">
            <w:pPr>
              <w:pStyle w:val="pqiTabBodySmall"/>
            </w:pPr>
            <w:r w:rsidRPr="00CD5AB3">
              <w:t>Dodanie opisu</w:t>
            </w:r>
            <w:r w:rsidR="005260D8" w:rsidRPr="00CD5AB3">
              <w:t xml:space="preserve"> komunikatów B</w:t>
            </w:r>
          </w:p>
        </w:tc>
      </w:tr>
      <w:tr w:rsidR="006814FD" w:rsidRPr="00CD5AB3" w14:paraId="3A1B8F5C"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729A87A2" w14:textId="69BEA0DF" w:rsidR="006814FD" w:rsidRPr="00CD5AB3" w:rsidRDefault="006814FD" w:rsidP="00E420B1">
            <w:pPr>
              <w:pStyle w:val="pqiTabBodySmall"/>
            </w:pPr>
            <w:r>
              <w:t>2.80</w:t>
            </w:r>
          </w:p>
        </w:tc>
        <w:tc>
          <w:tcPr>
            <w:tcW w:w="1203" w:type="dxa"/>
            <w:tcBorders>
              <w:top w:val="dotted" w:sz="2" w:space="0" w:color="auto"/>
              <w:left w:val="dotted" w:sz="2" w:space="0" w:color="auto"/>
              <w:bottom w:val="dotted" w:sz="2" w:space="0" w:color="auto"/>
              <w:right w:val="dotted" w:sz="2" w:space="0" w:color="auto"/>
            </w:tcBorders>
          </w:tcPr>
          <w:p w14:paraId="2D5251E8" w14:textId="0FA01D21" w:rsidR="006814FD" w:rsidRPr="00CD5AB3" w:rsidRDefault="006814FD" w:rsidP="00A13937">
            <w:pPr>
              <w:pStyle w:val="pqiTabBodySmall"/>
            </w:pPr>
            <w:r>
              <w:t>2018-</w:t>
            </w:r>
            <w:r w:rsidR="00A13937">
              <w:t>10-03</w:t>
            </w:r>
          </w:p>
        </w:tc>
        <w:tc>
          <w:tcPr>
            <w:tcW w:w="2206" w:type="dxa"/>
            <w:tcBorders>
              <w:top w:val="dotted" w:sz="2" w:space="0" w:color="auto"/>
              <w:left w:val="dotted" w:sz="2" w:space="0" w:color="auto"/>
              <w:bottom w:val="dotted" w:sz="2" w:space="0" w:color="auto"/>
              <w:right w:val="dotted" w:sz="2" w:space="0" w:color="auto"/>
            </w:tcBorders>
          </w:tcPr>
          <w:p w14:paraId="4A1CF517" w14:textId="2139068B" w:rsidR="006814FD" w:rsidRPr="00CD5AB3" w:rsidRDefault="006814FD" w:rsidP="00E420B1">
            <w:pPr>
              <w:pStyle w:val="pqiTabBodySmall"/>
            </w:pPr>
            <w:r>
              <w:t>Agnieszka Osowska</w:t>
            </w:r>
          </w:p>
        </w:tc>
        <w:tc>
          <w:tcPr>
            <w:tcW w:w="5415" w:type="dxa"/>
            <w:tcBorders>
              <w:top w:val="dotted" w:sz="2" w:space="0" w:color="auto"/>
              <w:left w:val="dotted" w:sz="2" w:space="0" w:color="auto"/>
              <w:bottom w:val="dotted" w:sz="2" w:space="0" w:color="auto"/>
              <w:right w:val="single" w:sz="6" w:space="0" w:color="auto"/>
            </w:tcBorders>
          </w:tcPr>
          <w:p w14:paraId="53F35BF4" w14:textId="5F98CD9E" w:rsidR="006814FD" w:rsidRPr="00CD5AB3" w:rsidRDefault="00812911" w:rsidP="00A13937">
            <w:pPr>
              <w:pStyle w:val="pqiTabBodySmall"/>
            </w:pPr>
            <w:r w:rsidRPr="00CD5AB3">
              <w:t>Uwzględnienie uwag klienta</w:t>
            </w:r>
            <w:r w:rsidR="00A13937">
              <w:t>, uspójnienie dokumentu</w:t>
            </w:r>
          </w:p>
        </w:tc>
      </w:tr>
      <w:tr w:rsidR="001D2472" w:rsidRPr="00CD5AB3" w14:paraId="5A6F7014"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6AEED01F" w14:textId="78F16674" w:rsidR="001D2472" w:rsidRDefault="001D2472" w:rsidP="00FA5F6F">
            <w:pPr>
              <w:pStyle w:val="pqiTabBodySmall"/>
            </w:pPr>
            <w:r>
              <w:t>3.</w:t>
            </w:r>
            <w:r w:rsidR="00FA5F6F">
              <w:t>10</w:t>
            </w:r>
          </w:p>
        </w:tc>
        <w:tc>
          <w:tcPr>
            <w:tcW w:w="1203" w:type="dxa"/>
            <w:tcBorders>
              <w:top w:val="dotted" w:sz="2" w:space="0" w:color="auto"/>
              <w:left w:val="dotted" w:sz="2" w:space="0" w:color="auto"/>
              <w:bottom w:val="dotted" w:sz="2" w:space="0" w:color="auto"/>
              <w:right w:val="dotted" w:sz="2" w:space="0" w:color="auto"/>
            </w:tcBorders>
          </w:tcPr>
          <w:p w14:paraId="66B32C52" w14:textId="021D3C82" w:rsidR="001D2472" w:rsidRDefault="001D2472" w:rsidP="00FA5F6F">
            <w:pPr>
              <w:pStyle w:val="pqiTabBodySmall"/>
            </w:pPr>
            <w:r>
              <w:t>2018-10-</w:t>
            </w:r>
            <w:r w:rsidR="00FA5F6F">
              <w:t>25</w:t>
            </w:r>
          </w:p>
        </w:tc>
        <w:tc>
          <w:tcPr>
            <w:tcW w:w="2206" w:type="dxa"/>
            <w:tcBorders>
              <w:top w:val="dotted" w:sz="2" w:space="0" w:color="auto"/>
              <w:left w:val="dotted" w:sz="2" w:space="0" w:color="auto"/>
              <w:bottom w:val="dotted" w:sz="2" w:space="0" w:color="auto"/>
              <w:right w:val="dotted" w:sz="2" w:space="0" w:color="auto"/>
            </w:tcBorders>
          </w:tcPr>
          <w:p w14:paraId="02B837C2" w14:textId="282947C7" w:rsidR="001D2472" w:rsidRDefault="001D2472" w:rsidP="001D2472">
            <w:pPr>
              <w:pStyle w:val="pqiTabBodySmall"/>
            </w:pPr>
            <w:r>
              <w:t>Agnieszka Osowska</w:t>
            </w:r>
          </w:p>
        </w:tc>
        <w:tc>
          <w:tcPr>
            <w:tcW w:w="5415" w:type="dxa"/>
            <w:tcBorders>
              <w:top w:val="dotted" w:sz="2" w:space="0" w:color="auto"/>
              <w:left w:val="dotted" w:sz="2" w:space="0" w:color="auto"/>
              <w:bottom w:val="dotted" w:sz="2" w:space="0" w:color="auto"/>
              <w:right w:val="single" w:sz="6" w:space="0" w:color="auto"/>
            </w:tcBorders>
          </w:tcPr>
          <w:p w14:paraId="703FCB84" w14:textId="52B365D3" w:rsidR="001D2472" w:rsidRPr="00CD5AB3" w:rsidRDefault="001D2472" w:rsidP="001D2472">
            <w:pPr>
              <w:pStyle w:val="pqiTabBodySmall"/>
            </w:pPr>
            <w:r>
              <w:t>Zmiany wynikłe przy implementacji,</w:t>
            </w:r>
          </w:p>
        </w:tc>
      </w:tr>
      <w:tr w:rsidR="00E8639D" w:rsidRPr="00CD5AB3" w14:paraId="552B1B92"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37006376" w14:textId="5BD64646" w:rsidR="00E8639D" w:rsidRDefault="00E8639D" w:rsidP="00FA5F6F">
            <w:pPr>
              <w:pStyle w:val="pqiTabBodySmall"/>
            </w:pPr>
            <w:r>
              <w:t>3.20</w:t>
            </w:r>
          </w:p>
        </w:tc>
        <w:tc>
          <w:tcPr>
            <w:tcW w:w="1203" w:type="dxa"/>
            <w:tcBorders>
              <w:top w:val="dotted" w:sz="2" w:space="0" w:color="auto"/>
              <w:left w:val="dotted" w:sz="2" w:space="0" w:color="auto"/>
              <w:bottom w:val="dotted" w:sz="2" w:space="0" w:color="auto"/>
              <w:right w:val="dotted" w:sz="2" w:space="0" w:color="auto"/>
            </w:tcBorders>
          </w:tcPr>
          <w:p w14:paraId="24F465A2" w14:textId="179D72FF" w:rsidR="00E8639D" w:rsidRDefault="00E8639D" w:rsidP="00FA5F6F">
            <w:pPr>
              <w:pStyle w:val="pqiTabBodySmall"/>
            </w:pPr>
            <w:r>
              <w:t>2018-11-08</w:t>
            </w:r>
          </w:p>
        </w:tc>
        <w:tc>
          <w:tcPr>
            <w:tcW w:w="2206" w:type="dxa"/>
            <w:tcBorders>
              <w:top w:val="dotted" w:sz="2" w:space="0" w:color="auto"/>
              <w:left w:val="dotted" w:sz="2" w:space="0" w:color="auto"/>
              <w:bottom w:val="dotted" w:sz="2" w:space="0" w:color="auto"/>
              <w:right w:val="dotted" w:sz="2" w:space="0" w:color="auto"/>
            </w:tcBorders>
          </w:tcPr>
          <w:p w14:paraId="4EEBC16E" w14:textId="398DF86C" w:rsidR="00E8639D" w:rsidRDefault="00E8639D" w:rsidP="001D2472">
            <w:pPr>
              <w:pStyle w:val="pqiTabBodySmall"/>
            </w:pPr>
            <w:r>
              <w:t>Agnieszka Osowska</w:t>
            </w:r>
          </w:p>
        </w:tc>
        <w:tc>
          <w:tcPr>
            <w:tcW w:w="5415" w:type="dxa"/>
            <w:tcBorders>
              <w:top w:val="dotted" w:sz="2" w:space="0" w:color="auto"/>
              <w:left w:val="dotted" w:sz="2" w:space="0" w:color="auto"/>
              <w:bottom w:val="dotted" w:sz="2" w:space="0" w:color="auto"/>
              <w:right w:val="single" w:sz="6" w:space="0" w:color="auto"/>
            </w:tcBorders>
          </w:tcPr>
          <w:p w14:paraId="45688109" w14:textId="08FF7F42" w:rsidR="00E8639D" w:rsidRDefault="00E8639D" w:rsidP="001D2472">
            <w:pPr>
              <w:pStyle w:val="pqiTabBodySmall"/>
            </w:pPr>
            <w:r>
              <w:t>Uwzględnienie uwag klienta dotyczących komunikatów B</w:t>
            </w:r>
          </w:p>
        </w:tc>
      </w:tr>
      <w:tr w:rsidR="00A253A8" w:rsidRPr="00CD5AB3" w14:paraId="473F6C10"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6F5715B2" w14:textId="5B318D4E" w:rsidR="00A253A8" w:rsidRDefault="00A253A8" w:rsidP="00FA5F6F">
            <w:pPr>
              <w:pStyle w:val="pqiTabBodySmall"/>
            </w:pPr>
            <w:r>
              <w:t>3.30</w:t>
            </w:r>
          </w:p>
        </w:tc>
        <w:tc>
          <w:tcPr>
            <w:tcW w:w="1203" w:type="dxa"/>
            <w:tcBorders>
              <w:top w:val="dotted" w:sz="2" w:space="0" w:color="auto"/>
              <w:left w:val="dotted" w:sz="2" w:space="0" w:color="auto"/>
              <w:bottom w:val="dotted" w:sz="2" w:space="0" w:color="auto"/>
              <w:right w:val="dotted" w:sz="2" w:space="0" w:color="auto"/>
            </w:tcBorders>
          </w:tcPr>
          <w:p w14:paraId="7AE83CA1" w14:textId="4EBD60E7" w:rsidR="00A253A8" w:rsidRDefault="00A253A8" w:rsidP="00FA5F6F">
            <w:pPr>
              <w:pStyle w:val="pqiTabBodySmall"/>
            </w:pPr>
            <w:r>
              <w:t>2019-10-24</w:t>
            </w:r>
          </w:p>
        </w:tc>
        <w:tc>
          <w:tcPr>
            <w:tcW w:w="2206" w:type="dxa"/>
            <w:tcBorders>
              <w:top w:val="dotted" w:sz="2" w:space="0" w:color="auto"/>
              <w:left w:val="dotted" w:sz="2" w:space="0" w:color="auto"/>
              <w:bottom w:val="dotted" w:sz="2" w:space="0" w:color="auto"/>
              <w:right w:val="dotted" w:sz="2" w:space="0" w:color="auto"/>
            </w:tcBorders>
          </w:tcPr>
          <w:p w14:paraId="3A6AED24" w14:textId="7712479A" w:rsidR="00A253A8" w:rsidRDefault="00A253A8" w:rsidP="001D2472">
            <w:pPr>
              <w:pStyle w:val="pqiTabBodySmall"/>
            </w:pPr>
            <w:r>
              <w:t>Agnieszka Osowska</w:t>
            </w:r>
          </w:p>
        </w:tc>
        <w:tc>
          <w:tcPr>
            <w:tcW w:w="5415" w:type="dxa"/>
            <w:tcBorders>
              <w:top w:val="dotted" w:sz="2" w:space="0" w:color="auto"/>
              <w:left w:val="dotted" w:sz="2" w:space="0" w:color="auto"/>
              <w:bottom w:val="dotted" w:sz="2" w:space="0" w:color="auto"/>
              <w:right w:val="single" w:sz="6" w:space="0" w:color="auto"/>
            </w:tcBorders>
          </w:tcPr>
          <w:p w14:paraId="33185346" w14:textId="007F864E" w:rsidR="00A253A8" w:rsidRDefault="00A253A8" w:rsidP="001D2472">
            <w:pPr>
              <w:pStyle w:val="pqiTabBodySmall"/>
            </w:pPr>
            <w:r>
              <w:t>Aktualizacja dokumentu</w:t>
            </w:r>
          </w:p>
        </w:tc>
      </w:tr>
      <w:tr w:rsidR="00B8710F" w:rsidRPr="00CD5AB3" w14:paraId="7728B2A3"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7A9E14AC" w14:textId="7C7ABC40" w:rsidR="00B8710F" w:rsidRDefault="00D17E57" w:rsidP="00FA5F6F">
            <w:pPr>
              <w:pStyle w:val="pqiTabBodySmall"/>
            </w:pPr>
            <w:r>
              <w:t>4.00</w:t>
            </w:r>
          </w:p>
        </w:tc>
        <w:tc>
          <w:tcPr>
            <w:tcW w:w="1203" w:type="dxa"/>
            <w:tcBorders>
              <w:top w:val="dotted" w:sz="2" w:space="0" w:color="auto"/>
              <w:left w:val="dotted" w:sz="2" w:space="0" w:color="auto"/>
              <w:bottom w:val="dotted" w:sz="2" w:space="0" w:color="auto"/>
              <w:right w:val="dotted" w:sz="2" w:space="0" w:color="auto"/>
            </w:tcBorders>
          </w:tcPr>
          <w:p w14:paraId="1D8C055F" w14:textId="55ACBED7" w:rsidR="00B8710F" w:rsidRDefault="00D17E57" w:rsidP="00FA5F6F">
            <w:pPr>
              <w:pStyle w:val="pqiTabBodySmall"/>
            </w:pPr>
            <w:r>
              <w:t>2020-03-27</w:t>
            </w:r>
          </w:p>
        </w:tc>
        <w:tc>
          <w:tcPr>
            <w:tcW w:w="2206" w:type="dxa"/>
            <w:tcBorders>
              <w:top w:val="dotted" w:sz="2" w:space="0" w:color="auto"/>
              <w:left w:val="dotted" w:sz="2" w:space="0" w:color="auto"/>
              <w:bottom w:val="dotted" w:sz="2" w:space="0" w:color="auto"/>
              <w:right w:val="dotted" w:sz="2" w:space="0" w:color="auto"/>
            </w:tcBorders>
          </w:tcPr>
          <w:p w14:paraId="1FB6BCCB" w14:textId="1D7354C3" w:rsidR="00B8710F" w:rsidRDefault="00B8710F" w:rsidP="001D2472">
            <w:pPr>
              <w:pStyle w:val="pqiTabBodySmall"/>
            </w:pPr>
            <w:r>
              <w:t>Monika Jurkowska</w:t>
            </w:r>
            <w:r w:rsidR="00BF169E">
              <w:t>, Agnieszka Osowska</w:t>
            </w:r>
          </w:p>
        </w:tc>
        <w:tc>
          <w:tcPr>
            <w:tcW w:w="5415" w:type="dxa"/>
            <w:tcBorders>
              <w:top w:val="dotted" w:sz="2" w:space="0" w:color="auto"/>
              <w:left w:val="dotted" w:sz="2" w:space="0" w:color="auto"/>
              <w:bottom w:val="dotted" w:sz="2" w:space="0" w:color="auto"/>
              <w:right w:val="single" w:sz="6" w:space="0" w:color="auto"/>
            </w:tcBorders>
          </w:tcPr>
          <w:p w14:paraId="407582D3" w14:textId="7533D822" w:rsidR="00B8710F" w:rsidRDefault="00B8710F" w:rsidP="00BF169E">
            <w:pPr>
              <w:pStyle w:val="pqiTabBodySmall"/>
            </w:pPr>
            <w:r>
              <w:t xml:space="preserve">Aktualizacja dokumentu (dodanie DD812, </w:t>
            </w:r>
            <w:r w:rsidR="00BF169E">
              <w:t>rozszerzenie trybów dostawy</w:t>
            </w:r>
            <w:r>
              <w:t>, DDPZ)</w:t>
            </w:r>
          </w:p>
        </w:tc>
      </w:tr>
      <w:tr w:rsidR="00323D54" w:rsidRPr="00CD5AB3" w14:paraId="1FA6A4F0"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11CBC8EA" w14:textId="724A1ED3" w:rsidR="00323D54" w:rsidRDefault="00323D54" w:rsidP="00FA5F6F">
            <w:pPr>
              <w:pStyle w:val="pqiTabBodySmall"/>
            </w:pPr>
            <w:r>
              <w:t>5.00</w:t>
            </w:r>
          </w:p>
        </w:tc>
        <w:tc>
          <w:tcPr>
            <w:tcW w:w="1203" w:type="dxa"/>
            <w:tcBorders>
              <w:top w:val="dotted" w:sz="2" w:space="0" w:color="auto"/>
              <w:left w:val="dotted" w:sz="2" w:space="0" w:color="auto"/>
              <w:bottom w:val="dotted" w:sz="2" w:space="0" w:color="auto"/>
              <w:right w:val="dotted" w:sz="2" w:space="0" w:color="auto"/>
            </w:tcBorders>
          </w:tcPr>
          <w:p w14:paraId="51E764B1" w14:textId="4D69EBC3" w:rsidR="00323D54" w:rsidRDefault="00323D54" w:rsidP="00FA5F6F">
            <w:pPr>
              <w:pStyle w:val="pqiTabBodySmall"/>
            </w:pPr>
            <w:r>
              <w:t>2020-07-02</w:t>
            </w:r>
          </w:p>
        </w:tc>
        <w:tc>
          <w:tcPr>
            <w:tcW w:w="2206" w:type="dxa"/>
            <w:tcBorders>
              <w:top w:val="dotted" w:sz="2" w:space="0" w:color="auto"/>
              <w:left w:val="dotted" w:sz="2" w:space="0" w:color="auto"/>
              <w:bottom w:val="dotted" w:sz="2" w:space="0" w:color="auto"/>
              <w:right w:val="dotted" w:sz="2" w:space="0" w:color="auto"/>
            </w:tcBorders>
          </w:tcPr>
          <w:p w14:paraId="350EB02B" w14:textId="6484241B" w:rsidR="00323D54" w:rsidRDefault="00323D54" w:rsidP="001D2472">
            <w:pPr>
              <w:pStyle w:val="pqiTabBodySmall"/>
            </w:pPr>
            <w:r>
              <w:t>Agnieszka Osowska</w:t>
            </w:r>
          </w:p>
        </w:tc>
        <w:tc>
          <w:tcPr>
            <w:tcW w:w="5415" w:type="dxa"/>
            <w:tcBorders>
              <w:top w:val="dotted" w:sz="2" w:space="0" w:color="auto"/>
              <w:left w:val="dotted" w:sz="2" w:space="0" w:color="auto"/>
              <w:bottom w:val="dotted" w:sz="2" w:space="0" w:color="auto"/>
              <w:right w:val="single" w:sz="6" w:space="0" w:color="auto"/>
            </w:tcBorders>
          </w:tcPr>
          <w:p w14:paraId="0F89419C" w14:textId="0E6E4856" w:rsidR="00323D54" w:rsidRDefault="00323D54" w:rsidP="00BF169E">
            <w:pPr>
              <w:pStyle w:val="pqiTabBodySmall"/>
            </w:pPr>
            <w:r>
              <w:t>Aktualizacja dokumentu po zmianach fazy 2 (zmiany w e-DD)</w:t>
            </w:r>
          </w:p>
        </w:tc>
      </w:tr>
      <w:tr w:rsidR="0001770D" w:rsidRPr="00CD5AB3" w14:paraId="13684280"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1734028E" w14:textId="79017108" w:rsidR="0001770D" w:rsidRDefault="002F26D3" w:rsidP="00FA5F6F">
            <w:pPr>
              <w:pStyle w:val="pqiTabBodySmall"/>
            </w:pPr>
            <w:r>
              <w:t>5.01</w:t>
            </w:r>
          </w:p>
        </w:tc>
        <w:tc>
          <w:tcPr>
            <w:tcW w:w="1203" w:type="dxa"/>
            <w:tcBorders>
              <w:top w:val="dotted" w:sz="2" w:space="0" w:color="auto"/>
              <w:left w:val="dotted" w:sz="2" w:space="0" w:color="auto"/>
              <w:bottom w:val="dotted" w:sz="2" w:space="0" w:color="auto"/>
              <w:right w:val="dotted" w:sz="2" w:space="0" w:color="auto"/>
            </w:tcBorders>
          </w:tcPr>
          <w:p w14:paraId="4152BA15" w14:textId="3BDC2F6C" w:rsidR="0001770D" w:rsidRDefault="0001770D" w:rsidP="00FA5F6F">
            <w:pPr>
              <w:pStyle w:val="pqiTabBodySmall"/>
            </w:pPr>
            <w:r>
              <w:t>2020-11-23</w:t>
            </w:r>
          </w:p>
        </w:tc>
        <w:tc>
          <w:tcPr>
            <w:tcW w:w="2206" w:type="dxa"/>
            <w:tcBorders>
              <w:top w:val="dotted" w:sz="2" w:space="0" w:color="auto"/>
              <w:left w:val="dotted" w:sz="2" w:space="0" w:color="auto"/>
              <w:bottom w:val="dotted" w:sz="2" w:space="0" w:color="auto"/>
              <w:right w:val="dotted" w:sz="2" w:space="0" w:color="auto"/>
            </w:tcBorders>
          </w:tcPr>
          <w:p w14:paraId="1DB98FD2" w14:textId="72111DC6" w:rsidR="0001770D" w:rsidRDefault="0001770D" w:rsidP="001D2472">
            <w:pPr>
              <w:pStyle w:val="pqiTabBodySmall"/>
            </w:pPr>
            <w:r>
              <w:t>Monika Jurkowska</w:t>
            </w:r>
          </w:p>
        </w:tc>
        <w:tc>
          <w:tcPr>
            <w:tcW w:w="5415" w:type="dxa"/>
            <w:tcBorders>
              <w:top w:val="dotted" w:sz="2" w:space="0" w:color="auto"/>
              <w:left w:val="dotted" w:sz="2" w:space="0" w:color="auto"/>
              <w:bottom w:val="dotted" w:sz="2" w:space="0" w:color="auto"/>
              <w:right w:val="single" w:sz="6" w:space="0" w:color="auto"/>
            </w:tcBorders>
          </w:tcPr>
          <w:p w14:paraId="72CF3D1C" w14:textId="5293E5E2" w:rsidR="0001770D" w:rsidRDefault="0001770D" w:rsidP="00BF169E">
            <w:pPr>
              <w:pStyle w:val="pqiTabBodySmall"/>
            </w:pPr>
            <w:r>
              <w:t>Weryfikacja całości dokumentu, poprawa opisów</w:t>
            </w:r>
          </w:p>
        </w:tc>
      </w:tr>
      <w:tr w:rsidR="00916244" w:rsidRPr="00CD5AB3" w14:paraId="12E4DFC9"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07D390F6" w14:textId="1418F454" w:rsidR="00916244" w:rsidRDefault="00C6531D" w:rsidP="00FA5F6F">
            <w:pPr>
              <w:pStyle w:val="pqiTabBodySmall"/>
            </w:pPr>
            <w:r>
              <w:t>5.02</w:t>
            </w:r>
          </w:p>
        </w:tc>
        <w:tc>
          <w:tcPr>
            <w:tcW w:w="1203" w:type="dxa"/>
            <w:tcBorders>
              <w:top w:val="dotted" w:sz="2" w:space="0" w:color="auto"/>
              <w:left w:val="dotted" w:sz="2" w:space="0" w:color="auto"/>
              <w:bottom w:val="dotted" w:sz="2" w:space="0" w:color="auto"/>
              <w:right w:val="dotted" w:sz="2" w:space="0" w:color="auto"/>
            </w:tcBorders>
          </w:tcPr>
          <w:p w14:paraId="5A6CD501" w14:textId="605289E6" w:rsidR="00916244" w:rsidRDefault="00C6531D" w:rsidP="00FA5F6F">
            <w:pPr>
              <w:pStyle w:val="pqiTabBodySmall"/>
            </w:pPr>
            <w:r>
              <w:t>2021-05-04</w:t>
            </w:r>
          </w:p>
        </w:tc>
        <w:tc>
          <w:tcPr>
            <w:tcW w:w="2206" w:type="dxa"/>
            <w:tcBorders>
              <w:top w:val="dotted" w:sz="2" w:space="0" w:color="auto"/>
              <w:left w:val="dotted" w:sz="2" w:space="0" w:color="auto"/>
              <w:bottom w:val="dotted" w:sz="2" w:space="0" w:color="auto"/>
              <w:right w:val="dotted" w:sz="2" w:space="0" w:color="auto"/>
            </w:tcBorders>
          </w:tcPr>
          <w:p w14:paraId="1C346494" w14:textId="6876D828" w:rsidR="00916244" w:rsidRDefault="00C6531D" w:rsidP="001D2472">
            <w:pPr>
              <w:pStyle w:val="pqiTabBodySmall"/>
            </w:pPr>
            <w:r>
              <w:t>Pavlo Kyrychenko</w:t>
            </w:r>
          </w:p>
        </w:tc>
        <w:tc>
          <w:tcPr>
            <w:tcW w:w="5415" w:type="dxa"/>
            <w:tcBorders>
              <w:top w:val="dotted" w:sz="2" w:space="0" w:color="auto"/>
              <w:left w:val="dotted" w:sz="2" w:space="0" w:color="auto"/>
              <w:bottom w:val="dotted" w:sz="2" w:space="0" w:color="auto"/>
              <w:right w:val="single" w:sz="6" w:space="0" w:color="auto"/>
            </w:tcBorders>
          </w:tcPr>
          <w:p w14:paraId="210333BF" w14:textId="399A8794" w:rsidR="00916244" w:rsidRDefault="00C6531D" w:rsidP="00BF169E">
            <w:pPr>
              <w:pStyle w:val="pqiTabBodySmall"/>
            </w:pPr>
            <w:r>
              <w:rPr>
                <w:szCs w:val="18"/>
              </w:rPr>
              <w:t>Dodanie komunikatu PLMIPS</w:t>
            </w:r>
          </w:p>
        </w:tc>
      </w:tr>
      <w:tr w:rsidR="005E22D0" w:rsidRPr="00CD5AB3" w14:paraId="10DBBEBB"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394640E3" w14:textId="069AE97A" w:rsidR="005E22D0" w:rsidRDefault="005E22D0" w:rsidP="00FA5F6F">
            <w:pPr>
              <w:pStyle w:val="pqiTabBodySmall"/>
            </w:pPr>
            <w:r>
              <w:t>5.02</w:t>
            </w:r>
          </w:p>
        </w:tc>
        <w:tc>
          <w:tcPr>
            <w:tcW w:w="1203" w:type="dxa"/>
            <w:tcBorders>
              <w:top w:val="dotted" w:sz="2" w:space="0" w:color="auto"/>
              <w:left w:val="dotted" w:sz="2" w:space="0" w:color="auto"/>
              <w:bottom w:val="dotted" w:sz="2" w:space="0" w:color="auto"/>
              <w:right w:val="dotted" w:sz="2" w:space="0" w:color="auto"/>
            </w:tcBorders>
          </w:tcPr>
          <w:p w14:paraId="57341816" w14:textId="5AF1BD44" w:rsidR="005E22D0" w:rsidRDefault="005E22D0" w:rsidP="00FA5F6F">
            <w:pPr>
              <w:pStyle w:val="pqiTabBodySmall"/>
            </w:pPr>
            <w:r>
              <w:t>2021-11-24</w:t>
            </w:r>
          </w:p>
        </w:tc>
        <w:tc>
          <w:tcPr>
            <w:tcW w:w="2206" w:type="dxa"/>
            <w:tcBorders>
              <w:top w:val="dotted" w:sz="2" w:space="0" w:color="auto"/>
              <w:left w:val="dotted" w:sz="2" w:space="0" w:color="auto"/>
              <w:bottom w:val="dotted" w:sz="2" w:space="0" w:color="auto"/>
              <w:right w:val="dotted" w:sz="2" w:space="0" w:color="auto"/>
            </w:tcBorders>
          </w:tcPr>
          <w:p w14:paraId="048CE9C0" w14:textId="372F6777" w:rsidR="005E22D0" w:rsidRDefault="005E22D0" w:rsidP="001D2472">
            <w:pPr>
              <w:pStyle w:val="pqiTabBodySmall"/>
            </w:pPr>
            <w:r>
              <w:t>Monika Jurkowska</w:t>
            </w:r>
          </w:p>
        </w:tc>
        <w:tc>
          <w:tcPr>
            <w:tcW w:w="5415" w:type="dxa"/>
            <w:tcBorders>
              <w:top w:val="dotted" w:sz="2" w:space="0" w:color="auto"/>
              <w:left w:val="dotted" w:sz="2" w:space="0" w:color="auto"/>
              <w:bottom w:val="dotted" w:sz="2" w:space="0" w:color="auto"/>
              <w:right w:val="single" w:sz="6" w:space="0" w:color="auto"/>
            </w:tcBorders>
          </w:tcPr>
          <w:p w14:paraId="2CF0117D" w14:textId="44AF0E6A" w:rsidR="005E22D0" w:rsidRDefault="005E22D0" w:rsidP="00BF169E">
            <w:pPr>
              <w:pStyle w:val="pqiTabBodySmall"/>
              <w:rPr>
                <w:szCs w:val="18"/>
              </w:rPr>
            </w:pPr>
            <w:r>
              <w:rPr>
                <w:szCs w:val="18"/>
              </w:rPr>
              <w:t>Dodanie DD815C, DD801C, nowe kody dostaw, zmiany w zakresie paliw lotniczych, LPG i stawki zerowej</w:t>
            </w:r>
          </w:p>
        </w:tc>
      </w:tr>
      <w:tr w:rsidR="00F0776A" w:rsidRPr="00CD5AB3" w14:paraId="58E5F21A"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575848BF" w14:textId="52035D38" w:rsidR="00F0776A" w:rsidRDefault="00F0776A" w:rsidP="00FA5F6F">
            <w:pPr>
              <w:pStyle w:val="pqiTabBodySmall"/>
            </w:pPr>
            <w:r>
              <w:t>5.03</w:t>
            </w:r>
          </w:p>
        </w:tc>
        <w:tc>
          <w:tcPr>
            <w:tcW w:w="1203" w:type="dxa"/>
            <w:tcBorders>
              <w:top w:val="dotted" w:sz="2" w:space="0" w:color="auto"/>
              <w:left w:val="dotted" w:sz="2" w:space="0" w:color="auto"/>
              <w:bottom w:val="dotted" w:sz="2" w:space="0" w:color="auto"/>
              <w:right w:val="dotted" w:sz="2" w:space="0" w:color="auto"/>
            </w:tcBorders>
          </w:tcPr>
          <w:p w14:paraId="70EBBEF8" w14:textId="5CBC9B91" w:rsidR="00F0776A" w:rsidRDefault="00F0776A" w:rsidP="00FA5F6F">
            <w:pPr>
              <w:pStyle w:val="pqiTabBodySmall"/>
            </w:pPr>
            <w:r>
              <w:t>2022-01-12</w:t>
            </w:r>
          </w:p>
        </w:tc>
        <w:tc>
          <w:tcPr>
            <w:tcW w:w="2206" w:type="dxa"/>
            <w:tcBorders>
              <w:top w:val="dotted" w:sz="2" w:space="0" w:color="auto"/>
              <w:left w:val="dotted" w:sz="2" w:space="0" w:color="auto"/>
              <w:bottom w:val="dotted" w:sz="2" w:space="0" w:color="auto"/>
              <w:right w:val="dotted" w:sz="2" w:space="0" w:color="auto"/>
            </w:tcBorders>
          </w:tcPr>
          <w:p w14:paraId="1F0A2C67" w14:textId="1299EDF4" w:rsidR="00F0776A" w:rsidRDefault="00F0776A" w:rsidP="001D2472">
            <w:pPr>
              <w:pStyle w:val="pqiTabBodySmall"/>
            </w:pPr>
            <w:r>
              <w:t>Monika Jurkowska</w:t>
            </w:r>
          </w:p>
        </w:tc>
        <w:tc>
          <w:tcPr>
            <w:tcW w:w="5415" w:type="dxa"/>
            <w:tcBorders>
              <w:top w:val="dotted" w:sz="2" w:space="0" w:color="auto"/>
              <w:left w:val="dotted" w:sz="2" w:space="0" w:color="auto"/>
              <w:bottom w:val="dotted" w:sz="2" w:space="0" w:color="auto"/>
              <w:right w:val="single" w:sz="6" w:space="0" w:color="auto"/>
            </w:tcBorders>
          </w:tcPr>
          <w:p w14:paraId="64562C14" w14:textId="032BB159" w:rsidR="00F0776A" w:rsidRDefault="00F0776A" w:rsidP="00BF169E">
            <w:pPr>
              <w:pStyle w:val="pqiTabBodySmall"/>
              <w:rPr>
                <w:szCs w:val="18"/>
              </w:rPr>
            </w:pPr>
            <w:r>
              <w:rPr>
                <w:szCs w:val="18"/>
              </w:rPr>
              <w:t xml:space="preserve">Uwzględnienie uwag podmiotów </w:t>
            </w:r>
          </w:p>
        </w:tc>
      </w:tr>
      <w:tr w:rsidR="00F0776A" w:rsidRPr="00CD5AB3" w14:paraId="0AB26EB6"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0A4F39CE" w14:textId="377A55E0" w:rsidR="00F0776A" w:rsidRDefault="00F0776A" w:rsidP="00FA5F6F">
            <w:pPr>
              <w:pStyle w:val="pqiTabBodySmall"/>
            </w:pPr>
            <w:r>
              <w:t>5.04</w:t>
            </w:r>
          </w:p>
        </w:tc>
        <w:tc>
          <w:tcPr>
            <w:tcW w:w="1203" w:type="dxa"/>
            <w:tcBorders>
              <w:top w:val="dotted" w:sz="2" w:space="0" w:color="auto"/>
              <w:left w:val="dotted" w:sz="2" w:space="0" w:color="auto"/>
              <w:bottom w:val="dotted" w:sz="2" w:space="0" w:color="auto"/>
              <w:right w:val="dotted" w:sz="2" w:space="0" w:color="auto"/>
            </w:tcBorders>
          </w:tcPr>
          <w:p w14:paraId="1C693AF3" w14:textId="05C057DA" w:rsidR="00F0776A" w:rsidRDefault="00F0776A" w:rsidP="00FA5F6F">
            <w:pPr>
              <w:pStyle w:val="pqiTabBodySmall"/>
            </w:pPr>
            <w:r>
              <w:t>2022-01-29</w:t>
            </w:r>
          </w:p>
        </w:tc>
        <w:tc>
          <w:tcPr>
            <w:tcW w:w="2206" w:type="dxa"/>
            <w:tcBorders>
              <w:top w:val="dotted" w:sz="2" w:space="0" w:color="auto"/>
              <w:left w:val="dotted" w:sz="2" w:space="0" w:color="auto"/>
              <w:bottom w:val="dotted" w:sz="2" w:space="0" w:color="auto"/>
              <w:right w:val="dotted" w:sz="2" w:space="0" w:color="auto"/>
            </w:tcBorders>
          </w:tcPr>
          <w:p w14:paraId="0C074F14" w14:textId="59B113AB" w:rsidR="00F0776A" w:rsidRDefault="00F0776A" w:rsidP="001D2472">
            <w:pPr>
              <w:pStyle w:val="pqiTabBodySmall"/>
            </w:pPr>
            <w:r>
              <w:t>Monika Jurkowska</w:t>
            </w:r>
          </w:p>
        </w:tc>
        <w:tc>
          <w:tcPr>
            <w:tcW w:w="5415" w:type="dxa"/>
            <w:tcBorders>
              <w:top w:val="dotted" w:sz="2" w:space="0" w:color="auto"/>
              <w:left w:val="dotted" w:sz="2" w:space="0" w:color="auto"/>
              <w:bottom w:val="dotted" w:sz="2" w:space="0" w:color="auto"/>
              <w:right w:val="single" w:sz="6" w:space="0" w:color="auto"/>
            </w:tcBorders>
          </w:tcPr>
          <w:p w14:paraId="0F715ABB" w14:textId="4D4B8738" w:rsidR="00F0776A" w:rsidRDefault="001366C0" w:rsidP="001366C0">
            <w:pPr>
              <w:pStyle w:val="pqiTabBodySmall"/>
              <w:rPr>
                <w:szCs w:val="18"/>
              </w:rPr>
            </w:pPr>
            <w:r>
              <w:rPr>
                <w:szCs w:val="18"/>
              </w:rPr>
              <w:t>Dodanie</w:t>
            </w:r>
            <w:r w:rsidR="00F0776A">
              <w:rPr>
                <w:szCs w:val="18"/>
              </w:rPr>
              <w:t xml:space="preserve"> kodów zwolnień w rozdz. 4.9</w:t>
            </w:r>
            <w:r>
              <w:rPr>
                <w:szCs w:val="18"/>
              </w:rPr>
              <w:t xml:space="preserve"> obowiązujących od 01.02.2022</w:t>
            </w:r>
            <w:r w:rsidR="00F0776A">
              <w:rPr>
                <w:szCs w:val="18"/>
              </w:rPr>
              <w:t xml:space="preserve"> oraz modyfikacja opisu pola </w:t>
            </w:r>
            <w:r>
              <w:rPr>
                <w:szCs w:val="18"/>
              </w:rPr>
              <w:t xml:space="preserve">8.1 </w:t>
            </w:r>
            <w:r w:rsidR="00F0776A">
              <w:rPr>
                <w:szCs w:val="18"/>
              </w:rPr>
              <w:t>w DD815</w:t>
            </w:r>
            <w:r>
              <w:rPr>
                <w:szCs w:val="18"/>
              </w:rPr>
              <w:t>/DD801</w:t>
            </w:r>
            <w:r w:rsidR="00F0776A">
              <w:rPr>
                <w:szCs w:val="18"/>
              </w:rPr>
              <w:t xml:space="preserve"> i </w:t>
            </w:r>
            <w:r>
              <w:rPr>
                <w:szCs w:val="18"/>
              </w:rPr>
              <w:t xml:space="preserve">pola 6.1 w </w:t>
            </w:r>
            <w:r w:rsidR="00F0776A">
              <w:rPr>
                <w:szCs w:val="18"/>
              </w:rPr>
              <w:t>DD815B</w:t>
            </w:r>
            <w:r>
              <w:rPr>
                <w:szCs w:val="18"/>
              </w:rPr>
              <w:t>/DD801B</w:t>
            </w:r>
          </w:p>
        </w:tc>
      </w:tr>
      <w:tr w:rsidR="00B21F96" w:rsidRPr="00CD5AB3" w14:paraId="5099A5F5"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7A979203" w14:textId="61572339" w:rsidR="00B21F96" w:rsidRDefault="00B21F96" w:rsidP="00FA5F6F">
            <w:pPr>
              <w:pStyle w:val="pqiTabBodySmall"/>
            </w:pPr>
            <w:r>
              <w:t>5.05</w:t>
            </w:r>
          </w:p>
        </w:tc>
        <w:tc>
          <w:tcPr>
            <w:tcW w:w="1203" w:type="dxa"/>
            <w:tcBorders>
              <w:top w:val="dotted" w:sz="2" w:space="0" w:color="auto"/>
              <w:left w:val="dotted" w:sz="2" w:space="0" w:color="auto"/>
              <w:bottom w:val="dotted" w:sz="2" w:space="0" w:color="auto"/>
              <w:right w:val="dotted" w:sz="2" w:space="0" w:color="auto"/>
            </w:tcBorders>
          </w:tcPr>
          <w:p w14:paraId="23C97008" w14:textId="70ED8122" w:rsidR="00B21F96" w:rsidRDefault="00B21F96" w:rsidP="00FA5F6F">
            <w:pPr>
              <w:pStyle w:val="pqiTabBodySmall"/>
            </w:pPr>
            <w:r>
              <w:t>2022-02-02</w:t>
            </w:r>
          </w:p>
        </w:tc>
        <w:tc>
          <w:tcPr>
            <w:tcW w:w="2206" w:type="dxa"/>
            <w:tcBorders>
              <w:top w:val="dotted" w:sz="2" w:space="0" w:color="auto"/>
              <w:left w:val="dotted" w:sz="2" w:space="0" w:color="auto"/>
              <w:bottom w:val="dotted" w:sz="2" w:space="0" w:color="auto"/>
              <w:right w:val="dotted" w:sz="2" w:space="0" w:color="auto"/>
            </w:tcBorders>
          </w:tcPr>
          <w:p w14:paraId="01DBAEF6" w14:textId="0DE9D4F6" w:rsidR="00B21F96" w:rsidRDefault="00B21F96" w:rsidP="001D2472">
            <w:pPr>
              <w:pStyle w:val="pqiTabBodySmall"/>
            </w:pPr>
            <w:r>
              <w:t>Monika Jurkowska</w:t>
            </w:r>
          </w:p>
        </w:tc>
        <w:tc>
          <w:tcPr>
            <w:tcW w:w="5415" w:type="dxa"/>
            <w:tcBorders>
              <w:top w:val="dotted" w:sz="2" w:space="0" w:color="auto"/>
              <w:left w:val="dotted" w:sz="2" w:space="0" w:color="auto"/>
              <w:bottom w:val="dotted" w:sz="2" w:space="0" w:color="auto"/>
              <w:right w:val="single" w:sz="6" w:space="0" w:color="auto"/>
            </w:tcBorders>
          </w:tcPr>
          <w:p w14:paraId="63D3D4DA" w14:textId="1E367A24" w:rsidR="00B21F96" w:rsidRDefault="00B21F96" w:rsidP="001366C0">
            <w:pPr>
              <w:pStyle w:val="pqiTabBodySmall"/>
              <w:rPr>
                <w:szCs w:val="18"/>
              </w:rPr>
            </w:pPr>
            <w:r>
              <w:rPr>
                <w:szCs w:val="18"/>
              </w:rPr>
              <w:t>Usunięcie kodu 95 z rozdz. 4.9</w:t>
            </w:r>
            <w:r w:rsidR="005A1C03">
              <w:rPr>
                <w:szCs w:val="18"/>
              </w:rPr>
              <w:t>, poprawa opisu komunikatu DD801B i DD815B</w:t>
            </w:r>
          </w:p>
        </w:tc>
      </w:tr>
      <w:tr w:rsidR="00517931" w:rsidRPr="00CD5AB3" w14:paraId="484D5BFE"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41E1D420" w14:textId="22AE4BF6" w:rsidR="00517931" w:rsidRDefault="00517931" w:rsidP="00FA5F6F">
            <w:pPr>
              <w:pStyle w:val="pqiTabBodySmall"/>
            </w:pPr>
            <w:r>
              <w:t>5.06</w:t>
            </w:r>
          </w:p>
        </w:tc>
        <w:tc>
          <w:tcPr>
            <w:tcW w:w="1203" w:type="dxa"/>
            <w:tcBorders>
              <w:top w:val="dotted" w:sz="2" w:space="0" w:color="auto"/>
              <w:left w:val="dotted" w:sz="2" w:space="0" w:color="auto"/>
              <w:bottom w:val="dotted" w:sz="2" w:space="0" w:color="auto"/>
              <w:right w:val="dotted" w:sz="2" w:space="0" w:color="auto"/>
            </w:tcBorders>
          </w:tcPr>
          <w:p w14:paraId="0F939B15" w14:textId="7922813A" w:rsidR="00517931" w:rsidRDefault="00517931" w:rsidP="00FA5F6F">
            <w:pPr>
              <w:pStyle w:val="pqiTabBodySmall"/>
            </w:pPr>
            <w:r>
              <w:t>2022-02-25</w:t>
            </w:r>
          </w:p>
        </w:tc>
        <w:tc>
          <w:tcPr>
            <w:tcW w:w="2206" w:type="dxa"/>
            <w:tcBorders>
              <w:top w:val="dotted" w:sz="2" w:space="0" w:color="auto"/>
              <w:left w:val="dotted" w:sz="2" w:space="0" w:color="auto"/>
              <w:bottom w:val="dotted" w:sz="2" w:space="0" w:color="auto"/>
              <w:right w:val="dotted" w:sz="2" w:space="0" w:color="auto"/>
            </w:tcBorders>
          </w:tcPr>
          <w:p w14:paraId="2CB124BC" w14:textId="7E9E553E" w:rsidR="00517931" w:rsidRDefault="00517931" w:rsidP="001D2472">
            <w:pPr>
              <w:pStyle w:val="pqiTabBodySmall"/>
            </w:pPr>
            <w:r>
              <w:t>Monika Jurkowska</w:t>
            </w:r>
            <w:r w:rsidR="00583366">
              <w:t>, Radosław Sikora</w:t>
            </w:r>
          </w:p>
        </w:tc>
        <w:tc>
          <w:tcPr>
            <w:tcW w:w="5415" w:type="dxa"/>
            <w:tcBorders>
              <w:top w:val="dotted" w:sz="2" w:space="0" w:color="auto"/>
              <w:left w:val="dotted" w:sz="2" w:space="0" w:color="auto"/>
              <w:bottom w:val="dotted" w:sz="2" w:space="0" w:color="auto"/>
              <w:right w:val="single" w:sz="6" w:space="0" w:color="auto"/>
            </w:tcBorders>
          </w:tcPr>
          <w:p w14:paraId="22DB0B4D" w14:textId="13AA2F7F" w:rsidR="00517931" w:rsidRDefault="00517931" w:rsidP="001366C0">
            <w:pPr>
              <w:pStyle w:val="pqiTabBodySmall"/>
              <w:rPr>
                <w:szCs w:val="18"/>
              </w:rPr>
            </w:pPr>
            <w:r>
              <w:rPr>
                <w:szCs w:val="18"/>
              </w:rPr>
              <w:t>Poprawa opisu i wymagalności pól w DD815C i DD801C</w:t>
            </w:r>
            <w:r w:rsidR="00755640">
              <w:rPr>
                <w:szCs w:val="18"/>
              </w:rPr>
              <w:t xml:space="preserve">, dodanie pola ImportSAD w DD815 i DD801 aby opis w dokumencie był zgodny z xsd </w:t>
            </w:r>
          </w:p>
        </w:tc>
      </w:tr>
      <w:tr w:rsidR="00801814" w:rsidRPr="00CD5AB3" w14:paraId="20FFCF28"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0A869206" w14:textId="0FDB2A21" w:rsidR="00801814" w:rsidRDefault="00801814" w:rsidP="00FA5F6F">
            <w:pPr>
              <w:pStyle w:val="pqiTabBodySmall"/>
            </w:pPr>
            <w:r>
              <w:t>5.0</w:t>
            </w:r>
            <w:r w:rsidR="003C0CAA">
              <w:t>7</w:t>
            </w:r>
          </w:p>
        </w:tc>
        <w:tc>
          <w:tcPr>
            <w:tcW w:w="1203" w:type="dxa"/>
            <w:tcBorders>
              <w:top w:val="dotted" w:sz="2" w:space="0" w:color="auto"/>
              <w:left w:val="dotted" w:sz="2" w:space="0" w:color="auto"/>
              <w:bottom w:val="dotted" w:sz="2" w:space="0" w:color="auto"/>
              <w:right w:val="dotted" w:sz="2" w:space="0" w:color="auto"/>
            </w:tcBorders>
          </w:tcPr>
          <w:p w14:paraId="679CB5DC" w14:textId="6FAFA7F6" w:rsidR="00801814" w:rsidRDefault="00801814" w:rsidP="00FA5F6F">
            <w:pPr>
              <w:pStyle w:val="pqiTabBodySmall"/>
            </w:pPr>
            <w:r>
              <w:t>2022-06-15</w:t>
            </w:r>
          </w:p>
        </w:tc>
        <w:tc>
          <w:tcPr>
            <w:tcW w:w="2206" w:type="dxa"/>
            <w:tcBorders>
              <w:top w:val="dotted" w:sz="2" w:space="0" w:color="auto"/>
              <w:left w:val="dotted" w:sz="2" w:space="0" w:color="auto"/>
              <w:bottom w:val="dotted" w:sz="2" w:space="0" w:color="auto"/>
              <w:right w:val="dotted" w:sz="2" w:space="0" w:color="auto"/>
            </w:tcBorders>
          </w:tcPr>
          <w:p w14:paraId="01F9B648" w14:textId="7E24F280" w:rsidR="00801814" w:rsidRDefault="00801814" w:rsidP="001D2472">
            <w:pPr>
              <w:pStyle w:val="pqiTabBodySmall"/>
            </w:pPr>
            <w:r>
              <w:t>Monika Jurkowska</w:t>
            </w:r>
          </w:p>
        </w:tc>
        <w:tc>
          <w:tcPr>
            <w:tcW w:w="5415" w:type="dxa"/>
            <w:tcBorders>
              <w:top w:val="dotted" w:sz="2" w:space="0" w:color="auto"/>
              <w:left w:val="dotted" w:sz="2" w:space="0" w:color="auto"/>
              <w:bottom w:val="dotted" w:sz="2" w:space="0" w:color="auto"/>
              <w:right w:val="single" w:sz="6" w:space="0" w:color="auto"/>
            </w:tcBorders>
          </w:tcPr>
          <w:p w14:paraId="63D29736" w14:textId="1646ACDE" w:rsidR="00801814" w:rsidRDefault="00801814" w:rsidP="001366C0">
            <w:pPr>
              <w:pStyle w:val="pqiTabBodySmall"/>
              <w:rPr>
                <w:szCs w:val="18"/>
              </w:rPr>
            </w:pPr>
            <w:r>
              <w:rPr>
                <w:szCs w:val="18"/>
              </w:rPr>
              <w:t xml:space="preserve">Poprawa wymagalności </w:t>
            </w:r>
            <w:r w:rsidR="003C0CAA">
              <w:rPr>
                <w:szCs w:val="18"/>
              </w:rPr>
              <w:t>sekcji Informacja o zwolnieniu</w:t>
            </w:r>
            <w:r>
              <w:rPr>
                <w:szCs w:val="18"/>
              </w:rPr>
              <w:t xml:space="preserve"> w komunikacie DD818 dla podmiotu pośredniczącego</w:t>
            </w:r>
          </w:p>
        </w:tc>
      </w:tr>
      <w:tr w:rsidR="000E3291" w:rsidRPr="00CD5AB3" w14:paraId="7EA2808D" w14:textId="77777777" w:rsidTr="00A9017D">
        <w:trPr>
          <w:tblHeader/>
          <w:ins w:id="0" w:author="Osowska Agnieszka" w:date="2022-09-09T16:16:00Z"/>
        </w:trPr>
        <w:tc>
          <w:tcPr>
            <w:tcW w:w="688" w:type="dxa"/>
            <w:tcBorders>
              <w:top w:val="dotted" w:sz="2" w:space="0" w:color="auto"/>
              <w:left w:val="single" w:sz="6" w:space="0" w:color="auto"/>
              <w:bottom w:val="dotted" w:sz="2" w:space="0" w:color="auto"/>
              <w:right w:val="dotted" w:sz="2" w:space="0" w:color="auto"/>
            </w:tcBorders>
          </w:tcPr>
          <w:p w14:paraId="02CAC3AA" w14:textId="296914C3" w:rsidR="000E3291" w:rsidRDefault="000E3291" w:rsidP="00FA5F6F">
            <w:pPr>
              <w:pStyle w:val="pqiTabBodySmall"/>
              <w:rPr>
                <w:ins w:id="1" w:author="Osowska Agnieszka" w:date="2022-09-09T16:16:00Z"/>
              </w:rPr>
            </w:pPr>
            <w:ins w:id="2" w:author="Osowska Agnieszka" w:date="2022-09-09T16:16:00Z">
              <w:r>
                <w:t>5.</w:t>
              </w:r>
            </w:ins>
            <w:ins w:id="3" w:author="Osowska Agnieszka" w:date="2022-09-09T16:17:00Z">
              <w:r>
                <w:t>08</w:t>
              </w:r>
            </w:ins>
          </w:p>
        </w:tc>
        <w:tc>
          <w:tcPr>
            <w:tcW w:w="1203" w:type="dxa"/>
            <w:tcBorders>
              <w:top w:val="dotted" w:sz="2" w:space="0" w:color="auto"/>
              <w:left w:val="dotted" w:sz="2" w:space="0" w:color="auto"/>
              <w:bottom w:val="dotted" w:sz="2" w:space="0" w:color="auto"/>
              <w:right w:val="dotted" w:sz="2" w:space="0" w:color="auto"/>
            </w:tcBorders>
          </w:tcPr>
          <w:p w14:paraId="37C10116" w14:textId="172A8B41" w:rsidR="000E3291" w:rsidRDefault="000E3291" w:rsidP="00FA5F6F">
            <w:pPr>
              <w:pStyle w:val="pqiTabBodySmall"/>
              <w:rPr>
                <w:ins w:id="4" w:author="Osowska Agnieszka" w:date="2022-09-09T16:16:00Z"/>
              </w:rPr>
            </w:pPr>
            <w:ins w:id="5" w:author="Osowska Agnieszka" w:date="2022-09-09T16:17:00Z">
              <w:r>
                <w:t>2022-09-09</w:t>
              </w:r>
            </w:ins>
          </w:p>
        </w:tc>
        <w:tc>
          <w:tcPr>
            <w:tcW w:w="2206" w:type="dxa"/>
            <w:tcBorders>
              <w:top w:val="dotted" w:sz="2" w:space="0" w:color="auto"/>
              <w:left w:val="dotted" w:sz="2" w:space="0" w:color="auto"/>
              <w:bottom w:val="dotted" w:sz="2" w:space="0" w:color="auto"/>
              <w:right w:val="dotted" w:sz="2" w:space="0" w:color="auto"/>
            </w:tcBorders>
          </w:tcPr>
          <w:p w14:paraId="025388E8" w14:textId="5C03A9F9" w:rsidR="000E3291" w:rsidRDefault="000E3291" w:rsidP="001D2472">
            <w:pPr>
              <w:pStyle w:val="pqiTabBodySmall"/>
              <w:rPr>
                <w:ins w:id="6" w:author="Osowska Agnieszka" w:date="2022-09-09T16:16:00Z"/>
              </w:rPr>
            </w:pPr>
            <w:ins w:id="7" w:author="Osowska Agnieszka" w:date="2022-09-09T16:17:00Z">
              <w:r>
                <w:t>Agnieszka Osowska</w:t>
              </w:r>
            </w:ins>
            <w:ins w:id="8" w:author="Jurkowska Monika" w:date="2022-09-12T13:26:00Z">
              <w:r w:rsidR="00A12F04">
                <w:t>, Monika Jurkowska</w:t>
              </w:r>
            </w:ins>
          </w:p>
        </w:tc>
        <w:tc>
          <w:tcPr>
            <w:tcW w:w="5415" w:type="dxa"/>
            <w:tcBorders>
              <w:top w:val="dotted" w:sz="2" w:space="0" w:color="auto"/>
              <w:left w:val="dotted" w:sz="2" w:space="0" w:color="auto"/>
              <w:bottom w:val="dotted" w:sz="2" w:space="0" w:color="auto"/>
              <w:right w:val="single" w:sz="6" w:space="0" w:color="auto"/>
            </w:tcBorders>
          </w:tcPr>
          <w:p w14:paraId="59B7E394" w14:textId="5FD3160A" w:rsidR="000E3291" w:rsidRDefault="000E3291" w:rsidP="001366C0">
            <w:pPr>
              <w:pStyle w:val="pqiTabBodySmall"/>
              <w:rPr>
                <w:ins w:id="9" w:author="Osowska Agnieszka" w:date="2022-09-09T16:16:00Z"/>
                <w:szCs w:val="18"/>
              </w:rPr>
            </w:pPr>
            <w:ins w:id="10" w:author="Osowska Agnieszka" w:date="2022-09-09T16:17:00Z">
              <w:r>
                <w:rPr>
                  <w:szCs w:val="18"/>
                </w:rPr>
                <w:t>Aktualizacja dokumentu po zmianach w XSD</w:t>
              </w:r>
            </w:ins>
            <w:ins w:id="11" w:author="Jurkowska Monika" w:date="2022-09-12T13:20:00Z">
              <w:r w:rsidR="00D1134A">
                <w:rPr>
                  <w:szCs w:val="18"/>
                </w:rPr>
                <w:t xml:space="preserve"> w zakresie DD818B</w:t>
              </w:r>
            </w:ins>
            <w:ins w:id="12" w:author="Jurkowska Monika" w:date="2022-09-12T13:24:00Z">
              <w:r w:rsidR="004D761A">
                <w:rPr>
                  <w:szCs w:val="18"/>
                </w:rPr>
                <w:t xml:space="preserve"> oraz zmiany redakcyjne</w:t>
              </w:r>
            </w:ins>
          </w:p>
        </w:tc>
      </w:tr>
    </w:tbl>
    <w:p w14:paraId="08C3DBF4" w14:textId="77777777" w:rsidR="003C005A" w:rsidRPr="00CD5AB3" w:rsidRDefault="003C005A" w:rsidP="003B007A">
      <w:pPr>
        <w:pStyle w:val="pqiTabLegend"/>
      </w:pPr>
      <w:r w:rsidRPr="00CD5AB3">
        <w:t>Akceptacja dokumentu</w:t>
      </w:r>
    </w:p>
    <w:tbl>
      <w:tblPr>
        <w:tblW w:w="9512" w:type="dxa"/>
        <w:tblBorders>
          <w:top w:val="single" w:sz="6" w:space="0" w:color="auto"/>
          <w:left w:val="single" w:sz="6" w:space="0" w:color="auto"/>
          <w:bottom w:val="single" w:sz="6" w:space="0" w:color="auto"/>
          <w:right w:val="single" w:sz="6" w:space="0" w:color="auto"/>
          <w:insideH w:val="dotted" w:sz="2" w:space="0" w:color="auto"/>
          <w:insideV w:val="dotted" w:sz="2" w:space="0" w:color="auto"/>
        </w:tblBorders>
        <w:tblLayout w:type="fixed"/>
        <w:tblCellMar>
          <w:left w:w="70" w:type="dxa"/>
          <w:right w:w="70" w:type="dxa"/>
        </w:tblCellMar>
        <w:tblLook w:val="0000" w:firstRow="0" w:lastRow="0" w:firstColumn="0" w:lastColumn="0" w:noHBand="0" w:noVBand="0"/>
      </w:tblPr>
      <w:tblGrid>
        <w:gridCol w:w="682"/>
        <w:gridCol w:w="1192"/>
        <w:gridCol w:w="2184"/>
        <w:gridCol w:w="2728"/>
        <w:gridCol w:w="2726"/>
      </w:tblGrid>
      <w:tr w:rsidR="003C005A" w:rsidRPr="00CD5AB3" w14:paraId="1AC3E6A7" w14:textId="77777777">
        <w:trPr>
          <w:tblHeader/>
        </w:trPr>
        <w:tc>
          <w:tcPr>
            <w:tcW w:w="682" w:type="dxa"/>
            <w:tcBorders>
              <w:top w:val="single" w:sz="6" w:space="0" w:color="auto"/>
              <w:left w:val="single" w:sz="6" w:space="0" w:color="auto"/>
              <w:bottom w:val="dotted" w:sz="2" w:space="0" w:color="auto"/>
              <w:right w:val="dotted" w:sz="2" w:space="0" w:color="auto"/>
            </w:tcBorders>
          </w:tcPr>
          <w:p w14:paraId="5CD9DE6E" w14:textId="77777777" w:rsidR="003C005A" w:rsidRPr="00CD5AB3" w:rsidRDefault="003C005A" w:rsidP="003B007A">
            <w:pPr>
              <w:pStyle w:val="pqiTabHeadSmall"/>
            </w:pPr>
            <w:r w:rsidRPr="00CD5AB3">
              <w:t>Nr wersji</w:t>
            </w:r>
          </w:p>
        </w:tc>
        <w:tc>
          <w:tcPr>
            <w:tcW w:w="1192" w:type="dxa"/>
            <w:tcBorders>
              <w:top w:val="single" w:sz="6" w:space="0" w:color="auto"/>
              <w:left w:val="dotted" w:sz="2" w:space="0" w:color="auto"/>
              <w:bottom w:val="dotted" w:sz="2" w:space="0" w:color="auto"/>
              <w:right w:val="dotted" w:sz="2" w:space="0" w:color="auto"/>
            </w:tcBorders>
          </w:tcPr>
          <w:p w14:paraId="2D37040B" w14:textId="77777777" w:rsidR="003C005A" w:rsidRPr="00CD5AB3" w:rsidRDefault="003C005A" w:rsidP="003B007A">
            <w:pPr>
              <w:pStyle w:val="pqiTabHeadSmall"/>
            </w:pPr>
            <w:r w:rsidRPr="00CD5AB3">
              <w:t>Data akceptacji</w:t>
            </w:r>
          </w:p>
        </w:tc>
        <w:tc>
          <w:tcPr>
            <w:tcW w:w="2184" w:type="dxa"/>
            <w:tcBorders>
              <w:top w:val="single" w:sz="6" w:space="0" w:color="auto"/>
              <w:left w:val="dotted" w:sz="2" w:space="0" w:color="auto"/>
              <w:bottom w:val="dotted" w:sz="2" w:space="0" w:color="auto"/>
              <w:right w:val="dotted" w:sz="2" w:space="0" w:color="auto"/>
            </w:tcBorders>
          </w:tcPr>
          <w:p w14:paraId="32A2EAEB" w14:textId="77777777" w:rsidR="003C005A" w:rsidRPr="00CD5AB3" w:rsidRDefault="003C005A" w:rsidP="003B007A">
            <w:pPr>
              <w:pStyle w:val="pqiTabHeadSmall"/>
            </w:pPr>
            <w:r w:rsidRPr="00CD5AB3">
              <w:t>Akceptujący</w:t>
            </w:r>
          </w:p>
        </w:tc>
        <w:tc>
          <w:tcPr>
            <w:tcW w:w="2728" w:type="dxa"/>
            <w:tcBorders>
              <w:top w:val="single" w:sz="6" w:space="0" w:color="auto"/>
              <w:left w:val="dotted" w:sz="2" w:space="0" w:color="auto"/>
              <w:bottom w:val="dotted" w:sz="2" w:space="0" w:color="auto"/>
              <w:right w:val="dotted" w:sz="2" w:space="0" w:color="auto"/>
            </w:tcBorders>
          </w:tcPr>
          <w:p w14:paraId="2F1B19CE" w14:textId="77777777" w:rsidR="003C005A" w:rsidRPr="00CD5AB3" w:rsidRDefault="003C005A" w:rsidP="003B007A">
            <w:pPr>
              <w:pStyle w:val="pqiTabHeadSmall"/>
            </w:pPr>
            <w:r w:rsidRPr="00CD5AB3">
              <w:t>Zakres</w:t>
            </w:r>
          </w:p>
        </w:tc>
        <w:tc>
          <w:tcPr>
            <w:tcW w:w="2726" w:type="dxa"/>
            <w:tcBorders>
              <w:top w:val="single" w:sz="6" w:space="0" w:color="auto"/>
              <w:left w:val="dotted" w:sz="2" w:space="0" w:color="auto"/>
              <w:bottom w:val="dotted" w:sz="2" w:space="0" w:color="auto"/>
              <w:right w:val="single" w:sz="6" w:space="0" w:color="auto"/>
            </w:tcBorders>
          </w:tcPr>
          <w:p w14:paraId="3DB9C4E9" w14:textId="77777777" w:rsidR="003C005A" w:rsidRPr="00CD5AB3" w:rsidRDefault="003C005A" w:rsidP="003B007A">
            <w:pPr>
              <w:pStyle w:val="pqiTabHeadSmall"/>
            </w:pPr>
            <w:r w:rsidRPr="00CD5AB3">
              <w:t>Podpis</w:t>
            </w:r>
          </w:p>
        </w:tc>
      </w:tr>
      <w:tr w:rsidR="00FA4D43" w:rsidRPr="00CD5AB3" w14:paraId="7DFC6797" w14:textId="77777777" w:rsidTr="00AF132C">
        <w:trPr>
          <w:trHeight w:val="258"/>
        </w:trPr>
        <w:tc>
          <w:tcPr>
            <w:tcW w:w="682" w:type="dxa"/>
            <w:tcBorders>
              <w:top w:val="dotted" w:sz="2" w:space="0" w:color="auto"/>
              <w:left w:val="single" w:sz="6" w:space="0" w:color="auto"/>
              <w:bottom w:val="dotted" w:sz="2" w:space="0" w:color="auto"/>
              <w:right w:val="dotted" w:sz="2" w:space="0" w:color="auto"/>
            </w:tcBorders>
          </w:tcPr>
          <w:p w14:paraId="68745D7F" w14:textId="77777777" w:rsidR="00FA4D43" w:rsidRPr="00CD5AB3" w:rsidRDefault="00FA4D43" w:rsidP="009B29B2">
            <w:pPr>
              <w:pStyle w:val="pqiTabBodySmall"/>
            </w:pPr>
          </w:p>
        </w:tc>
        <w:tc>
          <w:tcPr>
            <w:tcW w:w="1192" w:type="dxa"/>
            <w:tcBorders>
              <w:top w:val="dotted" w:sz="2" w:space="0" w:color="auto"/>
              <w:left w:val="dotted" w:sz="2" w:space="0" w:color="auto"/>
              <w:bottom w:val="dotted" w:sz="2" w:space="0" w:color="auto"/>
              <w:right w:val="dotted" w:sz="2" w:space="0" w:color="auto"/>
            </w:tcBorders>
          </w:tcPr>
          <w:p w14:paraId="5333C041" w14:textId="77777777" w:rsidR="00FA4D43" w:rsidRPr="00CD5AB3" w:rsidRDefault="00FA4D43" w:rsidP="009B29B2">
            <w:pPr>
              <w:pStyle w:val="pqiTabBodySmall"/>
            </w:pPr>
          </w:p>
        </w:tc>
        <w:tc>
          <w:tcPr>
            <w:tcW w:w="2184" w:type="dxa"/>
            <w:tcBorders>
              <w:top w:val="dotted" w:sz="2" w:space="0" w:color="auto"/>
              <w:left w:val="dotted" w:sz="2" w:space="0" w:color="auto"/>
              <w:bottom w:val="dotted" w:sz="2" w:space="0" w:color="auto"/>
              <w:right w:val="dotted" w:sz="2" w:space="0" w:color="auto"/>
            </w:tcBorders>
          </w:tcPr>
          <w:p w14:paraId="036365C5" w14:textId="77777777" w:rsidR="00FA4D43" w:rsidRPr="00CD5AB3" w:rsidRDefault="00FA4D43" w:rsidP="009B29B2">
            <w:pPr>
              <w:pStyle w:val="pqiTabBodySmall"/>
            </w:pPr>
          </w:p>
        </w:tc>
        <w:tc>
          <w:tcPr>
            <w:tcW w:w="2728" w:type="dxa"/>
            <w:tcBorders>
              <w:top w:val="dotted" w:sz="2" w:space="0" w:color="auto"/>
              <w:left w:val="dotted" w:sz="2" w:space="0" w:color="auto"/>
              <w:bottom w:val="dotted" w:sz="2" w:space="0" w:color="auto"/>
              <w:right w:val="dotted" w:sz="2" w:space="0" w:color="auto"/>
            </w:tcBorders>
          </w:tcPr>
          <w:p w14:paraId="1743D61D" w14:textId="77777777" w:rsidR="00FA4D43" w:rsidRPr="00CD5AB3" w:rsidRDefault="00FA4D43" w:rsidP="009B29B2">
            <w:pPr>
              <w:pStyle w:val="pqiTabBodySmall"/>
            </w:pPr>
          </w:p>
        </w:tc>
        <w:tc>
          <w:tcPr>
            <w:tcW w:w="2726" w:type="dxa"/>
            <w:tcBorders>
              <w:top w:val="dotted" w:sz="2" w:space="0" w:color="auto"/>
              <w:left w:val="dotted" w:sz="2" w:space="0" w:color="auto"/>
              <w:bottom w:val="dotted" w:sz="2" w:space="0" w:color="auto"/>
              <w:right w:val="single" w:sz="6" w:space="0" w:color="auto"/>
            </w:tcBorders>
          </w:tcPr>
          <w:p w14:paraId="2079DC12" w14:textId="77777777" w:rsidR="00FA4D43" w:rsidRPr="00CD5AB3" w:rsidRDefault="00FA4D43" w:rsidP="00AF132C">
            <w:pPr>
              <w:pStyle w:val="pqiTabBodySmall"/>
            </w:pPr>
          </w:p>
        </w:tc>
      </w:tr>
    </w:tbl>
    <w:p w14:paraId="5E90791E" w14:textId="77777777" w:rsidR="003C005A" w:rsidRPr="00CD5AB3" w:rsidRDefault="003C005A">
      <w:pPr>
        <w:pStyle w:val="pqiHeadNonNum1"/>
        <w:rPr>
          <w:rFonts w:ascii="Times New Roman" w:hAnsi="Times New Roman"/>
        </w:rPr>
      </w:pPr>
      <w:r w:rsidRPr="00CD5AB3">
        <w:rPr>
          <w:rFonts w:ascii="Times New Roman" w:hAnsi="Times New Roman"/>
        </w:rPr>
        <w:br w:type="page"/>
      </w:r>
      <w:r w:rsidRPr="00CD5AB3">
        <w:rPr>
          <w:rFonts w:ascii="Times New Roman" w:hAnsi="Times New Roman"/>
        </w:rPr>
        <w:lastRenderedPageBreak/>
        <w:t>Spis treści</w:t>
      </w:r>
    </w:p>
    <w:p w14:paraId="635F7C57" w14:textId="4C843FCB" w:rsidR="00133B4A" w:rsidRDefault="00215CF5">
      <w:pPr>
        <w:pStyle w:val="Spistreci1"/>
        <w:rPr>
          <w:rFonts w:asciiTheme="minorHAnsi" w:eastAsiaTheme="minorEastAsia" w:hAnsiTheme="minorHAnsi" w:cstheme="minorBidi"/>
          <w:b w:val="0"/>
          <w:bCs w:val="0"/>
          <w:noProof/>
          <w:sz w:val="22"/>
          <w:szCs w:val="22"/>
        </w:rPr>
      </w:pPr>
      <w:r w:rsidRPr="00CD5AB3">
        <w:rPr>
          <w:rFonts w:ascii="Times New Roman" w:hAnsi="Times New Roman"/>
        </w:rPr>
        <w:fldChar w:fldCharType="begin"/>
      </w:r>
      <w:r w:rsidR="00F31B8B" w:rsidRPr="00CD5AB3">
        <w:rPr>
          <w:rFonts w:ascii="Times New Roman" w:hAnsi="Times New Roman"/>
        </w:rPr>
        <w:instrText xml:space="preserve"> TOC \o "1-3" \h \z </w:instrText>
      </w:r>
      <w:r w:rsidRPr="00CD5AB3">
        <w:rPr>
          <w:rFonts w:ascii="Times New Roman" w:hAnsi="Times New Roman"/>
        </w:rPr>
        <w:fldChar w:fldCharType="separate"/>
      </w:r>
      <w:hyperlink w:anchor="_Toc97636615" w:history="1">
        <w:r w:rsidR="00133B4A" w:rsidRPr="00B47CF2">
          <w:rPr>
            <w:rStyle w:val="Hipercze"/>
            <w:noProof/>
          </w:rPr>
          <w:t>1.</w:t>
        </w:r>
        <w:r w:rsidR="00133B4A">
          <w:rPr>
            <w:rFonts w:asciiTheme="minorHAnsi" w:eastAsiaTheme="minorEastAsia" w:hAnsiTheme="minorHAnsi" w:cstheme="minorBidi"/>
            <w:b w:val="0"/>
            <w:bCs w:val="0"/>
            <w:noProof/>
            <w:sz w:val="22"/>
            <w:szCs w:val="22"/>
          </w:rPr>
          <w:tab/>
        </w:r>
        <w:r w:rsidR="00133B4A" w:rsidRPr="00B47CF2">
          <w:rPr>
            <w:rStyle w:val="Hipercze"/>
            <w:noProof/>
          </w:rPr>
          <w:t>Informacje wstępne</w:t>
        </w:r>
        <w:r w:rsidR="00133B4A">
          <w:rPr>
            <w:noProof/>
            <w:webHidden/>
          </w:rPr>
          <w:tab/>
        </w:r>
        <w:r w:rsidR="00133B4A">
          <w:rPr>
            <w:noProof/>
            <w:webHidden/>
          </w:rPr>
          <w:fldChar w:fldCharType="begin"/>
        </w:r>
        <w:r w:rsidR="00133B4A">
          <w:rPr>
            <w:noProof/>
            <w:webHidden/>
          </w:rPr>
          <w:instrText xml:space="preserve"> PAGEREF _Toc97636615 \h </w:instrText>
        </w:r>
        <w:r w:rsidR="00133B4A">
          <w:rPr>
            <w:noProof/>
            <w:webHidden/>
          </w:rPr>
        </w:r>
        <w:r w:rsidR="00133B4A">
          <w:rPr>
            <w:noProof/>
            <w:webHidden/>
          </w:rPr>
          <w:fldChar w:fldCharType="separate"/>
        </w:r>
        <w:r w:rsidR="00133B4A">
          <w:rPr>
            <w:noProof/>
            <w:webHidden/>
          </w:rPr>
          <w:t>6</w:t>
        </w:r>
        <w:r w:rsidR="00133B4A">
          <w:rPr>
            <w:noProof/>
            <w:webHidden/>
          </w:rPr>
          <w:fldChar w:fldCharType="end"/>
        </w:r>
      </w:hyperlink>
    </w:p>
    <w:p w14:paraId="6132064C" w14:textId="37FEDF5A" w:rsidR="00133B4A" w:rsidRDefault="008936D3">
      <w:pPr>
        <w:pStyle w:val="Spistreci2"/>
        <w:rPr>
          <w:rFonts w:asciiTheme="minorHAnsi" w:eastAsiaTheme="minorEastAsia" w:hAnsiTheme="minorHAnsi" w:cstheme="minorBidi"/>
          <w:bCs w:val="0"/>
          <w:noProof/>
          <w:sz w:val="22"/>
          <w:szCs w:val="22"/>
        </w:rPr>
      </w:pPr>
      <w:hyperlink w:anchor="_Toc97636616" w:history="1">
        <w:r w:rsidR="00133B4A" w:rsidRPr="00B47CF2">
          <w:rPr>
            <w:rStyle w:val="Hipercze"/>
            <w:noProof/>
          </w:rPr>
          <w:t>1.1.</w:t>
        </w:r>
        <w:r w:rsidR="00133B4A">
          <w:rPr>
            <w:rFonts w:asciiTheme="minorHAnsi" w:eastAsiaTheme="minorEastAsia" w:hAnsiTheme="minorHAnsi" w:cstheme="minorBidi"/>
            <w:bCs w:val="0"/>
            <w:noProof/>
            <w:sz w:val="22"/>
            <w:szCs w:val="22"/>
          </w:rPr>
          <w:tab/>
        </w:r>
        <w:r w:rsidR="00133B4A" w:rsidRPr="00B47CF2">
          <w:rPr>
            <w:rStyle w:val="Hipercze"/>
            <w:noProof/>
          </w:rPr>
          <w:t>Cel dokumentu</w:t>
        </w:r>
        <w:r w:rsidR="00133B4A">
          <w:rPr>
            <w:noProof/>
            <w:webHidden/>
          </w:rPr>
          <w:tab/>
        </w:r>
        <w:r w:rsidR="00133B4A">
          <w:rPr>
            <w:noProof/>
            <w:webHidden/>
          </w:rPr>
          <w:fldChar w:fldCharType="begin"/>
        </w:r>
        <w:r w:rsidR="00133B4A">
          <w:rPr>
            <w:noProof/>
            <w:webHidden/>
          </w:rPr>
          <w:instrText xml:space="preserve"> PAGEREF _Toc97636616 \h </w:instrText>
        </w:r>
        <w:r w:rsidR="00133B4A">
          <w:rPr>
            <w:noProof/>
            <w:webHidden/>
          </w:rPr>
        </w:r>
        <w:r w:rsidR="00133B4A">
          <w:rPr>
            <w:noProof/>
            <w:webHidden/>
          </w:rPr>
          <w:fldChar w:fldCharType="separate"/>
        </w:r>
        <w:r w:rsidR="00133B4A">
          <w:rPr>
            <w:noProof/>
            <w:webHidden/>
          </w:rPr>
          <w:t>6</w:t>
        </w:r>
        <w:r w:rsidR="00133B4A">
          <w:rPr>
            <w:noProof/>
            <w:webHidden/>
          </w:rPr>
          <w:fldChar w:fldCharType="end"/>
        </w:r>
      </w:hyperlink>
    </w:p>
    <w:p w14:paraId="572872A4" w14:textId="0E13A6C8" w:rsidR="00133B4A" w:rsidRDefault="008936D3">
      <w:pPr>
        <w:pStyle w:val="Spistreci2"/>
        <w:rPr>
          <w:rFonts w:asciiTheme="minorHAnsi" w:eastAsiaTheme="minorEastAsia" w:hAnsiTheme="minorHAnsi" w:cstheme="minorBidi"/>
          <w:bCs w:val="0"/>
          <w:noProof/>
          <w:sz w:val="22"/>
          <w:szCs w:val="22"/>
        </w:rPr>
      </w:pPr>
      <w:hyperlink w:anchor="_Toc97636617" w:history="1">
        <w:r w:rsidR="00133B4A" w:rsidRPr="00B47CF2">
          <w:rPr>
            <w:rStyle w:val="Hipercze"/>
            <w:noProof/>
          </w:rPr>
          <w:t>1.2.</w:t>
        </w:r>
        <w:r w:rsidR="00133B4A">
          <w:rPr>
            <w:rFonts w:asciiTheme="minorHAnsi" w:eastAsiaTheme="minorEastAsia" w:hAnsiTheme="minorHAnsi" w:cstheme="minorBidi"/>
            <w:bCs w:val="0"/>
            <w:noProof/>
            <w:sz w:val="22"/>
            <w:szCs w:val="22"/>
          </w:rPr>
          <w:tab/>
        </w:r>
        <w:r w:rsidR="00133B4A" w:rsidRPr="00B47CF2">
          <w:rPr>
            <w:rStyle w:val="Hipercze"/>
            <w:noProof/>
          </w:rPr>
          <w:t>Przeznaczenie dokumentu</w:t>
        </w:r>
        <w:r w:rsidR="00133B4A">
          <w:rPr>
            <w:noProof/>
            <w:webHidden/>
          </w:rPr>
          <w:tab/>
        </w:r>
        <w:r w:rsidR="00133B4A">
          <w:rPr>
            <w:noProof/>
            <w:webHidden/>
          </w:rPr>
          <w:fldChar w:fldCharType="begin"/>
        </w:r>
        <w:r w:rsidR="00133B4A">
          <w:rPr>
            <w:noProof/>
            <w:webHidden/>
          </w:rPr>
          <w:instrText xml:space="preserve"> PAGEREF _Toc97636617 \h </w:instrText>
        </w:r>
        <w:r w:rsidR="00133B4A">
          <w:rPr>
            <w:noProof/>
            <w:webHidden/>
          </w:rPr>
        </w:r>
        <w:r w:rsidR="00133B4A">
          <w:rPr>
            <w:noProof/>
            <w:webHidden/>
          </w:rPr>
          <w:fldChar w:fldCharType="separate"/>
        </w:r>
        <w:r w:rsidR="00133B4A">
          <w:rPr>
            <w:noProof/>
            <w:webHidden/>
          </w:rPr>
          <w:t>6</w:t>
        </w:r>
        <w:r w:rsidR="00133B4A">
          <w:rPr>
            <w:noProof/>
            <w:webHidden/>
          </w:rPr>
          <w:fldChar w:fldCharType="end"/>
        </w:r>
      </w:hyperlink>
    </w:p>
    <w:p w14:paraId="45C2E009" w14:textId="4B31912A" w:rsidR="00133B4A" w:rsidRDefault="008936D3">
      <w:pPr>
        <w:pStyle w:val="Spistreci2"/>
        <w:rPr>
          <w:rFonts w:asciiTheme="minorHAnsi" w:eastAsiaTheme="minorEastAsia" w:hAnsiTheme="minorHAnsi" w:cstheme="minorBidi"/>
          <w:bCs w:val="0"/>
          <w:noProof/>
          <w:sz w:val="22"/>
          <w:szCs w:val="22"/>
        </w:rPr>
      </w:pPr>
      <w:hyperlink w:anchor="_Toc97636618" w:history="1">
        <w:r w:rsidR="00133B4A" w:rsidRPr="00B47CF2">
          <w:rPr>
            <w:rStyle w:val="Hipercze"/>
            <w:noProof/>
          </w:rPr>
          <w:t>1.3.</w:t>
        </w:r>
        <w:r w:rsidR="00133B4A">
          <w:rPr>
            <w:rFonts w:asciiTheme="minorHAnsi" w:eastAsiaTheme="minorEastAsia" w:hAnsiTheme="minorHAnsi" w:cstheme="minorBidi"/>
            <w:bCs w:val="0"/>
            <w:noProof/>
            <w:sz w:val="22"/>
            <w:szCs w:val="22"/>
          </w:rPr>
          <w:tab/>
        </w:r>
        <w:r w:rsidR="00133B4A" w:rsidRPr="00B47CF2">
          <w:rPr>
            <w:rStyle w:val="Hipercze"/>
            <w:noProof/>
          </w:rPr>
          <w:t>Definicje</w:t>
        </w:r>
        <w:r w:rsidR="00133B4A">
          <w:rPr>
            <w:noProof/>
            <w:webHidden/>
          </w:rPr>
          <w:tab/>
        </w:r>
        <w:r w:rsidR="00133B4A">
          <w:rPr>
            <w:noProof/>
            <w:webHidden/>
          </w:rPr>
          <w:fldChar w:fldCharType="begin"/>
        </w:r>
        <w:r w:rsidR="00133B4A">
          <w:rPr>
            <w:noProof/>
            <w:webHidden/>
          </w:rPr>
          <w:instrText xml:space="preserve"> PAGEREF _Toc97636618 \h </w:instrText>
        </w:r>
        <w:r w:rsidR="00133B4A">
          <w:rPr>
            <w:noProof/>
            <w:webHidden/>
          </w:rPr>
        </w:r>
        <w:r w:rsidR="00133B4A">
          <w:rPr>
            <w:noProof/>
            <w:webHidden/>
          </w:rPr>
          <w:fldChar w:fldCharType="separate"/>
        </w:r>
        <w:r w:rsidR="00133B4A">
          <w:rPr>
            <w:noProof/>
            <w:webHidden/>
          </w:rPr>
          <w:t>6</w:t>
        </w:r>
        <w:r w:rsidR="00133B4A">
          <w:rPr>
            <w:noProof/>
            <w:webHidden/>
          </w:rPr>
          <w:fldChar w:fldCharType="end"/>
        </w:r>
      </w:hyperlink>
    </w:p>
    <w:p w14:paraId="601986AB" w14:textId="11E521AD" w:rsidR="00133B4A" w:rsidRDefault="008936D3">
      <w:pPr>
        <w:pStyle w:val="Spistreci2"/>
        <w:rPr>
          <w:rFonts w:asciiTheme="minorHAnsi" w:eastAsiaTheme="minorEastAsia" w:hAnsiTheme="minorHAnsi" w:cstheme="minorBidi"/>
          <w:bCs w:val="0"/>
          <w:noProof/>
          <w:sz w:val="22"/>
          <w:szCs w:val="22"/>
        </w:rPr>
      </w:pPr>
      <w:hyperlink w:anchor="_Toc97636619" w:history="1">
        <w:r w:rsidR="00133B4A" w:rsidRPr="00B47CF2">
          <w:rPr>
            <w:rStyle w:val="Hipercze"/>
            <w:noProof/>
          </w:rPr>
          <w:t>1.4.</w:t>
        </w:r>
        <w:r w:rsidR="00133B4A">
          <w:rPr>
            <w:rFonts w:asciiTheme="minorHAnsi" w:eastAsiaTheme="minorEastAsia" w:hAnsiTheme="minorHAnsi" w:cstheme="minorBidi"/>
            <w:bCs w:val="0"/>
            <w:noProof/>
            <w:sz w:val="22"/>
            <w:szCs w:val="22"/>
          </w:rPr>
          <w:tab/>
        </w:r>
        <w:r w:rsidR="00133B4A" w:rsidRPr="00B47CF2">
          <w:rPr>
            <w:rStyle w:val="Hipercze"/>
            <w:noProof/>
          </w:rPr>
          <w:t>Dokumenty referencyjne</w:t>
        </w:r>
        <w:r w:rsidR="00133B4A">
          <w:rPr>
            <w:noProof/>
            <w:webHidden/>
          </w:rPr>
          <w:tab/>
        </w:r>
        <w:r w:rsidR="00133B4A">
          <w:rPr>
            <w:noProof/>
            <w:webHidden/>
          </w:rPr>
          <w:fldChar w:fldCharType="begin"/>
        </w:r>
        <w:r w:rsidR="00133B4A">
          <w:rPr>
            <w:noProof/>
            <w:webHidden/>
          </w:rPr>
          <w:instrText xml:space="preserve"> PAGEREF _Toc97636619 \h </w:instrText>
        </w:r>
        <w:r w:rsidR="00133B4A">
          <w:rPr>
            <w:noProof/>
            <w:webHidden/>
          </w:rPr>
        </w:r>
        <w:r w:rsidR="00133B4A">
          <w:rPr>
            <w:noProof/>
            <w:webHidden/>
          </w:rPr>
          <w:fldChar w:fldCharType="separate"/>
        </w:r>
        <w:r w:rsidR="00133B4A">
          <w:rPr>
            <w:noProof/>
            <w:webHidden/>
          </w:rPr>
          <w:t>8</w:t>
        </w:r>
        <w:r w:rsidR="00133B4A">
          <w:rPr>
            <w:noProof/>
            <w:webHidden/>
          </w:rPr>
          <w:fldChar w:fldCharType="end"/>
        </w:r>
      </w:hyperlink>
    </w:p>
    <w:p w14:paraId="4E504050" w14:textId="16395D0D" w:rsidR="00133B4A" w:rsidRDefault="008936D3">
      <w:pPr>
        <w:pStyle w:val="Spistreci3"/>
        <w:rPr>
          <w:rFonts w:asciiTheme="minorHAnsi" w:eastAsiaTheme="minorEastAsia" w:hAnsiTheme="minorHAnsi" w:cstheme="minorBidi"/>
          <w:i w:val="0"/>
          <w:sz w:val="22"/>
          <w:szCs w:val="22"/>
        </w:rPr>
      </w:pPr>
      <w:hyperlink w:anchor="_Toc97636620" w:history="1">
        <w:r w:rsidR="00133B4A" w:rsidRPr="00B47CF2">
          <w:rPr>
            <w:rStyle w:val="Hipercze"/>
          </w:rPr>
          <w:t>1.4.1.</w:t>
        </w:r>
        <w:r w:rsidR="00133B4A">
          <w:rPr>
            <w:rFonts w:asciiTheme="minorHAnsi" w:eastAsiaTheme="minorEastAsia" w:hAnsiTheme="minorHAnsi" w:cstheme="minorBidi"/>
            <w:i w:val="0"/>
            <w:sz w:val="22"/>
            <w:szCs w:val="22"/>
          </w:rPr>
          <w:tab/>
        </w:r>
        <w:r w:rsidR="00133B4A" w:rsidRPr="00B47CF2">
          <w:rPr>
            <w:rStyle w:val="Hipercze"/>
          </w:rPr>
          <w:t>Dokumenty źródłowe i nadrzędne</w:t>
        </w:r>
        <w:r w:rsidR="00133B4A">
          <w:rPr>
            <w:webHidden/>
          </w:rPr>
          <w:tab/>
        </w:r>
        <w:r w:rsidR="00133B4A">
          <w:rPr>
            <w:webHidden/>
          </w:rPr>
          <w:fldChar w:fldCharType="begin"/>
        </w:r>
        <w:r w:rsidR="00133B4A">
          <w:rPr>
            <w:webHidden/>
          </w:rPr>
          <w:instrText xml:space="preserve"> PAGEREF _Toc97636620 \h </w:instrText>
        </w:r>
        <w:r w:rsidR="00133B4A">
          <w:rPr>
            <w:webHidden/>
          </w:rPr>
        </w:r>
        <w:r w:rsidR="00133B4A">
          <w:rPr>
            <w:webHidden/>
          </w:rPr>
          <w:fldChar w:fldCharType="separate"/>
        </w:r>
        <w:r w:rsidR="00133B4A">
          <w:rPr>
            <w:webHidden/>
          </w:rPr>
          <w:t>8</w:t>
        </w:r>
        <w:r w:rsidR="00133B4A">
          <w:rPr>
            <w:webHidden/>
          </w:rPr>
          <w:fldChar w:fldCharType="end"/>
        </w:r>
      </w:hyperlink>
    </w:p>
    <w:p w14:paraId="77C01001" w14:textId="14B21BEC" w:rsidR="00133B4A" w:rsidRDefault="008936D3">
      <w:pPr>
        <w:pStyle w:val="Spistreci3"/>
        <w:rPr>
          <w:rFonts w:asciiTheme="minorHAnsi" w:eastAsiaTheme="minorEastAsia" w:hAnsiTheme="minorHAnsi" w:cstheme="minorBidi"/>
          <w:i w:val="0"/>
          <w:sz w:val="22"/>
          <w:szCs w:val="22"/>
        </w:rPr>
      </w:pPr>
      <w:hyperlink w:anchor="_Toc97636621" w:history="1">
        <w:r w:rsidR="00133B4A" w:rsidRPr="00B47CF2">
          <w:rPr>
            <w:rStyle w:val="Hipercze"/>
          </w:rPr>
          <w:t>1.4.2.</w:t>
        </w:r>
        <w:r w:rsidR="00133B4A">
          <w:rPr>
            <w:rFonts w:asciiTheme="minorHAnsi" w:eastAsiaTheme="minorEastAsia" w:hAnsiTheme="minorHAnsi" w:cstheme="minorBidi"/>
            <w:i w:val="0"/>
            <w:sz w:val="22"/>
            <w:szCs w:val="22"/>
          </w:rPr>
          <w:tab/>
        </w:r>
        <w:r w:rsidR="00133B4A" w:rsidRPr="00B47CF2">
          <w:rPr>
            <w:rStyle w:val="Hipercze"/>
          </w:rPr>
          <w:t>Dokumenty pomocnicze</w:t>
        </w:r>
        <w:r w:rsidR="00133B4A">
          <w:rPr>
            <w:webHidden/>
          </w:rPr>
          <w:tab/>
        </w:r>
        <w:r w:rsidR="00133B4A">
          <w:rPr>
            <w:webHidden/>
          </w:rPr>
          <w:fldChar w:fldCharType="begin"/>
        </w:r>
        <w:r w:rsidR="00133B4A">
          <w:rPr>
            <w:webHidden/>
          </w:rPr>
          <w:instrText xml:space="preserve"> PAGEREF _Toc97636621 \h </w:instrText>
        </w:r>
        <w:r w:rsidR="00133B4A">
          <w:rPr>
            <w:webHidden/>
          </w:rPr>
        </w:r>
        <w:r w:rsidR="00133B4A">
          <w:rPr>
            <w:webHidden/>
          </w:rPr>
          <w:fldChar w:fldCharType="separate"/>
        </w:r>
        <w:r w:rsidR="00133B4A">
          <w:rPr>
            <w:webHidden/>
          </w:rPr>
          <w:t>8</w:t>
        </w:r>
        <w:r w:rsidR="00133B4A">
          <w:rPr>
            <w:webHidden/>
          </w:rPr>
          <w:fldChar w:fldCharType="end"/>
        </w:r>
      </w:hyperlink>
    </w:p>
    <w:p w14:paraId="1E32F97D" w14:textId="3D492678" w:rsidR="00133B4A" w:rsidRDefault="008936D3">
      <w:pPr>
        <w:pStyle w:val="Spistreci1"/>
        <w:rPr>
          <w:rFonts w:asciiTheme="minorHAnsi" w:eastAsiaTheme="minorEastAsia" w:hAnsiTheme="minorHAnsi" w:cstheme="minorBidi"/>
          <w:b w:val="0"/>
          <w:bCs w:val="0"/>
          <w:noProof/>
          <w:sz w:val="22"/>
          <w:szCs w:val="22"/>
        </w:rPr>
      </w:pPr>
      <w:hyperlink w:anchor="_Toc97636622" w:history="1">
        <w:r w:rsidR="00133B4A" w:rsidRPr="00B47CF2">
          <w:rPr>
            <w:rStyle w:val="Hipercze"/>
            <w:noProof/>
          </w:rPr>
          <w:t>2.</w:t>
        </w:r>
        <w:r w:rsidR="00133B4A">
          <w:rPr>
            <w:rFonts w:asciiTheme="minorHAnsi" w:eastAsiaTheme="minorEastAsia" w:hAnsiTheme="minorHAnsi" w:cstheme="minorBidi"/>
            <w:b w:val="0"/>
            <w:bCs w:val="0"/>
            <w:noProof/>
            <w:sz w:val="22"/>
            <w:szCs w:val="22"/>
          </w:rPr>
          <w:tab/>
        </w:r>
        <w:r w:rsidR="00133B4A" w:rsidRPr="00B47CF2">
          <w:rPr>
            <w:rStyle w:val="Hipercze"/>
            <w:noProof/>
          </w:rPr>
          <w:t>Opis komunikacji</w:t>
        </w:r>
        <w:r w:rsidR="00133B4A">
          <w:rPr>
            <w:noProof/>
            <w:webHidden/>
          </w:rPr>
          <w:tab/>
        </w:r>
        <w:r w:rsidR="00133B4A">
          <w:rPr>
            <w:noProof/>
            <w:webHidden/>
          </w:rPr>
          <w:fldChar w:fldCharType="begin"/>
        </w:r>
        <w:r w:rsidR="00133B4A">
          <w:rPr>
            <w:noProof/>
            <w:webHidden/>
          </w:rPr>
          <w:instrText xml:space="preserve"> PAGEREF _Toc97636622 \h </w:instrText>
        </w:r>
        <w:r w:rsidR="00133B4A">
          <w:rPr>
            <w:noProof/>
            <w:webHidden/>
          </w:rPr>
        </w:r>
        <w:r w:rsidR="00133B4A">
          <w:rPr>
            <w:noProof/>
            <w:webHidden/>
          </w:rPr>
          <w:fldChar w:fldCharType="separate"/>
        </w:r>
        <w:r w:rsidR="00133B4A">
          <w:rPr>
            <w:noProof/>
            <w:webHidden/>
          </w:rPr>
          <w:t>9</w:t>
        </w:r>
        <w:r w:rsidR="00133B4A">
          <w:rPr>
            <w:noProof/>
            <w:webHidden/>
          </w:rPr>
          <w:fldChar w:fldCharType="end"/>
        </w:r>
      </w:hyperlink>
    </w:p>
    <w:p w14:paraId="249A0575" w14:textId="5FB17634" w:rsidR="00133B4A" w:rsidRDefault="008936D3">
      <w:pPr>
        <w:pStyle w:val="Spistreci1"/>
        <w:rPr>
          <w:rFonts w:asciiTheme="minorHAnsi" w:eastAsiaTheme="minorEastAsia" w:hAnsiTheme="minorHAnsi" w:cstheme="minorBidi"/>
          <w:b w:val="0"/>
          <w:bCs w:val="0"/>
          <w:noProof/>
          <w:sz w:val="22"/>
          <w:szCs w:val="22"/>
        </w:rPr>
      </w:pPr>
      <w:hyperlink w:anchor="_Toc97636623" w:history="1">
        <w:r w:rsidR="00133B4A" w:rsidRPr="00B47CF2">
          <w:rPr>
            <w:rStyle w:val="Hipercze"/>
            <w:noProof/>
          </w:rPr>
          <w:t>3.</w:t>
        </w:r>
        <w:r w:rsidR="00133B4A">
          <w:rPr>
            <w:rFonts w:asciiTheme="minorHAnsi" w:eastAsiaTheme="minorEastAsia" w:hAnsiTheme="minorHAnsi" w:cstheme="minorBidi"/>
            <w:b w:val="0"/>
            <w:bCs w:val="0"/>
            <w:noProof/>
            <w:sz w:val="22"/>
            <w:szCs w:val="22"/>
          </w:rPr>
          <w:tab/>
        </w:r>
        <w:r w:rsidR="00133B4A" w:rsidRPr="00B47CF2">
          <w:rPr>
            <w:rStyle w:val="Hipercze"/>
            <w:noProof/>
          </w:rPr>
          <w:t>Specyfikacja komunikatów</w:t>
        </w:r>
        <w:r w:rsidR="00133B4A">
          <w:rPr>
            <w:noProof/>
            <w:webHidden/>
          </w:rPr>
          <w:tab/>
        </w:r>
        <w:r w:rsidR="00133B4A">
          <w:rPr>
            <w:noProof/>
            <w:webHidden/>
          </w:rPr>
          <w:fldChar w:fldCharType="begin"/>
        </w:r>
        <w:r w:rsidR="00133B4A">
          <w:rPr>
            <w:noProof/>
            <w:webHidden/>
          </w:rPr>
          <w:instrText xml:space="preserve"> PAGEREF _Toc97636623 \h </w:instrText>
        </w:r>
        <w:r w:rsidR="00133B4A">
          <w:rPr>
            <w:noProof/>
            <w:webHidden/>
          </w:rPr>
        </w:r>
        <w:r w:rsidR="00133B4A">
          <w:rPr>
            <w:noProof/>
            <w:webHidden/>
          </w:rPr>
          <w:fldChar w:fldCharType="separate"/>
        </w:r>
        <w:r w:rsidR="00133B4A">
          <w:rPr>
            <w:noProof/>
            <w:webHidden/>
          </w:rPr>
          <w:t>11</w:t>
        </w:r>
        <w:r w:rsidR="00133B4A">
          <w:rPr>
            <w:noProof/>
            <w:webHidden/>
          </w:rPr>
          <w:fldChar w:fldCharType="end"/>
        </w:r>
      </w:hyperlink>
    </w:p>
    <w:p w14:paraId="43D01333" w14:textId="291B77F7" w:rsidR="00133B4A" w:rsidRDefault="008936D3">
      <w:pPr>
        <w:pStyle w:val="Spistreci2"/>
        <w:rPr>
          <w:rFonts w:asciiTheme="minorHAnsi" w:eastAsiaTheme="minorEastAsia" w:hAnsiTheme="minorHAnsi" w:cstheme="minorBidi"/>
          <w:bCs w:val="0"/>
          <w:noProof/>
          <w:sz w:val="22"/>
          <w:szCs w:val="22"/>
        </w:rPr>
      </w:pPr>
      <w:hyperlink w:anchor="_Toc97636624" w:history="1">
        <w:r w:rsidR="00133B4A" w:rsidRPr="00B47CF2">
          <w:rPr>
            <w:rStyle w:val="Hipercze"/>
            <w:noProof/>
          </w:rPr>
          <w:t>3.1.</w:t>
        </w:r>
        <w:r w:rsidR="00133B4A">
          <w:rPr>
            <w:rFonts w:asciiTheme="minorHAnsi" w:eastAsiaTheme="minorEastAsia" w:hAnsiTheme="minorHAnsi" w:cstheme="minorBidi"/>
            <w:bCs w:val="0"/>
            <w:noProof/>
            <w:sz w:val="22"/>
            <w:szCs w:val="22"/>
          </w:rPr>
          <w:tab/>
        </w:r>
        <w:r w:rsidR="00133B4A" w:rsidRPr="00B47CF2">
          <w:rPr>
            <w:rStyle w:val="Hipercze"/>
            <w:noProof/>
          </w:rPr>
          <w:t>Opis kolumn</w:t>
        </w:r>
        <w:r w:rsidR="00133B4A">
          <w:rPr>
            <w:noProof/>
            <w:webHidden/>
          </w:rPr>
          <w:tab/>
        </w:r>
        <w:r w:rsidR="00133B4A">
          <w:rPr>
            <w:noProof/>
            <w:webHidden/>
          </w:rPr>
          <w:fldChar w:fldCharType="begin"/>
        </w:r>
        <w:r w:rsidR="00133B4A">
          <w:rPr>
            <w:noProof/>
            <w:webHidden/>
          </w:rPr>
          <w:instrText xml:space="preserve"> PAGEREF _Toc97636624 \h </w:instrText>
        </w:r>
        <w:r w:rsidR="00133B4A">
          <w:rPr>
            <w:noProof/>
            <w:webHidden/>
          </w:rPr>
        </w:r>
        <w:r w:rsidR="00133B4A">
          <w:rPr>
            <w:noProof/>
            <w:webHidden/>
          </w:rPr>
          <w:fldChar w:fldCharType="separate"/>
        </w:r>
        <w:r w:rsidR="00133B4A">
          <w:rPr>
            <w:noProof/>
            <w:webHidden/>
          </w:rPr>
          <w:t>11</w:t>
        </w:r>
        <w:r w:rsidR="00133B4A">
          <w:rPr>
            <w:noProof/>
            <w:webHidden/>
          </w:rPr>
          <w:fldChar w:fldCharType="end"/>
        </w:r>
      </w:hyperlink>
    </w:p>
    <w:p w14:paraId="207D6020" w14:textId="04F75340" w:rsidR="00133B4A" w:rsidRDefault="008936D3">
      <w:pPr>
        <w:pStyle w:val="Spistreci2"/>
        <w:rPr>
          <w:rFonts w:asciiTheme="minorHAnsi" w:eastAsiaTheme="minorEastAsia" w:hAnsiTheme="minorHAnsi" w:cstheme="minorBidi"/>
          <w:bCs w:val="0"/>
          <w:noProof/>
          <w:sz w:val="22"/>
          <w:szCs w:val="22"/>
        </w:rPr>
      </w:pPr>
      <w:hyperlink w:anchor="_Toc97636625" w:history="1">
        <w:r w:rsidR="00133B4A" w:rsidRPr="00B47CF2">
          <w:rPr>
            <w:rStyle w:val="Hipercze"/>
            <w:noProof/>
          </w:rPr>
          <w:t>3.2.</w:t>
        </w:r>
        <w:r w:rsidR="00133B4A">
          <w:rPr>
            <w:rFonts w:asciiTheme="minorHAnsi" w:eastAsiaTheme="minorEastAsia" w:hAnsiTheme="minorHAnsi" w:cstheme="minorBidi"/>
            <w:bCs w:val="0"/>
            <w:noProof/>
            <w:sz w:val="22"/>
            <w:szCs w:val="22"/>
          </w:rPr>
          <w:tab/>
        </w:r>
        <w:r w:rsidR="00133B4A" w:rsidRPr="00B47CF2">
          <w:rPr>
            <w:rStyle w:val="Hipercze"/>
            <w:noProof/>
          </w:rPr>
          <w:t>Struktura kodu urzędu</w:t>
        </w:r>
        <w:r w:rsidR="00133B4A">
          <w:rPr>
            <w:noProof/>
            <w:webHidden/>
          </w:rPr>
          <w:tab/>
        </w:r>
        <w:r w:rsidR="00133B4A">
          <w:rPr>
            <w:noProof/>
            <w:webHidden/>
          </w:rPr>
          <w:fldChar w:fldCharType="begin"/>
        </w:r>
        <w:r w:rsidR="00133B4A">
          <w:rPr>
            <w:noProof/>
            <w:webHidden/>
          </w:rPr>
          <w:instrText xml:space="preserve"> PAGEREF _Toc97636625 \h </w:instrText>
        </w:r>
        <w:r w:rsidR="00133B4A">
          <w:rPr>
            <w:noProof/>
            <w:webHidden/>
          </w:rPr>
        </w:r>
        <w:r w:rsidR="00133B4A">
          <w:rPr>
            <w:noProof/>
            <w:webHidden/>
          </w:rPr>
          <w:fldChar w:fldCharType="separate"/>
        </w:r>
        <w:r w:rsidR="00133B4A">
          <w:rPr>
            <w:noProof/>
            <w:webHidden/>
          </w:rPr>
          <w:t>12</w:t>
        </w:r>
        <w:r w:rsidR="00133B4A">
          <w:rPr>
            <w:noProof/>
            <w:webHidden/>
          </w:rPr>
          <w:fldChar w:fldCharType="end"/>
        </w:r>
      </w:hyperlink>
    </w:p>
    <w:p w14:paraId="04DD61E1" w14:textId="7373E99A" w:rsidR="00133B4A" w:rsidRDefault="008936D3">
      <w:pPr>
        <w:pStyle w:val="Spistreci2"/>
        <w:rPr>
          <w:rFonts w:asciiTheme="minorHAnsi" w:eastAsiaTheme="minorEastAsia" w:hAnsiTheme="minorHAnsi" w:cstheme="minorBidi"/>
          <w:bCs w:val="0"/>
          <w:noProof/>
          <w:sz w:val="22"/>
          <w:szCs w:val="22"/>
        </w:rPr>
      </w:pPr>
      <w:hyperlink w:anchor="_Toc97636626" w:history="1">
        <w:r w:rsidR="00133B4A" w:rsidRPr="00B47CF2">
          <w:rPr>
            <w:rStyle w:val="Hipercze"/>
            <w:noProof/>
          </w:rPr>
          <w:t>3.3.</w:t>
        </w:r>
        <w:r w:rsidR="00133B4A">
          <w:rPr>
            <w:rFonts w:asciiTheme="minorHAnsi" w:eastAsiaTheme="minorEastAsia" w:hAnsiTheme="minorHAnsi" w:cstheme="minorBidi"/>
            <w:bCs w:val="0"/>
            <w:noProof/>
            <w:sz w:val="22"/>
            <w:szCs w:val="22"/>
          </w:rPr>
          <w:tab/>
        </w:r>
        <w:r w:rsidR="00133B4A" w:rsidRPr="00B47CF2">
          <w:rPr>
            <w:rStyle w:val="Hipercze"/>
            <w:noProof/>
          </w:rPr>
          <w:t>Struktura numeru akcyzowego podmiotu</w:t>
        </w:r>
        <w:r w:rsidR="00133B4A">
          <w:rPr>
            <w:noProof/>
            <w:webHidden/>
          </w:rPr>
          <w:tab/>
        </w:r>
        <w:r w:rsidR="00133B4A">
          <w:rPr>
            <w:noProof/>
            <w:webHidden/>
          </w:rPr>
          <w:fldChar w:fldCharType="begin"/>
        </w:r>
        <w:r w:rsidR="00133B4A">
          <w:rPr>
            <w:noProof/>
            <w:webHidden/>
          </w:rPr>
          <w:instrText xml:space="preserve"> PAGEREF _Toc97636626 \h </w:instrText>
        </w:r>
        <w:r w:rsidR="00133B4A">
          <w:rPr>
            <w:noProof/>
            <w:webHidden/>
          </w:rPr>
        </w:r>
        <w:r w:rsidR="00133B4A">
          <w:rPr>
            <w:noProof/>
            <w:webHidden/>
          </w:rPr>
          <w:fldChar w:fldCharType="separate"/>
        </w:r>
        <w:r w:rsidR="00133B4A">
          <w:rPr>
            <w:noProof/>
            <w:webHidden/>
          </w:rPr>
          <w:t>13</w:t>
        </w:r>
        <w:r w:rsidR="00133B4A">
          <w:rPr>
            <w:noProof/>
            <w:webHidden/>
          </w:rPr>
          <w:fldChar w:fldCharType="end"/>
        </w:r>
      </w:hyperlink>
    </w:p>
    <w:p w14:paraId="3C009555" w14:textId="36F47DDD" w:rsidR="00133B4A" w:rsidRDefault="008936D3">
      <w:pPr>
        <w:pStyle w:val="Spistreci2"/>
        <w:rPr>
          <w:rFonts w:asciiTheme="minorHAnsi" w:eastAsiaTheme="minorEastAsia" w:hAnsiTheme="minorHAnsi" w:cstheme="minorBidi"/>
          <w:bCs w:val="0"/>
          <w:noProof/>
          <w:sz w:val="22"/>
          <w:szCs w:val="22"/>
        </w:rPr>
      </w:pPr>
      <w:hyperlink w:anchor="_Toc97636627" w:history="1">
        <w:r w:rsidR="00133B4A" w:rsidRPr="00B47CF2">
          <w:rPr>
            <w:rStyle w:val="Hipercze"/>
            <w:noProof/>
          </w:rPr>
          <w:t>3.4.</w:t>
        </w:r>
        <w:r w:rsidR="00133B4A">
          <w:rPr>
            <w:rFonts w:asciiTheme="minorHAnsi" w:eastAsiaTheme="minorEastAsia" w:hAnsiTheme="minorHAnsi" w:cstheme="minorBidi"/>
            <w:bCs w:val="0"/>
            <w:noProof/>
            <w:sz w:val="22"/>
            <w:szCs w:val="22"/>
          </w:rPr>
          <w:tab/>
        </w:r>
        <w:r w:rsidR="00133B4A" w:rsidRPr="00B47CF2">
          <w:rPr>
            <w:rStyle w:val="Hipercze"/>
            <w:noProof/>
          </w:rPr>
          <w:t>Struktura numeru LRN</w:t>
        </w:r>
        <w:r w:rsidR="00133B4A">
          <w:rPr>
            <w:noProof/>
            <w:webHidden/>
          </w:rPr>
          <w:tab/>
        </w:r>
        <w:r w:rsidR="00133B4A">
          <w:rPr>
            <w:noProof/>
            <w:webHidden/>
          </w:rPr>
          <w:fldChar w:fldCharType="begin"/>
        </w:r>
        <w:r w:rsidR="00133B4A">
          <w:rPr>
            <w:noProof/>
            <w:webHidden/>
          </w:rPr>
          <w:instrText xml:space="preserve"> PAGEREF _Toc97636627 \h </w:instrText>
        </w:r>
        <w:r w:rsidR="00133B4A">
          <w:rPr>
            <w:noProof/>
            <w:webHidden/>
          </w:rPr>
        </w:r>
        <w:r w:rsidR="00133B4A">
          <w:rPr>
            <w:noProof/>
            <w:webHidden/>
          </w:rPr>
          <w:fldChar w:fldCharType="separate"/>
        </w:r>
        <w:r w:rsidR="00133B4A">
          <w:rPr>
            <w:noProof/>
            <w:webHidden/>
          </w:rPr>
          <w:t>13</w:t>
        </w:r>
        <w:r w:rsidR="00133B4A">
          <w:rPr>
            <w:noProof/>
            <w:webHidden/>
          </w:rPr>
          <w:fldChar w:fldCharType="end"/>
        </w:r>
      </w:hyperlink>
    </w:p>
    <w:p w14:paraId="7D6DB83D" w14:textId="5FE70BE5" w:rsidR="00133B4A" w:rsidRDefault="008936D3">
      <w:pPr>
        <w:pStyle w:val="Spistreci2"/>
        <w:rPr>
          <w:rFonts w:asciiTheme="minorHAnsi" w:eastAsiaTheme="minorEastAsia" w:hAnsiTheme="minorHAnsi" w:cstheme="minorBidi"/>
          <w:bCs w:val="0"/>
          <w:noProof/>
          <w:sz w:val="22"/>
          <w:szCs w:val="22"/>
        </w:rPr>
      </w:pPr>
      <w:hyperlink w:anchor="_Toc97636628" w:history="1">
        <w:r w:rsidR="00133B4A" w:rsidRPr="00B47CF2">
          <w:rPr>
            <w:rStyle w:val="Hipercze"/>
            <w:noProof/>
          </w:rPr>
          <w:t>3.5.</w:t>
        </w:r>
        <w:r w:rsidR="00133B4A">
          <w:rPr>
            <w:rFonts w:asciiTheme="minorHAnsi" w:eastAsiaTheme="minorEastAsia" w:hAnsiTheme="minorHAnsi" w:cstheme="minorBidi"/>
            <w:bCs w:val="0"/>
            <w:noProof/>
            <w:sz w:val="22"/>
            <w:szCs w:val="22"/>
          </w:rPr>
          <w:tab/>
        </w:r>
        <w:r w:rsidR="00133B4A" w:rsidRPr="00B47CF2">
          <w:rPr>
            <w:rStyle w:val="Hipercze"/>
            <w:noProof/>
          </w:rPr>
          <w:t>Struktura numeru DDARC</w:t>
        </w:r>
        <w:r w:rsidR="00133B4A">
          <w:rPr>
            <w:noProof/>
            <w:webHidden/>
          </w:rPr>
          <w:tab/>
        </w:r>
        <w:r w:rsidR="00133B4A">
          <w:rPr>
            <w:noProof/>
            <w:webHidden/>
          </w:rPr>
          <w:fldChar w:fldCharType="begin"/>
        </w:r>
        <w:r w:rsidR="00133B4A">
          <w:rPr>
            <w:noProof/>
            <w:webHidden/>
          </w:rPr>
          <w:instrText xml:space="preserve"> PAGEREF _Toc97636628 \h </w:instrText>
        </w:r>
        <w:r w:rsidR="00133B4A">
          <w:rPr>
            <w:noProof/>
            <w:webHidden/>
          </w:rPr>
        </w:r>
        <w:r w:rsidR="00133B4A">
          <w:rPr>
            <w:noProof/>
            <w:webHidden/>
          </w:rPr>
          <w:fldChar w:fldCharType="separate"/>
        </w:r>
        <w:r w:rsidR="00133B4A">
          <w:rPr>
            <w:noProof/>
            <w:webHidden/>
          </w:rPr>
          <w:t>14</w:t>
        </w:r>
        <w:r w:rsidR="00133B4A">
          <w:rPr>
            <w:noProof/>
            <w:webHidden/>
          </w:rPr>
          <w:fldChar w:fldCharType="end"/>
        </w:r>
      </w:hyperlink>
    </w:p>
    <w:p w14:paraId="7541FE9B" w14:textId="6B7576FF" w:rsidR="00133B4A" w:rsidRDefault="008936D3">
      <w:pPr>
        <w:pStyle w:val="Spistreci2"/>
        <w:rPr>
          <w:rFonts w:asciiTheme="minorHAnsi" w:eastAsiaTheme="minorEastAsia" w:hAnsiTheme="minorHAnsi" w:cstheme="minorBidi"/>
          <w:bCs w:val="0"/>
          <w:noProof/>
          <w:sz w:val="22"/>
          <w:szCs w:val="22"/>
        </w:rPr>
      </w:pPr>
      <w:hyperlink w:anchor="_Toc97636629" w:history="1">
        <w:r w:rsidR="00133B4A" w:rsidRPr="00B47CF2">
          <w:rPr>
            <w:rStyle w:val="Hipercze"/>
            <w:noProof/>
          </w:rPr>
          <w:t>3.6.</w:t>
        </w:r>
        <w:r w:rsidR="00133B4A">
          <w:rPr>
            <w:rFonts w:asciiTheme="minorHAnsi" w:eastAsiaTheme="minorEastAsia" w:hAnsiTheme="minorHAnsi" w:cstheme="minorBidi"/>
            <w:bCs w:val="0"/>
            <w:noProof/>
            <w:sz w:val="22"/>
            <w:szCs w:val="22"/>
          </w:rPr>
          <w:tab/>
        </w:r>
        <w:r w:rsidR="00133B4A" w:rsidRPr="00B47CF2">
          <w:rPr>
            <w:rStyle w:val="Hipercze"/>
            <w:noProof/>
          </w:rPr>
          <w:t>Algorytm wyliczenia cyfry kontrolnej numeru DDARC</w:t>
        </w:r>
        <w:r w:rsidR="00133B4A">
          <w:rPr>
            <w:noProof/>
            <w:webHidden/>
          </w:rPr>
          <w:tab/>
        </w:r>
        <w:r w:rsidR="00133B4A">
          <w:rPr>
            <w:noProof/>
            <w:webHidden/>
          </w:rPr>
          <w:fldChar w:fldCharType="begin"/>
        </w:r>
        <w:r w:rsidR="00133B4A">
          <w:rPr>
            <w:noProof/>
            <w:webHidden/>
          </w:rPr>
          <w:instrText xml:space="preserve"> PAGEREF _Toc97636629 \h </w:instrText>
        </w:r>
        <w:r w:rsidR="00133B4A">
          <w:rPr>
            <w:noProof/>
            <w:webHidden/>
          </w:rPr>
        </w:r>
        <w:r w:rsidR="00133B4A">
          <w:rPr>
            <w:noProof/>
            <w:webHidden/>
          </w:rPr>
          <w:fldChar w:fldCharType="separate"/>
        </w:r>
        <w:r w:rsidR="00133B4A">
          <w:rPr>
            <w:noProof/>
            <w:webHidden/>
          </w:rPr>
          <w:t>15</w:t>
        </w:r>
        <w:r w:rsidR="00133B4A">
          <w:rPr>
            <w:noProof/>
            <w:webHidden/>
          </w:rPr>
          <w:fldChar w:fldCharType="end"/>
        </w:r>
      </w:hyperlink>
    </w:p>
    <w:p w14:paraId="7FD189A6" w14:textId="4D82570A" w:rsidR="00133B4A" w:rsidRDefault="008936D3">
      <w:pPr>
        <w:pStyle w:val="Spistreci2"/>
        <w:rPr>
          <w:rFonts w:asciiTheme="minorHAnsi" w:eastAsiaTheme="minorEastAsia" w:hAnsiTheme="minorHAnsi" w:cstheme="minorBidi"/>
          <w:bCs w:val="0"/>
          <w:noProof/>
          <w:sz w:val="22"/>
          <w:szCs w:val="22"/>
        </w:rPr>
      </w:pPr>
      <w:hyperlink w:anchor="_Toc97636630" w:history="1">
        <w:r w:rsidR="00133B4A" w:rsidRPr="00B47CF2">
          <w:rPr>
            <w:rStyle w:val="Hipercze"/>
            <w:noProof/>
          </w:rPr>
          <w:t>3.7.</w:t>
        </w:r>
        <w:r w:rsidR="00133B4A">
          <w:rPr>
            <w:rFonts w:asciiTheme="minorHAnsi" w:eastAsiaTheme="minorEastAsia" w:hAnsiTheme="minorHAnsi" w:cstheme="minorBidi"/>
            <w:bCs w:val="0"/>
            <w:noProof/>
            <w:sz w:val="22"/>
            <w:szCs w:val="22"/>
          </w:rPr>
          <w:tab/>
        </w:r>
        <w:r w:rsidR="00133B4A" w:rsidRPr="00B47CF2">
          <w:rPr>
            <w:rStyle w:val="Hipercze"/>
            <w:noProof/>
          </w:rPr>
          <w:t>Lista komunikatów</w:t>
        </w:r>
        <w:r w:rsidR="00133B4A">
          <w:rPr>
            <w:noProof/>
            <w:webHidden/>
          </w:rPr>
          <w:tab/>
        </w:r>
        <w:r w:rsidR="00133B4A">
          <w:rPr>
            <w:noProof/>
            <w:webHidden/>
          </w:rPr>
          <w:fldChar w:fldCharType="begin"/>
        </w:r>
        <w:r w:rsidR="00133B4A">
          <w:rPr>
            <w:noProof/>
            <w:webHidden/>
          </w:rPr>
          <w:instrText xml:space="preserve"> PAGEREF _Toc97636630 \h </w:instrText>
        </w:r>
        <w:r w:rsidR="00133B4A">
          <w:rPr>
            <w:noProof/>
            <w:webHidden/>
          </w:rPr>
        </w:r>
        <w:r w:rsidR="00133B4A">
          <w:rPr>
            <w:noProof/>
            <w:webHidden/>
          </w:rPr>
          <w:fldChar w:fldCharType="separate"/>
        </w:r>
        <w:r w:rsidR="00133B4A">
          <w:rPr>
            <w:noProof/>
            <w:webHidden/>
          </w:rPr>
          <w:t>17</w:t>
        </w:r>
        <w:r w:rsidR="00133B4A">
          <w:rPr>
            <w:noProof/>
            <w:webHidden/>
          </w:rPr>
          <w:fldChar w:fldCharType="end"/>
        </w:r>
      </w:hyperlink>
    </w:p>
    <w:p w14:paraId="249AA390" w14:textId="088F7415" w:rsidR="00133B4A" w:rsidRDefault="008936D3">
      <w:pPr>
        <w:pStyle w:val="Spistreci2"/>
        <w:rPr>
          <w:rFonts w:asciiTheme="minorHAnsi" w:eastAsiaTheme="minorEastAsia" w:hAnsiTheme="minorHAnsi" w:cstheme="minorBidi"/>
          <w:bCs w:val="0"/>
          <w:noProof/>
          <w:sz w:val="22"/>
          <w:szCs w:val="22"/>
        </w:rPr>
      </w:pPr>
      <w:hyperlink w:anchor="_Toc97636631" w:history="1">
        <w:r w:rsidR="00133B4A" w:rsidRPr="00B47CF2">
          <w:rPr>
            <w:rStyle w:val="Hipercze"/>
            <w:noProof/>
          </w:rPr>
          <w:t>3.8.</w:t>
        </w:r>
        <w:r w:rsidR="00133B4A">
          <w:rPr>
            <w:rFonts w:asciiTheme="minorHAnsi" w:eastAsiaTheme="minorEastAsia" w:hAnsiTheme="minorHAnsi" w:cstheme="minorBidi"/>
            <w:bCs w:val="0"/>
            <w:noProof/>
            <w:sz w:val="22"/>
            <w:szCs w:val="22"/>
          </w:rPr>
          <w:tab/>
        </w:r>
        <w:r w:rsidR="00133B4A" w:rsidRPr="00B47CF2">
          <w:rPr>
            <w:rStyle w:val="Hipercze"/>
            <w:noProof/>
          </w:rPr>
          <w:t>Standardowy nagłówek komunikatu</w:t>
        </w:r>
        <w:r w:rsidR="00133B4A">
          <w:rPr>
            <w:noProof/>
            <w:webHidden/>
          </w:rPr>
          <w:tab/>
        </w:r>
        <w:r w:rsidR="00133B4A">
          <w:rPr>
            <w:noProof/>
            <w:webHidden/>
          </w:rPr>
          <w:fldChar w:fldCharType="begin"/>
        </w:r>
        <w:r w:rsidR="00133B4A">
          <w:rPr>
            <w:noProof/>
            <w:webHidden/>
          </w:rPr>
          <w:instrText xml:space="preserve"> PAGEREF _Toc97636631 \h </w:instrText>
        </w:r>
        <w:r w:rsidR="00133B4A">
          <w:rPr>
            <w:noProof/>
            <w:webHidden/>
          </w:rPr>
        </w:r>
        <w:r w:rsidR="00133B4A">
          <w:rPr>
            <w:noProof/>
            <w:webHidden/>
          </w:rPr>
          <w:fldChar w:fldCharType="separate"/>
        </w:r>
        <w:r w:rsidR="00133B4A">
          <w:rPr>
            <w:noProof/>
            <w:webHidden/>
          </w:rPr>
          <w:t>18</w:t>
        </w:r>
        <w:r w:rsidR="00133B4A">
          <w:rPr>
            <w:noProof/>
            <w:webHidden/>
          </w:rPr>
          <w:fldChar w:fldCharType="end"/>
        </w:r>
      </w:hyperlink>
    </w:p>
    <w:p w14:paraId="5B818156" w14:textId="26A39FC9" w:rsidR="00133B4A" w:rsidRDefault="008936D3">
      <w:pPr>
        <w:pStyle w:val="Spistreci2"/>
        <w:rPr>
          <w:rFonts w:asciiTheme="minorHAnsi" w:eastAsiaTheme="minorEastAsia" w:hAnsiTheme="minorHAnsi" w:cstheme="minorBidi"/>
          <w:bCs w:val="0"/>
          <w:noProof/>
          <w:sz w:val="22"/>
          <w:szCs w:val="22"/>
        </w:rPr>
      </w:pPr>
      <w:hyperlink w:anchor="_Toc97636632" w:history="1">
        <w:r w:rsidR="00133B4A" w:rsidRPr="00B47CF2">
          <w:rPr>
            <w:rStyle w:val="Hipercze"/>
            <w:noProof/>
          </w:rPr>
          <w:t>3.9.</w:t>
        </w:r>
        <w:r w:rsidR="00133B4A">
          <w:rPr>
            <w:rFonts w:asciiTheme="minorHAnsi" w:eastAsiaTheme="minorEastAsia" w:hAnsiTheme="minorHAnsi" w:cstheme="minorBidi"/>
            <w:bCs w:val="0"/>
            <w:noProof/>
            <w:sz w:val="22"/>
            <w:szCs w:val="22"/>
          </w:rPr>
          <w:tab/>
        </w:r>
        <w:r w:rsidR="00133B4A" w:rsidRPr="00B47CF2">
          <w:rPr>
            <w:rStyle w:val="Hipercze"/>
            <w:noProof/>
          </w:rPr>
          <w:t>PL000 – Komunikat testowy</w:t>
        </w:r>
        <w:r w:rsidR="00133B4A">
          <w:rPr>
            <w:noProof/>
            <w:webHidden/>
          </w:rPr>
          <w:tab/>
        </w:r>
        <w:r w:rsidR="00133B4A">
          <w:rPr>
            <w:noProof/>
            <w:webHidden/>
          </w:rPr>
          <w:fldChar w:fldCharType="begin"/>
        </w:r>
        <w:r w:rsidR="00133B4A">
          <w:rPr>
            <w:noProof/>
            <w:webHidden/>
          </w:rPr>
          <w:instrText xml:space="preserve"> PAGEREF _Toc97636632 \h </w:instrText>
        </w:r>
        <w:r w:rsidR="00133B4A">
          <w:rPr>
            <w:noProof/>
            <w:webHidden/>
          </w:rPr>
        </w:r>
        <w:r w:rsidR="00133B4A">
          <w:rPr>
            <w:noProof/>
            <w:webHidden/>
          </w:rPr>
          <w:fldChar w:fldCharType="separate"/>
        </w:r>
        <w:r w:rsidR="00133B4A">
          <w:rPr>
            <w:noProof/>
            <w:webHidden/>
          </w:rPr>
          <w:t>20</w:t>
        </w:r>
        <w:r w:rsidR="00133B4A">
          <w:rPr>
            <w:noProof/>
            <w:webHidden/>
          </w:rPr>
          <w:fldChar w:fldCharType="end"/>
        </w:r>
      </w:hyperlink>
    </w:p>
    <w:p w14:paraId="124B98A9" w14:textId="3D079F24" w:rsidR="00133B4A" w:rsidRDefault="008936D3">
      <w:pPr>
        <w:pStyle w:val="Spistreci2"/>
        <w:rPr>
          <w:rFonts w:asciiTheme="minorHAnsi" w:eastAsiaTheme="minorEastAsia" w:hAnsiTheme="minorHAnsi" w:cstheme="minorBidi"/>
          <w:bCs w:val="0"/>
          <w:noProof/>
          <w:sz w:val="22"/>
          <w:szCs w:val="22"/>
        </w:rPr>
      </w:pPr>
      <w:hyperlink w:anchor="_Toc97636633" w:history="1">
        <w:r w:rsidR="00133B4A" w:rsidRPr="00B47CF2">
          <w:rPr>
            <w:rStyle w:val="Hipercze"/>
            <w:noProof/>
          </w:rPr>
          <w:t>3.10.</w:t>
        </w:r>
        <w:r w:rsidR="00133B4A">
          <w:rPr>
            <w:rFonts w:asciiTheme="minorHAnsi" w:eastAsiaTheme="minorEastAsia" w:hAnsiTheme="minorHAnsi" w:cstheme="minorBidi"/>
            <w:bCs w:val="0"/>
            <w:noProof/>
            <w:sz w:val="22"/>
            <w:szCs w:val="22"/>
          </w:rPr>
          <w:tab/>
        </w:r>
        <w:r w:rsidR="00133B4A" w:rsidRPr="00B47CF2">
          <w:rPr>
            <w:rStyle w:val="Hipercze"/>
            <w:noProof/>
          </w:rPr>
          <w:t>DD704 –  Komunikat informujący o błędach walidacji</w:t>
        </w:r>
        <w:r w:rsidR="00133B4A">
          <w:rPr>
            <w:noProof/>
            <w:webHidden/>
          </w:rPr>
          <w:tab/>
        </w:r>
        <w:r w:rsidR="00133B4A">
          <w:rPr>
            <w:noProof/>
            <w:webHidden/>
          </w:rPr>
          <w:fldChar w:fldCharType="begin"/>
        </w:r>
        <w:r w:rsidR="00133B4A">
          <w:rPr>
            <w:noProof/>
            <w:webHidden/>
          </w:rPr>
          <w:instrText xml:space="preserve"> PAGEREF _Toc97636633 \h </w:instrText>
        </w:r>
        <w:r w:rsidR="00133B4A">
          <w:rPr>
            <w:noProof/>
            <w:webHidden/>
          </w:rPr>
        </w:r>
        <w:r w:rsidR="00133B4A">
          <w:rPr>
            <w:noProof/>
            <w:webHidden/>
          </w:rPr>
          <w:fldChar w:fldCharType="separate"/>
        </w:r>
        <w:r w:rsidR="00133B4A">
          <w:rPr>
            <w:noProof/>
            <w:webHidden/>
          </w:rPr>
          <w:t>21</w:t>
        </w:r>
        <w:r w:rsidR="00133B4A">
          <w:rPr>
            <w:noProof/>
            <w:webHidden/>
          </w:rPr>
          <w:fldChar w:fldCharType="end"/>
        </w:r>
      </w:hyperlink>
    </w:p>
    <w:p w14:paraId="792C4BC1" w14:textId="131C6494" w:rsidR="00133B4A" w:rsidRDefault="008936D3">
      <w:pPr>
        <w:pStyle w:val="Spistreci2"/>
        <w:rPr>
          <w:rFonts w:asciiTheme="minorHAnsi" w:eastAsiaTheme="minorEastAsia" w:hAnsiTheme="minorHAnsi" w:cstheme="minorBidi"/>
          <w:bCs w:val="0"/>
          <w:noProof/>
          <w:sz w:val="22"/>
          <w:szCs w:val="22"/>
        </w:rPr>
      </w:pPr>
      <w:hyperlink w:anchor="_Toc97636634" w:history="1">
        <w:r w:rsidR="00133B4A" w:rsidRPr="00B47CF2">
          <w:rPr>
            <w:rStyle w:val="Hipercze"/>
            <w:noProof/>
          </w:rPr>
          <w:t>3.11.</w:t>
        </w:r>
        <w:r w:rsidR="00133B4A">
          <w:rPr>
            <w:rFonts w:asciiTheme="minorHAnsi" w:eastAsiaTheme="minorEastAsia" w:hAnsiTheme="minorHAnsi" w:cstheme="minorBidi"/>
            <w:bCs w:val="0"/>
            <w:noProof/>
            <w:sz w:val="22"/>
            <w:szCs w:val="22"/>
          </w:rPr>
          <w:tab/>
        </w:r>
        <w:r w:rsidR="00133B4A" w:rsidRPr="00B47CF2">
          <w:rPr>
            <w:rStyle w:val="Hipercze"/>
            <w:noProof/>
          </w:rPr>
          <w:t>DD716 – Powiadomienie o kontroli</w:t>
        </w:r>
        <w:r w:rsidR="00133B4A">
          <w:rPr>
            <w:noProof/>
            <w:webHidden/>
          </w:rPr>
          <w:tab/>
        </w:r>
        <w:r w:rsidR="00133B4A">
          <w:rPr>
            <w:noProof/>
            <w:webHidden/>
          </w:rPr>
          <w:fldChar w:fldCharType="begin"/>
        </w:r>
        <w:r w:rsidR="00133B4A">
          <w:rPr>
            <w:noProof/>
            <w:webHidden/>
          </w:rPr>
          <w:instrText xml:space="preserve"> PAGEREF _Toc97636634 \h </w:instrText>
        </w:r>
        <w:r w:rsidR="00133B4A">
          <w:rPr>
            <w:noProof/>
            <w:webHidden/>
          </w:rPr>
        </w:r>
        <w:r w:rsidR="00133B4A">
          <w:rPr>
            <w:noProof/>
            <w:webHidden/>
          </w:rPr>
          <w:fldChar w:fldCharType="separate"/>
        </w:r>
        <w:r w:rsidR="00133B4A">
          <w:rPr>
            <w:noProof/>
            <w:webHidden/>
          </w:rPr>
          <w:t>23</w:t>
        </w:r>
        <w:r w:rsidR="00133B4A">
          <w:rPr>
            <w:noProof/>
            <w:webHidden/>
          </w:rPr>
          <w:fldChar w:fldCharType="end"/>
        </w:r>
      </w:hyperlink>
    </w:p>
    <w:p w14:paraId="33632C71" w14:textId="7169267C" w:rsidR="00133B4A" w:rsidRDefault="008936D3">
      <w:pPr>
        <w:pStyle w:val="Spistreci2"/>
        <w:rPr>
          <w:rFonts w:asciiTheme="minorHAnsi" w:eastAsiaTheme="minorEastAsia" w:hAnsiTheme="minorHAnsi" w:cstheme="minorBidi"/>
          <w:bCs w:val="0"/>
          <w:noProof/>
          <w:sz w:val="22"/>
          <w:szCs w:val="22"/>
        </w:rPr>
      </w:pPr>
      <w:hyperlink w:anchor="_Toc97636635" w:history="1">
        <w:r w:rsidR="00133B4A" w:rsidRPr="00B47CF2">
          <w:rPr>
            <w:rStyle w:val="Hipercze"/>
            <w:noProof/>
          </w:rPr>
          <w:t>3.12.</w:t>
        </w:r>
        <w:r w:rsidR="00133B4A">
          <w:rPr>
            <w:rFonts w:asciiTheme="minorHAnsi" w:eastAsiaTheme="minorEastAsia" w:hAnsiTheme="minorHAnsi" w:cstheme="minorBidi"/>
            <w:bCs w:val="0"/>
            <w:noProof/>
            <w:sz w:val="22"/>
            <w:szCs w:val="22"/>
          </w:rPr>
          <w:tab/>
        </w:r>
        <w:r w:rsidR="00133B4A" w:rsidRPr="00B47CF2">
          <w:rPr>
            <w:rStyle w:val="Hipercze"/>
            <w:noProof/>
          </w:rPr>
          <w:t>DD801 – Dokument e-DD</w:t>
        </w:r>
        <w:r w:rsidR="00133B4A">
          <w:rPr>
            <w:noProof/>
            <w:webHidden/>
          </w:rPr>
          <w:tab/>
        </w:r>
        <w:r w:rsidR="00133B4A">
          <w:rPr>
            <w:noProof/>
            <w:webHidden/>
          </w:rPr>
          <w:fldChar w:fldCharType="begin"/>
        </w:r>
        <w:r w:rsidR="00133B4A">
          <w:rPr>
            <w:noProof/>
            <w:webHidden/>
          </w:rPr>
          <w:instrText xml:space="preserve"> PAGEREF _Toc97636635 \h </w:instrText>
        </w:r>
        <w:r w:rsidR="00133B4A">
          <w:rPr>
            <w:noProof/>
            <w:webHidden/>
          </w:rPr>
        </w:r>
        <w:r w:rsidR="00133B4A">
          <w:rPr>
            <w:noProof/>
            <w:webHidden/>
          </w:rPr>
          <w:fldChar w:fldCharType="separate"/>
        </w:r>
        <w:r w:rsidR="00133B4A">
          <w:rPr>
            <w:noProof/>
            <w:webHidden/>
          </w:rPr>
          <w:t>25</w:t>
        </w:r>
        <w:r w:rsidR="00133B4A">
          <w:rPr>
            <w:noProof/>
            <w:webHidden/>
          </w:rPr>
          <w:fldChar w:fldCharType="end"/>
        </w:r>
      </w:hyperlink>
    </w:p>
    <w:p w14:paraId="7EACB24E" w14:textId="1E5EE7DA" w:rsidR="00133B4A" w:rsidRDefault="008936D3">
      <w:pPr>
        <w:pStyle w:val="Spistreci2"/>
        <w:rPr>
          <w:rFonts w:asciiTheme="minorHAnsi" w:eastAsiaTheme="minorEastAsia" w:hAnsiTheme="minorHAnsi" w:cstheme="minorBidi"/>
          <w:bCs w:val="0"/>
          <w:noProof/>
          <w:sz w:val="22"/>
          <w:szCs w:val="22"/>
        </w:rPr>
      </w:pPr>
      <w:hyperlink w:anchor="_Toc97636636" w:history="1">
        <w:r w:rsidR="00133B4A" w:rsidRPr="00B47CF2">
          <w:rPr>
            <w:rStyle w:val="Hipercze"/>
            <w:noProof/>
          </w:rPr>
          <w:t>3.13.</w:t>
        </w:r>
        <w:r w:rsidR="00133B4A">
          <w:rPr>
            <w:rFonts w:asciiTheme="minorHAnsi" w:eastAsiaTheme="minorEastAsia" w:hAnsiTheme="minorHAnsi" w:cstheme="minorBidi"/>
            <w:bCs w:val="0"/>
            <w:noProof/>
            <w:sz w:val="22"/>
            <w:szCs w:val="22"/>
          </w:rPr>
          <w:tab/>
        </w:r>
        <w:r w:rsidR="00133B4A" w:rsidRPr="00B47CF2">
          <w:rPr>
            <w:rStyle w:val="Hipercze"/>
            <w:noProof/>
          </w:rPr>
          <w:t>DD801B – Dokument e-DD B</w:t>
        </w:r>
        <w:r w:rsidR="00133B4A">
          <w:rPr>
            <w:noProof/>
            <w:webHidden/>
          </w:rPr>
          <w:tab/>
        </w:r>
        <w:r w:rsidR="00133B4A">
          <w:rPr>
            <w:noProof/>
            <w:webHidden/>
          </w:rPr>
          <w:fldChar w:fldCharType="begin"/>
        </w:r>
        <w:r w:rsidR="00133B4A">
          <w:rPr>
            <w:noProof/>
            <w:webHidden/>
          </w:rPr>
          <w:instrText xml:space="preserve"> PAGEREF _Toc97636636 \h </w:instrText>
        </w:r>
        <w:r w:rsidR="00133B4A">
          <w:rPr>
            <w:noProof/>
            <w:webHidden/>
          </w:rPr>
        </w:r>
        <w:r w:rsidR="00133B4A">
          <w:rPr>
            <w:noProof/>
            <w:webHidden/>
          </w:rPr>
          <w:fldChar w:fldCharType="separate"/>
        </w:r>
        <w:r w:rsidR="00133B4A">
          <w:rPr>
            <w:noProof/>
            <w:webHidden/>
          </w:rPr>
          <w:t>49</w:t>
        </w:r>
        <w:r w:rsidR="00133B4A">
          <w:rPr>
            <w:noProof/>
            <w:webHidden/>
          </w:rPr>
          <w:fldChar w:fldCharType="end"/>
        </w:r>
      </w:hyperlink>
    </w:p>
    <w:p w14:paraId="42415093" w14:textId="7998A200" w:rsidR="00133B4A" w:rsidRDefault="008936D3">
      <w:pPr>
        <w:pStyle w:val="Spistreci2"/>
        <w:rPr>
          <w:rFonts w:asciiTheme="minorHAnsi" w:eastAsiaTheme="minorEastAsia" w:hAnsiTheme="minorHAnsi" w:cstheme="minorBidi"/>
          <w:bCs w:val="0"/>
          <w:noProof/>
          <w:sz w:val="22"/>
          <w:szCs w:val="22"/>
        </w:rPr>
      </w:pPr>
      <w:hyperlink w:anchor="_Toc97636637" w:history="1">
        <w:r w:rsidR="00133B4A" w:rsidRPr="00B47CF2">
          <w:rPr>
            <w:rStyle w:val="Hipercze"/>
            <w:noProof/>
            <w:lang w:eastAsia="en-GB"/>
          </w:rPr>
          <w:t>3.14.</w:t>
        </w:r>
        <w:r w:rsidR="00133B4A">
          <w:rPr>
            <w:rFonts w:asciiTheme="minorHAnsi" w:eastAsiaTheme="minorEastAsia" w:hAnsiTheme="minorHAnsi" w:cstheme="minorBidi"/>
            <w:bCs w:val="0"/>
            <w:noProof/>
            <w:sz w:val="22"/>
            <w:szCs w:val="22"/>
          </w:rPr>
          <w:tab/>
        </w:r>
        <w:r w:rsidR="00133B4A" w:rsidRPr="00B47CF2">
          <w:rPr>
            <w:rStyle w:val="Hipercze"/>
            <w:noProof/>
            <w:lang w:eastAsia="en-GB"/>
          </w:rPr>
          <w:t>DD801C – Dokument e-DD C dla wyrobów węglowych</w:t>
        </w:r>
        <w:r w:rsidR="00133B4A">
          <w:rPr>
            <w:noProof/>
            <w:webHidden/>
          </w:rPr>
          <w:tab/>
        </w:r>
        <w:r w:rsidR="00133B4A">
          <w:rPr>
            <w:noProof/>
            <w:webHidden/>
          </w:rPr>
          <w:fldChar w:fldCharType="begin"/>
        </w:r>
        <w:r w:rsidR="00133B4A">
          <w:rPr>
            <w:noProof/>
            <w:webHidden/>
          </w:rPr>
          <w:instrText xml:space="preserve"> PAGEREF _Toc97636637 \h </w:instrText>
        </w:r>
        <w:r w:rsidR="00133B4A">
          <w:rPr>
            <w:noProof/>
            <w:webHidden/>
          </w:rPr>
        </w:r>
        <w:r w:rsidR="00133B4A">
          <w:rPr>
            <w:noProof/>
            <w:webHidden/>
          </w:rPr>
          <w:fldChar w:fldCharType="separate"/>
        </w:r>
        <w:r w:rsidR="00133B4A">
          <w:rPr>
            <w:noProof/>
            <w:webHidden/>
          </w:rPr>
          <w:t>65</w:t>
        </w:r>
        <w:r w:rsidR="00133B4A">
          <w:rPr>
            <w:noProof/>
            <w:webHidden/>
          </w:rPr>
          <w:fldChar w:fldCharType="end"/>
        </w:r>
      </w:hyperlink>
    </w:p>
    <w:p w14:paraId="5EBCE327" w14:textId="50EFA645" w:rsidR="00133B4A" w:rsidRDefault="008936D3">
      <w:pPr>
        <w:pStyle w:val="Spistreci2"/>
        <w:rPr>
          <w:rFonts w:asciiTheme="minorHAnsi" w:eastAsiaTheme="minorEastAsia" w:hAnsiTheme="minorHAnsi" w:cstheme="minorBidi"/>
          <w:bCs w:val="0"/>
          <w:noProof/>
          <w:sz w:val="22"/>
          <w:szCs w:val="22"/>
        </w:rPr>
      </w:pPr>
      <w:hyperlink w:anchor="_Toc97636638" w:history="1">
        <w:r w:rsidR="00133B4A" w:rsidRPr="00B47CF2">
          <w:rPr>
            <w:rStyle w:val="Hipercze"/>
            <w:noProof/>
            <w:lang w:eastAsia="en-GB"/>
          </w:rPr>
          <w:t>3.15.</w:t>
        </w:r>
        <w:r w:rsidR="00133B4A">
          <w:rPr>
            <w:rFonts w:asciiTheme="minorHAnsi" w:eastAsiaTheme="minorEastAsia" w:hAnsiTheme="minorHAnsi" w:cstheme="minorBidi"/>
            <w:bCs w:val="0"/>
            <w:noProof/>
            <w:sz w:val="22"/>
            <w:szCs w:val="22"/>
          </w:rPr>
          <w:tab/>
        </w:r>
        <w:r w:rsidR="00133B4A" w:rsidRPr="00B47CF2">
          <w:rPr>
            <w:rStyle w:val="Hipercze"/>
            <w:noProof/>
            <w:lang w:eastAsia="en-GB"/>
          </w:rPr>
          <w:t xml:space="preserve">DD802 – </w:t>
        </w:r>
        <w:r w:rsidR="00133B4A" w:rsidRPr="00B47CF2">
          <w:rPr>
            <w:rStyle w:val="Hipercze"/>
            <w:noProof/>
          </w:rPr>
          <w:t>Komunikat przypomnienia dla dokumentu dostawy</w:t>
        </w:r>
        <w:r w:rsidR="00133B4A">
          <w:rPr>
            <w:noProof/>
            <w:webHidden/>
          </w:rPr>
          <w:tab/>
        </w:r>
        <w:r w:rsidR="00133B4A">
          <w:rPr>
            <w:noProof/>
            <w:webHidden/>
          </w:rPr>
          <w:fldChar w:fldCharType="begin"/>
        </w:r>
        <w:r w:rsidR="00133B4A">
          <w:rPr>
            <w:noProof/>
            <w:webHidden/>
          </w:rPr>
          <w:instrText xml:space="preserve"> PAGEREF _Toc97636638 \h </w:instrText>
        </w:r>
        <w:r w:rsidR="00133B4A">
          <w:rPr>
            <w:noProof/>
            <w:webHidden/>
          </w:rPr>
        </w:r>
        <w:r w:rsidR="00133B4A">
          <w:rPr>
            <w:noProof/>
            <w:webHidden/>
          </w:rPr>
          <w:fldChar w:fldCharType="separate"/>
        </w:r>
        <w:r w:rsidR="00133B4A">
          <w:rPr>
            <w:noProof/>
            <w:webHidden/>
          </w:rPr>
          <w:t>76</w:t>
        </w:r>
        <w:r w:rsidR="00133B4A">
          <w:rPr>
            <w:noProof/>
            <w:webHidden/>
          </w:rPr>
          <w:fldChar w:fldCharType="end"/>
        </w:r>
      </w:hyperlink>
    </w:p>
    <w:p w14:paraId="0F634183" w14:textId="2D47B444" w:rsidR="00133B4A" w:rsidRDefault="008936D3">
      <w:pPr>
        <w:pStyle w:val="Spistreci2"/>
        <w:rPr>
          <w:rFonts w:asciiTheme="minorHAnsi" w:eastAsiaTheme="minorEastAsia" w:hAnsiTheme="minorHAnsi" w:cstheme="minorBidi"/>
          <w:bCs w:val="0"/>
          <w:noProof/>
          <w:sz w:val="22"/>
          <w:szCs w:val="22"/>
        </w:rPr>
      </w:pPr>
      <w:hyperlink w:anchor="_Toc97636639" w:history="1">
        <w:r w:rsidR="00133B4A" w:rsidRPr="00B47CF2">
          <w:rPr>
            <w:rStyle w:val="Hipercze"/>
            <w:noProof/>
            <w:lang w:eastAsia="en-GB"/>
          </w:rPr>
          <w:t>3.16.</w:t>
        </w:r>
        <w:r w:rsidR="00133B4A">
          <w:rPr>
            <w:rFonts w:asciiTheme="minorHAnsi" w:eastAsiaTheme="minorEastAsia" w:hAnsiTheme="minorHAnsi" w:cstheme="minorBidi"/>
            <w:bCs w:val="0"/>
            <w:noProof/>
            <w:sz w:val="22"/>
            <w:szCs w:val="22"/>
          </w:rPr>
          <w:tab/>
        </w:r>
        <w:r w:rsidR="00133B4A" w:rsidRPr="00B47CF2">
          <w:rPr>
            <w:rStyle w:val="Hipercze"/>
            <w:noProof/>
          </w:rPr>
          <w:t>DD803 – Powiadomienie o zmianie miejsca przeznaczenia wysyłany do poprzedniego odbiorcy e-DD</w:t>
        </w:r>
        <w:r w:rsidR="00133B4A">
          <w:rPr>
            <w:noProof/>
            <w:webHidden/>
          </w:rPr>
          <w:tab/>
        </w:r>
        <w:r w:rsidR="00133B4A">
          <w:rPr>
            <w:noProof/>
            <w:webHidden/>
          </w:rPr>
          <w:fldChar w:fldCharType="begin"/>
        </w:r>
        <w:r w:rsidR="00133B4A">
          <w:rPr>
            <w:noProof/>
            <w:webHidden/>
          </w:rPr>
          <w:instrText xml:space="preserve"> PAGEREF _Toc97636639 \h </w:instrText>
        </w:r>
        <w:r w:rsidR="00133B4A">
          <w:rPr>
            <w:noProof/>
            <w:webHidden/>
          </w:rPr>
        </w:r>
        <w:r w:rsidR="00133B4A">
          <w:rPr>
            <w:noProof/>
            <w:webHidden/>
          </w:rPr>
          <w:fldChar w:fldCharType="separate"/>
        </w:r>
        <w:r w:rsidR="00133B4A">
          <w:rPr>
            <w:noProof/>
            <w:webHidden/>
          </w:rPr>
          <w:t>78</w:t>
        </w:r>
        <w:r w:rsidR="00133B4A">
          <w:rPr>
            <w:noProof/>
            <w:webHidden/>
          </w:rPr>
          <w:fldChar w:fldCharType="end"/>
        </w:r>
      </w:hyperlink>
    </w:p>
    <w:p w14:paraId="6DD4F91B" w14:textId="1474528D" w:rsidR="00133B4A" w:rsidRDefault="008936D3">
      <w:pPr>
        <w:pStyle w:val="Spistreci2"/>
        <w:rPr>
          <w:rFonts w:asciiTheme="minorHAnsi" w:eastAsiaTheme="minorEastAsia" w:hAnsiTheme="minorHAnsi" w:cstheme="minorBidi"/>
          <w:bCs w:val="0"/>
          <w:noProof/>
          <w:sz w:val="22"/>
          <w:szCs w:val="22"/>
        </w:rPr>
      </w:pPr>
      <w:hyperlink w:anchor="_Toc97636640" w:history="1">
        <w:r w:rsidR="00133B4A" w:rsidRPr="00B47CF2">
          <w:rPr>
            <w:rStyle w:val="Hipercze"/>
            <w:noProof/>
            <w:lang w:eastAsia="en-GB"/>
          </w:rPr>
          <w:t>3.17.</w:t>
        </w:r>
        <w:r w:rsidR="00133B4A">
          <w:rPr>
            <w:rFonts w:asciiTheme="minorHAnsi" w:eastAsiaTheme="minorEastAsia" w:hAnsiTheme="minorHAnsi" w:cstheme="minorBidi"/>
            <w:bCs w:val="0"/>
            <w:noProof/>
            <w:sz w:val="22"/>
            <w:szCs w:val="22"/>
          </w:rPr>
          <w:tab/>
        </w:r>
        <w:r w:rsidR="00133B4A" w:rsidRPr="00B47CF2">
          <w:rPr>
            <w:rStyle w:val="Hipercze"/>
            <w:noProof/>
            <w:lang w:eastAsia="en-GB"/>
          </w:rPr>
          <w:t xml:space="preserve">DD810 – </w:t>
        </w:r>
        <w:r w:rsidR="00133B4A" w:rsidRPr="00B47CF2">
          <w:rPr>
            <w:rStyle w:val="Hipercze"/>
            <w:noProof/>
          </w:rPr>
          <w:t>Anulowanie e-DD</w:t>
        </w:r>
        <w:r w:rsidR="00133B4A">
          <w:rPr>
            <w:noProof/>
            <w:webHidden/>
          </w:rPr>
          <w:tab/>
        </w:r>
        <w:r w:rsidR="00133B4A">
          <w:rPr>
            <w:noProof/>
            <w:webHidden/>
          </w:rPr>
          <w:fldChar w:fldCharType="begin"/>
        </w:r>
        <w:r w:rsidR="00133B4A">
          <w:rPr>
            <w:noProof/>
            <w:webHidden/>
          </w:rPr>
          <w:instrText xml:space="preserve"> PAGEREF _Toc97636640 \h </w:instrText>
        </w:r>
        <w:r w:rsidR="00133B4A">
          <w:rPr>
            <w:noProof/>
            <w:webHidden/>
          </w:rPr>
        </w:r>
        <w:r w:rsidR="00133B4A">
          <w:rPr>
            <w:noProof/>
            <w:webHidden/>
          </w:rPr>
          <w:fldChar w:fldCharType="separate"/>
        </w:r>
        <w:r w:rsidR="00133B4A">
          <w:rPr>
            <w:noProof/>
            <w:webHidden/>
          </w:rPr>
          <w:t>79</w:t>
        </w:r>
        <w:r w:rsidR="00133B4A">
          <w:rPr>
            <w:noProof/>
            <w:webHidden/>
          </w:rPr>
          <w:fldChar w:fldCharType="end"/>
        </w:r>
      </w:hyperlink>
    </w:p>
    <w:p w14:paraId="1E657BB2" w14:textId="0BFAA307" w:rsidR="00133B4A" w:rsidRDefault="008936D3">
      <w:pPr>
        <w:pStyle w:val="Spistreci2"/>
        <w:rPr>
          <w:rFonts w:asciiTheme="minorHAnsi" w:eastAsiaTheme="minorEastAsia" w:hAnsiTheme="minorHAnsi" w:cstheme="minorBidi"/>
          <w:bCs w:val="0"/>
          <w:noProof/>
          <w:sz w:val="22"/>
          <w:szCs w:val="22"/>
        </w:rPr>
      </w:pPr>
      <w:hyperlink w:anchor="_Toc97636641" w:history="1">
        <w:r w:rsidR="00133B4A" w:rsidRPr="00B47CF2">
          <w:rPr>
            <w:rStyle w:val="Hipercze"/>
            <w:noProof/>
            <w:lang w:eastAsia="en-GB"/>
          </w:rPr>
          <w:t>3.18.</w:t>
        </w:r>
        <w:r w:rsidR="00133B4A">
          <w:rPr>
            <w:rFonts w:asciiTheme="minorHAnsi" w:eastAsiaTheme="minorEastAsia" w:hAnsiTheme="minorHAnsi" w:cstheme="minorBidi"/>
            <w:bCs w:val="0"/>
            <w:noProof/>
            <w:sz w:val="22"/>
            <w:szCs w:val="22"/>
          </w:rPr>
          <w:tab/>
        </w:r>
        <w:r w:rsidR="00133B4A" w:rsidRPr="00B47CF2">
          <w:rPr>
            <w:rStyle w:val="Hipercze"/>
            <w:noProof/>
            <w:lang w:eastAsia="en-GB"/>
          </w:rPr>
          <w:t>DD812 – Zmiana środka transportu</w:t>
        </w:r>
        <w:r w:rsidR="00133B4A">
          <w:rPr>
            <w:noProof/>
            <w:webHidden/>
          </w:rPr>
          <w:tab/>
        </w:r>
        <w:r w:rsidR="00133B4A">
          <w:rPr>
            <w:noProof/>
            <w:webHidden/>
          </w:rPr>
          <w:fldChar w:fldCharType="begin"/>
        </w:r>
        <w:r w:rsidR="00133B4A">
          <w:rPr>
            <w:noProof/>
            <w:webHidden/>
          </w:rPr>
          <w:instrText xml:space="preserve"> PAGEREF _Toc97636641 \h </w:instrText>
        </w:r>
        <w:r w:rsidR="00133B4A">
          <w:rPr>
            <w:noProof/>
            <w:webHidden/>
          </w:rPr>
        </w:r>
        <w:r w:rsidR="00133B4A">
          <w:rPr>
            <w:noProof/>
            <w:webHidden/>
          </w:rPr>
          <w:fldChar w:fldCharType="separate"/>
        </w:r>
        <w:r w:rsidR="00133B4A">
          <w:rPr>
            <w:noProof/>
            <w:webHidden/>
          </w:rPr>
          <w:t>80</w:t>
        </w:r>
        <w:r w:rsidR="00133B4A">
          <w:rPr>
            <w:noProof/>
            <w:webHidden/>
          </w:rPr>
          <w:fldChar w:fldCharType="end"/>
        </w:r>
      </w:hyperlink>
    </w:p>
    <w:p w14:paraId="36470AF2" w14:textId="55B07A2B" w:rsidR="00133B4A" w:rsidRDefault="008936D3">
      <w:pPr>
        <w:pStyle w:val="Spistreci2"/>
        <w:rPr>
          <w:rFonts w:asciiTheme="minorHAnsi" w:eastAsiaTheme="minorEastAsia" w:hAnsiTheme="minorHAnsi" w:cstheme="minorBidi"/>
          <w:bCs w:val="0"/>
          <w:noProof/>
          <w:sz w:val="22"/>
          <w:szCs w:val="22"/>
        </w:rPr>
      </w:pPr>
      <w:hyperlink w:anchor="_Toc97636642" w:history="1">
        <w:r w:rsidR="00133B4A" w:rsidRPr="00B47CF2">
          <w:rPr>
            <w:rStyle w:val="Hipercze"/>
            <w:noProof/>
          </w:rPr>
          <w:t>3.18.</w:t>
        </w:r>
        <w:r w:rsidR="00133B4A">
          <w:rPr>
            <w:rFonts w:asciiTheme="minorHAnsi" w:eastAsiaTheme="minorEastAsia" w:hAnsiTheme="minorHAnsi" w:cstheme="minorBidi"/>
            <w:bCs w:val="0"/>
            <w:noProof/>
            <w:sz w:val="22"/>
            <w:szCs w:val="22"/>
          </w:rPr>
          <w:tab/>
        </w:r>
        <w:r w:rsidR="00133B4A" w:rsidRPr="00B47CF2">
          <w:rPr>
            <w:rStyle w:val="Hipercze"/>
            <w:noProof/>
          </w:rPr>
          <w:t>DD813 – Zmiana miejsca przeznaczenia</w:t>
        </w:r>
        <w:r w:rsidR="00133B4A">
          <w:rPr>
            <w:noProof/>
            <w:webHidden/>
          </w:rPr>
          <w:tab/>
        </w:r>
        <w:r w:rsidR="00133B4A">
          <w:rPr>
            <w:noProof/>
            <w:webHidden/>
          </w:rPr>
          <w:fldChar w:fldCharType="begin"/>
        </w:r>
        <w:r w:rsidR="00133B4A">
          <w:rPr>
            <w:noProof/>
            <w:webHidden/>
          </w:rPr>
          <w:instrText xml:space="preserve"> PAGEREF _Toc97636642 \h </w:instrText>
        </w:r>
        <w:r w:rsidR="00133B4A">
          <w:rPr>
            <w:noProof/>
            <w:webHidden/>
          </w:rPr>
        </w:r>
        <w:r w:rsidR="00133B4A">
          <w:rPr>
            <w:noProof/>
            <w:webHidden/>
          </w:rPr>
          <w:fldChar w:fldCharType="separate"/>
        </w:r>
        <w:r w:rsidR="00133B4A">
          <w:rPr>
            <w:noProof/>
            <w:webHidden/>
          </w:rPr>
          <w:t>84</w:t>
        </w:r>
        <w:r w:rsidR="00133B4A">
          <w:rPr>
            <w:noProof/>
            <w:webHidden/>
          </w:rPr>
          <w:fldChar w:fldCharType="end"/>
        </w:r>
      </w:hyperlink>
    </w:p>
    <w:p w14:paraId="5E7BB0FE" w14:textId="3C891DA6" w:rsidR="00133B4A" w:rsidRDefault="008936D3">
      <w:pPr>
        <w:pStyle w:val="Spistreci2"/>
        <w:rPr>
          <w:rFonts w:asciiTheme="minorHAnsi" w:eastAsiaTheme="minorEastAsia" w:hAnsiTheme="minorHAnsi" w:cstheme="minorBidi"/>
          <w:bCs w:val="0"/>
          <w:noProof/>
          <w:sz w:val="22"/>
          <w:szCs w:val="22"/>
        </w:rPr>
      </w:pPr>
      <w:hyperlink w:anchor="_Toc97636643" w:history="1">
        <w:r w:rsidR="00133B4A" w:rsidRPr="00B47CF2">
          <w:rPr>
            <w:rStyle w:val="Hipercze"/>
            <w:noProof/>
          </w:rPr>
          <w:t>3.19.</w:t>
        </w:r>
        <w:r w:rsidR="00133B4A">
          <w:rPr>
            <w:rFonts w:asciiTheme="minorHAnsi" w:eastAsiaTheme="minorEastAsia" w:hAnsiTheme="minorHAnsi" w:cstheme="minorBidi"/>
            <w:bCs w:val="0"/>
            <w:noProof/>
            <w:sz w:val="22"/>
            <w:szCs w:val="22"/>
          </w:rPr>
          <w:tab/>
        </w:r>
        <w:r w:rsidR="00133B4A" w:rsidRPr="00B47CF2">
          <w:rPr>
            <w:rStyle w:val="Hipercze"/>
            <w:noProof/>
          </w:rPr>
          <w:t>DD813B - Zmiana miejsca przeznaczenia dla paliw lotniczych oraz dostaw LPG</w:t>
        </w:r>
        <w:r w:rsidR="00133B4A">
          <w:rPr>
            <w:noProof/>
            <w:webHidden/>
          </w:rPr>
          <w:tab/>
        </w:r>
        <w:r w:rsidR="00133B4A">
          <w:rPr>
            <w:noProof/>
            <w:webHidden/>
          </w:rPr>
          <w:fldChar w:fldCharType="begin"/>
        </w:r>
        <w:r w:rsidR="00133B4A">
          <w:rPr>
            <w:noProof/>
            <w:webHidden/>
          </w:rPr>
          <w:instrText xml:space="preserve"> PAGEREF _Toc97636643 \h </w:instrText>
        </w:r>
        <w:r w:rsidR="00133B4A">
          <w:rPr>
            <w:noProof/>
            <w:webHidden/>
          </w:rPr>
        </w:r>
        <w:r w:rsidR="00133B4A">
          <w:rPr>
            <w:noProof/>
            <w:webHidden/>
          </w:rPr>
          <w:fldChar w:fldCharType="separate"/>
        </w:r>
        <w:r w:rsidR="00133B4A">
          <w:rPr>
            <w:noProof/>
            <w:webHidden/>
          </w:rPr>
          <w:t>95</w:t>
        </w:r>
        <w:r w:rsidR="00133B4A">
          <w:rPr>
            <w:noProof/>
            <w:webHidden/>
          </w:rPr>
          <w:fldChar w:fldCharType="end"/>
        </w:r>
      </w:hyperlink>
    </w:p>
    <w:p w14:paraId="4A41DA43" w14:textId="2CF9C1D5" w:rsidR="00133B4A" w:rsidRDefault="008936D3">
      <w:pPr>
        <w:pStyle w:val="Spistreci2"/>
        <w:rPr>
          <w:rFonts w:asciiTheme="minorHAnsi" w:eastAsiaTheme="minorEastAsia" w:hAnsiTheme="minorHAnsi" w:cstheme="minorBidi"/>
          <w:bCs w:val="0"/>
          <w:noProof/>
          <w:sz w:val="22"/>
          <w:szCs w:val="22"/>
        </w:rPr>
      </w:pPr>
      <w:hyperlink w:anchor="_Toc97636644" w:history="1">
        <w:r w:rsidR="00133B4A" w:rsidRPr="00B47CF2">
          <w:rPr>
            <w:rStyle w:val="Hipercze"/>
            <w:noProof/>
          </w:rPr>
          <w:t>3.20.</w:t>
        </w:r>
        <w:r w:rsidR="00133B4A">
          <w:rPr>
            <w:rFonts w:asciiTheme="minorHAnsi" w:eastAsiaTheme="minorEastAsia" w:hAnsiTheme="minorHAnsi" w:cstheme="minorBidi"/>
            <w:bCs w:val="0"/>
            <w:noProof/>
            <w:sz w:val="22"/>
            <w:szCs w:val="22"/>
          </w:rPr>
          <w:tab/>
        </w:r>
        <w:r w:rsidR="00133B4A" w:rsidRPr="00B47CF2">
          <w:rPr>
            <w:rStyle w:val="Hipercze"/>
            <w:noProof/>
          </w:rPr>
          <w:t>DD815 – Projekt eDD</w:t>
        </w:r>
        <w:r w:rsidR="00133B4A">
          <w:rPr>
            <w:noProof/>
            <w:webHidden/>
          </w:rPr>
          <w:tab/>
        </w:r>
        <w:r w:rsidR="00133B4A">
          <w:rPr>
            <w:noProof/>
            <w:webHidden/>
          </w:rPr>
          <w:fldChar w:fldCharType="begin"/>
        </w:r>
        <w:r w:rsidR="00133B4A">
          <w:rPr>
            <w:noProof/>
            <w:webHidden/>
          </w:rPr>
          <w:instrText xml:space="preserve"> PAGEREF _Toc97636644 \h </w:instrText>
        </w:r>
        <w:r w:rsidR="00133B4A">
          <w:rPr>
            <w:noProof/>
            <w:webHidden/>
          </w:rPr>
        </w:r>
        <w:r w:rsidR="00133B4A">
          <w:rPr>
            <w:noProof/>
            <w:webHidden/>
          </w:rPr>
          <w:fldChar w:fldCharType="separate"/>
        </w:r>
        <w:r w:rsidR="00133B4A">
          <w:rPr>
            <w:noProof/>
            <w:webHidden/>
          </w:rPr>
          <w:t>106</w:t>
        </w:r>
        <w:r w:rsidR="00133B4A">
          <w:rPr>
            <w:noProof/>
            <w:webHidden/>
          </w:rPr>
          <w:fldChar w:fldCharType="end"/>
        </w:r>
      </w:hyperlink>
    </w:p>
    <w:p w14:paraId="5B5F1BF2" w14:textId="6BC65492" w:rsidR="00133B4A" w:rsidRDefault="008936D3">
      <w:pPr>
        <w:pStyle w:val="Spistreci2"/>
        <w:rPr>
          <w:rFonts w:asciiTheme="minorHAnsi" w:eastAsiaTheme="minorEastAsia" w:hAnsiTheme="minorHAnsi" w:cstheme="minorBidi"/>
          <w:bCs w:val="0"/>
          <w:noProof/>
          <w:sz w:val="22"/>
          <w:szCs w:val="22"/>
        </w:rPr>
      </w:pPr>
      <w:hyperlink w:anchor="_Toc97636645" w:history="1">
        <w:r w:rsidR="00133B4A" w:rsidRPr="00B47CF2">
          <w:rPr>
            <w:rStyle w:val="Hipercze"/>
            <w:noProof/>
          </w:rPr>
          <w:t>3.21.</w:t>
        </w:r>
        <w:r w:rsidR="00133B4A">
          <w:rPr>
            <w:rFonts w:asciiTheme="minorHAnsi" w:eastAsiaTheme="minorEastAsia" w:hAnsiTheme="minorHAnsi" w:cstheme="minorBidi"/>
            <w:bCs w:val="0"/>
            <w:noProof/>
            <w:sz w:val="22"/>
            <w:szCs w:val="22"/>
          </w:rPr>
          <w:tab/>
        </w:r>
        <w:r w:rsidR="00133B4A" w:rsidRPr="00B47CF2">
          <w:rPr>
            <w:rStyle w:val="Hipercze"/>
            <w:noProof/>
          </w:rPr>
          <w:t>DD815B -  Projekt e-DD B</w:t>
        </w:r>
        <w:r w:rsidR="00133B4A">
          <w:rPr>
            <w:noProof/>
            <w:webHidden/>
          </w:rPr>
          <w:tab/>
        </w:r>
        <w:r w:rsidR="00133B4A">
          <w:rPr>
            <w:noProof/>
            <w:webHidden/>
          </w:rPr>
          <w:fldChar w:fldCharType="begin"/>
        </w:r>
        <w:r w:rsidR="00133B4A">
          <w:rPr>
            <w:noProof/>
            <w:webHidden/>
          </w:rPr>
          <w:instrText xml:space="preserve"> PAGEREF _Toc97636645 \h </w:instrText>
        </w:r>
        <w:r w:rsidR="00133B4A">
          <w:rPr>
            <w:noProof/>
            <w:webHidden/>
          </w:rPr>
        </w:r>
        <w:r w:rsidR="00133B4A">
          <w:rPr>
            <w:noProof/>
            <w:webHidden/>
          </w:rPr>
          <w:fldChar w:fldCharType="separate"/>
        </w:r>
        <w:r w:rsidR="00133B4A">
          <w:rPr>
            <w:noProof/>
            <w:webHidden/>
          </w:rPr>
          <w:t>130</w:t>
        </w:r>
        <w:r w:rsidR="00133B4A">
          <w:rPr>
            <w:noProof/>
            <w:webHidden/>
          </w:rPr>
          <w:fldChar w:fldCharType="end"/>
        </w:r>
      </w:hyperlink>
    </w:p>
    <w:p w14:paraId="6AC00A6C" w14:textId="5DBF3736" w:rsidR="00133B4A" w:rsidRDefault="008936D3">
      <w:pPr>
        <w:pStyle w:val="Spistreci2"/>
        <w:rPr>
          <w:rFonts w:asciiTheme="minorHAnsi" w:eastAsiaTheme="minorEastAsia" w:hAnsiTheme="minorHAnsi" w:cstheme="minorBidi"/>
          <w:bCs w:val="0"/>
          <w:noProof/>
          <w:sz w:val="22"/>
          <w:szCs w:val="22"/>
        </w:rPr>
      </w:pPr>
      <w:hyperlink w:anchor="_Toc97636646" w:history="1">
        <w:r w:rsidR="00133B4A" w:rsidRPr="00B47CF2">
          <w:rPr>
            <w:rStyle w:val="Hipercze"/>
            <w:noProof/>
          </w:rPr>
          <w:t>3.22.</w:t>
        </w:r>
        <w:r w:rsidR="00133B4A">
          <w:rPr>
            <w:rFonts w:asciiTheme="minorHAnsi" w:eastAsiaTheme="minorEastAsia" w:hAnsiTheme="minorHAnsi" w:cstheme="minorBidi"/>
            <w:bCs w:val="0"/>
            <w:noProof/>
            <w:sz w:val="22"/>
            <w:szCs w:val="22"/>
          </w:rPr>
          <w:tab/>
        </w:r>
        <w:r w:rsidR="00133B4A" w:rsidRPr="00B47CF2">
          <w:rPr>
            <w:rStyle w:val="Hipercze"/>
            <w:noProof/>
          </w:rPr>
          <w:t>DD815C - Projekt eDD C dla wyrobów węglowych</w:t>
        </w:r>
        <w:r w:rsidR="00133B4A">
          <w:rPr>
            <w:noProof/>
            <w:webHidden/>
          </w:rPr>
          <w:tab/>
        </w:r>
        <w:r w:rsidR="00133B4A">
          <w:rPr>
            <w:noProof/>
            <w:webHidden/>
          </w:rPr>
          <w:fldChar w:fldCharType="begin"/>
        </w:r>
        <w:r w:rsidR="00133B4A">
          <w:rPr>
            <w:noProof/>
            <w:webHidden/>
          </w:rPr>
          <w:instrText xml:space="preserve"> PAGEREF _Toc97636646 \h </w:instrText>
        </w:r>
        <w:r w:rsidR="00133B4A">
          <w:rPr>
            <w:noProof/>
            <w:webHidden/>
          </w:rPr>
        </w:r>
        <w:r w:rsidR="00133B4A">
          <w:rPr>
            <w:noProof/>
            <w:webHidden/>
          </w:rPr>
          <w:fldChar w:fldCharType="separate"/>
        </w:r>
        <w:r w:rsidR="00133B4A">
          <w:rPr>
            <w:noProof/>
            <w:webHidden/>
          </w:rPr>
          <w:t>146</w:t>
        </w:r>
        <w:r w:rsidR="00133B4A">
          <w:rPr>
            <w:noProof/>
            <w:webHidden/>
          </w:rPr>
          <w:fldChar w:fldCharType="end"/>
        </w:r>
      </w:hyperlink>
    </w:p>
    <w:p w14:paraId="645CC692" w14:textId="097BA68C" w:rsidR="00133B4A" w:rsidRDefault="008936D3">
      <w:pPr>
        <w:pStyle w:val="Spistreci2"/>
        <w:rPr>
          <w:rFonts w:asciiTheme="minorHAnsi" w:eastAsiaTheme="minorEastAsia" w:hAnsiTheme="minorHAnsi" w:cstheme="minorBidi"/>
          <w:bCs w:val="0"/>
          <w:noProof/>
          <w:sz w:val="22"/>
          <w:szCs w:val="22"/>
        </w:rPr>
      </w:pPr>
      <w:hyperlink w:anchor="_Toc97636647" w:history="1">
        <w:r w:rsidR="00133B4A" w:rsidRPr="00B47CF2">
          <w:rPr>
            <w:rStyle w:val="Hipercze"/>
            <w:noProof/>
          </w:rPr>
          <w:t>3.23.</w:t>
        </w:r>
        <w:r w:rsidR="00133B4A">
          <w:rPr>
            <w:rFonts w:asciiTheme="minorHAnsi" w:eastAsiaTheme="minorEastAsia" w:hAnsiTheme="minorHAnsi" w:cstheme="minorBidi"/>
            <w:bCs w:val="0"/>
            <w:noProof/>
            <w:sz w:val="22"/>
            <w:szCs w:val="22"/>
          </w:rPr>
          <w:tab/>
        </w:r>
        <w:r w:rsidR="00133B4A" w:rsidRPr="00B47CF2">
          <w:rPr>
            <w:rStyle w:val="Hipercze"/>
            <w:noProof/>
          </w:rPr>
          <w:t>DD817 – Powiadomienie o przybyciu wyrobów</w:t>
        </w:r>
        <w:r w:rsidR="00133B4A">
          <w:rPr>
            <w:noProof/>
            <w:webHidden/>
          </w:rPr>
          <w:tab/>
        </w:r>
        <w:r w:rsidR="00133B4A">
          <w:rPr>
            <w:noProof/>
            <w:webHidden/>
          </w:rPr>
          <w:fldChar w:fldCharType="begin"/>
        </w:r>
        <w:r w:rsidR="00133B4A">
          <w:rPr>
            <w:noProof/>
            <w:webHidden/>
          </w:rPr>
          <w:instrText xml:space="preserve"> PAGEREF _Toc97636647 \h </w:instrText>
        </w:r>
        <w:r w:rsidR="00133B4A">
          <w:rPr>
            <w:noProof/>
            <w:webHidden/>
          </w:rPr>
        </w:r>
        <w:r w:rsidR="00133B4A">
          <w:rPr>
            <w:noProof/>
            <w:webHidden/>
          </w:rPr>
          <w:fldChar w:fldCharType="separate"/>
        </w:r>
        <w:r w:rsidR="00133B4A">
          <w:rPr>
            <w:noProof/>
            <w:webHidden/>
          </w:rPr>
          <w:t>156</w:t>
        </w:r>
        <w:r w:rsidR="00133B4A">
          <w:rPr>
            <w:noProof/>
            <w:webHidden/>
          </w:rPr>
          <w:fldChar w:fldCharType="end"/>
        </w:r>
      </w:hyperlink>
    </w:p>
    <w:p w14:paraId="563ABA1C" w14:textId="2308F391" w:rsidR="00133B4A" w:rsidRDefault="008936D3">
      <w:pPr>
        <w:pStyle w:val="Spistreci2"/>
        <w:rPr>
          <w:rFonts w:asciiTheme="minorHAnsi" w:eastAsiaTheme="minorEastAsia" w:hAnsiTheme="minorHAnsi" w:cstheme="minorBidi"/>
          <w:bCs w:val="0"/>
          <w:noProof/>
          <w:sz w:val="22"/>
          <w:szCs w:val="22"/>
        </w:rPr>
      </w:pPr>
      <w:hyperlink w:anchor="_Toc97636648" w:history="1">
        <w:r w:rsidR="00133B4A" w:rsidRPr="00B47CF2">
          <w:rPr>
            <w:rStyle w:val="Hipercze"/>
            <w:noProof/>
          </w:rPr>
          <w:t>3.24.</w:t>
        </w:r>
        <w:r w:rsidR="00133B4A">
          <w:rPr>
            <w:rFonts w:asciiTheme="minorHAnsi" w:eastAsiaTheme="minorEastAsia" w:hAnsiTheme="minorHAnsi" w:cstheme="minorBidi"/>
            <w:bCs w:val="0"/>
            <w:noProof/>
            <w:sz w:val="22"/>
            <w:szCs w:val="22"/>
          </w:rPr>
          <w:tab/>
        </w:r>
        <w:r w:rsidR="00133B4A" w:rsidRPr="00B47CF2">
          <w:rPr>
            <w:rStyle w:val="Hipercze"/>
            <w:noProof/>
          </w:rPr>
          <w:t>DD818 – Raport odbioru</w:t>
        </w:r>
        <w:r w:rsidR="00133B4A">
          <w:rPr>
            <w:noProof/>
            <w:webHidden/>
          </w:rPr>
          <w:tab/>
        </w:r>
        <w:r w:rsidR="00133B4A">
          <w:rPr>
            <w:noProof/>
            <w:webHidden/>
          </w:rPr>
          <w:fldChar w:fldCharType="begin"/>
        </w:r>
        <w:r w:rsidR="00133B4A">
          <w:rPr>
            <w:noProof/>
            <w:webHidden/>
          </w:rPr>
          <w:instrText xml:space="preserve"> PAGEREF _Toc97636648 \h </w:instrText>
        </w:r>
        <w:r w:rsidR="00133B4A">
          <w:rPr>
            <w:noProof/>
            <w:webHidden/>
          </w:rPr>
        </w:r>
        <w:r w:rsidR="00133B4A">
          <w:rPr>
            <w:noProof/>
            <w:webHidden/>
          </w:rPr>
          <w:fldChar w:fldCharType="separate"/>
        </w:r>
        <w:r w:rsidR="00133B4A">
          <w:rPr>
            <w:noProof/>
            <w:webHidden/>
          </w:rPr>
          <w:t>160</w:t>
        </w:r>
        <w:r w:rsidR="00133B4A">
          <w:rPr>
            <w:noProof/>
            <w:webHidden/>
          </w:rPr>
          <w:fldChar w:fldCharType="end"/>
        </w:r>
      </w:hyperlink>
    </w:p>
    <w:p w14:paraId="2602B3AB" w14:textId="64D71175" w:rsidR="00133B4A" w:rsidRDefault="008936D3">
      <w:pPr>
        <w:pStyle w:val="Spistreci2"/>
        <w:rPr>
          <w:rFonts w:asciiTheme="minorHAnsi" w:eastAsiaTheme="minorEastAsia" w:hAnsiTheme="minorHAnsi" w:cstheme="minorBidi"/>
          <w:bCs w:val="0"/>
          <w:noProof/>
          <w:sz w:val="22"/>
          <w:szCs w:val="22"/>
        </w:rPr>
      </w:pPr>
      <w:hyperlink w:anchor="_Toc97636649" w:history="1">
        <w:r w:rsidR="00133B4A" w:rsidRPr="00B47CF2">
          <w:rPr>
            <w:rStyle w:val="Hipercze"/>
            <w:noProof/>
          </w:rPr>
          <w:t>3.25.</w:t>
        </w:r>
        <w:r w:rsidR="00133B4A">
          <w:rPr>
            <w:rFonts w:asciiTheme="minorHAnsi" w:eastAsiaTheme="minorEastAsia" w:hAnsiTheme="minorHAnsi" w:cstheme="minorBidi"/>
            <w:bCs w:val="0"/>
            <w:noProof/>
            <w:sz w:val="22"/>
            <w:szCs w:val="22"/>
          </w:rPr>
          <w:tab/>
        </w:r>
        <w:r w:rsidR="00133B4A" w:rsidRPr="00B47CF2">
          <w:rPr>
            <w:rStyle w:val="Hipercze"/>
            <w:noProof/>
          </w:rPr>
          <w:t>DD818B – Raport odbioru B</w:t>
        </w:r>
        <w:r w:rsidR="00133B4A">
          <w:rPr>
            <w:noProof/>
            <w:webHidden/>
          </w:rPr>
          <w:tab/>
        </w:r>
        <w:r w:rsidR="00133B4A">
          <w:rPr>
            <w:noProof/>
            <w:webHidden/>
          </w:rPr>
          <w:fldChar w:fldCharType="begin"/>
        </w:r>
        <w:r w:rsidR="00133B4A">
          <w:rPr>
            <w:noProof/>
            <w:webHidden/>
          </w:rPr>
          <w:instrText xml:space="preserve"> PAGEREF _Toc97636649 \h </w:instrText>
        </w:r>
        <w:r w:rsidR="00133B4A">
          <w:rPr>
            <w:noProof/>
            <w:webHidden/>
          </w:rPr>
        </w:r>
        <w:r w:rsidR="00133B4A">
          <w:rPr>
            <w:noProof/>
            <w:webHidden/>
          </w:rPr>
          <w:fldChar w:fldCharType="separate"/>
        </w:r>
        <w:r w:rsidR="00133B4A">
          <w:rPr>
            <w:noProof/>
            <w:webHidden/>
          </w:rPr>
          <w:t>172</w:t>
        </w:r>
        <w:r w:rsidR="00133B4A">
          <w:rPr>
            <w:noProof/>
            <w:webHidden/>
          </w:rPr>
          <w:fldChar w:fldCharType="end"/>
        </w:r>
      </w:hyperlink>
    </w:p>
    <w:p w14:paraId="50B36563" w14:textId="2962DB84" w:rsidR="00133B4A" w:rsidRDefault="008936D3">
      <w:pPr>
        <w:pStyle w:val="Spistreci2"/>
        <w:rPr>
          <w:rFonts w:asciiTheme="minorHAnsi" w:eastAsiaTheme="minorEastAsia" w:hAnsiTheme="minorHAnsi" w:cstheme="minorBidi"/>
          <w:bCs w:val="0"/>
          <w:noProof/>
          <w:sz w:val="22"/>
          <w:szCs w:val="22"/>
        </w:rPr>
      </w:pPr>
      <w:hyperlink w:anchor="_Toc97636650" w:history="1">
        <w:r w:rsidR="00133B4A" w:rsidRPr="00B47CF2">
          <w:rPr>
            <w:rStyle w:val="Hipercze"/>
            <w:noProof/>
          </w:rPr>
          <w:t>3.26.</w:t>
        </w:r>
        <w:r w:rsidR="00133B4A">
          <w:rPr>
            <w:rFonts w:asciiTheme="minorHAnsi" w:eastAsiaTheme="minorEastAsia" w:hAnsiTheme="minorHAnsi" w:cstheme="minorBidi"/>
            <w:bCs w:val="0"/>
            <w:noProof/>
            <w:sz w:val="22"/>
            <w:szCs w:val="22"/>
          </w:rPr>
          <w:tab/>
        </w:r>
        <w:r w:rsidR="00133B4A" w:rsidRPr="00B47CF2">
          <w:rPr>
            <w:rStyle w:val="Hipercze"/>
            <w:noProof/>
          </w:rPr>
          <w:t>DD829 - Powiadomienie o akceptacji procedury zawieszenia poboru akcyzy przy wywozie</w:t>
        </w:r>
        <w:r w:rsidR="00133B4A">
          <w:rPr>
            <w:noProof/>
            <w:webHidden/>
          </w:rPr>
          <w:tab/>
        </w:r>
        <w:r w:rsidR="00133B4A">
          <w:rPr>
            <w:noProof/>
            <w:webHidden/>
          </w:rPr>
          <w:fldChar w:fldCharType="begin"/>
        </w:r>
        <w:r w:rsidR="00133B4A">
          <w:rPr>
            <w:noProof/>
            <w:webHidden/>
          </w:rPr>
          <w:instrText xml:space="preserve"> PAGEREF _Toc97636650 \h </w:instrText>
        </w:r>
        <w:r w:rsidR="00133B4A">
          <w:rPr>
            <w:noProof/>
            <w:webHidden/>
          </w:rPr>
        </w:r>
        <w:r w:rsidR="00133B4A">
          <w:rPr>
            <w:noProof/>
            <w:webHidden/>
          </w:rPr>
          <w:fldChar w:fldCharType="separate"/>
        </w:r>
        <w:r w:rsidR="00133B4A">
          <w:rPr>
            <w:noProof/>
            <w:webHidden/>
          </w:rPr>
          <w:t>178</w:t>
        </w:r>
        <w:r w:rsidR="00133B4A">
          <w:rPr>
            <w:noProof/>
            <w:webHidden/>
          </w:rPr>
          <w:fldChar w:fldCharType="end"/>
        </w:r>
      </w:hyperlink>
    </w:p>
    <w:p w14:paraId="0D455EA2" w14:textId="636929ED" w:rsidR="00133B4A" w:rsidRDefault="008936D3">
      <w:pPr>
        <w:pStyle w:val="Spistreci2"/>
        <w:rPr>
          <w:rFonts w:asciiTheme="minorHAnsi" w:eastAsiaTheme="minorEastAsia" w:hAnsiTheme="minorHAnsi" w:cstheme="minorBidi"/>
          <w:bCs w:val="0"/>
          <w:noProof/>
          <w:sz w:val="22"/>
          <w:szCs w:val="22"/>
        </w:rPr>
      </w:pPr>
      <w:hyperlink w:anchor="_Toc97636651" w:history="1">
        <w:r w:rsidR="00133B4A" w:rsidRPr="00B47CF2">
          <w:rPr>
            <w:rStyle w:val="Hipercze"/>
            <w:noProof/>
          </w:rPr>
          <w:t>3.27.</w:t>
        </w:r>
        <w:r w:rsidR="00133B4A">
          <w:rPr>
            <w:rFonts w:asciiTheme="minorHAnsi" w:eastAsiaTheme="minorEastAsia" w:hAnsiTheme="minorHAnsi" w:cstheme="minorBidi"/>
            <w:bCs w:val="0"/>
            <w:noProof/>
            <w:sz w:val="22"/>
            <w:szCs w:val="22"/>
          </w:rPr>
          <w:tab/>
        </w:r>
        <w:r w:rsidR="00133B4A" w:rsidRPr="00B47CF2">
          <w:rPr>
            <w:rStyle w:val="Hipercze"/>
            <w:noProof/>
          </w:rPr>
          <w:t>DD839 - Powiadomienie o odrzuceniu procedury zawieszenia poboru akcyzy przy wywozie lub przywozie</w:t>
        </w:r>
        <w:r w:rsidR="00133B4A">
          <w:rPr>
            <w:noProof/>
            <w:webHidden/>
          </w:rPr>
          <w:tab/>
        </w:r>
        <w:r w:rsidR="00133B4A">
          <w:rPr>
            <w:noProof/>
            <w:webHidden/>
          </w:rPr>
          <w:fldChar w:fldCharType="begin"/>
        </w:r>
        <w:r w:rsidR="00133B4A">
          <w:rPr>
            <w:noProof/>
            <w:webHidden/>
          </w:rPr>
          <w:instrText xml:space="preserve"> PAGEREF _Toc97636651 \h </w:instrText>
        </w:r>
        <w:r w:rsidR="00133B4A">
          <w:rPr>
            <w:noProof/>
            <w:webHidden/>
          </w:rPr>
        </w:r>
        <w:r w:rsidR="00133B4A">
          <w:rPr>
            <w:noProof/>
            <w:webHidden/>
          </w:rPr>
          <w:fldChar w:fldCharType="separate"/>
        </w:r>
        <w:r w:rsidR="00133B4A">
          <w:rPr>
            <w:noProof/>
            <w:webHidden/>
          </w:rPr>
          <w:t>184</w:t>
        </w:r>
        <w:r w:rsidR="00133B4A">
          <w:rPr>
            <w:noProof/>
            <w:webHidden/>
          </w:rPr>
          <w:fldChar w:fldCharType="end"/>
        </w:r>
      </w:hyperlink>
    </w:p>
    <w:p w14:paraId="394C3442" w14:textId="0FE8A6E0" w:rsidR="00133B4A" w:rsidRDefault="008936D3">
      <w:pPr>
        <w:pStyle w:val="Spistreci2"/>
        <w:rPr>
          <w:rFonts w:asciiTheme="minorHAnsi" w:eastAsiaTheme="minorEastAsia" w:hAnsiTheme="minorHAnsi" w:cstheme="minorBidi"/>
          <w:bCs w:val="0"/>
          <w:noProof/>
          <w:sz w:val="22"/>
          <w:szCs w:val="22"/>
        </w:rPr>
      </w:pPr>
      <w:hyperlink w:anchor="_Toc97636652" w:history="1">
        <w:r w:rsidR="00133B4A" w:rsidRPr="00B47CF2">
          <w:rPr>
            <w:rStyle w:val="Hipercze"/>
            <w:noProof/>
          </w:rPr>
          <w:t>3.28.</w:t>
        </w:r>
        <w:r w:rsidR="00133B4A">
          <w:rPr>
            <w:rFonts w:asciiTheme="minorHAnsi" w:eastAsiaTheme="minorEastAsia" w:hAnsiTheme="minorHAnsi" w:cstheme="minorBidi"/>
            <w:bCs w:val="0"/>
            <w:noProof/>
            <w:sz w:val="22"/>
            <w:szCs w:val="22"/>
          </w:rPr>
          <w:tab/>
        </w:r>
        <w:r w:rsidR="00133B4A" w:rsidRPr="00B47CF2">
          <w:rPr>
            <w:rStyle w:val="Hipercze"/>
            <w:noProof/>
          </w:rPr>
          <w:t>DD905 – Powiadomienie o manualnym zamknięciu przemieszczenia</w:t>
        </w:r>
        <w:r w:rsidR="00133B4A">
          <w:rPr>
            <w:noProof/>
            <w:webHidden/>
          </w:rPr>
          <w:tab/>
        </w:r>
        <w:r w:rsidR="00133B4A">
          <w:rPr>
            <w:noProof/>
            <w:webHidden/>
          </w:rPr>
          <w:fldChar w:fldCharType="begin"/>
        </w:r>
        <w:r w:rsidR="00133B4A">
          <w:rPr>
            <w:noProof/>
            <w:webHidden/>
          </w:rPr>
          <w:instrText xml:space="preserve"> PAGEREF _Toc97636652 \h </w:instrText>
        </w:r>
        <w:r w:rsidR="00133B4A">
          <w:rPr>
            <w:noProof/>
            <w:webHidden/>
          </w:rPr>
        </w:r>
        <w:r w:rsidR="00133B4A">
          <w:rPr>
            <w:noProof/>
            <w:webHidden/>
          </w:rPr>
          <w:fldChar w:fldCharType="separate"/>
        </w:r>
        <w:r w:rsidR="00133B4A">
          <w:rPr>
            <w:noProof/>
            <w:webHidden/>
          </w:rPr>
          <w:t>191</w:t>
        </w:r>
        <w:r w:rsidR="00133B4A">
          <w:rPr>
            <w:noProof/>
            <w:webHidden/>
          </w:rPr>
          <w:fldChar w:fldCharType="end"/>
        </w:r>
      </w:hyperlink>
    </w:p>
    <w:p w14:paraId="3B7DA5CA" w14:textId="658A33AB" w:rsidR="00133B4A" w:rsidRDefault="008936D3">
      <w:pPr>
        <w:pStyle w:val="Spistreci2"/>
        <w:rPr>
          <w:rFonts w:asciiTheme="minorHAnsi" w:eastAsiaTheme="minorEastAsia" w:hAnsiTheme="minorHAnsi" w:cstheme="minorBidi"/>
          <w:bCs w:val="0"/>
          <w:noProof/>
          <w:sz w:val="22"/>
          <w:szCs w:val="22"/>
        </w:rPr>
      </w:pPr>
      <w:hyperlink w:anchor="_Toc97636653" w:history="1">
        <w:r w:rsidR="00133B4A" w:rsidRPr="00B47CF2">
          <w:rPr>
            <w:rStyle w:val="Hipercze"/>
            <w:noProof/>
          </w:rPr>
          <w:t>3.29.</w:t>
        </w:r>
        <w:r w:rsidR="00133B4A">
          <w:rPr>
            <w:rFonts w:asciiTheme="minorHAnsi" w:eastAsiaTheme="minorEastAsia" w:hAnsiTheme="minorHAnsi" w:cstheme="minorBidi"/>
            <w:bCs w:val="0"/>
            <w:noProof/>
            <w:sz w:val="22"/>
            <w:szCs w:val="22"/>
          </w:rPr>
          <w:tab/>
        </w:r>
        <w:r w:rsidR="00133B4A" w:rsidRPr="00B47CF2">
          <w:rPr>
            <w:rStyle w:val="Hipercze"/>
            <w:noProof/>
          </w:rPr>
          <w:t>DDPZ – Potwierdzenie zarejestrowania</w:t>
        </w:r>
        <w:r w:rsidR="00133B4A">
          <w:rPr>
            <w:noProof/>
            <w:webHidden/>
          </w:rPr>
          <w:tab/>
        </w:r>
        <w:r w:rsidR="00133B4A">
          <w:rPr>
            <w:noProof/>
            <w:webHidden/>
          </w:rPr>
          <w:fldChar w:fldCharType="begin"/>
        </w:r>
        <w:r w:rsidR="00133B4A">
          <w:rPr>
            <w:noProof/>
            <w:webHidden/>
          </w:rPr>
          <w:instrText xml:space="preserve"> PAGEREF _Toc97636653 \h </w:instrText>
        </w:r>
        <w:r w:rsidR="00133B4A">
          <w:rPr>
            <w:noProof/>
            <w:webHidden/>
          </w:rPr>
        </w:r>
        <w:r w:rsidR="00133B4A">
          <w:rPr>
            <w:noProof/>
            <w:webHidden/>
          </w:rPr>
          <w:fldChar w:fldCharType="separate"/>
        </w:r>
        <w:r w:rsidR="00133B4A">
          <w:rPr>
            <w:noProof/>
            <w:webHidden/>
          </w:rPr>
          <w:t>192</w:t>
        </w:r>
        <w:r w:rsidR="00133B4A">
          <w:rPr>
            <w:noProof/>
            <w:webHidden/>
          </w:rPr>
          <w:fldChar w:fldCharType="end"/>
        </w:r>
      </w:hyperlink>
    </w:p>
    <w:p w14:paraId="5E4DF9BE" w14:textId="647EF83F" w:rsidR="00133B4A" w:rsidRDefault="008936D3">
      <w:pPr>
        <w:pStyle w:val="Spistreci2"/>
        <w:rPr>
          <w:rFonts w:asciiTheme="minorHAnsi" w:eastAsiaTheme="minorEastAsia" w:hAnsiTheme="minorHAnsi" w:cstheme="minorBidi"/>
          <w:bCs w:val="0"/>
          <w:noProof/>
          <w:sz w:val="22"/>
          <w:szCs w:val="22"/>
        </w:rPr>
      </w:pPr>
      <w:hyperlink w:anchor="_Toc97636654" w:history="1">
        <w:r w:rsidR="00133B4A" w:rsidRPr="00B47CF2">
          <w:rPr>
            <w:rStyle w:val="Hipercze"/>
            <w:noProof/>
          </w:rPr>
          <w:t>3.30.</w:t>
        </w:r>
        <w:r w:rsidR="00133B4A">
          <w:rPr>
            <w:rFonts w:asciiTheme="minorHAnsi" w:eastAsiaTheme="minorEastAsia" w:hAnsiTheme="minorHAnsi" w:cstheme="minorBidi"/>
            <w:bCs w:val="0"/>
            <w:noProof/>
            <w:sz w:val="22"/>
            <w:szCs w:val="22"/>
          </w:rPr>
          <w:tab/>
        </w:r>
        <w:r w:rsidR="00133B4A" w:rsidRPr="00B47CF2">
          <w:rPr>
            <w:rStyle w:val="Hipercze"/>
            <w:noProof/>
          </w:rPr>
          <w:t>TraderToEDD– Koperta z komunikatem od podmiotu</w:t>
        </w:r>
        <w:r w:rsidR="00133B4A">
          <w:rPr>
            <w:noProof/>
            <w:webHidden/>
          </w:rPr>
          <w:tab/>
        </w:r>
        <w:r w:rsidR="00133B4A">
          <w:rPr>
            <w:noProof/>
            <w:webHidden/>
          </w:rPr>
          <w:fldChar w:fldCharType="begin"/>
        </w:r>
        <w:r w:rsidR="00133B4A">
          <w:rPr>
            <w:noProof/>
            <w:webHidden/>
          </w:rPr>
          <w:instrText xml:space="preserve"> PAGEREF _Toc97636654 \h </w:instrText>
        </w:r>
        <w:r w:rsidR="00133B4A">
          <w:rPr>
            <w:noProof/>
            <w:webHidden/>
          </w:rPr>
        </w:r>
        <w:r w:rsidR="00133B4A">
          <w:rPr>
            <w:noProof/>
            <w:webHidden/>
          </w:rPr>
          <w:fldChar w:fldCharType="separate"/>
        </w:r>
        <w:r w:rsidR="00133B4A">
          <w:rPr>
            <w:noProof/>
            <w:webHidden/>
          </w:rPr>
          <w:t>193</w:t>
        </w:r>
        <w:r w:rsidR="00133B4A">
          <w:rPr>
            <w:noProof/>
            <w:webHidden/>
          </w:rPr>
          <w:fldChar w:fldCharType="end"/>
        </w:r>
      </w:hyperlink>
    </w:p>
    <w:p w14:paraId="7072D32D" w14:textId="30ECF1A8" w:rsidR="00133B4A" w:rsidRDefault="008936D3">
      <w:pPr>
        <w:pStyle w:val="Spistreci2"/>
        <w:rPr>
          <w:rFonts w:asciiTheme="minorHAnsi" w:eastAsiaTheme="minorEastAsia" w:hAnsiTheme="minorHAnsi" w:cstheme="minorBidi"/>
          <w:bCs w:val="0"/>
          <w:noProof/>
          <w:sz w:val="22"/>
          <w:szCs w:val="22"/>
        </w:rPr>
      </w:pPr>
      <w:hyperlink w:anchor="_Toc97636655" w:history="1">
        <w:r w:rsidR="00133B4A" w:rsidRPr="00B47CF2">
          <w:rPr>
            <w:rStyle w:val="Hipercze"/>
            <w:noProof/>
          </w:rPr>
          <w:t>3.31.</w:t>
        </w:r>
        <w:r w:rsidR="00133B4A">
          <w:rPr>
            <w:rFonts w:asciiTheme="minorHAnsi" w:eastAsiaTheme="minorEastAsia" w:hAnsiTheme="minorHAnsi" w:cstheme="minorBidi"/>
            <w:bCs w:val="0"/>
            <w:noProof/>
            <w:sz w:val="22"/>
            <w:szCs w:val="22"/>
          </w:rPr>
          <w:tab/>
        </w:r>
        <w:r w:rsidR="00133B4A" w:rsidRPr="00B47CF2">
          <w:rPr>
            <w:rStyle w:val="Hipercze"/>
            <w:noProof/>
          </w:rPr>
          <w:t>EDDToTrader– Koperta z komunikatem do podmiotu</w:t>
        </w:r>
        <w:r w:rsidR="00133B4A">
          <w:rPr>
            <w:noProof/>
            <w:webHidden/>
          </w:rPr>
          <w:tab/>
        </w:r>
        <w:r w:rsidR="00133B4A">
          <w:rPr>
            <w:noProof/>
            <w:webHidden/>
          </w:rPr>
          <w:fldChar w:fldCharType="begin"/>
        </w:r>
        <w:r w:rsidR="00133B4A">
          <w:rPr>
            <w:noProof/>
            <w:webHidden/>
          </w:rPr>
          <w:instrText xml:space="preserve"> PAGEREF _Toc97636655 \h </w:instrText>
        </w:r>
        <w:r w:rsidR="00133B4A">
          <w:rPr>
            <w:noProof/>
            <w:webHidden/>
          </w:rPr>
        </w:r>
        <w:r w:rsidR="00133B4A">
          <w:rPr>
            <w:noProof/>
            <w:webHidden/>
          </w:rPr>
          <w:fldChar w:fldCharType="separate"/>
        </w:r>
        <w:r w:rsidR="00133B4A">
          <w:rPr>
            <w:noProof/>
            <w:webHidden/>
          </w:rPr>
          <w:t>194</w:t>
        </w:r>
        <w:r w:rsidR="00133B4A">
          <w:rPr>
            <w:noProof/>
            <w:webHidden/>
          </w:rPr>
          <w:fldChar w:fldCharType="end"/>
        </w:r>
      </w:hyperlink>
    </w:p>
    <w:p w14:paraId="001C476F" w14:textId="1970B04F" w:rsidR="00133B4A" w:rsidRDefault="008936D3">
      <w:pPr>
        <w:pStyle w:val="Spistreci2"/>
        <w:rPr>
          <w:rFonts w:asciiTheme="minorHAnsi" w:eastAsiaTheme="minorEastAsia" w:hAnsiTheme="minorHAnsi" w:cstheme="minorBidi"/>
          <w:bCs w:val="0"/>
          <w:noProof/>
          <w:sz w:val="22"/>
          <w:szCs w:val="22"/>
        </w:rPr>
      </w:pPr>
      <w:hyperlink w:anchor="_Toc97636656" w:history="1">
        <w:r w:rsidR="00133B4A" w:rsidRPr="00B47CF2">
          <w:rPr>
            <w:rStyle w:val="Hipercze"/>
            <w:noProof/>
          </w:rPr>
          <w:t>3.32.</w:t>
        </w:r>
        <w:r w:rsidR="00133B4A">
          <w:rPr>
            <w:rFonts w:asciiTheme="minorHAnsi" w:eastAsiaTheme="minorEastAsia" w:hAnsiTheme="minorHAnsi" w:cstheme="minorBidi"/>
            <w:bCs w:val="0"/>
            <w:noProof/>
            <w:sz w:val="22"/>
            <w:szCs w:val="22"/>
          </w:rPr>
          <w:tab/>
        </w:r>
        <w:r w:rsidR="00133B4A" w:rsidRPr="00B47CF2">
          <w:rPr>
            <w:rStyle w:val="Hipercze"/>
            <w:noProof/>
          </w:rPr>
          <w:t>DDMIPS– Powiadomienie systemowe dla podmiotu</w:t>
        </w:r>
        <w:r w:rsidR="00133B4A">
          <w:rPr>
            <w:noProof/>
            <w:webHidden/>
          </w:rPr>
          <w:tab/>
        </w:r>
        <w:r w:rsidR="00133B4A">
          <w:rPr>
            <w:noProof/>
            <w:webHidden/>
          </w:rPr>
          <w:fldChar w:fldCharType="begin"/>
        </w:r>
        <w:r w:rsidR="00133B4A">
          <w:rPr>
            <w:noProof/>
            <w:webHidden/>
          </w:rPr>
          <w:instrText xml:space="preserve"> PAGEREF _Toc97636656 \h </w:instrText>
        </w:r>
        <w:r w:rsidR="00133B4A">
          <w:rPr>
            <w:noProof/>
            <w:webHidden/>
          </w:rPr>
        </w:r>
        <w:r w:rsidR="00133B4A">
          <w:rPr>
            <w:noProof/>
            <w:webHidden/>
          </w:rPr>
          <w:fldChar w:fldCharType="separate"/>
        </w:r>
        <w:r w:rsidR="00133B4A">
          <w:rPr>
            <w:noProof/>
            <w:webHidden/>
          </w:rPr>
          <w:t>194</w:t>
        </w:r>
        <w:r w:rsidR="00133B4A">
          <w:rPr>
            <w:noProof/>
            <w:webHidden/>
          </w:rPr>
          <w:fldChar w:fldCharType="end"/>
        </w:r>
      </w:hyperlink>
    </w:p>
    <w:p w14:paraId="57ED17F5" w14:textId="353DD829" w:rsidR="00133B4A" w:rsidRDefault="008936D3">
      <w:pPr>
        <w:pStyle w:val="Spistreci1"/>
        <w:rPr>
          <w:rFonts w:asciiTheme="minorHAnsi" w:eastAsiaTheme="minorEastAsia" w:hAnsiTheme="minorHAnsi" w:cstheme="minorBidi"/>
          <w:b w:val="0"/>
          <w:bCs w:val="0"/>
          <w:noProof/>
          <w:sz w:val="22"/>
          <w:szCs w:val="22"/>
        </w:rPr>
      </w:pPr>
      <w:hyperlink w:anchor="_Toc97636657" w:history="1">
        <w:r w:rsidR="00133B4A" w:rsidRPr="00B47CF2">
          <w:rPr>
            <w:rStyle w:val="Hipercze"/>
            <w:noProof/>
          </w:rPr>
          <w:t>4.</w:t>
        </w:r>
        <w:r w:rsidR="00133B4A">
          <w:rPr>
            <w:rFonts w:asciiTheme="minorHAnsi" w:eastAsiaTheme="minorEastAsia" w:hAnsiTheme="minorHAnsi" w:cstheme="minorBidi"/>
            <w:b w:val="0"/>
            <w:bCs w:val="0"/>
            <w:noProof/>
            <w:sz w:val="22"/>
            <w:szCs w:val="22"/>
          </w:rPr>
          <w:tab/>
        </w:r>
        <w:r w:rsidR="00133B4A" w:rsidRPr="00B47CF2">
          <w:rPr>
            <w:rStyle w:val="Hipercze"/>
            <w:noProof/>
          </w:rPr>
          <w:t>Enumeracje</w:t>
        </w:r>
        <w:r w:rsidR="00133B4A">
          <w:rPr>
            <w:noProof/>
            <w:webHidden/>
          </w:rPr>
          <w:tab/>
        </w:r>
        <w:r w:rsidR="00133B4A">
          <w:rPr>
            <w:noProof/>
            <w:webHidden/>
          </w:rPr>
          <w:fldChar w:fldCharType="begin"/>
        </w:r>
        <w:r w:rsidR="00133B4A">
          <w:rPr>
            <w:noProof/>
            <w:webHidden/>
          </w:rPr>
          <w:instrText xml:space="preserve"> PAGEREF _Toc97636657 \h </w:instrText>
        </w:r>
        <w:r w:rsidR="00133B4A">
          <w:rPr>
            <w:noProof/>
            <w:webHidden/>
          </w:rPr>
        </w:r>
        <w:r w:rsidR="00133B4A">
          <w:rPr>
            <w:noProof/>
            <w:webHidden/>
          </w:rPr>
          <w:fldChar w:fldCharType="separate"/>
        </w:r>
        <w:r w:rsidR="00133B4A">
          <w:rPr>
            <w:noProof/>
            <w:webHidden/>
          </w:rPr>
          <w:t>196</w:t>
        </w:r>
        <w:r w:rsidR="00133B4A">
          <w:rPr>
            <w:noProof/>
            <w:webHidden/>
          </w:rPr>
          <w:fldChar w:fldCharType="end"/>
        </w:r>
      </w:hyperlink>
    </w:p>
    <w:p w14:paraId="3DBCF968" w14:textId="0C309568" w:rsidR="00133B4A" w:rsidRDefault="008936D3">
      <w:pPr>
        <w:pStyle w:val="Spistreci2"/>
        <w:rPr>
          <w:rFonts w:asciiTheme="minorHAnsi" w:eastAsiaTheme="minorEastAsia" w:hAnsiTheme="minorHAnsi" w:cstheme="minorBidi"/>
          <w:bCs w:val="0"/>
          <w:noProof/>
          <w:sz w:val="22"/>
          <w:szCs w:val="22"/>
        </w:rPr>
      </w:pPr>
      <w:hyperlink w:anchor="_Toc97636658" w:history="1">
        <w:r w:rsidR="00133B4A" w:rsidRPr="00B47CF2">
          <w:rPr>
            <w:rStyle w:val="Hipercze"/>
            <w:noProof/>
          </w:rPr>
          <w:t>4.1.</w:t>
        </w:r>
        <w:r w:rsidR="00133B4A">
          <w:rPr>
            <w:rFonts w:asciiTheme="minorHAnsi" w:eastAsiaTheme="minorEastAsia" w:hAnsiTheme="minorHAnsi" w:cstheme="minorBidi"/>
            <w:bCs w:val="0"/>
            <w:noProof/>
            <w:sz w:val="22"/>
            <w:szCs w:val="22"/>
          </w:rPr>
          <w:tab/>
        </w:r>
        <w:r w:rsidR="00133B4A" w:rsidRPr="00B47CF2">
          <w:rPr>
            <w:rStyle w:val="Hipercze"/>
            <w:noProof/>
          </w:rPr>
          <w:t>Kody rodzaju gwaranta (Guarantor type codes)</w:t>
        </w:r>
        <w:r w:rsidR="00133B4A">
          <w:rPr>
            <w:noProof/>
            <w:webHidden/>
          </w:rPr>
          <w:tab/>
        </w:r>
        <w:r w:rsidR="00133B4A">
          <w:rPr>
            <w:noProof/>
            <w:webHidden/>
          </w:rPr>
          <w:fldChar w:fldCharType="begin"/>
        </w:r>
        <w:r w:rsidR="00133B4A">
          <w:rPr>
            <w:noProof/>
            <w:webHidden/>
          </w:rPr>
          <w:instrText xml:space="preserve"> PAGEREF _Toc97636658 \h </w:instrText>
        </w:r>
        <w:r w:rsidR="00133B4A">
          <w:rPr>
            <w:noProof/>
            <w:webHidden/>
          </w:rPr>
        </w:r>
        <w:r w:rsidR="00133B4A">
          <w:rPr>
            <w:noProof/>
            <w:webHidden/>
          </w:rPr>
          <w:fldChar w:fldCharType="separate"/>
        </w:r>
        <w:r w:rsidR="00133B4A">
          <w:rPr>
            <w:noProof/>
            <w:webHidden/>
          </w:rPr>
          <w:t>196</w:t>
        </w:r>
        <w:r w:rsidR="00133B4A">
          <w:rPr>
            <w:noProof/>
            <w:webHidden/>
          </w:rPr>
          <w:fldChar w:fldCharType="end"/>
        </w:r>
      </w:hyperlink>
    </w:p>
    <w:p w14:paraId="15B8E61F" w14:textId="17B3FE4C" w:rsidR="00133B4A" w:rsidRDefault="008936D3">
      <w:pPr>
        <w:pStyle w:val="Spistreci2"/>
        <w:rPr>
          <w:rFonts w:asciiTheme="minorHAnsi" w:eastAsiaTheme="minorEastAsia" w:hAnsiTheme="minorHAnsi" w:cstheme="minorBidi"/>
          <w:bCs w:val="0"/>
          <w:noProof/>
          <w:sz w:val="22"/>
          <w:szCs w:val="22"/>
        </w:rPr>
      </w:pPr>
      <w:hyperlink w:anchor="_Toc97636659" w:history="1">
        <w:r w:rsidR="00133B4A" w:rsidRPr="00B47CF2">
          <w:rPr>
            <w:rStyle w:val="Hipercze"/>
            <w:noProof/>
            <w:lang w:val="en-US"/>
          </w:rPr>
          <w:t>4.2.</w:t>
        </w:r>
        <w:r w:rsidR="00133B4A">
          <w:rPr>
            <w:rFonts w:asciiTheme="minorHAnsi" w:eastAsiaTheme="minorEastAsia" w:hAnsiTheme="minorHAnsi" w:cstheme="minorBidi"/>
            <w:bCs w:val="0"/>
            <w:noProof/>
            <w:sz w:val="22"/>
            <w:szCs w:val="22"/>
          </w:rPr>
          <w:tab/>
        </w:r>
        <w:r w:rsidR="00133B4A" w:rsidRPr="00B47CF2">
          <w:rPr>
            <w:rStyle w:val="Hipercze"/>
            <w:noProof/>
            <w:lang w:val="en-US"/>
          </w:rPr>
          <w:t>Ogólne wyniki odbioru (Global Conclusion of Receipt)</w:t>
        </w:r>
        <w:r w:rsidR="00133B4A">
          <w:rPr>
            <w:noProof/>
            <w:webHidden/>
          </w:rPr>
          <w:tab/>
        </w:r>
        <w:r w:rsidR="00133B4A">
          <w:rPr>
            <w:noProof/>
            <w:webHidden/>
          </w:rPr>
          <w:fldChar w:fldCharType="begin"/>
        </w:r>
        <w:r w:rsidR="00133B4A">
          <w:rPr>
            <w:noProof/>
            <w:webHidden/>
          </w:rPr>
          <w:instrText xml:space="preserve"> PAGEREF _Toc97636659 \h </w:instrText>
        </w:r>
        <w:r w:rsidR="00133B4A">
          <w:rPr>
            <w:noProof/>
            <w:webHidden/>
          </w:rPr>
        </w:r>
        <w:r w:rsidR="00133B4A">
          <w:rPr>
            <w:noProof/>
            <w:webHidden/>
          </w:rPr>
          <w:fldChar w:fldCharType="separate"/>
        </w:r>
        <w:r w:rsidR="00133B4A">
          <w:rPr>
            <w:noProof/>
            <w:webHidden/>
          </w:rPr>
          <w:t>196</w:t>
        </w:r>
        <w:r w:rsidR="00133B4A">
          <w:rPr>
            <w:noProof/>
            <w:webHidden/>
          </w:rPr>
          <w:fldChar w:fldCharType="end"/>
        </w:r>
      </w:hyperlink>
    </w:p>
    <w:p w14:paraId="7160F6D8" w14:textId="3C9C279D" w:rsidR="00133B4A" w:rsidRDefault="008936D3">
      <w:pPr>
        <w:pStyle w:val="Spistreci2"/>
        <w:rPr>
          <w:rFonts w:asciiTheme="minorHAnsi" w:eastAsiaTheme="minorEastAsia" w:hAnsiTheme="minorHAnsi" w:cstheme="minorBidi"/>
          <w:bCs w:val="0"/>
          <w:noProof/>
          <w:sz w:val="22"/>
          <w:szCs w:val="22"/>
        </w:rPr>
      </w:pPr>
      <w:hyperlink w:anchor="_Toc97636660" w:history="1">
        <w:r w:rsidR="00133B4A" w:rsidRPr="00B47CF2">
          <w:rPr>
            <w:rStyle w:val="Hipercze"/>
            <w:noProof/>
          </w:rPr>
          <w:t>4.3.</w:t>
        </w:r>
        <w:r w:rsidR="00133B4A">
          <w:rPr>
            <w:rFonts w:asciiTheme="minorHAnsi" w:eastAsiaTheme="minorEastAsia" w:hAnsiTheme="minorHAnsi" w:cstheme="minorBidi"/>
            <w:bCs w:val="0"/>
            <w:noProof/>
            <w:sz w:val="22"/>
            <w:szCs w:val="22"/>
          </w:rPr>
          <w:tab/>
        </w:r>
        <w:r w:rsidR="00133B4A" w:rsidRPr="00B47CF2">
          <w:rPr>
            <w:rStyle w:val="Hipercze"/>
            <w:noProof/>
          </w:rPr>
          <w:t>Wartości logiczne (Flags)</w:t>
        </w:r>
        <w:r w:rsidR="00133B4A">
          <w:rPr>
            <w:noProof/>
            <w:webHidden/>
          </w:rPr>
          <w:tab/>
        </w:r>
        <w:r w:rsidR="00133B4A">
          <w:rPr>
            <w:noProof/>
            <w:webHidden/>
          </w:rPr>
          <w:fldChar w:fldCharType="begin"/>
        </w:r>
        <w:r w:rsidR="00133B4A">
          <w:rPr>
            <w:noProof/>
            <w:webHidden/>
          </w:rPr>
          <w:instrText xml:space="preserve"> PAGEREF _Toc97636660 \h </w:instrText>
        </w:r>
        <w:r w:rsidR="00133B4A">
          <w:rPr>
            <w:noProof/>
            <w:webHidden/>
          </w:rPr>
        </w:r>
        <w:r w:rsidR="00133B4A">
          <w:rPr>
            <w:noProof/>
            <w:webHidden/>
          </w:rPr>
          <w:fldChar w:fldCharType="separate"/>
        </w:r>
        <w:r w:rsidR="00133B4A">
          <w:rPr>
            <w:noProof/>
            <w:webHidden/>
          </w:rPr>
          <w:t>197</w:t>
        </w:r>
        <w:r w:rsidR="00133B4A">
          <w:rPr>
            <w:noProof/>
            <w:webHidden/>
          </w:rPr>
          <w:fldChar w:fldCharType="end"/>
        </w:r>
      </w:hyperlink>
    </w:p>
    <w:p w14:paraId="2FEAB687" w14:textId="5F5836A2" w:rsidR="00133B4A" w:rsidRDefault="008936D3">
      <w:pPr>
        <w:pStyle w:val="Spistreci2"/>
        <w:rPr>
          <w:rFonts w:asciiTheme="minorHAnsi" w:eastAsiaTheme="minorEastAsia" w:hAnsiTheme="minorHAnsi" w:cstheme="minorBidi"/>
          <w:bCs w:val="0"/>
          <w:noProof/>
          <w:sz w:val="22"/>
          <w:szCs w:val="22"/>
        </w:rPr>
      </w:pPr>
      <w:hyperlink w:anchor="_Toc97636661" w:history="1">
        <w:r w:rsidR="00133B4A" w:rsidRPr="00B47CF2">
          <w:rPr>
            <w:rStyle w:val="Hipercze"/>
            <w:noProof/>
          </w:rPr>
          <w:t>4.4.</w:t>
        </w:r>
        <w:r w:rsidR="00133B4A">
          <w:rPr>
            <w:rFonts w:asciiTheme="minorHAnsi" w:eastAsiaTheme="minorEastAsia" w:hAnsiTheme="minorHAnsi" w:cstheme="minorBidi"/>
            <w:bCs w:val="0"/>
            <w:noProof/>
            <w:sz w:val="22"/>
            <w:szCs w:val="22"/>
          </w:rPr>
          <w:tab/>
        </w:r>
        <w:r w:rsidR="00133B4A" w:rsidRPr="00B47CF2">
          <w:rPr>
            <w:rStyle w:val="Hipercze"/>
            <w:noProof/>
            <w:lang w:val="en-US"/>
          </w:rPr>
          <w:t>Kody błędów (Error Codes)</w:t>
        </w:r>
        <w:r w:rsidR="00133B4A">
          <w:rPr>
            <w:noProof/>
            <w:webHidden/>
          </w:rPr>
          <w:tab/>
        </w:r>
        <w:r w:rsidR="00133B4A">
          <w:rPr>
            <w:noProof/>
            <w:webHidden/>
          </w:rPr>
          <w:fldChar w:fldCharType="begin"/>
        </w:r>
        <w:r w:rsidR="00133B4A">
          <w:rPr>
            <w:noProof/>
            <w:webHidden/>
          </w:rPr>
          <w:instrText xml:space="preserve"> PAGEREF _Toc97636661 \h </w:instrText>
        </w:r>
        <w:r w:rsidR="00133B4A">
          <w:rPr>
            <w:noProof/>
            <w:webHidden/>
          </w:rPr>
        </w:r>
        <w:r w:rsidR="00133B4A">
          <w:rPr>
            <w:noProof/>
            <w:webHidden/>
          </w:rPr>
          <w:fldChar w:fldCharType="separate"/>
        </w:r>
        <w:r w:rsidR="00133B4A">
          <w:rPr>
            <w:noProof/>
            <w:webHidden/>
          </w:rPr>
          <w:t>197</w:t>
        </w:r>
        <w:r w:rsidR="00133B4A">
          <w:rPr>
            <w:noProof/>
            <w:webHidden/>
          </w:rPr>
          <w:fldChar w:fldCharType="end"/>
        </w:r>
      </w:hyperlink>
    </w:p>
    <w:p w14:paraId="5A692ED6" w14:textId="3D6A5259" w:rsidR="00133B4A" w:rsidRDefault="008936D3">
      <w:pPr>
        <w:pStyle w:val="Spistreci2"/>
        <w:rPr>
          <w:rFonts w:asciiTheme="minorHAnsi" w:eastAsiaTheme="minorEastAsia" w:hAnsiTheme="minorHAnsi" w:cstheme="minorBidi"/>
          <w:bCs w:val="0"/>
          <w:noProof/>
          <w:sz w:val="22"/>
          <w:szCs w:val="22"/>
        </w:rPr>
      </w:pPr>
      <w:hyperlink w:anchor="_Toc97636662" w:history="1">
        <w:r w:rsidR="00133B4A" w:rsidRPr="00B47CF2">
          <w:rPr>
            <w:rStyle w:val="Hipercze"/>
            <w:noProof/>
            <w:lang w:val="en-US"/>
          </w:rPr>
          <w:t>4.5.</w:t>
        </w:r>
        <w:r w:rsidR="00133B4A">
          <w:rPr>
            <w:rFonts w:asciiTheme="minorHAnsi" w:eastAsiaTheme="minorEastAsia" w:hAnsiTheme="minorHAnsi" w:cstheme="minorBidi"/>
            <w:bCs w:val="0"/>
            <w:noProof/>
            <w:sz w:val="22"/>
            <w:szCs w:val="22"/>
          </w:rPr>
          <w:tab/>
        </w:r>
        <w:r w:rsidR="00133B4A" w:rsidRPr="00B47CF2">
          <w:rPr>
            <w:rStyle w:val="Hipercze"/>
            <w:noProof/>
            <w:lang w:val="en-US"/>
          </w:rPr>
          <w:t>Rodzaje podmiotów</w:t>
        </w:r>
        <w:r w:rsidR="00133B4A">
          <w:rPr>
            <w:noProof/>
            <w:webHidden/>
          </w:rPr>
          <w:tab/>
        </w:r>
        <w:r w:rsidR="00133B4A">
          <w:rPr>
            <w:noProof/>
            <w:webHidden/>
          </w:rPr>
          <w:fldChar w:fldCharType="begin"/>
        </w:r>
        <w:r w:rsidR="00133B4A">
          <w:rPr>
            <w:noProof/>
            <w:webHidden/>
          </w:rPr>
          <w:instrText xml:space="preserve"> PAGEREF _Toc97636662 \h </w:instrText>
        </w:r>
        <w:r w:rsidR="00133B4A">
          <w:rPr>
            <w:noProof/>
            <w:webHidden/>
          </w:rPr>
        </w:r>
        <w:r w:rsidR="00133B4A">
          <w:rPr>
            <w:noProof/>
            <w:webHidden/>
          </w:rPr>
          <w:fldChar w:fldCharType="separate"/>
        </w:r>
        <w:r w:rsidR="00133B4A">
          <w:rPr>
            <w:noProof/>
            <w:webHidden/>
          </w:rPr>
          <w:t>198</w:t>
        </w:r>
        <w:r w:rsidR="00133B4A">
          <w:rPr>
            <w:noProof/>
            <w:webHidden/>
          </w:rPr>
          <w:fldChar w:fldCharType="end"/>
        </w:r>
      </w:hyperlink>
    </w:p>
    <w:p w14:paraId="1036A0C3" w14:textId="01142F6F" w:rsidR="00133B4A" w:rsidRDefault="008936D3">
      <w:pPr>
        <w:pStyle w:val="Spistreci2"/>
        <w:rPr>
          <w:rFonts w:asciiTheme="minorHAnsi" w:eastAsiaTheme="minorEastAsia" w:hAnsiTheme="minorHAnsi" w:cstheme="minorBidi"/>
          <w:bCs w:val="0"/>
          <w:noProof/>
          <w:sz w:val="22"/>
          <w:szCs w:val="22"/>
        </w:rPr>
      </w:pPr>
      <w:hyperlink w:anchor="_Toc97636663" w:history="1">
        <w:r w:rsidR="00133B4A" w:rsidRPr="00B47CF2">
          <w:rPr>
            <w:rStyle w:val="Hipercze"/>
            <w:noProof/>
          </w:rPr>
          <w:t>4.6.</w:t>
        </w:r>
        <w:r w:rsidR="00133B4A">
          <w:rPr>
            <w:rFonts w:asciiTheme="minorHAnsi" w:eastAsiaTheme="minorEastAsia" w:hAnsiTheme="minorHAnsi" w:cstheme="minorBidi"/>
            <w:bCs w:val="0"/>
            <w:noProof/>
            <w:sz w:val="22"/>
            <w:szCs w:val="22"/>
          </w:rPr>
          <w:tab/>
        </w:r>
        <w:r w:rsidR="00133B4A" w:rsidRPr="00B47CF2">
          <w:rPr>
            <w:rStyle w:val="Hipercze"/>
            <w:noProof/>
          </w:rPr>
          <w:t>Tryb zakończenia dostawy (Delivery closing flag)</w:t>
        </w:r>
        <w:r w:rsidR="00133B4A">
          <w:rPr>
            <w:noProof/>
            <w:webHidden/>
          </w:rPr>
          <w:tab/>
        </w:r>
        <w:r w:rsidR="00133B4A">
          <w:rPr>
            <w:noProof/>
            <w:webHidden/>
          </w:rPr>
          <w:fldChar w:fldCharType="begin"/>
        </w:r>
        <w:r w:rsidR="00133B4A">
          <w:rPr>
            <w:noProof/>
            <w:webHidden/>
          </w:rPr>
          <w:instrText xml:space="preserve"> PAGEREF _Toc97636663 \h </w:instrText>
        </w:r>
        <w:r w:rsidR="00133B4A">
          <w:rPr>
            <w:noProof/>
            <w:webHidden/>
          </w:rPr>
        </w:r>
        <w:r w:rsidR="00133B4A">
          <w:rPr>
            <w:noProof/>
            <w:webHidden/>
          </w:rPr>
          <w:fldChar w:fldCharType="separate"/>
        </w:r>
        <w:r w:rsidR="00133B4A">
          <w:rPr>
            <w:noProof/>
            <w:webHidden/>
          </w:rPr>
          <w:t>198</w:t>
        </w:r>
        <w:r w:rsidR="00133B4A">
          <w:rPr>
            <w:noProof/>
            <w:webHidden/>
          </w:rPr>
          <w:fldChar w:fldCharType="end"/>
        </w:r>
      </w:hyperlink>
    </w:p>
    <w:p w14:paraId="1AC2043A" w14:textId="1DFF69B4" w:rsidR="00133B4A" w:rsidRDefault="008936D3">
      <w:pPr>
        <w:pStyle w:val="Spistreci2"/>
        <w:rPr>
          <w:rFonts w:asciiTheme="minorHAnsi" w:eastAsiaTheme="minorEastAsia" w:hAnsiTheme="minorHAnsi" w:cstheme="minorBidi"/>
          <w:bCs w:val="0"/>
          <w:noProof/>
          <w:sz w:val="22"/>
          <w:szCs w:val="22"/>
        </w:rPr>
      </w:pPr>
      <w:hyperlink w:anchor="_Toc97636664" w:history="1">
        <w:r w:rsidR="00133B4A" w:rsidRPr="00B47CF2">
          <w:rPr>
            <w:rStyle w:val="Hipercze"/>
            <w:noProof/>
          </w:rPr>
          <w:t>4.7.</w:t>
        </w:r>
        <w:r w:rsidR="00133B4A">
          <w:rPr>
            <w:rFonts w:asciiTheme="minorHAnsi" w:eastAsiaTheme="minorEastAsia" w:hAnsiTheme="minorHAnsi" w:cstheme="minorBidi"/>
            <w:bCs w:val="0"/>
            <w:noProof/>
            <w:sz w:val="22"/>
            <w:szCs w:val="22"/>
          </w:rPr>
          <w:tab/>
        </w:r>
        <w:r w:rsidR="00133B4A" w:rsidRPr="00B47CF2">
          <w:rPr>
            <w:rStyle w:val="Hipercze"/>
            <w:noProof/>
          </w:rPr>
          <w:t>Stawka akcyzy dla produktów wchodzących w skład dostawy (ExciseDutyRate)</w:t>
        </w:r>
        <w:r w:rsidR="00133B4A">
          <w:rPr>
            <w:noProof/>
            <w:webHidden/>
          </w:rPr>
          <w:tab/>
        </w:r>
        <w:r w:rsidR="00133B4A">
          <w:rPr>
            <w:noProof/>
            <w:webHidden/>
          </w:rPr>
          <w:fldChar w:fldCharType="begin"/>
        </w:r>
        <w:r w:rsidR="00133B4A">
          <w:rPr>
            <w:noProof/>
            <w:webHidden/>
          </w:rPr>
          <w:instrText xml:space="preserve"> PAGEREF _Toc97636664 \h </w:instrText>
        </w:r>
        <w:r w:rsidR="00133B4A">
          <w:rPr>
            <w:noProof/>
            <w:webHidden/>
          </w:rPr>
        </w:r>
        <w:r w:rsidR="00133B4A">
          <w:rPr>
            <w:noProof/>
            <w:webHidden/>
          </w:rPr>
          <w:fldChar w:fldCharType="separate"/>
        </w:r>
        <w:r w:rsidR="00133B4A">
          <w:rPr>
            <w:noProof/>
            <w:webHidden/>
          </w:rPr>
          <w:t>198</w:t>
        </w:r>
        <w:r w:rsidR="00133B4A">
          <w:rPr>
            <w:noProof/>
            <w:webHidden/>
          </w:rPr>
          <w:fldChar w:fldCharType="end"/>
        </w:r>
      </w:hyperlink>
    </w:p>
    <w:p w14:paraId="2028DF11" w14:textId="3DB370D5" w:rsidR="00133B4A" w:rsidRDefault="008936D3">
      <w:pPr>
        <w:pStyle w:val="Spistreci2"/>
        <w:rPr>
          <w:rFonts w:asciiTheme="minorHAnsi" w:eastAsiaTheme="minorEastAsia" w:hAnsiTheme="minorHAnsi" w:cstheme="minorBidi"/>
          <w:bCs w:val="0"/>
          <w:noProof/>
          <w:sz w:val="22"/>
          <w:szCs w:val="22"/>
        </w:rPr>
      </w:pPr>
      <w:hyperlink w:anchor="_Toc97636665" w:history="1">
        <w:r w:rsidR="00133B4A" w:rsidRPr="00B47CF2">
          <w:rPr>
            <w:rStyle w:val="Hipercze"/>
            <w:noProof/>
          </w:rPr>
          <w:t>4.8.</w:t>
        </w:r>
        <w:r w:rsidR="00133B4A">
          <w:rPr>
            <w:rFonts w:asciiTheme="minorHAnsi" w:eastAsiaTheme="minorEastAsia" w:hAnsiTheme="minorHAnsi" w:cstheme="minorBidi"/>
            <w:bCs w:val="0"/>
            <w:noProof/>
            <w:sz w:val="22"/>
            <w:szCs w:val="22"/>
          </w:rPr>
          <w:tab/>
        </w:r>
        <w:r w:rsidR="00133B4A" w:rsidRPr="00B47CF2">
          <w:rPr>
            <w:rStyle w:val="Hipercze"/>
            <w:noProof/>
          </w:rPr>
          <w:t>Przeznaczenie uprawniające do zwolnienia z akcyzy (ProductPurpose)</w:t>
        </w:r>
        <w:r w:rsidR="00133B4A">
          <w:rPr>
            <w:noProof/>
            <w:webHidden/>
          </w:rPr>
          <w:tab/>
        </w:r>
        <w:r w:rsidR="00133B4A">
          <w:rPr>
            <w:noProof/>
            <w:webHidden/>
          </w:rPr>
          <w:fldChar w:fldCharType="begin"/>
        </w:r>
        <w:r w:rsidR="00133B4A">
          <w:rPr>
            <w:noProof/>
            <w:webHidden/>
          </w:rPr>
          <w:instrText xml:space="preserve"> PAGEREF _Toc97636665 \h </w:instrText>
        </w:r>
        <w:r w:rsidR="00133B4A">
          <w:rPr>
            <w:noProof/>
            <w:webHidden/>
          </w:rPr>
        </w:r>
        <w:r w:rsidR="00133B4A">
          <w:rPr>
            <w:noProof/>
            <w:webHidden/>
          </w:rPr>
          <w:fldChar w:fldCharType="separate"/>
        </w:r>
        <w:r w:rsidR="00133B4A">
          <w:rPr>
            <w:noProof/>
            <w:webHidden/>
          </w:rPr>
          <w:t>199</w:t>
        </w:r>
        <w:r w:rsidR="00133B4A">
          <w:rPr>
            <w:noProof/>
            <w:webHidden/>
          </w:rPr>
          <w:fldChar w:fldCharType="end"/>
        </w:r>
      </w:hyperlink>
    </w:p>
    <w:p w14:paraId="5B025947" w14:textId="2C0538A6" w:rsidR="00133B4A" w:rsidRDefault="008936D3">
      <w:pPr>
        <w:pStyle w:val="Spistreci2"/>
        <w:rPr>
          <w:rFonts w:asciiTheme="minorHAnsi" w:eastAsiaTheme="minorEastAsia" w:hAnsiTheme="minorHAnsi" w:cstheme="minorBidi"/>
          <w:bCs w:val="0"/>
          <w:noProof/>
          <w:sz w:val="22"/>
          <w:szCs w:val="22"/>
        </w:rPr>
      </w:pPr>
      <w:hyperlink w:anchor="_Toc97636666" w:history="1">
        <w:r w:rsidR="00133B4A" w:rsidRPr="00B47CF2">
          <w:rPr>
            <w:rStyle w:val="Hipercze"/>
            <w:noProof/>
          </w:rPr>
          <w:t>4.9.</w:t>
        </w:r>
        <w:r w:rsidR="00133B4A">
          <w:rPr>
            <w:rFonts w:asciiTheme="minorHAnsi" w:eastAsiaTheme="minorEastAsia" w:hAnsiTheme="minorHAnsi" w:cstheme="minorBidi"/>
            <w:bCs w:val="0"/>
            <w:noProof/>
            <w:sz w:val="22"/>
            <w:szCs w:val="22"/>
          </w:rPr>
          <w:tab/>
        </w:r>
        <w:r w:rsidR="00133B4A" w:rsidRPr="00B47CF2">
          <w:rPr>
            <w:rStyle w:val="Hipercze"/>
            <w:noProof/>
          </w:rPr>
          <w:t>Tryb dostawy</w:t>
        </w:r>
        <w:r w:rsidR="00133B4A">
          <w:rPr>
            <w:noProof/>
            <w:webHidden/>
          </w:rPr>
          <w:tab/>
        </w:r>
        <w:r w:rsidR="00133B4A">
          <w:rPr>
            <w:noProof/>
            <w:webHidden/>
          </w:rPr>
          <w:fldChar w:fldCharType="begin"/>
        </w:r>
        <w:r w:rsidR="00133B4A">
          <w:rPr>
            <w:noProof/>
            <w:webHidden/>
          </w:rPr>
          <w:instrText xml:space="preserve"> PAGEREF _Toc97636666 \h </w:instrText>
        </w:r>
        <w:r w:rsidR="00133B4A">
          <w:rPr>
            <w:noProof/>
            <w:webHidden/>
          </w:rPr>
        </w:r>
        <w:r w:rsidR="00133B4A">
          <w:rPr>
            <w:noProof/>
            <w:webHidden/>
          </w:rPr>
          <w:fldChar w:fldCharType="separate"/>
        </w:r>
        <w:r w:rsidR="00133B4A">
          <w:rPr>
            <w:noProof/>
            <w:webHidden/>
          </w:rPr>
          <w:t>209</w:t>
        </w:r>
        <w:r w:rsidR="00133B4A">
          <w:rPr>
            <w:noProof/>
            <w:webHidden/>
          </w:rPr>
          <w:fldChar w:fldCharType="end"/>
        </w:r>
      </w:hyperlink>
    </w:p>
    <w:p w14:paraId="0427EB4A" w14:textId="734B0DDF" w:rsidR="00133B4A" w:rsidRDefault="008936D3">
      <w:pPr>
        <w:pStyle w:val="Spistreci2"/>
        <w:rPr>
          <w:rFonts w:asciiTheme="minorHAnsi" w:eastAsiaTheme="minorEastAsia" w:hAnsiTheme="minorHAnsi" w:cstheme="minorBidi"/>
          <w:bCs w:val="0"/>
          <w:noProof/>
          <w:sz w:val="22"/>
          <w:szCs w:val="22"/>
        </w:rPr>
      </w:pPr>
      <w:hyperlink w:anchor="_Toc97636667" w:history="1">
        <w:r w:rsidR="00133B4A" w:rsidRPr="00B47CF2">
          <w:rPr>
            <w:rStyle w:val="Hipercze"/>
            <w:noProof/>
            <w:lang w:val="en-US"/>
          </w:rPr>
          <w:t>4.10.</w:t>
        </w:r>
        <w:r w:rsidR="00133B4A">
          <w:rPr>
            <w:rFonts w:asciiTheme="minorHAnsi" w:eastAsiaTheme="minorEastAsia" w:hAnsiTheme="minorHAnsi" w:cstheme="minorBidi"/>
            <w:bCs w:val="0"/>
            <w:noProof/>
            <w:sz w:val="22"/>
            <w:szCs w:val="22"/>
          </w:rPr>
          <w:tab/>
        </w:r>
        <w:r w:rsidR="00133B4A" w:rsidRPr="00B47CF2">
          <w:rPr>
            <w:rStyle w:val="Hipercze"/>
            <w:noProof/>
            <w:lang w:val="en-US"/>
          </w:rPr>
          <w:t>Rodzaje paliwa (Fuel Type)</w:t>
        </w:r>
        <w:r w:rsidR="00133B4A">
          <w:rPr>
            <w:noProof/>
            <w:webHidden/>
          </w:rPr>
          <w:tab/>
        </w:r>
        <w:r w:rsidR="00133B4A">
          <w:rPr>
            <w:noProof/>
            <w:webHidden/>
          </w:rPr>
          <w:fldChar w:fldCharType="begin"/>
        </w:r>
        <w:r w:rsidR="00133B4A">
          <w:rPr>
            <w:noProof/>
            <w:webHidden/>
          </w:rPr>
          <w:instrText xml:space="preserve"> PAGEREF _Toc97636667 \h </w:instrText>
        </w:r>
        <w:r w:rsidR="00133B4A">
          <w:rPr>
            <w:noProof/>
            <w:webHidden/>
          </w:rPr>
        </w:r>
        <w:r w:rsidR="00133B4A">
          <w:rPr>
            <w:noProof/>
            <w:webHidden/>
          </w:rPr>
          <w:fldChar w:fldCharType="separate"/>
        </w:r>
        <w:r w:rsidR="00133B4A">
          <w:rPr>
            <w:noProof/>
            <w:webHidden/>
          </w:rPr>
          <w:t>209</w:t>
        </w:r>
        <w:r w:rsidR="00133B4A">
          <w:rPr>
            <w:noProof/>
            <w:webHidden/>
          </w:rPr>
          <w:fldChar w:fldCharType="end"/>
        </w:r>
      </w:hyperlink>
    </w:p>
    <w:p w14:paraId="0A7A17FB" w14:textId="780EF1D8" w:rsidR="00133B4A" w:rsidRDefault="008936D3">
      <w:pPr>
        <w:pStyle w:val="Spistreci1"/>
        <w:rPr>
          <w:rFonts w:asciiTheme="minorHAnsi" w:eastAsiaTheme="minorEastAsia" w:hAnsiTheme="minorHAnsi" w:cstheme="minorBidi"/>
          <w:b w:val="0"/>
          <w:bCs w:val="0"/>
          <w:noProof/>
          <w:sz w:val="22"/>
          <w:szCs w:val="22"/>
        </w:rPr>
      </w:pPr>
      <w:hyperlink w:anchor="_Toc97636668" w:history="1">
        <w:r w:rsidR="00133B4A" w:rsidRPr="00B47CF2">
          <w:rPr>
            <w:rStyle w:val="Hipercze"/>
            <w:noProof/>
          </w:rPr>
          <w:t>5.</w:t>
        </w:r>
        <w:r w:rsidR="00133B4A">
          <w:rPr>
            <w:rFonts w:asciiTheme="minorHAnsi" w:eastAsiaTheme="minorEastAsia" w:hAnsiTheme="minorHAnsi" w:cstheme="minorBidi"/>
            <w:b w:val="0"/>
            <w:bCs w:val="0"/>
            <w:noProof/>
            <w:sz w:val="22"/>
            <w:szCs w:val="22"/>
          </w:rPr>
          <w:tab/>
        </w:r>
        <w:r w:rsidR="00133B4A" w:rsidRPr="00B47CF2">
          <w:rPr>
            <w:rStyle w:val="Hipercze"/>
            <w:noProof/>
          </w:rPr>
          <w:t>Załączniki</w:t>
        </w:r>
        <w:r w:rsidR="00133B4A">
          <w:rPr>
            <w:noProof/>
            <w:webHidden/>
          </w:rPr>
          <w:tab/>
        </w:r>
        <w:r w:rsidR="00133B4A">
          <w:rPr>
            <w:noProof/>
            <w:webHidden/>
          </w:rPr>
          <w:fldChar w:fldCharType="begin"/>
        </w:r>
        <w:r w:rsidR="00133B4A">
          <w:rPr>
            <w:noProof/>
            <w:webHidden/>
          </w:rPr>
          <w:instrText xml:space="preserve"> PAGEREF _Toc97636668 \h </w:instrText>
        </w:r>
        <w:r w:rsidR="00133B4A">
          <w:rPr>
            <w:noProof/>
            <w:webHidden/>
          </w:rPr>
        </w:r>
        <w:r w:rsidR="00133B4A">
          <w:rPr>
            <w:noProof/>
            <w:webHidden/>
          </w:rPr>
          <w:fldChar w:fldCharType="separate"/>
        </w:r>
        <w:r w:rsidR="00133B4A">
          <w:rPr>
            <w:noProof/>
            <w:webHidden/>
          </w:rPr>
          <w:t>210</w:t>
        </w:r>
        <w:r w:rsidR="00133B4A">
          <w:rPr>
            <w:noProof/>
            <w:webHidden/>
          </w:rPr>
          <w:fldChar w:fldCharType="end"/>
        </w:r>
      </w:hyperlink>
    </w:p>
    <w:p w14:paraId="08F69E1A" w14:textId="0E222DD2" w:rsidR="00133B4A" w:rsidRDefault="008936D3">
      <w:pPr>
        <w:pStyle w:val="Spistreci1"/>
        <w:tabs>
          <w:tab w:val="left" w:pos="1320"/>
        </w:tabs>
        <w:rPr>
          <w:rFonts w:asciiTheme="minorHAnsi" w:eastAsiaTheme="minorEastAsia" w:hAnsiTheme="minorHAnsi" w:cstheme="minorBidi"/>
          <w:b w:val="0"/>
          <w:bCs w:val="0"/>
          <w:noProof/>
          <w:sz w:val="22"/>
          <w:szCs w:val="22"/>
        </w:rPr>
      </w:pPr>
      <w:hyperlink w:anchor="_Toc97636669" w:history="1">
        <w:r w:rsidR="00133B4A" w:rsidRPr="00B47CF2">
          <w:rPr>
            <w:rStyle w:val="Hipercze"/>
            <w:noProof/>
          </w:rPr>
          <w:t>Załącznik A</w:t>
        </w:r>
        <w:r w:rsidR="00133B4A">
          <w:rPr>
            <w:rFonts w:asciiTheme="minorHAnsi" w:eastAsiaTheme="minorEastAsia" w:hAnsiTheme="minorHAnsi" w:cstheme="minorBidi"/>
            <w:b w:val="0"/>
            <w:bCs w:val="0"/>
            <w:noProof/>
            <w:sz w:val="22"/>
            <w:szCs w:val="22"/>
          </w:rPr>
          <w:tab/>
        </w:r>
        <w:r w:rsidR="00133B4A" w:rsidRPr="00B47CF2">
          <w:rPr>
            <w:rStyle w:val="Hipercze"/>
            <w:noProof/>
          </w:rPr>
          <w:t>Folder z definicjami XSD</w:t>
        </w:r>
        <w:r w:rsidR="00133B4A">
          <w:rPr>
            <w:noProof/>
            <w:webHidden/>
          </w:rPr>
          <w:tab/>
        </w:r>
        <w:r w:rsidR="00133B4A">
          <w:rPr>
            <w:noProof/>
            <w:webHidden/>
          </w:rPr>
          <w:fldChar w:fldCharType="begin"/>
        </w:r>
        <w:r w:rsidR="00133B4A">
          <w:rPr>
            <w:noProof/>
            <w:webHidden/>
          </w:rPr>
          <w:instrText xml:space="preserve"> PAGEREF _Toc97636669 \h </w:instrText>
        </w:r>
        <w:r w:rsidR="00133B4A">
          <w:rPr>
            <w:noProof/>
            <w:webHidden/>
          </w:rPr>
        </w:r>
        <w:r w:rsidR="00133B4A">
          <w:rPr>
            <w:noProof/>
            <w:webHidden/>
          </w:rPr>
          <w:fldChar w:fldCharType="separate"/>
        </w:r>
        <w:r w:rsidR="00133B4A">
          <w:rPr>
            <w:noProof/>
            <w:webHidden/>
          </w:rPr>
          <w:t>210</w:t>
        </w:r>
        <w:r w:rsidR="00133B4A">
          <w:rPr>
            <w:noProof/>
            <w:webHidden/>
          </w:rPr>
          <w:fldChar w:fldCharType="end"/>
        </w:r>
      </w:hyperlink>
    </w:p>
    <w:p w14:paraId="6B5A8B3F" w14:textId="734B4D8D" w:rsidR="003C005A" w:rsidRPr="00CD5AB3" w:rsidRDefault="00215CF5" w:rsidP="00E8517B">
      <w:pPr>
        <w:pStyle w:val="pqiListOfConentsNew"/>
        <w:rPr>
          <w:rFonts w:ascii="Times New Roman" w:hAnsi="Times New Roman"/>
        </w:rPr>
      </w:pPr>
      <w:r w:rsidRPr="00CD5AB3">
        <w:fldChar w:fldCharType="end"/>
      </w:r>
    </w:p>
    <w:tbl>
      <w:tblPr>
        <w:tblpPr w:leftFromText="142" w:rightFromText="142" w:vertAnchor="page" w:horzAnchor="margin" w:tblpY="12916"/>
        <w:tblOverlap w:val="never"/>
        <w:tblW w:w="0" w:type="auto"/>
        <w:tblLayout w:type="fixed"/>
        <w:tblCellMar>
          <w:left w:w="70" w:type="dxa"/>
          <w:right w:w="70" w:type="dxa"/>
        </w:tblCellMar>
        <w:tblLook w:val="0000" w:firstRow="0" w:lastRow="0" w:firstColumn="0" w:lastColumn="0" w:noHBand="0" w:noVBand="0"/>
      </w:tblPr>
      <w:tblGrid>
        <w:gridCol w:w="9585"/>
      </w:tblGrid>
      <w:tr w:rsidR="00EC3681" w:rsidRPr="00CD5AB3" w14:paraId="5C197276" w14:textId="77777777" w:rsidTr="00F25104">
        <w:trPr>
          <w:trHeight w:val="253"/>
        </w:trPr>
        <w:tc>
          <w:tcPr>
            <w:tcW w:w="9585" w:type="dxa"/>
            <w:tcBorders>
              <w:top w:val="nil"/>
              <w:left w:val="nil"/>
              <w:bottom w:val="nil"/>
              <w:right w:val="nil"/>
            </w:tcBorders>
          </w:tcPr>
          <w:p w14:paraId="0B9CDDBC" w14:textId="77777777" w:rsidR="00EC3681" w:rsidRPr="00CD5AB3" w:rsidRDefault="00EC3681" w:rsidP="00F25104">
            <w:pPr>
              <w:pStyle w:val="pqiText"/>
              <w:rPr>
                <w:rFonts w:ascii="Times New Roman" w:hAnsi="Times New Roman"/>
              </w:rPr>
            </w:pPr>
            <w:r w:rsidRPr="00CD5AB3">
              <w:rPr>
                <w:rFonts w:ascii="Times New Roman" w:hAnsi="Times New Roman"/>
              </w:rPr>
              <w:t>© Autorskie prawa majątkowe do niniejszego dokumentu przeniesione zostały przez Pentacomp Systemy Informatyczne S.A., z siedzibą w Warszawie na Ministerstwo Finansów na podstawie Umowy nr R/53/16/SC/B/499/A-1</w:t>
            </w:r>
          </w:p>
          <w:p w14:paraId="1BF333DD" w14:textId="77777777" w:rsidR="00EC3681" w:rsidRPr="00CD5AB3" w:rsidRDefault="00EC3681" w:rsidP="00F25104">
            <w:pPr>
              <w:pStyle w:val="pqiText"/>
              <w:rPr>
                <w:rFonts w:ascii="Times New Roman" w:hAnsi="Times New Roman"/>
              </w:rPr>
            </w:pPr>
          </w:p>
        </w:tc>
      </w:tr>
    </w:tbl>
    <w:p w14:paraId="5748F627" w14:textId="7D3E32E7" w:rsidR="003C005A" w:rsidRPr="00CD5AB3" w:rsidRDefault="003C005A" w:rsidP="000C2102">
      <w:pPr>
        <w:pStyle w:val="pqiChpHeadNum1"/>
      </w:pPr>
      <w:r w:rsidRPr="00CD5AB3">
        <w:br w:type="page"/>
      </w:r>
      <w:bookmarkStart w:id="13" w:name="_Toc113719184"/>
      <w:bookmarkStart w:id="14" w:name="_Toc115841574"/>
      <w:bookmarkStart w:id="15" w:name="_Toc123717640"/>
      <w:bookmarkStart w:id="16" w:name="_Toc126920817"/>
      <w:bookmarkStart w:id="17" w:name="_Toc226943573"/>
      <w:bookmarkStart w:id="18" w:name="_Toc227826242"/>
      <w:bookmarkStart w:id="19" w:name="_Ref391981852"/>
      <w:bookmarkStart w:id="20" w:name="_Toc526429196"/>
      <w:bookmarkStart w:id="21" w:name="_Toc528064562"/>
      <w:bookmarkStart w:id="22" w:name="_Toc97636615"/>
      <w:r w:rsidRPr="00CD5AB3">
        <w:lastRenderedPageBreak/>
        <w:t>Informacje wstępne</w:t>
      </w:r>
      <w:bookmarkEnd w:id="13"/>
      <w:bookmarkEnd w:id="14"/>
      <w:bookmarkEnd w:id="15"/>
      <w:bookmarkEnd w:id="16"/>
      <w:bookmarkEnd w:id="17"/>
      <w:bookmarkEnd w:id="18"/>
      <w:bookmarkEnd w:id="19"/>
      <w:bookmarkEnd w:id="20"/>
      <w:bookmarkEnd w:id="21"/>
      <w:bookmarkEnd w:id="22"/>
    </w:p>
    <w:p w14:paraId="2518157B" w14:textId="45224D16" w:rsidR="003C005A" w:rsidRPr="00CD5AB3" w:rsidRDefault="003C005A" w:rsidP="000C2102">
      <w:pPr>
        <w:pStyle w:val="pqiChpHeadNum2"/>
      </w:pPr>
      <w:bookmarkStart w:id="23" w:name="_Toc113719185"/>
      <w:bookmarkStart w:id="24" w:name="_Toc115841575"/>
      <w:bookmarkStart w:id="25" w:name="_Toc123717641"/>
      <w:bookmarkStart w:id="26" w:name="_Toc126920818"/>
      <w:bookmarkStart w:id="27" w:name="_Toc226943574"/>
      <w:bookmarkStart w:id="28" w:name="_Toc227826243"/>
      <w:bookmarkStart w:id="29" w:name="_Toc526429197"/>
      <w:bookmarkStart w:id="30" w:name="_Toc528064563"/>
      <w:bookmarkStart w:id="31" w:name="_Toc97636616"/>
      <w:r w:rsidRPr="00CD5AB3">
        <w:t>Cel dokumentu</w:t>
      </w:r>
      <w:bookmarkEnd w:id="23"/>
      <w:bookmarkEnd w:id="24"/>
      <w:bookmarkEnd w:id="25"/>
      <w:bookmarkEnd w:id="26"/>
      <w:bookmarkEnd w:id="27"/>
      <w:bookmarkEnd w:id="28"/>
      <w:bookmarkEnd w:id="29"/>
      <w:bookmarkEnd w:id="30"/>
      <w:bookmarkEnd w:id="31"/>
    </w:p>
    <w:p w14:paraId="27FCC4F6" w14:textId="412A2F19" w:rsidR="007A5D22" w:rsidRPr="00CD5AB3" w:rsidRDefault="007A5D22" w:rsidP="00B81787">
      <w:pPr>
        <w:pStyle w:val="pqiText"/>
        <w:jc w:val="both"/>
        <w:rPr>
          <w:rFonts w:eastAsia="ArialNarrow"/>
        </w:rPr>
      </w:pPr>
      <w:r w:rsidRPr="00CD5AB3">
        <w:rPr>
          <w:rFonts w:eastAsia="ArialNarrow"/>
        </w:rPr>
        <w:t xml:space="preserve">Celem specyfikacji jest zdefiniowanie </w:t>
      </w:r>
      <w:r w:rsidR="00B84E16" w:rsidRPr="00CD5AB3">
        <w:rPr>
          <w:rFonts w:eastAsia="ArialNarrow"/>
        </w:rPr>
        <w:t xml:space="preserve">struktury komunikatów XML </w:t>
      </w:r>
      <w:r w:rsidR="00F91BC8" w:rsidRPr="00CD5AB3">
        <w:t xml:space="preserve">z podmiotami przy przemieszczaniu w ramach projektu EMCS PL 2 wyrobów akcyzowych objętych zwolnieniem od akcyzy ze względu na </w:t>
      </w:r>
      <w:r w:rsidR="00095341">
        <w:t xml:space="preserve">ich </w:t>
      </w:r>
      <w:r w:rsidR="00F91BC8" w:rsidRPr="00CD5AB3">
        <w:t>prze</w:t>
      </w:r>
      <w:r w:rsidR="009A17E1" w:rsidRPr="00CD5AB3">
        <w:t>znaczenie</w:t>
      </w:r>
      <w:r w:rsidR="00F91BC8" w:rsidRPr="00CD5AB3">
        <w:t xml:space="preserve"> lub wyrobów akcyzowych wymienionych w załączniku nr 2 do ustawy o podatku akcyzowym opodatkowanych zerową stawką akcyzy ze względu na ich przeznaczenie</w:t>
      </w:r>
      <w:r w:rsidR="00D974E4" w:rsidRPr="00CD5AB3">
        <w:rPr>
          <w:rFonts w:eastAsia="ArialNarrow"/>
        </w:rPr>
        <w:t>.</w:t>
      </w:r>
    </w:p>
    <w:p w14:paraId="271CCA77" w14:textId="77777777" w:rsidR="00C11AAF" w:rsidRPr="00CD5AB3" w:rsidRDefault="00C11AAF" w:rsidP="00C11AAF">
      <w:pPr>
        <w:pStyle w:val="pqiChpHeadNum2"/>
      </w:pPr>
      <w:bookmarkStart w:id="32" w:name="_Toc379453936"/>
      <w:bookmarkStart w:id="33" w:name="_Toc526429198"/>
      <w:bookmarkStart w:id="34" w:name="_Toc528064564"/>
      <w:bookmarkStart w:id="35" w:name="_Toc97636617"/>
      <w:bookmarkStart w:id="36" w:name="_Toc9661642"/>
      <w:bookmarkStart w:id="37" w:name="_Toc9662167"/>
      <w:bookmarkStart w:id="38" w:name="_Toc104278470"/>
      <w:bookmarkStart w:id="39" w:name="_Toc113719188"/>
      <w:bookmarkStart w:id="40" w:name="_Toc114206064"/>
      <w:bookmarkStart w:id="41" w:name="_Toc114212425"/>
      <w:bookmarkStart w:id="42" w:name="_Toc114241018"/>
      <w:bookmarkStart w:id="43" w:name="_Toc114243202"/>
      <w:bookmarkStart w:id="44" w:name="_Toc115692422"/>
      <w:bookmarkStart w:id="45" w:name="_Toc122493558"/>
      <w:bookmarkStart w:id="46" w:name="_Toc122493730"/>
      <w:bookmarkStart w:id="47" w:name="_Toc122753931"/>
      <w:bookmarkStart w:id="48" w:name="_Toc123717643"/>
      <w:bookmarkStart w:id="49" w:name="_Toc126920820"/>
      <w:bookmarkStart w:id="50" w:name="_Toc226943576"/>
      <w:bookmarkStart w:id="51" w:name="_Toc227826245"/>
      <w:bookmarkStart w:id="52" w:name="_Toc9661643"/>
      <w:bookmarkStart w:id="53" w:name="_Toc9662168"/>
      <w:bookmarkStart w:id="54" w:name="_Toc104278471"/>
      <w:bookmarkStart w:id="55" w:name="_Toc113719662"/>
      <w:bookmarkStart w:id="56" w:name="_Toc114211631"/>
      <w:bookmarkStart w:id="57" w:name="_Toc115841578"/>
      <w:bookmarkStart w:id="58" w:name="_Toc114241019"/>
      <w:bookmarkStart w:id="59" w:name="_Toc114243203"/>
      <w:bookmarkStart w:id="60" w:name="_Toc115692423"/>
      <w:bookmarkStart w:id="61" w:name="_Toc122493559"/>
      <w:bookmarkStart w:id="62" w:name="_Toc122493731"/>
      <w:bookmarkStart w:id="63" w:name="_Toc122753932"/>
      <w:r w:rsidRPr="00CD5AB3">
        <w:t>Przeznaczenie dokumentu</w:t>
      </w:r>
      <w:bookmarkEnd w:id="32"/>
      <w:bookmarkEnd w:id="33"/>
      <w:bookmarkEnd w:id="34"/>
      <w:bookmarkEnd w:id="35"/>
    </w:p>
    <w:p w14:paraId="168FFA72" w14:textId="7FA60A9A" w:rsidR="00C11AAF" w:rsidRPr="00CD5AB3" w:rsidRDefault="00C11AAF" w:rsidP="00C11AAF">
      <w:pPr>
        <w:pStyle w:val="pqiText"/>
      </w:pPr>
      <w:r w:rsidRPr="00CD5AB3">
        <w:t xml:space="preserve">Dokument przeznaczony jest dla specjalistów implementujących wymianę </w:t>
      </w:r>
      <w:r w:rsidR="00A47C43" w:rsidRPr="00CD5AB3">
        <w:t xml:space="preserve">komunikatów </w:t>
      </w:r>
      <w:r w:rsidRPr="00CD5AB3">
        <w:t>pomiędzy systemem EMCS PL 2, a podmiotami.</w:t>
      </w:r>
    </w:p>
    <w:p w14:paraId="2C879845" w14:textId="77777777" w:rsidR="003C005A" w:rsidRPr="00CD5AB3" w:rsidRDefault="003C005A" w:rsidP="000C2102">
      <w:pPr>
        <w:pStyle w:val="pqiChpHeadNum2"/>
      </w:pPr>
      <w:bookmarkStart w:id="64" w:name="_Toc526429199"/>
      <w:bookmarkStart w:id="65" w:name="_Toc528064565"/>
      <w:bookmarkStart w:id="66" w:name="_Toc97636618"/>
      <w:r w:rsidRPr="00CD5AB3">
        <w:t>Definicje</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64"/>
      <w:bookmarkEnd w:id="65"/>
      <w:bookmarkEnd w:id="66"/>
    </w:p>
    <w:tbl>
      <w:tblPr>
        <w:tblW w:w="9498"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2233"/>
        <w:gridCol w:w="7265"/>
      </w:tblGrid>
      <w:tr w:rsidR="007A5D22" w:rsidRPr="00CD5AB3" w14:paraId="0C526AF6" w14:textId="77777777" w:rsidTr="00832B86">
        <w:trPr>
          <w:trHeight w:val="340"/>
          <w:tblHeader/>
        </w:trPr>
        <w:tc>
          <w:tcPr>
            <w:tcW w:w="2233" w:type="dxa"/>
            <w:shd w:val="clear" w:color="auto" w:fill="999999"/>
          </w:tcPr>
          <w:p w14:paraId="68E95306" w14:textId="77777777" w:rsidR="007A5D22" w:rsidRPr="00CD5AB3" w:rsidRDefault="007A5D22" w:rsidP="00D6213D">
            <w:pPr>
              <w:pStyle w:val="pqiTabHeadSmall"/>
            </w:pPr>
            <w:r w:rsidRPr="00CD5AB3">
              <w:t>Skrót/Termin</w:t>
            </w:r>
          </w:p>
        </w:tc>
        <w:tc>
          <w:tcPr>
            <w:tcW w:w="7265" w:type="dxa"/>
            <w:shd w:val="clear" w:color="auto" w:fill="999999"/>
          </w:tcPr>
          <w:p w14:paraId="5A2303B7" w14:textId="77777777" w:rsidR="007A5D22" w:rsidRPr="00CD5AB3" w:rsidRDefault="007A5D22" w:rsidP="00D6213D">
            <w:pPr>
              <w:pStyle w:val="pqiTabHeadSmall"/>
            </w:pPr>
            <w:r w:rsidRPr="00CD5AB3">
              <w:t>Wyjaśnienie</w:t>
            </w:r>
          </w:p>
        </w:tc>
      </w:tr>
      <w:tr w:rsidR="00D67F2E" w:rsidRPr="00CD5AB3" w14:paraId="0788231C"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50DE0CEC" w14:textId="77777777" w:rsidR="00D67F2E" w:rsidRPr="00CD5AB3" w:rsidRDefault="00D67F2E" w:rsidP="00C11AAF">
            <w:pPr>
              <w:pStyle w:val="pqiTabBodySmall"/>
              <w:rPr>
                <w:sz w:val="20"/>
              </w:rPr>
            </w:pPr>
            <w:r w:rsidRPr="00CD5AB3">
              <w:rPr>
                <w:rFonts w:cs="Arial"/>
              </w:rPr>
              <w:t>AES</w:t>
            </w:r>
          </w:p>
        </w:tc>
        <w:tc>
          <w:tcPr>
            <w:tcW w:w="7265" w:type="dxa"/>
            <w:tcBorders>
              <w:top w:val="single" w:sz="4" w:space="0" w:color="808080"/>
              <w:left w:val="single" w:sz="4" w:space="0" w:color="808080"/>
              <w:bottom w:val="single" w:sz="4" w:space="0" w:color="808080"/>
              <w:right w:val="single" w:sz="4" w:space="0" w:color="808080"/>
            </w:tcBorders>
          </w:tcPr>
          <w:p w14:paraId="71A2A45B" w14:textId="77777777" w:rsidR="00D67F2E" w:rsidRPr="00CD5AB3" w:rsidRDefault="00D67F2E" w:rsidP="004D73BA">
            <w:pPr>
              <w:pStyle w:val="pqiTabBodySmall"/>
              <w:rPr>
                <w:sz w:val="20"/>
              </w:rPr>
            </w:pPr>
            <w:r w:rsidRPr="00CD5AB3">
              <w:rPr>
                <w:rFonts w:cs="Arial"/>
              </w:rPr>
              <w:t>Automated Export System – Zautomatyzowany System Eksportu. AES jest systemem obsługującym elektronicznie zgłoszenie wywozowe umożliwiającym wymianę komunikatów między urzędami celnymi (UC) wywozu i wyprowadzenia we wszystkich krajach UE oraz przesyłanie komunikatów między przedsiębiorcami a urzędami celnymi.</w:t>
            </w:r>
          </w:p>
        </w:tc>
      </w:tr>
      <w:tr w:rsidR="00D67F2E" w:rsidRPr="00CD5AB3" w14:paraId="7C983524"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0CB799F4" w14:textId="77777777" w:rsidR="00D67F2E" w:rsidRPr="00CD5AB3" w:rsidRDefault="00D67F2E" w:rsidP="00C11AAF">
            <w:pPr>
              <w:pStyle w:val="pqiTabBodySmall"/>
              <w:rPr>
                <w:sz w:val="20"/>
              </w:rPr>
            </w:pPr>
            <w:r w:rsidRPr="00CD5AB3">
              <w:rPr>
                <w:rFonts w:cs="Arial"/>
              </w:rPr>
              <w:t>AIS</w:t>
            </w:r>
          </w:p>
        </w:tc>
        <w:tc>
          <w:tcPr>
            <w:tcW w:w="7265" w:type="dxa"/>
            <w:tcBorders>
              <w:top w:val="single" w:sz="4" w:space="0" w:color="808080"/>
              <w:left w:val="single" w:sz="4" w:space="0" w:color="808080"/>
              <w:bottom w:val="single" w:sz="4" w:space="0" w:color="808080"/>
              <w:right w:val="single" w:sz="4" w:space="0" w:color="808080"/>
            </w:tcBorders>
          </w:tcPr>
          <w:p w14:paraId="7A99E2A1" w14:textId="77777777" w:rsidR="00D67F2E" w:rsidRPr="00CD5AB3" w:rsidRDefault="00D67F2E" w:rsidP="004D73BA">
            <w:pPr>
              <w:pStyle w:val="pqiTabBodySmall"/>
              <w:rPr>
                <w:sz w:val="20"/>
              </w:rPr>
            </w:pPr>
            <w:r w:rsidRPr="00CD5AB3">
              <w:rPr>
                <w:rFonts w:cs="Arial"/>
              </w:rPr>
              <w:t>Automated Import System – Zautomatyzowany System Importu. Głównym zadaniem AIS jest umożliwienie przedsiębiorcom realizacji zadań wynikających ze wspólnotowych przepisów prawa celnego, które przewidują obowiązek przesyłania przywozowych deklaracji skróconych, zwanych dalej „PDS”, w formie elektronicznej dla towarów przywożonych na obszar celny UE z krajów trzecich.</w:t>
            </w:r>
          </w:p>
        </w:tc>
      </w:tr>
      <w:tr w:rsidR="00D67F2E" w:rsidRPr="00CD5AB3" w14:paraId="591DC3E3"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763BB39D" w14:textId="77777777" w:rsidR="00D67F2E" w:rsidRPr="00CD5AB3" w:rsidRDefault="00D67F2E" w:rsidP="00C11AAF">
            <w:pPr>
              <w:pStyle w:val="pqiTabBodySmall"/>
              <w:rPr>
                <w:sz w:val="20"/>
              </w:rPr>
            </w:pPr>
            <w:r w:rsidRPr="00CD5AB3">
              <w:rPr>
                <w:sz w:val="20"/>
              </w:rPr>
              <w:t>DDARC</w:t>
            </w:r>
          </w:p>
        </w:tc>
        <w:tc>
          <w:tcPr>
            <w:tcW w:w="7265" w:type="dxa"/>
            <w:tcBorders>
              <w:top w:val="single" w:sz="4" w:space="0" w:color="808080"/>
              <w:left w:val="single" w:sz="4" w:space="0" w:color="808080"/>
              <w:bottom w:val="single" w:sz="4" w:space="0" w:color="808080"/>
              <w:right w:val="single" w:sz="4" w:space="0" w:color="808080"/>
            </w:tcBorders>
          </w:tcPr>
          <w:p w14:paraId="6B6692E1" w14:textId="77777777" w:rsidR="00D67F2E" w:rsidRPr="00CD5AB3" w:rsidRDefault="00D67F2E" w:rsidP="004D73BA">
            <w:pPr>
              <w:pStyle w:val="pqiTabBodySmall"/>
              <w:rPr>
                <w:sz w:val="20"/>
              </w:rPr>
            </w:pPr>
            <w:r w:rsidRPr="00CD5AB3">
              <w:rPr>
                <w:sz w:val="20"/>
              </w:rPr>
              <w:t>Administracyjny numer referencyjny. Unikalny numer referencyjny nadawany</w:t>
            </w:r>
            <w:r w:rsidRPr="00CD5AB3">
              <w:rPr>
                <w:sz w:val="20"/>
              </w:rPr>
              <w:br/>
              <w:t>e-DD przez System EMCS PL2</w:t>
            </w:r>
          </w:p>
        </w:tc>
      </w:tr>
      <w:tr w:rsidR="00D67F2E" w:rsidRPr="00CD5AB3" w14:paraId="3CEFDC78"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65F0C8EF" w14:textId="77777777" w:rsidR="00D67F2E" w:rsidRPr="00CD5AB3" w:rsidRDefault="00D67F2E" w:rsidP="00C11AAF">
            <w:pPr>
              <w:pStyle w:val="pqiTabBodySmall"/>
              <w:rPr>
                <w:sz w:val="20"/>
              </w:rPr>
            </w:pPr>
            <w:r w:rsidRPr="00CD5AB3">
              <w:rPr>
                <w:rFonts w:cs="Arial"/>
                <w:sz w:val="20"/>
              </w:rPr>
              <w:t>ARIADNA2</w:t>
            </w:r>
          </w:p>
        </w:tc>
        <w:tc>
          <w:tcPr>
            <w:tcW w:w="7265" w:type="dxa"/>
            <w:tcBorders>
              <w:top w:val="single" w:sz="4" w:space="0" w:color="808080"/>
              <w:left w:val="single" w:sz="4" w:space="0" w:color="808080"/>
              <w:bottom w:val="single" w:sz="4" w:space="0" w:color="808080"/>
              <w:right w:val="single" w:sz="4" w:space="0" w:color="808080"/>
            </w:tcBorders>
          </w:tcPr>
          <w:p w14:paraId="6159611F" w14:textId="5D00CB2B" w:rsidR="00D67F2E" w:rsidRPr="00CD5AB3" w:rsidRDefault="00D67F2E" w:rsidP="003213B2">
            <w:pPr>
              <w:pStyle w:val="pqiTabBodySmall"/>
              <w:rPr>
                <w:sz w:val="20"/>
              </w:rPr>
            </w:pPr>
            <w:r w:rsidRPr="00CD5AB3">
              <w:rPr>
                <w:rFonts w:cs="Arial"/>
                <w:sz w:val="20"/>
              </w:rPr>
              <w:t xml:space="preserve">System hurtowni danych Służby </w:t>
            </w:r>
            <w:r w:rsidR="003213B2" w:rsidRPr="00CD5AB3">
              <w:rPr>
                <w:rFonts w:cs="Arial"/>
                <w:sz w:val="20"/>
              </w:rPr>
              <w:t xml:space="preserve">Celno-Skarbowej </w:t>
            </w:r>
            <w:r w:rsidRPr="00CD5AB3">
              <w:rPr>
                <w:rFonts w:cs="Arial"/>
                <w:sz w:val="20"/>
              </w:rPr>
              <w:t>gromadząca dane operacyjne z różnych systemów transakcyjnych.</w:t>
            </w:r>
          </w:p>
        </w:tc>
      </w:tr>
      <w:tr w:rsidR="004A01C3" w:rsidRPr="00CD5AB3" w14:paraId="24058FB4"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58E9CB3F" w14:textId="77777777" w:rsidR="004A01C3" w:rsidRPr="00CD5AB3" w:rsidRDefault="004A01C3" w:rsidP="00B74729">
            <w:pPr>
              <w:pStyle w:val="pqiTabBodySmall"/>
              <w:rPr>
                <w:sz w:val="20"/>
              </w:rPr>
            </w:pPr>
            <w:r w:rsidRPr="00CD5AB3">
              <w:rPr>
                <w:rFonts w:cs="Arial"/>
                <w:sz w:val="20"/>
              </w:rPr>
              <w:t>Dostawa</w:t>
            </w:r>
          </w:p>
        </w:tc>
        <w:tc>
          <w:tcPr>
            <w:tcW w:w="7265" w:type="dxa"/>
            <w:tcBorders>
              <w:top w:val="single" w:sz="4" w:space="0" w:color="808080"/>
              <w:left w:val="single" w:sz="4" w:space="0" w:color="808080"/>
              <w:bottom w:val="single" w:sz="4" w:space="0" w:color="808080"/>
              <w:right w:val="single" w:sz="4" w:space="0" w:color="808080"/>
            </w:tcBorders>
          </w:tcPr>
          <w:p w14:paraId="1C27200F" w14:textId="7B33B202" w:rsidR="004A01C3" w:rsidRPr="00CD5AB3" w:rsidRDefault="004A01C3" w:rsidP="00AC05DE">
            <w:pPr>
              <w:pStyle w:val="pqiTabBodySmall"/>
              <w:rPr>
                <w:sz w:val="20"/>
              </w:rPr>
            </w:pPr>
            <w:r w:rsidRPr="00CD5AB3">
              <w:rPr>
                <w:sz w:val="20"/>
              </w:rPr>
              <w:t xml:space="preserve">Termin określający czynności wykonywane przez podmioty przemieszczające na terytorium kraju poza procedurą zawieszenia poboru akcyzy na podstawie elektronicznego dokumentu Dostawy (e-DD) z wykorzystaniem Systemu wyroby akcyzowe zwolnione od akcyzy ze względu na ich przeznaczenie oraz wyroby akcyzowe wymienione w załączniku nr 2 do ustawy opodatkowane zerową stawką akcyzy ze względu na ich przeznaczenie; przemieszczanie obejmuje dostarczanie, import oraz zwrot </w:t>
            </w:r>
            <w:r w:rsidR="00AC05DE">
              <w:rPr>
                <w:sz w:val="20"/>
              </w:rPr>
              <w:t>wyrobów</w:t>
            </w:r>
            <w:r w:rsidRPr="00CD5AB3">
              <w:rPr>
                <w:sz w:val="20"/>
              </w:rPr>
              <w:t>.</w:t>
            </w:r>
            <w:r w:rsidRPr="00CD5AB3">
              <w:t xml:space="preserve"> </w:t>
            </w:r>
          </w:p>
        </w:tc>
      </w:tr>
      <w:tr w:rsidR="004A01C3" w:rsidRPr="00CD5AB3" w14:paraId="0C97C983"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0466C556" w14:textId="77777777" w:rsidR="004A01C3" w:rsidRPr="00CD5AB3" w:rsidRDefault="004A01C3" w:rsidP="00B74729">
            <w:pPr>
              <w:pStyle w:val="pqiTabBodySmall"/>
              <w:rPr>
                <w:sz w:val="20"/>
              </w:rPr>
            </w:pPr>
            <w:r w:rsidRPr="00CD5AB3">
              <w:rPr>
                <w:sz w:val="20"/>
              </w:rPr>
              <w:t>e-DD</w:t>
            </w:r>
          </w:p>
        </w:tc>
        <w:tc>
          <w:tcPr>
            <w:tcW w:w="7265" w:type="dxa"/>
            <w:tcBorders>
              <w:top w:val="single" w:sz="4" w:space="0" w:color="808080"/>
              <w:left w:val="single" w:sz="4" w:space="0" w:color="808080"/>
              <w:bottom w:val="single" w:sz="4" w:space="0" w:color="808080"/>
              <w:right w:val="single" w:sz="4" w:space="0" w:color="808080"/>
            </w:tcBorders>
          </w:tcPr>
          <w:p w14:paraId="75AD18A8" w14:textId="148EBC41" w:rsidR="004A01C3" w:rsidRPr="00CD5AB3" w:rsidRDefault="004A01C3" w:rsidP="00B74729">
            <w:pPr>
              <w:pStyle w:val="pqiTabBodySmall"/>
              <w:rPr>
                <w:sz w:val="20"/>
              </w:rPr>
            </w:pPr>
            <w:r w:rsidRPr="00CD5AB3">
              <w:rPr>
                <w:sz w:val="20"/>
              </w:rPr>
              <w:t xml:space="preserve">Elektroniczny Dokument Dostawy </w:t>
            </w:r>
            <w:r w:rsidR="00AC05DE" w:rsidRPr="00146A17">
              <w:t>, na podstawie którego przemieszcza się na terytorium kraju poza procedurą zawieszenia poboru akcyzy wyroby akcyzowe objęte zwolnieniem od akcyzy ze względu na ich przeznaczenie lub wyroby akcyzowe wymienione w załączniku nr 2 do ustawy o podatku akcyzowym, opodatkowane zerową stawką akcyzy ze względu na ich przeznaczenie</w:t>
            </w:r>
          </w:p>
        </w:tc>
      </w:tr>
      <w:tr w:rsidR="004A01C3" w:rsidRPr="00CD5AB3" w14:paraId="2AAA14A4"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vAlign w:val="center"/>
          </w:tcPr>
          <w:p w14:paraId="361A7065" w14:textId="77777777" w:rsidR="004A01C3" w:rsidRPr="00CD5AB3" w:rsidRDefault="004A01C3" w:rsidP="00B74729">
            <w:pPr>
              <w:pStyle w:val="pqiTabBodySmall"/>
              <w:rPr>
                <w:sz w:val="20"/>
              </w:rPr>
            </w:pPr>
            <w:r w:rsidRPr="00CD5AB3">
              <w:rPr>
                <w:sz w:val="20"/>
              </w:rPr>
              <w:t xml:space="preserve">ECIP/SEAP PL </w:t>
            </w:r>
          </w:p>
        </w:tc>
        <w:tc>
          <w:tcPr>
            <w:tcW w:w="7265" w:type="dxa"/>
            <w:tcBorders>
              <w:top w:val="single" w:sz="4" w:space="0" w:color="808080"/>
              <w:left w:val="single" w:sz="4" w:space="0" w:color="808080"/>
              <w:bottom w:val="single" w:sz="4" w:space="0" w:color="808080"/>
              <w:right w:val="single" w:sz="4" w:space="0" w:color="808080"/>
            </w:tcBorders>
            <w:vAlign w:val="center"/>
          </w:tcPr>
          <w:p w14:paraId="2F56A94F" w14:textId="07C4EE31" w:rsidR="004A01C3" w:rsidRPr="00CD5AB3" w:rsidRDefault="004A01C3" w:rsidP="003A3C46">
            <w:pPr>
              <w:pStyle w:val="pqiTabBodySmall"/>
              <w:rPr>
                <w:sz w:val="20"/>
              </w:rPr>
            </w:pPr>
            <w:r w:rsidRPr="00CD5AB3">
              <w:rPr>
                <w:sz w:val="20"/>
              </w:rPr>
              <w:t>Głównym zadaniem systemu ECIP/SEAP PL jest realizacja komunikacji pomiędzy podmiotami, a systemami operacyjnymi programu e-Cło.</w:t>
            </w:r>
          </w:p>
        </w:tc>
      </w:tr>
      <w:tr w:rsidR="004A01C3" w:rsidRPr="00CD5AB3" w14:paraId="1D7DB4DD"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59E6A25B" w14:textId="77777777" w:rsidR="004A01C3" w:rsidRPr="00CD5AB3" w:rsidRDefault="004A01C3" w:rsidP="00C11AAF">
            <w:pPr>
              <w:pStyle w:val="pqiTabBodySmall"/>
              <w:rPr>
                <w:sz w:val="20"/>
              </w:rPr>
            </w:pPr>
            <w:r w:rsidRPr="00CD5AB3">
              <w:rPr>
                <w:sz w:val="20"/>
              </w:rPr>
              <w:t>EMCS PL 2/ System</w:t>
            </w:r>
          </w:p>
        </w:tc>
        <w:tc>
          <w:tcPr>
            <w:tcW w:w="7265" w:type="dxa"/>
            <w:tcBorders>
              <w:top w:val="single" w:sz="4" w:space="0" w:color="808080"/>
              <w:left w:val="single" w:sz="4" w:space="0" w:color="808080"/>
              <w:bottom w:val="single" w:sz="4" w:space="0" w:color="808080"/>
              <w:right w:val="single" w:sz="4" w:space="0" w:color="808080"/>
            </w:tcBorders>
          </w:tcPr>
          <w:p w14:paraId="7FEF6189" w14:textId="67B9694F" w:rsidR="004A01C3" w:rsidRPr="00CD5AB3" w:rsidRDefault="004A01C3" w:rsidP="00A13937">
            <w:pPr>
              <w:pStyle w:val="pqiTabBodySmall"/>
              <w:rPr>
                <w:sz w:val="20"/>
              </w:rPr>
            </w:pPr>
            <w:r w:rsidRPr="00CD5AB3">
              <w:rPr>
                <w:sz w:val="20"/>
              </w:rPr>
              <w:t xml:space="preserve">Krajowy System Przemieszczania oraz Nadzoru Wyrobów Akcyzowych – działający od 1 stycznia 2011 r. system informatyczny, do obsługi przemieszczeń wyrobów akcyzowych realizowanych w procedurze zawieszenia poboru akcyzy zarówno krajowych jak i wewnątrzwspólnotowych a także </w:t>
            </w:r>
            <w:r w:rsidRPr="00CD5AB3">
              <w:rPr>
                <w:sz w:val="20"/>
              </w:rPr>
              <w:lastRenderedPageBreak/>
              <w:t>przemieszczeń po imporcie oraz z przeznaczeniem na eksport oraz poza procedurą na podstawie elektronicznego Dokumentu Dostawy. Pod pojęciem systemu EMCS PL rozumie się również generator komunikatów używany przez podmioty do tworzenia komunikatów.</w:t>
            </w:r>
            <w:r w:rsidR="00657F24">
              <w:rPr>
                <w:sz w:val="20"/>
              </w:rPr>
              <w:t xml:space="preserve"> </w:t>
            </w:r>
            <w:r w:rsidR="00A13937">
              <w:rPr>
                <w:sz w:val="20"/>
              </w:rPr>
              <w:t xml:space="preserve">Od 1 stycznia 2019 r. system EMCS PL 2 będzie obsługiwał również przemieszczenia wyrobów akcyzowych zwolnionych od akcyzy ze względu na przeznaczenie oraz wyrobów </w:t>
            </w:r>
            <w:r w:rsidR="00A13937" w:rsidRPr="0042632F">
              <w:rPr>
                <w:sz w:val="20"/>
              </w:rPr>
              <w:t>wymienionych w załączniku nr 2 do ustawy o podatku akcyzowym</w:t>
            </w:r>
            <w:r w:rsidR="00A13937" w:rsidRPr="00CD5AB3">
              <w:t xml:space="preserve"> </w:t>
            </w:r>
            <w:r w:rsidR="00A13937">
              <w:rPr>
                <w:sz w:val="20"/>
              </w:rPr>
              <w:t>opodatkowanych zerową stawką akcyzy ze względu na przeznaczenie.</w:t>
            </w:r>
          </w:p>
        </w:tc>
      </w:tr>
      <w:tr w:rsidR="004A01C3" w:rsidRPr="00CD5AB3" w14:paraId="6BA84104"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7A9051EE" w14:textId="77777777" w:rsidR="004A01C3" w:rsidRPr="00CD5AB3" w:rsidRDefault="004A01C3" w:rsidP="00C11AAF">
            <w:pPr>
              <w:pStyle w:val="pqiTabBodySmall"/>
              <w:rPr>
                <w:sz w:val="20"/>
              </w:rPr>
            </w:pPr>
            <w:r w:rsidRPr="00CD5AB3">
              <w:rPr>
                <w:sz w:val="20"/>
              </w:rPr>
              <w:lastRenderedPageBreak/>
              <w:t>GRN</w:t>
            </w:r>
          </w:p>
        </w:tc>
        <w:tc>
          <w:tcPr>
            <w:tcW w:w="7265" w:type="dxa"/>
            <w:tcBorders>
              <w:top w:val="single" w:sz="4" w:space="0" w:color="808080"/>
              <w:left w:val="single" w:sz="4" w:space="0" w:color="808080"/>
              <w:bottom w:val="single" w:sz="4" w:space="0" w:color="808080"/>
              <w:right w:val="single" w:sz="4" w:space="0" w:color="808080"/>
            </w:tcBorders>
          </w:tcPr>
          <w:p w14:paraId="0DA41AE3" w14:textId="77777777" w:rsidR="004A01C3" w:rsidRPr="00CD5AB3" w:rsidRDefault="004A01C3" w:rsidP="00C11AAF">
            <w:pPr>
              <w:pStyle w:val="pqiTabBodySmall"/>
              <w:rPr>
                <w:sz w:val="20"/>
              </w:rPr>
            </w:pPr>
            <w:r w:rsidRPr="00CD5AB3">
              <w:rPr>
                <w:sz w:val="20"/>
              </w:rPr>
              <w:t>Numer referencyjny zabezpieczenia nadawany w systemie OSOZ2.</w:t>
            </w:r>
          </w:p>
        </w:tc>
      </w:tr>
      <w:tr w:rsidR="004A01C3" w:rsidRPr="00CD5AB3" w14:paraId="26B39381"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30D32C64" w14:textId="77777777" w:rsidR="004A01C3" w:rsidRPr="00CD5AB3" w:rsidRDefault="004A01C3" w:rsidP="00C11AAF">
            <w:pPr>
              <w:pStyle w:val="pqiTabBodySmall"/>
              <w:rPr>
                <w:sz w:val="20"/>
              </w:rPr>
            </w:pPr>
            <w:r w:rsidRPr="00CD5AB3">
              <w:rPr>
                <w:sz w:val="20"/>
              </w:rPr>
              <w:t>LRN</w:t>
            </w:r>
          </w:p>
        </w:tc>
        <w:tc>
          <w:tcPr>
            <w:tcW w:w="7265" w:type="dxa"/>
            <w:tcBorders>
              <w:top w:val="single" w:sz="4" w:space="0" w:color="808080"/>
              <w:left w:val="single" w:sz="4" w:space="0" w:color="808080"/>
              <w:bottom w:val="single" w:sz="4" w:space="0" w:color="808080"/>
              <w:right w:val="single" w:sz="4" w:space="0" w:color="808080"/>
            </w:tcBorders>
          </w:tcPr>
          <w:p w14:paraId="305ACE92" w14:textId="77777777" w:rsidR="004A01C3" w:rsidRPr="00CD5AB3" w:rsidRDefault="004A01C3" w:rsidP="00C11AAF">
            <w:pPr>
              <w:pStyle w:val="pqiTabBodySmall"/>
              <w:rPr>
                <w:sz w:val="20"/>
              </w:rPr>
            </w:pPr>
            <w:r w:rsidRPr="00CD5AB3">
              <w:rPr>
                <w:sz w:val="20"/>
              </w:rPr>
              <w:t>Unikalny numer nadawany przez podmiot każdej przesyłce wyrobów akcyzowych</w:t>
            </w:r>
          </w:p>
        </w:tc>
      </w:tr>
      <w:tr w:rsidR="004A01C3" w:rsidRPr="00CD5AB3" w14:paraId="49C0CF17"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522E74E2" w14:textId="77777777" w:rsidR="004A01C3" w:rsidRPr="00CD5AB3" w:rsidRDefault="004A01C3" w:rsidP="00C11AAF">
            <w:pPr>
              <w:pStyle w:val="pqiTabBodySmall"/>
              <w:rPr>
                <w:sz w:val="20"/>
              </w:rPr>
            </w:pPr>
            <w:r w:rsidRPr="00CD5AB3">
              <w:rPr>
                <w:sz w:val="20"/>
              </w:rPr>
              <w:t>Numer sekwencyjny</w:t>
            </w:r>
          </w:p>
        </w:tc>
        <w:tc>
          <w:tcPr>
            <w:tcW w:w="7265" w:type="dxa"/>
            <w:tcBorders>
              <w:top w:val="single" w:sz="4" w:space="0" w:color="808080"/>
              <w:left w:val="single" w:sz="4" w:space="0" w:color="808080"/>
              <w:bottom w:val="single" w:sz="4" w:space="0" w:color="808080"/>
              <w:right w:val="single" w:sz="4" w:space="0" w:color="808080"/>
            </w:tcBorders>
          </w:tcPr>
          <w:p w14:paraId="5B46E4B5" w14:textId="77777777" w:rsidR="004A01C3" w:rsidRPr="00CD5AB3" w:rsidRDefault="004A01C3" w:rsidP="00CC47F7">
            <w:pPr>
              <w:pStyle w:val="pqiTabBodySmall"/>
              <w:rPr>
                <w:sz w:val="20"/>
              </w:rPr>
            </w:pPr>
            <w:r w:rsidRPr="00CD5AB3">
              <w:rPr>
                <w:sz w:val="20"/>
              </w:rPr>
              <w:t xml:space="preserve">Automatycznie generowany i nadawany przez System EMCS PL 2 numer rozpoczynający się od 1 z chwilą przedłożenia e-DD z kolejnym przyrostem </w:t>
            </w:r>
            <w:r w:rsidRPr="00CD5AB3">
              <w:rPr>
                <w:sz w:val="20"/>
              </w:rPr>
              <w:br/>
              <w:t>o 1 podczas wystąpienia każdej kolejnej zmiany miejsca przeznaczenia.</w:t>
            </w:r>
          </w:p>
        </w:tc>
      </w:tr>
      <w:tr w:rsidR="004A01C3" w:rsidRPr="00CD5AB3" w14:paraId="2D05232C"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04D58F4F" w14:textId="77777777" w:rsidR="004A01C3" w:rsidRPr="00CD5AB3" w:rsidRDefault="004A01C3" w:rsidP="00C11AAF">
            <w:pPr>
              <w:pStyle w:val="pqiTabBodySmall"/>
              <w:rPr>
                <w:sz w:val="20"/>
              </w:rPr>
            </w:pPr>
            <w:r w:rsidRPr="00CD5AB3">
              <w:rPr>
                <w:sz w:val="20"/>
              </w:rPr>
              <w:t>OSOZ2</w:t>
            </w:r>
          </w:p>
        </w:tc>
        <w:tc>
          <w:tcPr>
            <w:tcW w:w="7265" w:type="dxa"/>
            <w:tcBorders>
              <w:top w:val="single" w:sz="4" w:space="0" w:color="808080"/>
              <w:left w:val="single" w:sz="4" w:space="0" w:color="808080"/>
              <w:bottom w:val="single" w:sz="4" w:space="0" w:color="808080"/>
              <w:right w:val="single" w:sz="4" w:space="0" w:color="808080"/>
            </w:tcBorders>
          </w:tcPr>
          <w:p w14:paraId="3DCE43A0" w14:textId="6957544B" w:rsidR="004A01C3" w:rsidRPr="00CD5AB3" w:rsidRDefault="004A01C3" w:rsidP="006B62A7">
            <w:pPr>
              <w:pStyle w:val="pqiTabBodySmall"/>
              <w:rPr>
                <w:sz w:val="20"/>
              </w:rPr>
            </w:pPr>
            <w:r w:rsidRPr="00CD5AB3">
              <w:rPr>
                <w:sz w:val="20"/>
              </w:rPr>
              <w:t>Ogólnopolski System Obsługi Zabezpieczeń</w:t>
            </w:r>
            <w:r w:rsidR="006B62A7" w:rsidRPr="00CD5AB3">
              <w:rPr>
                <w:sz w:val="20"/>
              </w:rPr>
              <w:t xml:space="preserve">, </w:t>
            </w:r>
            <w:r w:rsidRPr="00CD5AB3">
              <w:rPr>
                <w:sz w:val="20"/>
              </w:rPr>
              <w:t xml:space="preserve">którego produktem </w:t>
            </w:r>
            <w:r w:rsidR="006B62A7" w:rsidRPr="00CD5AB3">
              <w:rPr>
                <w:sz w:val="20"/>
              </w:rPr>
              <w:t>jest</w:t>
            </w:r>
            <w:r w:rsidRPr="00CD5AB3">
              <w:rPr>
                <w:sz w:val="20"/>
              </w:rPr>
              <w:t xml:space="preserve"> system przeznaczony do obsługi procesów biznesowych związanych z obsługą zabezpieczeń.</w:t>
            </w:r>
          </w:p>
        </w:tc>
      </w:tr>
      <w:tr w:rsidR="004A01C3" w:rsidRPr="00CD5AB3" w14:paraId="676C7556" w14:textId="77777777" w:rsidTr="00832B86">
        <w:trPr>
          <w:trHeight w:val="340"/>
        </w:trPr>
        <w:tc>
          <w:tcPr>
            <w:tcW w:w="2233" w:type="dxa"/>
            <w:tcBorders>
              <w:top w:val="single" w:sz="4" w:space="0" w:color="808080"/>
              <w:left w:val="single" w:sz="4" w:space="0" w:color="808080"/>
              <w:bottom w:val="single" w:sz="4" w:space="0" w:color="808080"/>
              <w:right w:val="single" w:sz="4" w:space="0" w:color="808080"/>
            </w:tcBorders>
          </w:tcPr>
          <w:p w14:paraId="392324DA" w14:textId="25DD16EA" w:rsidR="004A01C3" w:rsidRPr="00CD5AB3" w:rsidRDefault="004A01C3" w:rsidP="00C11AAF">
            <w:pPr>
              <w:pStyle w:val="pqiTabBodySmall"/>
              <w:rPr>
                <w:sz w:val="20"/>
              </w:rPr>
            </w:pPr>
            <w:r w:rsidRPr="00CD5AB3">
              <w:rPr>
                <w:sz w:val="20"/>
              </w:rPr>
              <w:t xml:space="preserve">Podmiot </w:t>
            </w:r>
            <w:r w:rsidR="00095341">
              <w:rPr>
                <w:sz w:val="20"/>
              </w:rPr>
              <w:t>o</w:t>
            </w:r>
            <w:r w:rsidRPr="00CD5AB3">
              <w:rPr>
                <w:sz w:val="20"/>
              </w:rPr>
              <w:t>dbierający</w:t>
            </w:r>
          </w:p>
        </w:tc>
        <w:tc>
          <w:tcPr>
            <w:tcW w:w="7265" w:type="dxa"/>
            <w:tcBorders>
              <w:top w:val="single" w:sz="4" w:space="0" w:color="808080"/>
              <w:left w:val="single" w:sz="4" w:space="0" w:color="808080"/>
              <w:bottom w:val="single" w:sz="4" w:space="0" w:color="808080"/>
              <w:right w:val="single" w:sz="4" w:space="0" w:color="808080"/>
            </w:tcBorders>
          </w:tcPr>
          <w:p w14:paraId="14499F2E" w14:textId="0C772FCE" w:rsidR="004A01C3" w:rsidRPr="00CD5AB3" w:rsidRDefault="00BB4490" w:rsidP="004948FF">
            <w:pPr>
              <w:pStyle w:val="pqiTabBodySmall"/>
              <w:rPr>
                <w:sz w:val="20"/>
              </w:rPr>
            </w:pPr>
            <w:r w:rsidRPr="00CD5AB3">
              <w:rPr>
                <w:sz w:val="20"/>
              </w:rPr>
              <w:t xml:space="preserve">Podmiot, do którego wysyłane są </w:t>
            </w:r>
            <w:r w:rsidR="004948FF">
              <w:rPr>
                <w:sz w:val="20"/>
              </w:rPr>
              <w:t>wyroby</w:t>
            </w:r>
            <w:r w:rsidRPr="00CD5AB3">
              <w:rPr>
                <w:sz w:val="20"/>
              </w:rPr>
              <w:t xml:space="preserve"> w ramach Dostawy</w:t>
            </w:r>
          </w:p>
        </w:tc>
      </w:tr>
      <w:tr w:rsidR="004A01C3" w:rsidRPr="00CD5AB3" w14:paraId="6A21DA4D" w14:textId="77777777" w:rsidTr="00832B86">
        <w:trPr>
          <w:trHeight w:val="340"/>
        </w:trPr>
        <w:tc>
          <w:tcPr>
            <w:tcW w:w="2233" w:type="dxa"/>
          </w:tcPr>
          <w:p w14:paraId="46DE44F9" w14:textId="2DC4C7CE" w:rsidR="004A01C3" w:rsidRPr="00CD5AB3" w:rsidRDefault="004A01C3" w:rsidP="00095341">
            <w:pPr>
              <w:pStyle w:val="pqiTabBodySmall"/>
              <w:rPr>
                <w:sz w:val="20"/>
              </w:rPr>
            </w:pPr>
            <w:r w:rsidRPr="00CD5AB3">
              <w:rPr>
                <w:sz w:val="20"/>
              </w:rPr>
              <w:t xml:space="preserve">Podmiot </w:t>
            </w:r>
            <w:r w:rsidR="00095341">
              <w:rPr>
                <w:sz w:val="20"/>
              </w:rPr>
              <w:t>w</w:t>
            </w:r>
            <w:r w:rsidRPr="00CD5AB3">
              <w:rPr>
                <w:sz w:val="20"/>
              </w:rPr>
              <w:t>ysyłający</w:t>
            </w:r>
          </w:p>
        </w:tc>
        <w:tc>
          <w:tcPr>
            <w:tcW w:w="7265" w:type="dxa"/>
          </w:tcPr>
          <w:p w14:paraId="5808F167" w14:textId="18F540C0" w:rsidR="004A01C3" w:rsidRPr="00CD5AB3" w:rsidRDefault="00BB4490" w:rsidP="004948FF">
            <w:pPr>
              <w:pStyle w:val="pqiTabBodySmall"/>
              <w:rPr>
                <w:sz w:val="20"/>
              </w:rPr>
            </w:pPr>
            <w:r w:rsidRPr="00CD5AB3">
              <w:rPr>
                <w:sz w:val="20"/>
              </w:rPr>
              <w:t xml:space="preserve">Podmiot, który wysyła </w:t>
            </w:r>
            <w:r w:rsidR="004948FF">
              <w:rPr>
                <w:sz w:val="20"/>
              </w:rPr>
              <w:t>wyroby</w:t>
            </w:r>
            <w:r w:rsidRPr="00CD5AB3">
              <w:rPr>
                <w:sz w:val="20"/>
              </w:rPr>
              <w:t xml:space="preserve"> w ramach Dostawy. Nie należy utożsamiać Podmiotu </w:t>
            </w:r>
            <w:r w:rsidR="00095341">
              <w:rPr>
                <w:sz w:val="20"/>
              </w:rPr>
              <w:t>w</w:t>
            </w:r>
            <w:r w:rsidRPr="00CD5AB3">
              <w:rPr>
                <w:sz w:val="20"/>
              </w:rPr>
              <w:t>ysyłającego z podmiotem inicjującym obsługę e-DD przy użyciu komunikatu DD815.</w:t>
            </w:r>
          </w:p>
        </w:tc>
      </w:tr>
      <w:tr w:rsidR="00A13937" w:rsidRPr="00CD5AB3" w14:paraId="65E11D08" w14:textId="77777777" w:rsidTr="00832B86">
        <w:trPr>
          <w:trHeight w:val="340"/>
        </w:trPr>
        <w:tc>
          <w:tcPr>
            <w:tcW w:w="2233" w:type="dxa"/>
          </w:tcPr>
          <w:p w14:paraId="62563681" w14:textId="77777777" w:rsidR="00A13937" w:rsidRPr="00CD5AB3" w:rsidRDefault="00A13937" w:rsidP="00A13937">
            <w:pPr>
              <w:pStyle w:val="pqiTabBodySmall"/>
              <w:rPr>
                <w:sz w:val="20"/>
              </w:rPr>
            </w:pPr>
            <w:r w:rsidRPr="00CD5AB3">
              <w:rPr>
                <w:sz w:val="20"/>
              </w:rPr>
              <w:t>Podmiot pośredniczący</w:t>
            </w:r>
          </w:p>
        </w:tc>
        <w:tc>
          <w:tcPr>
            <w:tcW w:w="7265" w:type="dxa"/>
          </w:tcPr>
          <w:p w14:paraId="2075E50E" w14:textId="21E29D85" w:rsidR="00A13937" w:rsidRPr="00CD5AB3" w:rsidRDefault="00A13937" w:rsidP="00A13937">
            <w:pPr>
              <w:pStyle w:val="pqiTabBodySmall"/>
              <w:rPr>
                <w:sz w:val="20"/>
              </w:rPr>
            </w:pPr>
            <w:r>
              <w:rPr>
                <w:sz w:val="20"/>
              </w:rPr>
              <w:t>Podmiot, o którym mowa w art. 2 ust 1 pkt 23</w:t>
            </w:r>
            <w:r w:rsidRPr="00CD5AB3">
              <w:rPr>
                <w:sz w:val="20"/>
              </w:rPr>
              <w:t xml:space="preserve"> ustawy</w:t>
            </w:r>
            <w:r>
              <w:rPr>
                <w:sz w:val="20"/>
              </w:rPr>
              <w:t xml:space="preserve"> o podatku akcyzowym</w:t>
            </w:r>
          </w:p>
        </w:tc>
      </w:tr>
      <w:tr w:rsidR="00A13937" w:rsidRPr="00CD5AB3" w14:paraId="408E4493" w14:textId="77777777" w:rsidTr="00832B86">
        <w:trPr>
          <w:trHeight w:val="340"/>
        </w:trPr>
        <w:tc>
          <w:tcPr>
            <w:tcW w:w="2233" w:type="dxa"/>
          </w:tcPr>
          <w:p w14:paraId="082398AC" w14:textId="77777777" w:rsidR="00A13937" w:rsidRPr="00CD5AB3" w:rsidRDefault="00A13937" w:rsidP="00A13937">
            <w:pPr>
              <w:pStyle w:val="pqiTabBodySmall"/>
              <w:rPr>
                <w:sz w:val="20"/>
              </w:rPr>
            </w:pPr>
            <w:r w:rsidRPr="00CD5AB3">
              <w:rPr>
                <w:sz w:val="20"/>
              </w:rPr>
              <w:t>Podmiot zużywający</w:t>
            </w:r>
          </w:p>
        </w:tc>
        <w:tc>
          <w:tcPr>
            <w:tcW w:w="7265" w:type="dxa"/>
          </w:tcPr>
          <w:p w14:paraId="58A4AD03" w14:textId="0DC1AACC" w:rsidR="00A13937" w:rsidRPr="00CD5AB3" w:rsidRDefault="00A13937" w:rsidP="00A13937">
            <w:pPr>
              <w:pStyle w:val="pqiTabBodySmall"/>
              <w:rPr>
                <w:sz w:val="20"/>
              </w:rPr>
            </w:pPr>
            <w:r>
              <w:rPr>
                <w:sz w:val="20"/>
              </w:rPr>
              <w:t>Podmiot, o którym mowa w art. 2 ust 1 pkt 22</w:t>
            </w:r>
            <w:r w:rsidRPr="00CD5AB3">
              <w:rPr>
                <w:sz w:val="20"/>
              </w:rPr>
              <w:t xml:space="preserve"> ustawy</w:t>
            </w:r>
            <w:r>
              <w:rPr>
                <w:sz w:val="20"/>
              </w:rPr>
              <w:t xml:space="preserve"> o podatku akcyzowym</w:t>
            </w:r>
          </w:p>
        </w:tc>
      </w:tr>
      <w:tr w:rsidR="0018141F" w:rsidRPr="00CD5AB3" w14:paraId="755C3F65" w14:textId="77777777" w:rsidTr="00832B86">
        <w:trPr>
          <w:trHeight w:val="340"/>
          <w:ins w:id="67" w:author="Jurkowska Monika" w:date="2022-09-12T12:52:00Z"/>
        </w:trPr>
        <w:tc>
          <w:tcPr>
            <w:tcW w:w="2233" w:type="dxa"/>
          </w:tcPr>
          <w:p w14:paraId="56EF929E" w14:textId="5EB728C0" w:rsidR="0018141F" w:rsidRPr="00CD5AB3" w:rsidRDefault="0018141F" w:rsidP="00A13937">
            <w:pPr>
              <w:pStyle w:val="pqiTabBodySmall"/>
              <w:rPr>
                <w:ins w:id="68" w:author="Jurkowska Monika" w:date="2022-09-12T12:52:00Z"/>
                <w:sz w:val="20"/>
              </w:rPr>
            </w:pPr>
            <w:ins w:id="69" w:author="Jurkowska Monika" w:date="2022-09-12T12:52:00Z">
              <w:r>
                <w:rPr>
                  <w:sz w:val="20"/>
                </w:rPr>
                <w:t>Podmiot ni</w:t>
              </w:r>
            </w:ins>
            <w:ins w:id="70" w:author="Jurkowska Monika" w:date="2022-09-12T12:53:00Z">
              <w:r>
                <w:rPr>
                  <w:sz w:val="20"/>
                </w:rPr>
                <w:t>eobjęty systemem</w:t>
              </w:r>
            </w:ins>
          </w:p>
        </w:tc>
        <w:tc>
          <w:tcPr>
            <w:tcW w:w="7265" w:type="dxa"/>
          </w:tcPr>
          <w:p w14:paraId="3FD8A5C5" w14:textId="4EE3C29E" w:rsidR="0018141F" w:rsidRDefault="0018141F" w:rsidP="00A13937">
            <w:pPr>
              <w:pStyle w:val="pqiTabBodySmall"/>
              <w:rPr>
                <w:ins w:id="71" w:author="Jurkowska Monika" w:date="2022-09-12T12:52:00Z"/>
                <w:sz w:val="20"/>
              </w:rPr>
            </w:pPr>
            <w:ins w:id="72" w:author="Jurkowska Monika" w:date="2022-09-12T12:53:00Z">
              <w:r>
                <w:rPr>
                  <w:sz w:val="20"/>
                </w:rPr>
                <w:t>Podmiot, który nie miał obowiązku rejestacyjnego w akcyzie. Podmiotem takim będzie</w:t>
              </w:r>
            </w:ins>
            <w:ins w:id="73" w:author="Jurkowska Monika" w:date="2022-09-12T12:54:00Z">
              <w:r>
                <w:rPr>
                  <w:sz w:val="20"/>
                </w:rPr>
                <w:t>: podmiot zużywający nieprowadzący działalności gospodarczej, finalny nabywca węglowy.</w:t>
              </w:r>
            </w:ins>
          </w:p>
        </w:tc>
      </w:tr>
      <w:tr w:rsidR="0018141F" w:rsidRPr="00CD5AB3" w14:paraId="779D6F70" w14:textId="77777777" w:rsidTr="00832B86">
        <w:trPr>
          <w:trHeight w:val="340"/>
          <w:ins w:id="74" w:author="Jurkowska Monika" w:date="2022-09-12T12:52:00Z"/>
        </w:trPr>
        <w:tc>
          <w:tcPr>
            <w:tcW w:w="2233" w:type="dxa"/>
          </w:tcPr>
          <w:p w14:paraId="674429A1" w14:textId="033103A0" w:rsidR="0018141F" w:rsidRPr="00CD5AB3" w:rsidRDefault="0018141F" w:rsidP="00A13937">
            <w:pPr>
              <w:pStyle w:val="pqiTabBodySmall"/>
              <w:rPr>
                <w:ins w:id="75" w:author="Jurkowska Monika" w:date="2022-09-12T12:52:00Z"/>
                <w:sz w:val="20"/>
              </w:rPr>
            </w:pPr>
            <w:ins w:id="76" w:author="Jurkowska Monika" w:date="2022-09-12T12:53:00Z">
              <w:r>
                <w:rPr>
                  <w:sz w:val="20"/>
                </w:rPr>
                <w:t>Pośredniczący podmiot węglowy</w:t>
              </w:r>
            </w:ins>
          </w:p>
        </w:tc>
        <w:tc>
          <w:tcPr>
            <w:tcW w:w="7265" w:type="dxa"/>
          </w:tcPr>
          <w:p w14:paraId="3CFE01F2" w14:textId="209AB298" w:rsidR="0018141F" w:rsidRDefault="00B22D57" w:rsidP="00A13937">
            <w:pPr>
              <w:pStyle w:val="pqiTabBodySmall"/>
              <w:rPr>
                <w:ins w:id="77" w:author="Jurkowska Monika" w:date="2022-09-12T12:52:00Z"/>
                <w:sz w:val="20"/>
              </w:rPr>
            </w:pPr>
            <w:ins w:id="78" w:author="Jurkowska Monika" w:date="2022-09-12T12:58:00Z">
              <w:r>
                <w:rPr>
                  <w:sz w:val="20"/>
                </w:rPr>
                <w:t>Podmiot, o którym mowa w art. 2 ust 1 pkt 23a</w:t>
              </w:r>
              <w:r w:rsidRPr="00CD5AB3">
                <w:rPr>
                  <w:sz w:val="20"/>
                </w:rPr>
                <w:t xml:space="preserve"> ustawy</w:t>
              </w:r>
              <w:r>
                <w:rPr>
                  <w:sz w:val="20"/>
                </w:rPr>
                <w:t xml:space="preserve"> o podatku akcyzowym</w:t>
              </w:r>
            </w:ins>
          </w:p>
        </w:tc>
      </w:tr>
      <w:tr w:rsidR="00A13937" w:rsidRPr="00CD5AB3" w14:paraId="79531BA8" w14:textId="77777777" w:rsidTr="00832B86">
        <w:trPr>
          <w:trHeight w:val="340"/>
        </w:trPr>
        <w:tc>
          <w:tcPr>
            <w:tcW w:w="2233" w:type="dxa"/>
          </w:tcPr>
          <w:p w14:paraId="215C1DED" w14:textId="77777777" w:rsidR="00A13937" w:rsidRPr="00CD5AB3" w:rsidRDefault="00A13937" w:rsidP="00A13937">
            <w:pPr>
              <w:pStyle w:val="pqiTabBodySmall"/>
              <w:rPr>
                <w:sz w:val="20"/>
              </w:rPr>
            </w:pPr>
            <w:r w:rsidRPr="00CD5AB3">
              <w:rPr>
                <w:sz w:val="20"/>
              </w:rPr>
              <w:t>Skład podatkowy</w:t>
            </w:r>
          </w:p>
        </w:tc>
        <w:tc>
          <w:tcPr>
            <w:tcW w:w="7265" w:type="dxa"/>
          </w:tcPr>
          <w:p w14:paraId="65F4BF13" w14:textId="59C1FF6B" w:rsidR="00A13937" w:rsidRPr="00CD5AB3" w:rsidRDefault="00A13937" w:rsidP="00A13937">
            <w:pPr>
              <w:pStyle w:val="pqiTabBodySmall"/>
              <w:rPr>
                <w:sz w:val="20"/>
              </w:rPr>
            </w:pPr>
            <w:r>
              <w:rPr>
                <w:sz w:val="20"/>
              </w:rPr>
              <w:t>Podmiot, o którym mowa w art. 2 ust 1 pkt 10</w:t>
            </w:r>
            <w:r w:rsidRPr="00CD5AB3">
              <w:rPr>
                <w:sz w:val="20"/>
              </w:rPr>
              <w:t xml:space="preserve"> ustawy</w:t>
            </w:r>
            <w:r>
              <w:rPr>
                <w:sz w:val="20"/>
              </w:rPr>
              <w:t xml:space="preserve"> o podatku akcyzowym</w:t>
            </w:r>
          </w:p>
        </w:tc>
      </w:tr>
      <w:tr w:rsidR="00A13937" w:rsidRPr="00CD5AB3" w14:paraId="75F2B833" w14:textId="77777777" w:rsidTr="00832B86">
        <w:trPr>
          <w:trHeight w:val="340"/>
        </w:trPr>
        <w:tc>
          <w:tcPr>
            <w:tcW w:w="2233" w:type="dxa"/>
          </w:tcPr>
          <w:p w14:paraId="0459017C" w14:textId="77777777" w:rsidR="00A13937" w:rsidRPr="00CD5AB3" w:rsidRDefault="00A13937" w:rsidP="00A13937">
            <w:pPr>
              <w:pStyle w:val="pqiTabBodySmall"/>
              <w:rPr>
                <w:sz w:val="20"/>
              </w:rPr>
            </w:pPr>
            <w:r w:rsidRPr="00CD5AB3">
              <w:rPr>
                <w:sz w:val="20"/>
              </w:rPr>
              <w:t>Zarejestrowany odbiorca</w:t>
            </w:r>
          </w:p>
        </w:tc>
        <w:tc>
          <w:tcPr>
            <w:tcW w:w="7265" w:type="dxa"/>
          </w:tcPr>
          <w:p w14:paraId="659A927D" w14:textId="02708544" w:rsidR="00A13937" w:rsidRPr="00CD5AB3" w:rsidRDefault="00A13937" w:rsidP="00A13937">
            <w:pPr>
              <w:pStyle w:val="pqiTabBodySmall"/>
              <w:rPr>
                <w:sz w:val="20"/>
              </w:rPr>
            </w:pPr>
            <w:r>
              <w:rPr>
                <w:sz w:val="20"/>
              </w:rPr>
              <w:t>Podmiot, o którym mowa w art. 2 ust 1 pkt 13</w:t>
            </w:r>
            <w:r w:rsidRPr="00CD5AB3">
              <w:rPr>
                <w:sz w:val="20"/>
              </w:rPr>
              <w:t xml:space="preserve"> ustawy</w:t>
            </w:r>
            <w:r>
              <w:rPr>
                <w:sz w:val="20"/>
              </w:rPr>
              <w:t xml:space="preserve"> o podatku akcyzowym</w:t>
            </w:r>
          </w:p>
        </w:tc>
      </w:tr>
      <w:tr w:rsidR="00A13937" w:rsidRPr="00CD5AB3" w14:paraId="3C5B8B51" w14:textId="77777777" w:rsidTr="00832B86">
        <w:trPr>
          <w:trHeight w:val="340"/>
        </w:trPr>
        <w:tc>
          <w:tcPr>
            <w:tcW w:w="2233" w:type="dxa"/>
          </w:tcPr>
          <w:p w14:paraId="7B9160DA" w14:textId="77777777" w:rsidR="00A13937" w:rsidRPr="00CD5AB3" w:rsidRDefault="00A13937" w:rsidP="00A13937">
            <w:pPr>
              <w:pStyle w:val="pqiTabBodySmall"/>
              <w:rPr>
                <w:sz w:val="20"/>
              </w:rPr>
            </w:pPr>
            <w:r w:rsidRPr="00CD5AB3">
              <w:rPr>
                <w:sz w:val="20"/>
              </w:rPr>
              <w:t>Zużywający podmiot gospodarczy</w:t>
            </w:r>
          </w:p>
        </w:tc>
        <w:tc>
          <w:tcPr>
            <w:tcW w:w="7265" w:type="dxa"/>
          </w:tcPr>
          <w:p w14:paraId="133D93CB" w14:textId="31B52991" w:rsidR="00A13937" w:rsidRPr="00CD5AB3" w:rsidRDefault="00A13937" w:rsidP="00A13937">
            <w:pPr>
              <w:pStyle w:val="pqiTabBodySmall"/>
              <w:rPr>
                <w:sz w:val="20"/>
              </w:rPr>
            </w:pPr>
            <w:r>
              <w:rPr>
                <w:sz w:val="20"/>
              </w:rPr>
              <w:t>Podmiot, o którym mowa w art. 2 ust 1 pkt 22a</w:t>
            </w:r>
            <w:r w:rsidRPr="00CD5AB3">
              <w:rPr>
                <w:sz w:val="20"/>
              </w:rPr>
              <w:t xml:space="preserve"> ustawy</w:t>
            </w:r>
            <w:r>
              <w:rPr>
                <w:sz w:val="20"/>
              </w:rPr>
              <w:t xml:space="preserve"> o podatku akcyzowym</w:t>
            </w:r>
          </w:p>
        </w:tc>
      </w:tr>
      <w:tr w:rsidR="0042632F" w:rsidRPr="00CD5AB3" w14:paraId="46F17E51" w14:textId="77777777" w:rsidTr="00832B86">
        <w:trPr>
          <w:trHeight w:val="340"/>
        </w:trPr>
        <w:tc>
          <w:tcPr>
            <w:tcW w:w="2233" w:type="dxa"/>
          </w:tcPr>
          <w:p w14:paraId="38670753" w14:textId="77777777" w:rsidR="0042632F" w:rsidRPr="00CD5AB3" w:rsidRDefault="0042632F" w:rsidP="0042632F">
            <w:pPr>
              <w:pStyle w:val="pqiTabBodySmall"/>
              <w:rPr>
                <w:sz w:val="20"/>
              </w:rPr>
            </w:pPr>
            <w:r w:rsidRPr="00CD5AB3">
              <w:rPr>
                <w:sz w:val="20"/>
              </w:rPr>
              <w:t>SISC</w:t>
            </w:r>
          </w:p>
        </w:tc>
        <w:tc>
          <w:tcPr>
            <w:tcW w:w="7265" w:type="dxa"/>
          </w:tcPr>
          <w:p w14:paraId="6390D969" w14:textId="77777777" w:rsidR="0042632F" w:rsidRPr="00CD5AB3" w:rsidRDefault="0042632F" w:rsidP="0042632F">
            <w:pPr>
              <w:pStyle w:val="pqiTabBodySmall"/>
              <w:rPr>
                <w:sz w:val="20"/>
              </w:rPr>
            </w:pPr>
            <w:r w:rsidRPr="00CD5AB3">
              <w:rPr>
                <w:sz w:val="20"/>
              </w:rPr>
              <w:t>System Informacyjny Skarbowo Celny.</w:t>
            </w:r>
          </w:p>
        </w:tc>
      </w:tr>
      <w:tr w:rsidR="0042632F" w:rsidRPr="00CD5AB3" w14:paraId="251606D6" w14:textId="77777777" w:rsidTr="00832B86">
        <w:trPr>
          <w:trHeight w:val="340"/>
        </w:trPr>
        <w:tc>
          <w:tcPr>
            <w:tcW w:w="2233" w:type="dxa"/>
          </w:tcPr>
          <w:p w14:paraId="3987B5DA" w14:textId="77777777" w:rsidR="0042632F" w:rsidRPr="00CD5AB3" w:rsidRDefault="0042632F" w:rsidP="0042632F">
            <w:pPr>
              <w:pStyle w:val="pqiTabBodySmall"/>
              <w:rPr>
                <w:sz w:val="20"/>
              </w:rPr>
            </w:pPr>
            <w:r w:rsidRPr="00CD5AB3">
              <w:rPr>
                <w:sz w:val="20"/>
              </w:rPr>
              <w:t>Ustawa</w:t>
            </w:r>
          </w:p>
        </w:tc>
        <w:tc>
          <w:tcPr>
            <w:tcW w:w="7265" w:type="dxa"/>
          </w:tcPr>
          <w:p w14:paraId="26585087" w14:textId="25457F9D" w:rsidR="0042632F" w:rsidRPr="00CD5AB3" w:rsidRDefault="0042632F" w:rsidP="00A13937">
            <w:pPr>
              <w:pStyle w:val="pqiTabBodySmall"/>
              <w:rPr>
                <w:sz w:val="20"/>
              </w:rPr>
            </w:pPr>
            <w:r w:rsidRPr="00CD5AB3">
              <w:rPr>
                <w:rFonts w:cs="Arial"/>
                <w:sz w:val="20"/>
              </w:rPr>
              <w:t>Ustawa z dnia 6 grudnia 2008 r. o podatku akcyzowym (Dz.U. z 201</w:t>
            </w:r>
            <w:r w:rsidR="00A13937">
              <w:rPr>
                <w:rFonts w:cs="Arial"/>
                <w:sz w:val="20"/>
              </w:rPr>
              <w:t>8</w:t>
            </w:r>
            <w:r w:rsidRPr="00CD5AB3">
              <w:rPr>
                <w:rFonts w:cs="Arial"/>
                <w:sz w:val="20"/>
              </w:rPr>
              <w:t xml:space="preserve"> r. poz. </w:t>
            </w:r>
            <w:r w:rsidR="00A13937">
              <w:rPr>
                <w:rFonts w:cs="Arial"/>
                <w:sz w:val="20"/>
              </w:rPr>
              <w:t>1114</w:t>
            </w:r>
            <w:r w:rsidRPr="00CD5AB3">
              <w:rPr>
                <w:rFonts w:cs="Arial"/>
                <w:sz w:val="20"/>
              </w:rPr>
              <w:t>, z późn. zm.)</w:t>
            </w:r>
          </w:p>
        </w:tc>
      </w:tr>
      <w:tr w:rsidR="0042632F" w:rsidRPr="00CD5AB3" w14:paraId="3028E2B5" w14:textId="77777777" w:rsidTr="00832B86">
        <w:trPr>
          <w:trHeight w:val="340"/>
        </w:trPr>
        <w:tc>
          <w:tcPr>
            <w:tcW w:w="2233" w:type="dxa"/>
          </w:tcPr>
          <w:p w14:paraId="591117A2" w14:textId="77777777" w:rsidR="0042632F" w:rsidRPr="00CD5AB3" w:rsidRDefault="0042632F" w:rsidP="0042632F">
            <w:pPr>
              <w:pStyle w:val="pqiTabBodySmall"/>
              <w:rPr>
                <w:sz w:val="20"/>
              </w:rPr>
            </w:pPr>
            <w:r w:rsidRPr="00CD5AB3">
              <w:rPr>
                <w:sz w:val="20"/>
              </w:rPr>
              <w:t xml:space="preserve">Wyroby </w:t>
            </w:r>
          </w:p>
        </w:tc>
        <w:tc>
          <w:tcPr>
            <w:tcW w:w="7265" w:type="dxa"/>
          </w:tcPr>
          <w:p w14:paraId="7FC47E29" w14:textId="77777777" w:rsidR="0042632F" w:rsidRPr="00CD5AB3" w:rsidRDefault="0042632F" w:rsidP="0042632F">
            <w:pPr>
              <w:pStyle w:val="pqiTabBodySmall"/>
              <w:rPr>
                <w:sz w:val="20"/>
              </w:rPr>
            </w:pPr>
            <w:r w:rsidRPr="00CD5AB3">
              <w:rPr>
                <w:rFonts w:cs="Arial"/>
                <w:sz w:val="20"/>
              </w:rPr>
              <w:t>Wyroby akcyzowe zwolnione od akcyzy ze względu na ich przeznaczenie oraz wyroby akcyzowe wymienione w załączniku nr 2 do ustawy opodatkowane zerową stawką akcyzy ze względu na ich przeznaczenie przemieszczane na terytorium kraju poza procedurą zawieszenia poboru akcyzy na podstawie elektronicznego dokumentu Dostawy (e-DD) z wykorzystaniem Systemu</w:t>
            </w:r>
          </w:p>
        </w:tc>
      </w:tr>
      <w:tr w:rsidR="0042632F" w:rsidRPr="00CD5AB3" w14:paraId="2D23AE45" w14:textId="77777777" w:rsidTr="00832B86">
        <w:trPr>
          <w:trHeight w:val="340"/>
        </w:trPr>
        <w:tc>
          <w:tcPr>
            <w:tcW w:w="2233" w:type="dxa"/>
          </w:tcPr>
          <w:p w14:paraId="2B8DFE51" w14:textId="77777777" w:rsidR="0042632F" w:rsidRPr="00CD5AB3" w:rsidRDefault="0042632F" w:rsidP="0042632F">
            <w:pPr>
              <w:pStyle w:val="pqiTabBodySmall"/>
              <w:rPr>
                <w:sz w:val="20"/>
              </w:rPr>
            </w:pPr>
            <w:r w:rsidRPr="00CD5AB3">
              <w:rPr>
                <w:sz w:val="20"/>
              </w:rPr>
              <w:t xml:space="preserve">Web Service </w:t>
            </w:r>
          </w:p>
        </w:tc>
        <w:tc>
          <w:tcPr>
            <w:tcW w:w="7265" w:type="dxa"/>
          </w:tcPr>
          <w:p w14:paraId="016224A0" w14:textId="77777777" w:rsidR="0042632F" w:rsidRPr="00CD5AB3" w:rsidRDefault="0042632F" w:rsidP="0042632F">
            <w:pPr>
              <w:pStyle w:val="pqiTabBodySmall"/>
              <w:rPr>
                <w:sz w:val="20"/>
              </w:rPr>
            </w:pPr>
            <w:r w:rsidRPr="00CD5AB3">
              <w:rPr>
                <w:sz w:val="20"/>
              </w:rPr>
              <w:t xml:space="preserve">Usługa udostępniająca logikę aplikacji komputerowej wykorzystywana przez standardowe protokoły internetowe. </w:t>
            </w:r>
          </w:p>
        </w:tc>
      </w:tr>
      <w:tr w:rsidR="0042632F" w:rsidRPr="00CD5AB3" w14:paraId="1FDEBB7C" w14:textId="77777777" w:rsidTr="00832B86">
        <w:trPr>
          <w:trHeight w:val="340"/>
        </w:trPr>
        <w:tc>
          <w:tcPr>
            <w:tcW w:w="2233" w:type="dxa"/>
          </w:tcPr>
          <w:p w14:paraId="4CE163FC" w14:textId="77777777" w:rsidR="0042632F" w:rsidRPr="00CD5AB3" w:rsidRDefault="0042632F" w:rsidP="0042632F">
            <w:pPr>
              <w:pStyle w:val="pqiTabBodySmall"/>
            </w:pPr>
            <w:r w:rsidRPr="00CD5AB3">
              <w:rPr>
                <w:sz w:val="20"/>
              </w:rPr>
              <w:t>XML</w:t>
            </w:r>
          </w:p>
        </w:tc>
        <w:tc>
          <w:tcPr>
            <w:tcW w:w="7265" w:type="dxa"/>
          </w:tcPr>
          <w:p w14:paraId="7DC5947F" w14:textId="77777777" w:rsidR="0042632F" w:rsidRPr="00CD5AB3" w:rsidRDefault="0042632F" w:rsidP="0042632F">
            <w:pPr>
              <w:pStyle w:val="pqiTabBodySmall"/>
            </w:pPr>
            <w:r w:rsidRPr="00CD5AB3">
              <w:rPr>
                <w:sz w:val="20"/>
              </w:rPr>
              <w:t xml:space="preserve">Rozszerzalny język znaczników (eXtensible Markup Language), uproszczony podzbiór SGML (standardowego uogólnionego języka znaczników wg </w:t>
            </w:r>
            <w:r w:rsidRPr="00CD5AB3">
              <w:rPr>
                <w:sz w:val="20"/>
              </w:rPr>
              <w:lastRenderedPageBreak/>
              <w:t>standardu ISO 8879/86), opisujący schemat znakowania, który pozwala zaznaczyć logiczną strukturę dokumentów</w:t>
            </w:r>
          </w:p>
        </w:tc>
      </w:tr>
      <w:tr w:rsidR="0042632F" w:rsidRPr="00CD5AB3" w14:paraId="5B0B791B" w14:textId="77777777" w:rsidTr="00832B86">
        <w:trPr>
          <w:trHeight w:val="340"/>
        </w:trPr>
        <w:tc>
          <w:tcPr>
            <w:tcW w:w="2233" w:type="dxa"/>
          </w:tcPr>
          <w:p w14:paraId="3ECB3487" w14:textId="77777777" w:rsidR="0042632F" w:rsidRPr="00CD5AB3" w:rsidRDefault="0042632F" w:rsidP="0042632F">
            <w:pPr>
              <w:pStyle w:val="pqiTabBodySmall"/>
              <w:rPr>
                <w:sz w:val="20"/>
              </w:rPr>
            </w:pPr>
            <w:r w:rsidRPr="00CD5AB3">
              <w:rPr>
                <w:sz w:val="20"/>
              </w:rPr>
              <w:lastRenderedPageBreak/>
              <w:t>XSD</w:t>
            </w:r>
          </w:p>
        </w:tc>
        <w:tc>
          <w:tcPr>
            <w:tcW w:w="7265" w:type="dxa"/>
          </w:tcPr>
          <w:p w14:paraId="14AAE687" w14:textId="77777777" w:rsidR="0042632F" w:rsidRPr="00CD5AB3" w:rsidRDefault="0042632F" w:rsidP="0042632F">
            <w:pPr>
              <w:pStyle w:val="Tekstpodstawowy"/>
              <w:rPr>
                <w:sz w:val="20"/>
                <w:szCs w:val="20"/>
              </w:rPr>
            </w:pPr>
            <w:r w:rsidRPr="00CD5AB3">
              <w:rPr>
                <w:sz w:val="20"/>
                <w:szCs w:val="20"/>
              </w:rPr>
              <w:t>Schemat XML</w:t>
            </w:r>
            <w:r w:rsidRPr="00CD5AB3">
              <w:rPr>
                <w:b/>
                <w:bCs/>
                <w:sz w:val="20"/>
                <w:szCs w:val="20"/>
              </w:rPr>
              <w:t xml:space="preserve"> </w:t>
            </w:r>
            <w:r w:rsidRPr="00CD5AB3">
              <w:rPr>
                <w:bCs/>
                <w:sz w:val="20"/>
                <w:szCs w:val="20"/>
              </w:rPr>
              <w:t>(XML Schema Definition)</w:t>
            </w:r>
            <w:r w:rsidRPr="00CD5AB3">
              <w:rPr>
                <w:b/>
                <w:bCs/>
                <w:sz w:val="20"/>
                <w:szCs w:val="20"/>
              </w:rPr>
              <w:t xml:space="preserve"> </w:t>
            </w:r>
            <w:r w:rsidRPr="00CD5AB3">
              <w:rPr>
                <w:sz w:val="20"/>
                <w:szCs w:val="20"/>
              </w:rPr>
              <w:t>jest definicją opisującą strukturę dokumentu XML</w:t>
            </w:r>
          </w:p>
          <w:p w14:paraId="7B5A8774" w14:textId="77777777" w:rsidR="0042632F" w:rsidRPr="00CD5AB3" w:rsidRDefault="0042632F" w:rsidP="0042632F">
            <w:pPr>
              <w:pStyle w:val="pqiTabBodySmall"/>
              <w:rPr>
                <w:sz w:val="20"/>
              </w:rPr>
            </w:pPr>
            <w:r w:rsidRPr="00CD5AB3">
              <w:rPr>
                <w:sz w:val="20"/>
              </w:rPr>
              <w:t>XML Schema – to standard służący do opisu struktury dokumentów XML.</w:t>
            </w:r>
          </w:p>
        </w:tc>
      </w:tr>
      <w:tr w:rsidR="0042632F" w:rsidRPr="00CD5AB3" w14:paraId="50284E27" w14:textId="77777777" w:rsidTr="00832B86">
        <w:trPr>
          <w:trHeight w:val="340"/>
        </w:trPr>
        <w:tc>
          <w:tcPr>
            <w:tcW w:w="2233" w:type="dxa"/>
          </w:tcPr>
          <w:p w14:paraId="6231E656" w14:textId="77777777" w:rsidR="0042632F" w:rsidRPr="00CD5AB3" w:rsidRDefault="0042632F" w:rsidP="0042632F">
            <w:pPr>
              <w:pStyle w:val="pqiTabBodySmall"/>
              <w:rPr>
                <w:sz w:val="20"/>
              </w:rPr>
            </w:pPr>
            <w:r w:rsidRPr="00CD5AB3">
              <w:rPr>
                <w:rFonts w:cs="Arial"/>
                <w:sz w:val="20"/>
              </w:rPr>
              <w:t>Zabezpieczenie</w:t>
            </w:r>
          </w:p>
        </w:tc>
        <w:tc>
          <w:tcPr>
            <w:tcW w:w="7265" w:type="dxa"/>
          </w:tcPr>
          <w:p w14:paraId="48B6CA9A" w14:textId="77777777" w:rsidR="0042632F" w:rsidRPr="00CD5AB3" w:rsidRDefault="0042632F" w:rsidP="0042632F">
            <w:pPr>
              <w:pStyle w:val="Tekstpodstawowy"/>
              <w:rPr>
                <w:sz w:val="20"/>
              </w:rPr>
            </w:pPr>
            <w:r w:rsidRPr="00CD5AB3">
              <w:rPr>
                <w:sz w:val="20"/>
              </w:rPr>
              <w:t>Wszystkie zarejestrowane w systemie OSOZ2 zabezpieczenia akcyzowe</w:t>
            </w:r>
            <w:r w:rsidRPr="00CD5AB3">
              <w:rPr>
                <w:sz w:val="20"/>
              </w:rPr>
              <w:br/>
              <w:t xml:space="preserve"> i zwolnienia z obowiązku składania złożenia zabezpieczenia, wykorzystywane </w:t>
            </w:r>
            <w:r w:rsidRPr="00CD5AB3">
              <w:rPr>
                <w:sz w:val="20"/>
              </w:rPr>
              <w:br/>
              <w:t>w Systemie.</w:t>
            </w:r>
          </w:p>
          <w:p w14:paraId="7B67D2DE" w14:textId="77777777" w:rsidR="0042632F" w:rsidRPr="00CD5AB3" w:rsidRDefault="0042632F" w:rsidP="0042632F">
            <w:pPr>
              <w:pStyle w:val="Tekstpodstawowy"/>
              <w:rPr>
                <w:sz w:val="20"/>
              </w:rPr>
            </w:pPr>
            <w:r w:rsidRPr="00CD5AB3">
              <w:rPr>
                <w:sz w:val="20"/>
              </w:rPr>
              <w:t>Stosuje się zabezpieczenie w dwóch przypadkach:</w:t>
            </w:r>
          </w:p>
          <w:p w14:paraId="1AAEC654" w14:textId="77777777" w:rsidR="0042632F" w:rsidRPr="00CD5AB3" w:rsidRDefault="0042632F" w:rsidP="0042632F">
            <w:pPr>
              <w:pStyle w:val="Tekstpodstawowy"/>
              <w:rPr>
                <w:sz w:val="20"/>
              </w:rPr>
            </w:pPr>
            <w:r w:rsidRPr="00CD5AB3">
              <w:rPr>
                <w:sz w:val="20"/>
              </w:rPr>
              <w:t>- zabezpieczenie na transport</w:t>
            </w:r>
          </w:p>
          <w:p w14:paraId="2F5E4FCE" w14:textId="4B4F7639" w:rsidR="0042632F" w:rsidRPr="00CD5AB3" w:rsidRDefault="0042632F" w:rsidP="0042632F">
            <w:pPr>
              <w:pStyle w:val="Tekstpodstawowy"/>
              <w:rPr>
                <w:sz w:val="20"/>
                <w:szCs w:val="20"/>
              </w:rPr>
            </w:pPr>
            <w:r w:rsidRPr="00CD5AB3">
              <w:rPr>
                <w:sz w:val="20"/>
              </w:rPr>
              <w:t>- zabezpieczenie na magazynowanie</w:t>
            </w:r>
          </w:p>
        </w:tc>
      </w:tr>
    </w:tbl>
    <w:p w14:paraId="354B107A" w14:textId="77777777" w:rsidR="003C005A" w:rsidRPr="00CD5AB3" w:rsidRDefault="003C005A" w:rsidP="003B007A">
      <w:pPr>
        <w:pStyle w:val="pqiTabBody"/>
      </w:pPr>
    </w:p>
    <w:p w14:paraId="1BC3D7CA" w14:textId="467BCC6C" w:rsidR="003C005A" w:rsidRPr="00CD5AB3" w:rsidRDefault="003C005A" w:rsidP="000C2102">
      <w:pPr>
        <w:pStyle w:val="pqiChpHeadNum2"/>
      </w:pPr>
      <w:bookmarkStart w:id="79" w:name="_Toc220987366"/>
      <w:bookmarkStart w:id="80" w:name="_Toc226874927"/>
      <w:bookmarkStart w:id="81" w:name="_Toc226943577"/>
      <w:bookmarkStart w:id="82" w:name="_Toc227826246"/>
      <w:bookmarkStart w:id="83" w:name="_Toc526429200"/>
      <w:bookmarkStart w:id="84" w:name="_Toc528064566"/>
      <w:bookmarkStart w:id="85" w:name="_Toc97636619"/>
      <w:bookmarkEnd w:id="52"/>
      <w:bookmarkEnd w:id="53"/>
      <w:bookmarkEnd w:id="54"/>
      <w:bookmarkEnd w:id="55"/>
      <w:bookmarkEnd w:id="56"/>
      <w:bookmarkEnd w:id="57"/>
      <w:bookmarkEnd w:id="58"/>
      <w:bookmarkEnd w:id="59"/>
      <w:bookmarkEnd w:id="60"/>
      <w:bookmarkEnd w:id="61"/>
      <w:bookmarkEnd w:id="62"/>
      <w:bookmarkEnd w:id="63"/>
      <w:r w:rsidRPr="00CD5AB3">
        <w:t>Dokumenty referencyjne</w:t>
      </w:r>
      <w:bookmarkEnd w:id="79"/>
      <w:bookmarkEnd w:id="80"/>
      <w:bookmarkEnd w:id="81"/>
      <w:bookmarkEnd w:id="82"/>
      <w:bookmarkEnd w:id="83"/>
      <w:bookmarkEnd w:id="84"/>
      <w:bookmarkEnd w:id="85"/>
    </w:p>
    <w:p w14:paraId="0219362C" w14:textId="0C5E9271" w:rsidR="005651E0" w:rsidRPr="00CD5AB3" w:rsidRDefault="005651E0" w:rsidP="005651E0">
      <w:pPr>
        <w:pStyle w:val="pqiChpHeadNum3"/>
      </w:pPr>
      <w:bookmarkStart w:id="86" w:name="_Toc526429201"/>
      <w:bookmarkStart w:id="87" w:name="_Toc528064567"/>
      <w:bookmarkStart w:id="88" w:name="_Toc97636620"/>
      <w:r w:rsidRPr="00CD5AB3">
        <w:t>Dokumenty źródłowe i nadrzędne</w:t>
      </w:r>
      <w:bookmarkEnd w:id="86"/>
      <w:bookmarkEnd w:id="87"/>
      <w:bookmarkEnd w:id="88"/>
    </w:p>
    <w:tbl>
      <w:tblPr>
        <w:tblW w:w="846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0"/>
        <w:gridCol w:w="2340"/>
      </w:tblGrid>
      <w:tr w:rsidR="005651E0" w:rsidRPr="00CD5AB3" w14:paraId="72D7517B" w14:textId="77777777" w:rsidTr="00967A7D">
        <w:tc>
          <w:tcPr>
            <w:tcW w:w="720" w:type="dxa"/>
            <w:tcBorders>
              <w:top w:val="single" w:sz="4" w:space="0" w:color="auto"/>
              <w:left w:val="single" w:sz="4" w:space="0" w:color="auto"/>
              <w:bottom w:val="single" w:sz="4" w:space="0" w:color="auto"/>
              <w:right w:val="single" w:sz="4" w:space="0" w:color="auto"/>
            </w:tcBorders>
          </w:tcPr>
          <w:p w14:paraId="3C70215C" w14:textId="77777777" w:rsidR="005651E0" w:rsidRPr="00CD5AB3" w:rsidRDefault="005651E0" w:rsidP="00967A7D">
            <w:pPr>
              <w:pStyle w:val="pqiTabHead"/>
            </w:pPr>
            <w:r w:rsidRPr="00CD5AB3">
              <w:t>LP</w:t>
            </w:r>
          </w:p>
        </w:tc>
        <w:tc>
          <w:tcPr>
            <w:tcW w:w="5400" w:type="dxa"/>
            <w:tcBorders>
              <w:top w:val="single" w:sz="4" w:space="0" w:color="auto"/>
              <w:left w:val="single" w:sz="4" w:space="0" w:color="auto"/>
              <w:bottom w:val="single" w:sz="4" w:space="0" w:color="auto"/>
              <w:right w:val="single" w:sz="4" w:space="0" w:color="auto"/>
            </w:tcBorders>
          </w:tcPr>
          <w:p w14:paraId="34BCA50F" w14:textId="77777777" w:rsidR="005651E0" w:rsidRPr="00CD5AB3" w:rsidRDefault="005651E0" w:rsidP="00967A7D">
            <w:pPr>
              <w:pStyle w:val="pqiTabHead"/>
            </w:pPr>
            <w:r w:rsidRPr="00CD5AB3">
              <w:t>Nazwa dokumentu</w:t>
            </w:r>
          </w:p>
        </w:tc>
        <w:tc>
          <w:tcPr>
            <w:tcW w:w="2340" w:type="dxa"/>
            <w:tcBorders>
              <w:top w:val="single" w:sz="4" w:space="0" w:color="auto"/>
              <w:left w:val="single" w:sz="4" w:space="0" w:color="auto"/>
              <w:bottom w:val="single" w:sz="4" w:space="0" w:color="auto"/>
              <w:right w:val="single" w:sz="4" w:space="0" w:color="auto"/>
            </w:tcBorders>
          </w:tcPr>
          <w:p w14:paraId="4414F3BC" w14:textId="77777777" w:rsidR="005651E0" w:rsidRPr="00CD5AB3" w:rsidRDefault="005651E0" w:rsidP="00967A7D">
            <w:pPr>
              <w:pStyle w:val="pqiTabHead"/>
            </w:pPr>
            <w:r w:rsidRPr="00CD5AB3">
              <w:t>Wersja, data wydania/zatwierdzenia</w:t>
            </w:r>
          </w:p>
        </w:tc>
      </w:tr>
      <w:tr w:rsidR="005651E0" w:rsidRPr="00CD5AB3" w14:paraId="007428AE" w14:textId="77777777" w:rsidTr="00967A7D">
        <w:tc>
          <w:tcPr>
            <w:tcW w:w="720" w:type="dxa"/>
            <w:tcBorders>
              <w:top w:val="single" w:sz="4" w:space="0" w:color="auto"/>
              <w:left w:val="single" w:sz="4" w:space="0" w:color="auto"/>
              <w:bottom w:val="single" w:sz="4" w:space="0" w:color="auto"/>
              <w:right w:val="single" w:sz="4" w:space="0" w:color="auto"/>
            </w:tcBorders>
          </w:tcPr>
          <w:p w14:paraId="495DC1E3" w14:textId="77777777" w:rsidR="005651E0" w:rsidRPr="00CD5AB3" w:rsidRDefault="005651E0" w:rsidP="00967A7D">
            <w:pPr>
              <w:pStyle w:val="pqiTabListNum1"/>
              <w:numPr>
                <w:ilvl w:val="0"/>
                <w:numId w:val="24"/>
              </w:numPr>
            </w:pPr>
          </w:p>
        </w:tc>
        <w:tc>
          <w:tcPr>
            <w:tcW w:w="5400" w:type="dxa"/>
            <w:tcBorders>
              <w:top w:val="single" w:sz="4" w:space="0" w:color="auto"/>
              <w:left w:val="single" w:sz="4" w:space="0" w:color="auto"/>
              <w:bottom w:val="single" w:sz="4" w:space="0" w:color="auto"/>
              <w:right w:val="single" w:sz="4" w:space="0" w:color="auto"/>
            </w:tcBorders>
          </w:tcPr>
          <w:p w14:paraId="2CE3F204" w14:textId="5E7E94F5" w:rsidR="005651E0" w:rsidRPr="0091415B" w:rsidRDefault="00A13937" w:rsidP="00967A7D">
            <w:pPr>
              <w:pStyle w:val="pqiTabBody"/>
            </w:pPr>
            <w:r w:rsidRPr="00CD5AB3">
              <w:rPr>
                <w:rFonts w:cs="Arial"/>
              </w:rPr>
              <w:t>Ustawa z dnia 6 grudnia 2008 r. o podatku akcyzowym (Dz.U. z 201</w:t>
            </w:r>
            <w:r>
              <w:rPr>
                <w:rFonts w:cs="Arial"/>
              </w:rPr>
              <w:t>8</w:t>
            </w:r>
            <w:r w:rsidRPr="00CD5AB3">
              <w:rPr>
                <w:rFonts w:cs="Arial"/>
              </w:rPr>
              <w:t xml:space="preserve"> r. poz. </w:t>
            </w:r>
            <w:r>
              <w:rPr>
                <w:rFonts w:cs="Arial"/>
              </w:rPr>
              <w:t>1114</w:t>
            </w:r>
            <w:r w:rsidRPr="00CD5AB3">
              <w:rPr>
                <w:rFonts w:cs="Arial"/>
              </w:rPr>
              <w:t>, z późn. zm.)</w:t>
            </w:r>
            <w:r>
              <w:rPr>
                <w:rFonts w:cs="Arial"/>
              </w:rPr>
              <w:t xml:space="preserve"> – w tym zmiana ogłoszona w DZ.U. z 2018 r. poz 1697 dotycząca elektronizacji dokumentu dostawy</w:t>
            </w:r>
          </w:p>
        </w:tc>
        <w:tc>
          <w:tcPr>
            <w:tcW w:w="2340" w:type="dxa"/>
            <w:tcBorders>
              <w:top w:val="single" w:sz="4" w:space="0" w:color="auto"/>
              <w:left w:val="single" w:sz="4" w:space="0" w:color="auto"/>
              <w:bottom w:val="single" w:sz="4" w:space="0" w:color="auto"/>
              <w:right w:val="single" w:sz="4" w:space="0" w:color="auto"/>
            </w:tcBorders>
          </w:tcPr>
          <w:p w14:paraId="3FC8410B" w14:textId="3F8FB695" w:rsidR="005651E0" w:rsidRPr="00CD5AB3" w:rsidRDefault="005651E0" w:rsidP="00967A7D">
            <w:pPr>
              <w:pStyle w:val="pqiTabBody"/>
            </w:pPr>
          </w:p>
        </w:tc>
      </w:tr>
      <w:tr w:rsidR="005651E0" w:rsidRPr="00CD5AB3" w14:paraId="7A061E54" w14:textId="77777777" w:rsidTr="00967A7D">
        <w:tc>
          <w:tcPr>
            <w:tcW w:w="720" w:type="dxa"/>
            <w:tcBorders>
              <w:top w:val="single" w:sz="4" w:space="0" w:color="auto"/>
              <w:left w:val="single" w:sz="4" w:space="0" w:color="auto"/>
              <w:bottom w:val="single" w:sz="4" w:space="0" w:color="auto"/>
              <w:right w:val="single" w:sz="4" w:space="0" w:color="auto"/>
            </w:tcBorders>
          </w:tcPr>
          <w:p w14:paraId="2E6B389B" w14:textId="77777777" w:rsidR="005651E0" w:rsidRPr="00CD5AB3" w:rsidRDefault="005651E0" w:rsidP="00967A7D">
            <w:pPr>
              <w:pStyle w:val="pqiTabListNum1"/>
              <w:numPr>
                <w:ilvl w:val="0"/>
                <w:numId w:val="24"/>
              </w:numPr>
            </w:pPr>
          </w:p>
        </w:tc>
        <w:tc>
          <w:tcPr>
            <w:tcW w:w="5400" w:type="dxa"/>
            <w:tcBorders>
              <w:top w:val="single" w:sz="4" w:space="0" w:color="auto"/>
              <w:left w:val="single" w:sz="4" w:space="0" w:color="auto"/>
              <w:bottom w:val="single" w:sz="4" w:space="0" w:color="auto"/>
              <w:right w:val="single" w:sz="4" w:space="0" w:color="auto"/>
            </w:tcBorders>
          </w:tcPr>
          <w:p w14:paraId="6267658D" w14:textId="0C7AC8B6" w:rsidR="005651E0" w:rsidRPr="00CD5AB3" w:rsidRDefault="00D64FAD" w:rsidP="00967A7D">
            <w:pPr>
              <w:pStyle w:val="pqiTabBody"/>
            </w:pPr>
            <w:r w:rsidRPr="00CD5AB3">
              <w:t xml:space="preserve">Obsługa zabezpieczeń akcyzowych w systemie EMCS </w:t>
            </w:r>
            <w:r w:rsidR="00A47C43" w:rsidRPr="00CD5AB3">
              <w:t xml:space="preserve">PL 2 </w:t>
            </w:r>
            <w:r w:rsidRPr="00CD5AB3">
              <w:t>– Podręcznik użyt</w:t>
            </w:r>
            <w:r w:rsidR="0063697F" w:rsidRPr="00CD5AB3">
              <w:t>kownika</w:t>
            </w:r>
          </w:p>
        </w:tc>
        <w:tc>
          <w:tcPr>
            <w:tcW w:w="2340" w:type="dxa"/>
            <w:tcBorders>
              <w:top w:val="single" w:sz="4" w:space="0" w:color="auto"/>
              <w:left w:val="single" w:sz="4" w:space="0" w:color="auto"/>
              <w:bottom w:val="single" w:sz="4" w:space="0" w:color="auto"/>
              <w:right w:val="single" w:sz="4" w:space="0" w:color="auto"/>
            </w:tcBorders>
          </w:tcPr>
          <w:p w14:paraId="33AFCADC" w14:textId="77777777" w:rsidR="005651E0" w:rsidRPr="00CD5AB3" w:rsidRDefault="005651E0" w:rsidP="00967A7D">
            <w:pPr>
              <w:pStyle w:val="pqiTabBody"/>
            </w:pPr>
          </w:p>
        </w:tc>
      </w:tr>
      <w:tr w:rsidR="007060C8" w:rsidRPr="00CD5AB3" w14:paraId="535DA245" w14:textId="77777777" w:rsidTr="00967A7D">
        <w:tc>
          <w:tcPr>
            <w:tcW w:w="720" w:type="dxa"/>
            <w:tcBorders>
              <w:top w:val="single" w:sz="4" w:space="0" w:color="auto"/>
              <w:left w:val="single" w:sz="4" w:space="0" w:color="auto"/>
              <w:bottom w:val="single" w:sz="4" w:space="0" w:color="auto"/>
              <w:right w:val="single" w:sz="4" w:space="0" w:color="auto"/>
            </w:tcBorders>
          </w:tcPr>
          <w:p w14:paraId="65DA90BD" w14:textId="77777777" w:rsidR="007060C8" w:rsidRPr="00CD5AB3" w:rsidRDefault="007060C8" w:rsidP="00967A7D">
            <w:pPr>
              <w:pStyle w:val="pqiTabListNum1"/>
              <w:numPr>
                <w:ilvl w:val="0"/>
                <w:numId w:val="24"/>
              </w:numPr>
            </w:pPr>
          </w:p>
        </w:tc>
        <w:tc>
          <w:tcPr>
            <w:tcW w:w="5400" w:type="dxa"/>
            <w:tcBorders>
              <w:top w:val="single" w:sz="4" w:space="0" w:color="auto"/>
              <w:left w:val="single" w:sz="4" w:space="0" w:color="auto"/>
              <w:bottom w:val="single" w:sz="4" w:space="0" w:color="auto"/>
              <w:right w:val="single" w:sz="4" w:space="0" w:color="auto"/>
            </w:tcBorders>
          </w:tcPr>
          <w:p w14:paraId="0CEF8AF7" w14:textId="57428CFB" w:rsidR="007060C8" w:rsidRPr="00CD5AB3" w:rsidRDefault="00A13937" w:rsidP="00967A7D">
            <w:pPr>
              <w:pStyle w:val="pqiTabBody"/>
            </w:pPr>
            <w:del w:id="89" w:author="Jurkowska Monika" w:date="2022-09-12T12:59:00Z">
              <w:r w:rsidDel="00B22D57">
                <w:delText>Projekty a</w:delText>
              </w:r>
            </w:del>
            <w:ins w:id="90" w:author="Jurkowska Monika" w:date="2022-09-12T12:59:00Z">
              <w:r w:rsidR="00B22D57">
                <w:t>A</w:t>
              </w:r>
            </w:ins>
            <w:r>
              <w:t>kt</w:t>
            </w:r>
            <w:ins w:id="91" w:author="Jurkowska Monika" w:date="2022-09-12T12:59:00Z">
              <w:r w:rsidR="00B22D57">
                <w:t>y</w:t>
              </w:r>
            </w:ins>
            <w:del w:id="92" w:author="Jurkowska Monika" w:date="2022-09-12T12:59:00Z">
              <w:r w:rsidDel="00B22D57">
                <w:delText>ów</w:delText>
              </w:r>
            </w:del>
            <w:r>
              <w:t xml:space="preserve"> wykonawcz</w:t>
            </w:r>
            <w:ins w:id="93" w:author="Jurkowska Monika" w:date="2022-09-12T12:59:00Z">
              <w:r w:rsidR="00B22D57">
                <w:t>e</w:t>
              </w:r>
            </w:ins>
            <w:del w:id="94" w:author="Jurkowska Monika" w:date="2022-09-12T12:59:00Z">
              <w:r w:rsidDel="00B22D57">
                <w:delText>yc</w:delText>
              </w:r>
            </w:del>
            <w:r>
              <w:t>h do ustawy o podatku akcyzowym w zakresie dokumentu dostawy</w:t>
            </w:r>
          </w:p>
        </w:tc>
        <w:tc>
          <w:tcPr>
            <w:tcW w:w="2340" w:type="dxa"/>
            <w:tcBorders>
              <w:top w:val="single" w:sz="4" w:space="0" w:color="auto"/>
              <w:left w:val="single" w:sz="4" w:space="0" w:color="auto"/>
              <w:bottom w:val="single" w:sz="4" w:space="0" w:color="auto"/>
              <w:right w:val="single" w:sz="4" w:space="0" w:color="auto"/>
            </w:tcBorders>
          </w:tcPr>
          <w:p w14:paraId="5CB2D336" w14:textId="548F32CD" w:rsidR="007060C8" w:rsidRPr="00CD5AB3" w:rsidRDefault="007060C8" w:rsidP="00126AD9">
            <w:pPr>
              <w:pStyle w:val="pqiTabBody"/>
            </w:pPr>
          </w:p>
        </w:tc>
      </w:tr>
    </w:tbl>
    <w:p w14:paraId="42FF34B8" w14:textId="77777777" w:rsidR="005651E0" w:rsidRPr="00CD5AB3" w:rsidRDefault="005651E0" w:rsidP="005651E0">
      <w:pPr>
        <w:pStyle w:val="pqiText"/>
      </w:pPr>
    </w:p>
    <w:p w14:paraId="433A0E17" w14:textId="1598A223" w:rsidR="008401E5" w:rsidRPr="00CD5AB3" w:rsidRDefault="008401E5" w:rsidP="008401E5">
      <w:pPr>
        <w:pStyle w:val="pqiChpHeadNum3"/>
      </w:pPr>
      <w:bookmarkStart w:id="95" w:name="_Toc526429202"/>
      <w:bookmarkStart w:id="96" w:name="_Toc528064568"/>
      <w:bookmarkStart w:id="97" w:name="_Toc97636621"/>
      <w:r w:rsidRPr="00CD5AB3">
        <w:t>Dokumenty pomocnicze</w:t>
      </w:r>
      <w:bookmarkEnd w:id="95"/>
      <w:bookmarkEnd w:id="96"/>
      <w:bookmarkEnd w:id="97"/>
    </w:p>
    <w:tbl>
      <w:tblPr>
        <w:tblW w:w="846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0"/>
        <w:gridCol w:w="2340"/>
      </w:tblGrid>
      <w:tr w:rsidR="008401E5" w:rsidRPr="00CD5AB3" w14:paraId="6BDB41F8" w14:textId="77777777" w:rsidTr="004B0920">
        <w:tc>
          <w:tcPr>
            <w:tcW w:w="720" w:type="dxa"/>
            <w:tcBorders>
              <w:top w:val="single" w:sz="4" w:space="0" w:color="auto"/>
              <w:left w:val="single" w:sz="4" w:space="0" w:color="auto"/>
              <w:bottom w:val="single" w:sz="4" w:space="0" w:color="auto"/>
              <w:right w:val="single" w:sz="4" w:space="0" w:color="auto"/>
            </w:tcBorders>
          </w:tcPr>
          <w:p w14:paraId="253B5A8E" w14:textId="77777777" w:rsidR="008401E5" w:rsidRPr="00CD5AB3" w:rsidRDefault="008401E5" w:rsidP="003B007A">
            <w:pPr>
              <w:pStyle w:val="pqiTabHead"/>
            </w:pPr>
            <w:r w:rsidRPr="00CD5AB3">
              <w:t>LP</w:t>
            </w:r>
          </w:p>
        </w:tc>
        <w:tc>
          <w:tcPr>
            <w:tcW w:w="5400" w:type="dxa"/>
            <w:tcBorders>
              <w:top w:val="single" w:sz="4" w:space="0" w:color="auto"/>
              <w:left w:val="single" w:sz="4" w:space="0" w:color="auto"/>
              <w:bottom w:val="single" w:sz="4" w:space="0" w:color="auto"/>
              <w:right w:val="single" w:sz="4" w:space="0" w:color="auto"/>
            </w:tcBorders>
          </w:tcPr>
          <w:p w14:paraId="710DB706" w14:textId="77777777" w:rsidR="008401E5" w:rsidRPr="00CD5AB3" w:rsidRDefault="008401E5" w:rsidP="003B007A">
            <w:pPr>
              <w:pStyle w:val="pqiTabHead"/>
            </w:pPr>
            <w:r w:rsidRPr="00CD5AB3">
              <w:t>Nazwa dokumentu</w:t>
            </w:r>
          </w:p>
        </w:tc>
        <w:tc>
          <w:tcPr>
            <w:tcW w:w="2340" w:type="dxa"/>
            <w:tcBorders>
              <w:top w:val="single" w:sz="4" w:space="0" w:color="auto"/>
              <w:left w:val="single" w:sz="4" w:space="0" w:color="auto"/>
              <w:bottom w:val="single" w:sz="4" w:space="0" w:color="auto"/>
              <w:right w:val="single" w:sz="4" w:space="0" w:color="auto"/>
            </w:tcBorders>
          </w:tcPr>
          <w:p w14:paraId="36335F49" w14:textId="77777777" w:rsidR="008401E5" w:rsidRPr="00CD5AB3" w:rsidRDefault="008401E5" w:rsidP="003B007A">
            <w:pPr>
              <w:pStyle w:val="pqiTabHead"/>
            </w:pPr>
            <w:r w:rsidRPr="00CD5AB3">
              <w:t>Wersja, data wydania/zatwierdzenia</w:t>
            </w:r>
          </w:p>
        </w:tc>
      </w:tr>
      <w:tr w:rsidR="003B007A" w:rsidRPr="00CD5AB3" w14:paraId="510B6EA6" w14:textId="77777777" w:rsidTr="004B0920">
        <w:tc>
          <w:tcPr>
            <w:tcW w:w="720" w:type="dxa"/>
            <w:tcBorders>
              <w:top w:val="single" w:sz="4" w:space="0" w:color="auto"/>
              <w:left w:val="single" w:sz="4" w:space="0" w:color="auto"/>
              <w:bottom w:val="single" w:sz="4" w:space="0" w:color="auto"/>
              <w:right w:val="single" w:sz="4" w:space="0" w:color="auto"/>
            </w:tcBorders>
          </w:tcPr>
          <w:p w14:paraId="557EA7C0" w14:textId="77777777" w:rsidR="003B007A" w:rsidRPr="00CD5AB3" w:rsidRDefault="003B007A" w:rsidP="003B007A">
            <w:pPr>
              <w:pStyle w:val="pqiTabListNum1"/>
              <w:numPr>
                <w:ilvl w:val="0"/>
                <w:numId w:val="24"/>
              </w:numPr>
            </w:pPr>
          </w:p>
        </w:tc>
        <w:tc>
          <w:tcPr>
            <w:tcW w:w="5400" w:type="dxa"/>
            <w:tcBorders>
              <w:top w:val="single" w:sz="4" w:space="0" w:color="auto"/>
              <w:left w:val="single" w:sz="4" w:space="0" w:color="auto"/>
              <w:bottom w:val="single" w:sz="4" w:space="0" w:color="auto"/>
              <w:right w:val="single" w:sz="4" w:space="0" w:color="auto"/>
            </w:tcBorders>
          </w:tcPr>
          <w:p w14:paraId="76F656E0" w14:textId="77777777" w:rsidR="003B007A" w:rsidRPr="00CD5AB3" w:rsidRDefault="001A0DD3" w:rsidP="003B007A">
            <w:pPr>
              <w:pStyle w:val="pqiTabBody"/>
              <w:rPr>
                <w:lang w:val="en-US"/>
              </w:rPr>
            </w:pPr>
            <w:r w:rsidRPr="00CD5AB3">
              <w:rPr>
                <w:lang w:val="en-GB"/>
              </w:rPr>
              <w:t xml:space="preserve">XML Advanced Electronic </w:t>
            </w:r>
            <w:r w:rsidRPr="00CD5AB3">
              <w:rPr>
                <w:lang w:val="en-US"/>
              </w:rPr>
              <w:t>Signatures (XAdES)</w:t>
            </w:r>
          </w:p>
        </w:tc>
        <w:tc>
          <w:tcPr>
            <w:tcW w:w="2340" w:type="dxa"/>
            <w:tcBorders>
              <w:top w:val="single" w:sz="4" w:space="0" w:color="auto"/>
              <w:left w:val="single" w:sz="4" w:space="0" w:color="auto"/>
              <w:bottom w:val="single" w:sz="4" w:space="0" w:color="auto"/>
              <w:right w:val="single" w:sz="4" w:space="0" w:color="auto"/>
            </w:tcBorders>
          </w:tcPr>
          <w:p w14:paraId="636FBF51" w14:textId="77777777" w:rsidR="003B007A" w:rsidRPr="00CD5AB3" w:rsidRDefault="001A0DD3" w:rsidP="003B007A">
            <w:pPr>
              <w:pStyle w:val="pqiTabBody"/>
            </w:pPr>
            <w:r w:rsidRPr="00CD5AB3">
              <w:t>Wersja 1.3.2 rekomendacji ETSI z marca 2006 r. – http://uri.etsi.org/01903/v1.3.2.</w:t>
            </w:r>
          </w:p>
        </w:tc>
      </w:tr>
    </w:tbl>
    <w:p w14:paraId="3EA0C98B" w14:textId="77777777" w:rsidR="00083D62" w:rsidRPr="00CD5AB3" w:rsidRDefault="004C3B44" w:rsidP="000B4891">
      <w:pPr>
        <w:pStyle w:val="pqiChpHeadNum1"/>
        <w:pageBreakBefore/>
      </w:pPr>
      <w:bookmarkStart w:id="98" w:name="_Toc526429203"/>
      <w:bookmarkStart w:id="99" w:name="_Toc528064569"/>
      <w:bookmarkStart w:id="100" w:name="_Toc97636622"/>
      <w:bookmarkStart w:id="101" w:name="_Toc266108223"/>
      <w:bookmarkStart w:id="102" w:name="_Toc266108226"/>
      <w:r w:rsidRPr="00CD5AB3">
        <w:lastRenderedPageBreak/>
        <w:t>Opis komunikacji</w:t>
      </w:r>
      <w:bookmarkEnd w:id="98"/>
      <w:bookmarkEnd w:id="99"/>
      <w:bookmarkEnd w:id="100"/>
    </w:p>
    <w:p w14:paraId="3960C146" w14:textId="1072BF23" w:rsidR="00326C63" w:rsidRPr="00CD5AB3" w:rsidRDefault="00A21344" w:rsidP="00C92150">
      <w:pPr>
        <w:pStyle w:val="pqiText"/>
        <w:jc w:val="both"/>
      </w:pPr>
      <w:r w:rsidRPr="00CD5AB3">
        <w:t xml:space="preserve">Każdy komunikat przesyłany przez podmiot do </w:t>
      </w:r>
      <w:r w:rsidR="00CC47F7" w:rsidRPr="00CD5AB3">
        <w:t xml:space="preserve">Systemu </w:t>
      </w:r>
      <w:r w:rsidR="00B84E16" w:rsidRPr="00CD5AB3">
        <w:t>EMCS PL 2</w:t>
      </w:r>
      <w:r w:rsidRPr="00CD5AB3">
        <w:t xml:space="preserve">, a także przez </w:t>
      </w:r>
      <w:r w:rsidR="00CC47F7" w:rsidRPr="00CD5AB3">
        <w:t xml:space="preserve">System </w:t>
      </w:r>
      <w:r w:rsidRPr="00CD5AB3">
        <w:t>EMCS</w:t>
      </w:r>
      <w:r w:rsidR="00ED5D5B" w:rsidRPr="00CD5AB3">
        <w:t> </w:t>
      </w:r>
      <w:r w:rsidRPr="00CD5AB3">
        <w:t>PL</w:t>
      </w:r>
      <w:r w:rsidR="00ED5D5B" w:rsidRPr="00CD5AB3">
        <w:t> </w:t>
      </w:r>
      <w:r w:rsidRPr="00CD5AB3">
        <w:t xml:space="preserve">2 do podmiotu musi być podpisany elektronicznie zgodnie ze standardem XAdES-BES, będącym rozwinięciem XML-DSig. Należy zastosować podpis otaczający (ang. ENVELOPED). </w:t>
      </w:r>
      <w:r w:rsidR="00326C63" w:rsidRPr="00CD5AB3">
        <w:t xml:space="preserve">Struktura </w:t>
      </w:r>
      <w:r w:rsidR="00E94BE8" w:rsidRPr="00CD5AB3">
        <w:t>komunikatów zawierających komunikaty biznesowe</w:t>
      </w:r>
      <w:r w:rsidR="00326C63" w:rsidRPr="00CD5AB3">
        <w:t xml:space="preserve"> i podpis </w:t>
      </w:r>
      <w:r w:rsidR="00E94BE8" w:rsidRPr="00CD5AB3">
        <w:t xml:space="preserve">elektroniczny </w:t>
      </w:r>
      <w:r w:rsidR="001C561C" w:rsidRPr="00CD5AB3">
        <w:t>są opisane</w:t>
      </w:r>
      <w:r w:rsidR="00E01983" w:rsidRPr="00CD5AB3">
        <w:t xml:space="preserve"> w rozdziałach:</w:t>
      </w:r>
    </w:p>
    <w:p w14:paraId="4FE363DC" w14:textId="7632D83E" w:rsidR="00C92150" w:rsidRPr="00CD5AB3" w:rsidRDefault="00215CF5" w:rsidP="009625A2">
      <w:pPr>
        <w:pStyle w:val="pqiText"/>
        <w:numPr>
          <w:ilvl w:val="0"/>
          <w:numId w:val="56"/>
        </w:numPr>
        <w:jc w:val="both"/>
      </w:pPr>
      <w:r w:rsidRPr="00CD5AB3">
        <w:fldChar w:fldCharType="begin"/>
      </w:r>
      <w:r w:rsidR="00C92150" w:rsidRPr="00CD5AB3">
        <w:instrText xml:space="preserve"> REF _Ref478463880 \r \h </w:instrText>
      </w:r>
      <w:r w:rsidR="00CD5AB3" w:rsidRPr="00CD5AB3">
        <w:instrText xml:space="preserve"> \* MERGEFORMAT </w:instrText>
      </w:r>
      <w:r w:rsidRPr="00CD5AB3">
        <w:fldChar w:fldCharType="separate"/>
      </w:r>
      <w:r w:rsidR="00D17E57">
        <w:t>3.26</w:t>
      </w:r>
      <w:r w:rsidRPr="00CD5AB3">
        <w:fldChar w:fldCharType="end"/>
      </w:r>
      <w:r w:rsidR="00C92150" w:rsidRPr="00CD5AB3">
        <w:t xml:space="preserve"> </w:t>
      </w:r>
      <w:r w:rsidR="008A39D7" w:rsidRPr="00CD5AB3">
        <w:fldChar w:fldCharType="begin"/>
      </w:r>
      <w:r w:rsidR="008A39D7" w:rsidRPr="00CD5AB3">
        <w:instrText xml:space="preserve"> REF _Ref478463868 \h  \* MERGEFORMAT </w:instrText>
      </w:r>
      <w:r w:rsidR="008A39D7" w:rsidRPr="00CD5AB3">
        <w:fldChar w:fldCharType="separate"/>
      </w:r>
      <w:r w:rsidR="008A39D7" w:rsidRPr="00CD5AB3">
        <w:t>TraderToE</w:t>
      </w:r>
      <w:r w:rsidR="008A39D7">
        <w:t>DD</w:t>
      </w:r>
      <w:r w:rsidR="008A39D7" w:rsidRPr="00CD5AB3">
        <w:t xml:space="preserve"> – Koperta z komunikatem od podmiotu</w:t>
      </w:r>
      <w:r w:rsidR="008A39D7" w:rsidRPr="00CD5AB3">
        <w:fldChar w:fldCharType="end"/>
      </w:r>
    </w:p>
    <w:p w14:paraId="3E8031FF" w14:textId="412B251C" w:rsidR="00C92150" w:rsidRPr="00CD5AB3" w:rsidRDefault="00215CF5" w:rsidP="00C92150">
      <w:pPr>
        <w:pStyle w:val="pqiText"/>
        <w:numPr>
          <w:ilvl w:val="0"/>
          <w:numId w:val="56"/>
        </w:numPr>
        <w:jc w:val="both"/>
      </w:pPr>
      <w:r w:rsidRPr="00CD5AB3">
        <w:fldChar w:fldCharType="begin"/>
      </w:r>
      <w:r w:rsidR="00C92150" w:rsidRPr="00CD5AB3">
        <w:instrText xml:space="preserve"> REF _Ref391981872 \r \h </w:instrText>
      </w:r>
      <w:r w:rsidR="00CD5AB3" w:rsidRPr="00CD5AB3">
        <w:instrText xml:space="preserve"> \* MERGEFORMAT </w:instrText>
      </w:r>
      <w:r w:rsidRPr="00CD5AB3">
        <w:fldChar w:fldCharType="separate"/>
      </w:r>
      <w:r w:rsidR="00D17E57">
        <w:t>3.27</w:t>
      </w:r>
      <w:r w:rsidRPr="00CD5AB3">
        <w:fldChar w:fldCharType="end"/>
      </w:r>
      <w:r w:rsidR="00C92150" w:rsidRPr="00CD5AB3">
        <w:t xml:space="preserve"> </w:t>
      </w:r>
      <w:r w:rsidR="008A39D7" w:rsidRPr="00CD5AB3">
        <w:fldChar w:fldCharType="begin"/>
      </w:r>
      <w:r w:rsidR="008A39D7" w:rsidRPr="00CD5AB3">
        <w:instrText xml:space="preserve"> REF _Ref391981872 \h  \* MERGEFORMAT </w:instrText>
      </w:r>
      <w:r w:rsidR="008A39D7" w:rsidRPr="00CD5AB3">
        <w:fldChar w:fldCharType="separate"/>
      </w:r>
      <w:r w:rsidR="008A39D7" w:rsidRPr="00CD5AB3">
        <w:t>E</w:t>
      </w:r>
      <w:r w:rsidR="008A39D7">
        <w:t>DD</w:t>
      </w:r>
      <w:r w:rsidR="008A39D7" w:rsidRPr="00CD5AB3">
        <w:t>ToTrader – Koperta z komunikatem do podmiotu</w:t>
      </w:r>
      <w:r w:rsidR="008A39D7" w:rsidRPr="00CD5AB3">
        <w:fldChar w:fldCharType="end"/>
      </w:r>
    </w:p>
    <w:p w14:paraId="570ACC8A" w14:textId="3990854B" w:rsidR="00E01983" w:rsidRDefault="00E01983" w:rsidP="00C92150">
      <w:pPr>
        <w:pStyle w:val="pqiText"/>
        <w:jc w:val="both"/>
        <w:rPr>
          <w:ins w:id="103" w:author="Jurkowska Monika" w:date="2022-11-22T00:57:00Z"/>
        </w:rPr>
      </w:pPr>
      <w:r w:rsidRPr="00CD5AB3">
        <w:t>Komunikaty te będą wymieniane z podmiotem za pośrednictwem systemu ECIP/SEAP PL.</w:t>
      </w:r>
      <w:r w:rsidR="008468E5" w:rsidRPr="00CD5AB3">
        <w:t xml:space="preserve"> System ten udostępnia własną specyfikację komunikatów z podmiotami</w:t>
      </w:r>
      <w:r w:rsidR="00A47C43" w:rsidRPr="00CD5AB3">
        <w:t>,</w:t>
      </w:r>
      <w:r w:rsidR="008468E5" w:rsidRPr="00CD5AB3">
        <w:t xml:space="preserve"> określającą sposób przesyłania komunikatów biznesowych do EMCS PL 2.</w:t>
      </w:r>
    </w:p>
    <w:p w14:paraId="78566682" w14:textId="0091EF39" w:rsidR="008936D3" w:rsidRPr="00CD5AB3" w:rsidRDefault="008936D3" w:rsidP="00C92150">
      <w:pPr>
        <w:pStyle w:val="pqiText"/>
        <w:jc w:val="both"/>
      </w:pPr>
      <w:ins w:id="104" w:author="Jurkowska Monika" w:date="2022-11-22T00:57:00Z">
        <w:r>
          <w:t>Planowane jest również uruchomienie możliwości wymiany komunikatów z podmiotami za pośrednictwem systemu BCP. System ten udostępnia własną specyfikację komunikatów z podmiotami określającą sposób przesyłania komunikatów biznesowych do EMCS PL 2.</w:t>
        </w:r>
      </w:ins>
    </w:p>
    <w:p w14:paraId="78BC085F" w14:textId="2F3B7D89" w:rsidR="00693EB0" w:rsidRPr="00CD5AB3" w:rsidRDefault="00B81787" w:rsidP="00C92150">
      <w:pPr>
        <w:pStyle w:val="pqiText"/>
        <w:jc w:val="both"/>
      </w:pPr>
      <w:r w:rsidRPr="00CD5AB3">
        <w:t xml:space="preserve">Odpowiedzi na komunikaty od podmiotu </w:t>
      </w:r>
      <w:r w:rsidR="00021D80" w:rsidRPr="00CD5AB3">
        <w:t xml:space="preserve">(w tym komunikaty informujące o błędach) </w:t>
      </w:r>
      <w:r w:rsidRPr="00CD5AB3">
        <w:t xml:space="preserve">wysyłane są na ten sam kanał, </w:t>
      </w:r>
      <w:r w:rsidR="00021D80" w:rsidRPr="00CD5AB3">
        <w:t xml:space="preserve">przy użyciu którego zainicjowano Dostawę. W przypadku, gdy to EMCS </w:t>
      </w:r>
      <w:r w:rsidR="004D73BA" w:rsidRPr="00CD5AB3">
        <w:t xml:space="preserve">PL2 </w:t>
      </w:r>
      <w:r w:rsidR="00021D80" w:rsidRPr="00CD5AB3">
        <w:t>wysyła jako pierwszy komunikat (np</w:t>
      </w:r>
      <w:r w:rsidR="00CC47F7" w:rsidRPr="00CD5AB3">
        <w:t>.</w:t>
      </w:r>
      <w:r w:rsidR="00021D80" w:rsidRPr="00CD5AB3">
        <w:t xml:space="preserve"> do odbiorcy) używany jest domyślny kanał zdefiniowany dla podmiotu w SZPROT/SEED.</w:t>
      </w:r>
    </w:p>
    <w:p w14:paraId="609A1128" w14:textId="0AC6035F" w:rsidR="000E560F" w:rsidRPr="00CD5AB3" w:rsidRDefault="00E01983" w:rsidP="00021D80">
      <w:pPr>
        <w:pStyle w:val="pqiText"/>
        <w:jc w:val="both"/>
      </w:pPr>
      <w:r w:rsidRPr="00CD5AB3">
        <w:t xml:space="preserve">System EMCS PL 2 po odebraniu od </w:t>
      </w:r>
      <w:r w:rsidR="00A12524" w:rsidRPr="00CD5AB3">
        <w:t>P</w:t>
      </w:r>
      <w:r w:rsidRPr="00CD5AB3">
        <w:t xml:space="preserve">odmiotu </w:t>
      </w:r>
      <w:r w:rsidR="00095341">
        <w:t>w</w:t>
      </w:r>
      <w:r w:rsidR="000E560F" w:rsidRPr="00CD5AB3">
        <w:t xml:space="preserve">ysyłającego </w:t>
      </w:r>
      <w:r w:rsidRPr="00CD5AB3">
        <w:t xml:space="preserve">komunikatu inicjującego </w:t>
      </w:r>
      <w:r w:rsidR="00F7770E" w:rsidRPr="00CD5AB3">
        <w:t xml:space="preserve">dostawę </w:t>
      </w:r>
      <w:r w:rsidRPr="00CD5AB3">
        <w:t>(</w:t>
      </w:r>
      <w:r w:rsidR="00F7770E" w:rsidRPr="00CD5AB3">
        <w:t>DD</w:t>
      </w:r>
      <w:r w:rsidRPr="00CD5AB3">
        <w:t>815)</w:t>
      </w:r>
      <w:r w:rsidR="003074F7" w:rsidRPr="00CD5AB3">
        <w:t xml:space="preserve"> za pomocą </w:t>
      </w:r>
      <w:r w:rsidR="00693EB0" w:rsidRPr="00CD5AB3">
        <w:t>adresu e-mail</w:t>
      </w:r>
      <w:r w:rsidR="000E560F" w:rsidRPr="00CD5AB3">
        <w:t xml:space="preserve">, ustawia </w:t>
      </w:r>
      <w:r w:rsidR="00693EB0" w:rsidRPr="00CD5AB3">
        <w:t>go</w:t>
      </w:r>
      <w:r w:rsidR="000E560F" w:rsidRPr="00CD5AB3">
        <w:t xml:space="preserve"> jako domyślny dla dalszej komunikacji z </w:t>
      </w:r>
      <w:r w:rsidR="00CC47F7" w:rsidRPr="00CD5AB3">
        <w:t xml:space="preserve">Podmiotem </w:t>
      </w:r>
      <w:r w:rsidR="00095341">
        <w:t>w</w:t>
      </w:r>
      <w:r w:rsidR="000E560F" w:rsidRPr="00CD5AB3">
        <w:t>ysyłającym. System dopuszcza prz</w:t>
      </w:r>
      <w:r w:rsidR="00A12524" w:rsidRPr="00CD5AB3">
        <w:t>y</w:t>
      </w:r>
      <w:r w:rsidR="000E560F" w:rsidRPr="00CD5AB3">
        <w:t xml:space="preserve">syłanie kolejnych komunikatów innym kanałem, jednakże odpowiedź na </w:t>
      </w:r>
      <w:r w:rsidR="00021D80" w:rsidRPr="00CD5AB3">
        <w:t>nie</w:t>
      </w:r>
      <w:r w:rsidR="000E560F" w:rsidRPr="00CD5AB3">
        <w:t xml:space="preserve"> będzie wysyłana na </w:t>
      </w:r>
      <w:r w:rsidR="00693EB0" w:rsidRPr="00CD5AB3">
        <w:t>adres e-mail</w:t>
      </w:r>
      <w:r w:rsidR="000E560F" w:rsidRPr="00CD5AB3">
        <w:t xml:space="preserve"> ustalony podczas inicjacji przemieszczenia, np. wysyłka będzie przebiegała w następujący sposób:</w:t>
      </w:r>
    </w:p>
    <w:p w14:paraId="1191140F" w14:textId="697C033D" w:rsidR="00CC296A" w:rsidRPr="00CD5AB3" w:rsidRDefault="000E560F" w:rsidP="009625A2">
      <w:pPr>
        <w:pStyle w:val="pqiText"/>
        <w:numPr>
          <w:ilvl w:val="0"/>
          <w:numId w:val="49"/>
        </w:numPr>
        <w:jc w:val="both"/>
      </w:pPr>
      <w:r w:rsidRPr="00CD5AB3">
        <w:t xml:space="preserve">Podmiot </w:t>
      </w:r>
      <w:r w:rsidR="00095341">
        <w:t>w</w:t>
      </w:r>
      <w:r w:rsidR="00A12524" w:rsidRPr="00CD5AB3">
        <w:t xml:space="preserve">ysyłający </w:t>
      </w:r>
      <w:r w:rsidRPr="00CD5AB3">
        <w:t xml:space="preserve">wysyła komunikat </w:t>
      </w:r>
      <w:r w:rsidR="00F7770E" w:rsidRPr="00CD5AB3">
        <w:t>DD</w:t>
      </w:r>
      <w:r w:rsidRPr="00CD5AB3">
        <w:t xml:space="preserve">815 </w:t>
      </w:r>
      <w:r w:rsidR="00A13937">
        <w:t xml:space="preserve">lub DD815B </w:t>
      </w:r>
      <w:r w:rsidRPr="00CD5AB3">
        <w:t>za pomocą e-mail,</w:t>
      </w:r>
    </w:p>
    <w:p w14:paraId="05BB45D7" w14:textId="6CAF1703" w:rsidR="00E01983" w:rsidRPr="00CD5AB3" w:rsidRDefault="00CC296A" w:rsidP="009625A2">
      <w:pPr>
        <w:pStyle w:val="pqiText"/>
        <w:numPr>
          <w:ilvl w:val="0"/>
          <w:numId w:val="49"/>
        </w:numPr>
        <w:jc w:val="both"/>
      </w:pPr>
      <w:r w:rsidRPr="00CD5AB3">
        <w:t xml:space="preserve">W odpowiedzi na </w:t>
      </w:r>
      <w:r w:rsidR="00F7770E" w:rsidRPr="00CD5AB3">
        <w:t>DD</w:t>
      </w:r>
      <w:r w:rsidRPr="00CD5AB3">
        <w:t>815</w:t>
      </w:r>
      <w:r w:rsidR="00A13937">
        <w:t xml:space="preserve"> lub DD815B</w:t>
      </w:r>
      <w:r w:rsidRPr="00CD5AB3">
        <w:t xml:space="preserve"> system EMCS PL 2 wysyła </w:t>
      </w:r>
      <w:r w:rsidR="0085414A">
        <w:t xml:space="preserve">odpowiednio </w:t>
      </w:r>
      <w:r w:rsidR="00F7770E" w:rsidRPr="00CD5AB3">
        <w:t>DD</w:t>
      </w:r>
      <w:r w:rsidRPr="00CD5AB3">
        <w:t>801</w:t>
      </w:r>
      <w:r w:rsidR="00A13937">
        <w:t xml:space="preserve"> lub DD801B</w:t>
      </w:r>
      <w:r w:rsidRPr="00CD5AB3">
        <w:t xml:space="preserve"> na adres</w:t>
      </w:r>
      <w:r w:rsidR="00A13937">
        <w:t xml:space="preserve"> </w:t>
      </w:r>
      <w:r w:rsidRPr="00CD5AB3">
        <w:t>e-mail</w:t>
      </w:r>
      <w:r w:rsidR="00CC47F7" w:rsidRPr="00CD5AB3">
        <w:t>,</w:t>
      </w:r>
      <w:r w:rsidRPr="00CD5AB3">
        <w:t xml:space="preserve"> z którego został wysłany komunikat </w:t>
      </w:r>
      <w:r w:rsidR="00F7770E" w:rsidRPr="00CD5AB3">
        <w:t>DD</w:t>
      </w:r>
      <w:r w:rsidRPr="00CD5AB3">
        <w:t>815,</w:t>
      </w:r>
    </w:p>
    <w:p w14:paraId="7C72FA08" w14:textId="5595300C" w:rsidR="00CC296A" w:rsidRPr="00CD5AB3" w:rsidRDefault="00CC296A" w:rsidP="009625A2">
      <w:pPr>
        <w:pStyle w:val="pqiText"/>
        <w:numPr>
          <w:ilvl w:val="0"/>
          <w:numId w:val="49"/>
        </w:numPr>
        <w:jc w:val="both"/>
      </w:pPr>
      <w:r w:rsidRPr="00CD5AB3">
        <w:t xml:space="preserve">Podmiot </w:t>
      </w:r>
      <w:r w:rsidR="00095341">
        <w:t>w</w:t>
      </w:r>
      <w:r w:rsidRPr="00CD5AB3">
        <w:t xml:space="preserve">ysyłający przeprowadza zmianę miejsca przeznaczenia za pomocą komunikatu </w:t>
      </w:r>
      <w:r w:rsidR="00F7770E" w:rsidRPr="00CD5AB3">
        <w:t>DD</w:t>
      </w:r>
      <w:r w:rsidRPr="00CD5AB3">
        <w:t>813 nadesłanego za pomocą kanału Web Service,</w:t>
      </w:r>
    </w:p>
    <w:p w14:paraId="61EEF632" w14:textId="1412AD1A" w:rsidR="00CC296A" w:rsidRPr="00CD5AB3" w:rsidRDefault="00CC296A" w:rsidP="009625A2">
      <w:pPr>
        <w:pStyle w:val="pqiText"/>
        <w:numPr>
          <w:ilvl w:val="0"/>
          <w:numId w:val="49"/>
        </w:numPr>
        <w:jc w:val="both"/>
      </w:pPr>
      <w:r w:rsidRPr="00CD5AB3">
        <w:t xml:space="preserve">W odpowiedzi na </w:t>
      </w:r>
      <w:r w:rsidR="00F7770E" w:rsidRPr="00CD5AB3">
        <w:t>DD</w:t>
      </w:r>
      <w:r w:rsidRPr="00CD5AB3">
        <w:t xml:space="preserve">813 od podmiotu </w:t>
      </w:r>
      <w:r w:rsidR="00CC47F7" w:rsidRPr="00CD5AB3">
        <w:t xml:space="preserve">System </w:t>
      </w:r>
      <w:r w:rsidRPr="00CD5AB3">
        <w:t xml:space="preserve">EMCS PL 2 wysyła komunikat </w:t>
      </w:r>
      <w:r w:rsidR="00F7770E" w:rsidRPr="00CD5AB3">
        <w:t>DD</w:t>
      </w:r>
      <w:r w:rsidRPr="00CD5AB3">
        <w:t>813 z zatwierdzoną zmianą miejsca przeznaczenia na adres e-mail</w:t>
      </w:r>
      <w:r w:rsidR="00CC47F7" w:rsidRPr="00CD5AB3">
        <w:t>,</w:t>
      </w:r>
      <w:r w:rsidRPr="00CD5AB3">
        <w:t xml:space="preserve"> z którego został wysłany komunikat </w:t>
      </w:r>
      <w:r w:rsidR="00F7770E" w:rsidRPr="00CD5AB3">
        <w:t>DD</w:t>
      </w:r>
      <w:r w:rsidRPr="00CD5AB3">
        <w:t>815.</w:t>
      </w:r>
    </w:p>
    <w:p w14:paraId="2767CE95" w14:textId="44AE5C67" w:rsidR="00220E49" w:rsidRPr="00CD5AB3" w:rsidRDefault="008468E5" w:rsidP="00021D80">
      <w:pPr>
        <w:pStyle w:val="pqiText"/>
        <w:jc w:val="both"/>
      </w:pPr>
      <w:r w:rsidRPr="00CD5AB3">
        <w:lastRenderedPageBreak/>
        <w:t xml:space="preserve">W komunikacji z </w:t>
      </w:r>
      <w:r w:rsidR="00CC47F7" w:rsidRPr="00CD5AB3">
        <w:t xml:space="preserve">Podmiotem </w:t>
      </w:r>
      <w:r w:rsidR="00095341">
        <w:t>o</w:t>
      </w:r>
      <w:r w:rsidRPr="00CD5AB3">
        <w:t xml:space="preserve">dbierającym inicjowanej przez </w:t>
      </w:r>
      <w:r w:rsidR="00CC47F7" w:rsidRPr="00CD5AB3">
        <w:t>S</w:t>
      </w:r>
      <w:r w:rsidRPr="00CD5AB3">
        <w:t>ystem EMCS PL 2, komunikat ten jest zawsze przesyłany na domyślny kanał komunikacyjny podmiotu określony w SZPROT</w:t>
      </w:r>
      <w:r w:rsidR="00B452E2" w:rsidRPr="00CD5AB3">
        <w:t>/SEED</w:t>
      </w:r>
      <w:r w:rsidRPr="00CD5AB3">
        <w:t>.</w:t>
      </w:r>
      <w:r w:rsidR="003F42D7" w:rsidRPr="00CD5AB3">
        <w:t xml:space="preserve"> Dotyczy to komunikatów </w:t>
      </w:r>
      <w:r w:rsidR="00F7770E" w:rsidRPr="00CD5AB3">
        <w:t>DD</w:t>
      </w:r>
      <w:r w:rsidR="003F42D7" w:rsidRPr="00CD5AB3">
        <w:t>801</w:t>
      </w:r>
      <w:r w:rsidR="00A13937">
        <w:t>, DD801B</w:t>
      </w:r>
      <w:r w:rsidR="003F42D7" w:rsidRPr="00CD5AB3">
        <w:t xml:space="preserve">, </w:t>
      </w:r>
      <w:r w:rsidR="00F7770E" w:rsidRPr="00CD5AB3">
        <w:t>DD</w:t>
      </w:r>
      <w:r w:rsidR="003F42D7" w:rsidRPr="00CD5AB3">
        <w:t xml:space="preserve">810, </w:t>
      </w:r>
      <w:r w:rsidR="00F7770E" w:rsidRPr="00CD5AB3">
        <w:t>DD</w:t>
      </w:r>
      <w:r w:rsidR="002463AC" w:rsidRPr="00CD5AB3">
        <w:t>813,</w:t>
      </w:r>
      <w:r w:rsidR="003F42D7" w:rsidRPr="00CD5AB3">
        <w:t xml:space="preserve"> </w:t>
      </w:r>
      <w:r w:rsidR="00F7770E" w:rsidRPr="00CD5AB3">
        <w:t>DD</w:t>
      </w:r>
      <w:r w:rsidR="003F42D7" w:rsidRPr="00CD5AB3">
        <w:t>905</w:t>
      </w:r>
      <w:r w:rsidR="00220E49" w:rsidRPr="00CD5AB3">
        <w:t xml:space="preserve">. Odpowiedzi na komunikaty nadesłane przez </w:t>
      </w:r>
      <w:r w:rsidR="004A01C3" w:rsidRPr="00CD5AB3">
        <w:t>Podmiot</w:t>
      </w:r>
      <w:r w:rsidR="00CC47F7" w:rsidRPr="00CD5AB3">
        <w:t xml:space="preserve"> </w:t>
      </w:r>
      <w:r w:rsidR="00095341">
        <w:t>o</w:t>
      </w:r>
      <w:r w:rsidR="00095341" w:rsidRPr="00CD5AB3">
        <w:t>dbierający</w:t>
      </w:r>
      <w:r w:rsidR="00220E49" w:rsidRPr="00CD5AB3">
        <w:t xml:space="preserve">, </w:t>
      </w:r>
      <w:r w:rsidR="00CC47F7" w:rsidRPr="00CD5AB3">
        <w:t xml:space="preserve">System </w:t>
      </w:r>
      <w:r w:rsidR="00220E49" w:rsidRPr="00CD5AB3">
        <w:t xml:space="preserve">EMCS PL 2 przesyła na </w:t>
      </w:r>
      <w:r w:rsidR="005F2C86" w:rsidRPr="00CD5AB3">
        <w:t xml:space="preserve">domyślny </w:t>
      </w:r>
      <w:r w:rsidR="00220E49" w:rsidRPr="00CD5AB3">
        <w:t>kanał</w:t>
      </w:r>
      <w:r w:rsidR="005F2C86" w:rsidRPr="00CD5AB3">
        <w:t xml:space="preserve"> komunikacji</w:t>
      </w:r>
      <w:r w:rsidR="00A7722E" w:rsidRPr="00CD5AB3">
        <w:t xml:space="preserve"> podmiotu</w:t>
      </w:r>
      <w:r w:rsidR="00220E49" w:rsidRPr="00CD5AB3">
        <w:t xml:space="preserve">. Dotyczy to komunikatów </w:t>
      </w:r>
      <w:r w:rsidR="00F7770E" w:rsidRPr="00CD5AB3">
        <w:t>DD</w:t>
      </w:r>
      <w:r w:rsidR="00220E49" w:rsidRPr="00CD5AB3">
        <w:t xml:space="preserve">817, </w:t>
      </w:r>
      <w:r w:rsidR="00F7770E" w:rsidRPr="00CD5AB3">
        <w:t>DD</w:t>
      </w:r>
      <w:r w:rsidR="00220E49" w:rsidRPr="00CD5AB3">
        <w:t>818</w:t>
      </w:r>
      <w:r w:rsidR="00A13937">
        <w:t>, DD818B</w:t>
      </w:r>
      <w:r w:rsidR="00A13937" w:rsidRPr="00CD5AB3">
        <w:t>.</w:t>
      </w:r>
    </w:p>
    <w:p w14:paraId="546CEB9E" w14:textId="18C91A0F" w:rsidR="00832B86" w:rsidRDefault="00693EB0" w:rsidP="00021D80">
      <w:pPr>
        <w:pStyle w:val="pqiText"/>
        <w:jc w:val="both"/>
      </w:pPr>
      <w:r w:rsidRPr="00CD5AB3">
        <w:t>W sytuacji</w:t>
      </w:r>
      <w:r w:rsidR="001C561C" w:rsidRPr="00CD5AB3">
        <w:t>,</w:t>
      </w:r>
      <w:r w:rsidRPr="00CD5AB3">
        <w:t xml:space="preserve"> gdy podmiot nie posiada zdefiniowanego kanału komunikacyjnego, to </w:t>
      </w:r>
      <w:r w:rsidR="006E5EBB" w:rsidRPr="00CD5AB3">
        <w:t xml:space="preserve">System EMCS PL 2 </w:t>
      </w:r>
      <w:r w:rsidRPr="00CD5AB3">
        <w:t xml:space="preserve">nie </w:t>
      </w:r>
      <w:r w:rsidR="006E5EBB" w:rsidRPr="00CD5AB3">
        <w:t xml:space="preserve">przekazuje </w:t>
      </w:r>
      <w:r w:rsidRPr="00CD5AB3">
        <w:t xml:space="preserve">go </w:t>
      </w:r>
      <w:r w:rsidR="006E5EBB" w:rsidRPr="00CD5AB3">
        <w:t xml:space="preserve">do systemu ECIP/SEAP. </w:t>
      </w:r>
      <w:r w:rsidRPr="00CD5AB3">
        <w:t>Komunikat zostanie wysłany</w:t>
      </w:r>
      <w:r w:rsidR="004A01C3" w:rsidRPr="00CD5AB3">
        <w:t xml:space="preserve"> (wymagane działanie Funkcjonariusza)</w:t>
      </w:r>
      <w:r w:rsidRPr="00CD5AB3">
        <w:t xml:space="preserve"> do ECIP/SEAP</w:t>
      </w:r>
      <w:r w:rsidR="00095341">
        <w:t>,</w:t>
      </w:r>
      <w:r w:rsidRPr="00CD5AB3">
        <w:t xml:space="preserve"> gdy podmiot uzupełni swoje dane w SZPROT.</w:t>
      </w:r>
    </w:p>
    <w:p w14:paraId="315EB16B" w14:textId="7E4C457D" w:rsidR="00F400D6" w:rsidRPr="00832B86" w:rsidRDefault="00832B86" w:rsidP="00832B86">
      <w:pPr>
        <w:spacing w:before="0" w:after="0"/>
        <w:rPr>
          <w:sz w:val="22"/>
          <w:szCs w:val="20"/>
        </w:rPr>
      </w:pPr>
      <w:r>
        <w:br w:type="page"/>
      </w:r>
    </w:p>
    <w:p w14:paraId="7197DCCB" w14:textId="77777777" w:rsidR="00C11AAF" w:rsidRPr="00CD5AB3" w:rsidRDefault="00C11AAF" w:rsidP="00C11AAF">
      <w:pPr>
        <w:pStyle w:val="pqiChpHeadNum1"/>
      </w:pPr>
      <w:bookmarkStart w:id="105" w:name="_Toc391650807"/>
      <w:bookmarkStart w:id="106" w:name="_Toc391650983"/>
      <w:bookmarkStart w:id="107" w:name="_Toc391915193"/>
      <w:bookmarkStart w:id="108" w:name="_Toc391650809"/>
      <w:bookmarkStart w:id="109" w:name="_Toc391650985"/>
      <w:bookmarkStart w:id="110" w:name="_Toc391915195"/>
      <w:bookmarkStart w:id="111" w:name="_Toc391650810"/>
      <w:bookmarkStart w:id="112" w:name="_Toc391650986"/>
      <w:bookmarkStart w:id="113" w:name="_Toc391915196"/>
      <w:bookmarkStart w:id="114" w:name="_Toc391650811"/>
      <w:bookmarkStart w:id="115" w:name="_Toc391650987"/>
      <w:bookmarkStart w:id="116" w:name="_Toc391915197"/>
      <w:bookmarkStart w:id="117" w:name="_Toc391650841"/>
      <w:bookmarkStart w:id="118" w:name="_Toc391651017"/>
      <w:bookmarkStart w:id="119" w:name="_Toc391915227"/>
      <w:bookmarkStart w:id="120" w:name="_Toc391650842"/>
      <w:bookmarkStart w:id="121" w:name="_Toc391651018"/>
      <w:bookmarkStart w:id="122" w:name="_Toc391915228"/>
      <w:bookmarkStart w:id="123" w:name="_Toc391650843"/>
      <w:bookmarkStart w:id="124" w:name="_Toc391651019"/>
      <w:bookmarkStart w:id="125" w:name="_Toc391915229"/>
      <w:bookmarkStart w:id="126" w:name="_Toc379453938"/>
      <w:bookmarkStart w:id="127" w:name="_Toc526429204"/>
      <w:bookmarkStart w:id="128" w:name="_Toc528064570"/>
      <w:bookmarkStart w:id="129" w:name="_Toc97636623"/>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CD5AB3">
        <w:lastRenderedPageBreak/>
        <w:t>Specyfikacja komunikatów</w:t>
      </w:r>
      <w:bookmarkEnd w:id="126"/>
      <w:bookmarkEnd w:id="127"/>
      <w:bookmarkEnd w:id="128"/>
      <w:bookmarkEnd w:id="129"/>
    </w:p>
    <w:p w14:paraId="69FE5420" w14:textId="77777777" w:rsidR="00C11AAF" w:rsidRPr="00CD5AB3" w:rsidRDefault="00C11AAF" w:rsidP="00021D80">
      <w:pPr>
        <w:pStyle w:val="pqiText"/>
        <w:jc w:val="both"/>
      </w:pPr>
      <w:r w:rsidRPr="00CD5AB3">
        <w:t>Dokument definiuje strukturę komunikatów XML w formie tabel. Wiersze tabeli to kolejne elementy / atrybuty dokumentu XML.</w:t>
      </w:r>
    </w:p>
    <w:p w14:paraId="5CEE3D8B" w14:textId="77777777" w:rsidR="00C11AAF" w:rsidRPr="00CD5AB3" w:rsidRDefault="00C11AAF" w:rsidP="00021D80">
      <w:pPr>
        <w:pStyle w:val="pqiText"/>
        <w:jc w:val="both"/>
      </w:pPr>
      <w:r w:rsidRPr="00CD5AB3">
        <w:t xml:space="preserve">Pod każdą grupą / elementem przedstawiona jest </w:t>
      </w:r>
      <w:r w:rsidR="00A83B56" w:rsidRPr="00CD5AB3">
        <w:t xml:space="preserve">niebieskim kolorem </w:t>
      </w:r>
      <w:r w:rsidRPr="00CD5AB3">
        <w:t>odpowiadająca</w:t>
      </w:r>
      <w:r w:rsidR="008B7389" w:rsidRPr="00CD5AB3">
        <w:t xml:space="preserve"> mu</w:t>
      </w:r>
      <w:r w:rsidRPr="00CD5AB3">
        <w:t xml:space="preserve"> nazwa elementu w strukturze XML. Jeśli dana grupa jest podgrupą, podany element zawiera się w elemencie nadrzędnym</w:t>
      </w:r>
      <w:r w:rsidR="004B0920" w:rsidRPr="00CD5AB3">
        <w:t xml:space="preserve">. Dla wybranych </w:t>
      </w:r>
      <w:r w:rsidR="00F7770E" w:rsidRPr="00CD5AB3">
        <w:t xml:space="preserve">elementów </w:t>
      </w:r>
      <w:r w:rsidR="004A01C3" w:rsidRPr="00CD5AB3">
        <w:t>(</w:t>
      </w:r>
      <w:r w:rsidR="004B0920" w:rsidRPr="00CD5AB3">
        <w:t>np.</w:t>
      </w:r>
      <w:r w:rsidR="004A01C3" w:rsidRPr="00CD5AB3">
        <w:t xml:space="preserve"> numer DDARC albo numer sekwencyjny) </w:t>
      </w:r>
      <w:r w:rsidR="00F7770E" w:rsidRPr="00CD5AB3">
        <w:t>w nazwie stosuje się fragment ścieżki XPath</w:t>
      </w:r>
      <w:r w:rsidR="00A83B56" w:rsidRPr="00CD5AB3">
        <w:t>,</w:t>
      </w:r>
      <w:r w:rsidR="00F7770E" w:rsidRPr="00CD5AB3">
        <w:t xml:space="preserve"> aby nie wprowadzać dodatkowych wierszy w tabeli</w:t>
      </w:r>
      <w:r w:rsidRPr="00CD5AB3">
        <w:t>.</w:t>
      </w:r>
    </w:p>
    <w:p w14:paraId="3ABBE93E" w14:textId="77777777" w:rsidR="00C11AAF" w:rsidRPr="00CD5AB3" w:rsidRDefault="00C11AAF" w:rsidP="00021D80">
      <w:pPr>
        <w:pStyle w:val="pqiText"/>
        <w:jc w:val="both"/>
      </w:pPr>
      <w:r w:rsidRPr="00CD5AB3">
        <w:t>Niektóre nazwy poprzedzone są znakiem „@” – są to atrybuty elementu XML (jest to zaznaczone także w opisie). Atrybut zawsze dotyczy elementu poprzedzającego.</w:t>
      </w:r>
    </w:p>
    <w:p w14:paraId="55EFD101" w14:textId="77777777" w:rsidR="00C11AAF" w:rsidRPr="00CD5AB3" w:rsidRDefault="00C11AAF" w:rsidP="00021D80">
      <w:pPr>
        <w:pStyle w:val="pqiText"/>
        <w:jc w:val="both"/>
      </w:pPr>
      <w:r w:rsidRPr="00CD5AB3">
        <w:t>Definicja komunikatów (w postaci plików XSD</w:t>
      </w:r>
      <w:r w:rsidR="00021D80" w:rsidRPr="00CD5AB3">
        <w:t xml:space="preserve"> oraz formularzy</w:t>
      </w:r>
      <w:r w:rsidRPr="00CD5AB3">
        <w:t>) znajduje się w załącznikach.</w:t>
      </w:r>
    </w:p>
    <w:p w14:paraId="6C31F943" w14:textId="77777777" w:rsidR="00E87DA6" w:rsidRPr="00CD5AB3" w:rsidRDefault="00C11AAF" w:rsidP="00021D80">
      <w:pPr>
        <w:pStyle w:val="pqiText"/>
        <w:jc w:val="both"/>
      </w:pPr>
      <w:r w:rsidRPr="00CD5AB3">
        <w:rPr>
          <w:b/>
        </w:rPr>
        <w:t>UWAGA:</w:t>
      </w:r>
      <w:r w:rsidRPr="00CD5AB3">
        <w:t xml:space="preserve"> przesyłane komunikaty opakowywane są w komunikat zbiorczy, definiujący struktury wspólne dla wszystkich komunikatów (np. podpis elektroniczny). </w:t>
      </w:r>
    </w:p>
    <w:p w14:paraId="543480BD" w14:textId="77777777" w:rsidR="00C11AAF" w:rsidRPr="00CD5AB3" w:rsidRDefault="00C11AAF" w:rsidP="00021D80">
      <w:pPr>
        <w:pStyle w:val="pqiText"/>
        <w:jc w:val="both"/>
      </w:pPr>
      <w:r w:rsidRPr="00CD5AB3">
        <w:rPr>
          <w:b/>
        </w:rPr>
        <w:t>UWAGA:</w:t>
      </w:r>
      <w:r w:rsidRPr="00CD5AB3">
        <w:t xml:space="preserve"> W przypadku rozbieżności pomiędzy SPC-</w:t>
      </w:r>
      <w:r w:rsidR="00820D1E" w:rsidRPr="00CD5AB3">
        <w:t>POD</w:t>
      </w:r>
      <w:r w:rsidRPr="00CD5AB3">
        <w:t xml:space="preserve"> a dokumentem XSD należy przyjąć, że dokument XSD jest poprawny, a SPC-</w:t>
      </w:r>
      <w:r w:rsidR="00820D1E" w:rsidRPr="00CD5AB3">
        <w:t>POD</w:t>
      </w:r>
      <w:r w:rsidRPr="00CD5AB3">
        <w:t xml:space="preserve"> zawiera błąd.</w:t>
      </w:r>
    </w:p>
    <w:p w14:paraId="7D3BC72C" w14:textId="77777777" w:rsidR="00C11AAF" w:rsidRPr="00CD5AB3" w:rsidRDefault="00C11AAF" w:rsidP="00C11AAF">
      <w:pPr>
        <w:pStyle w:val="pqiChpHeadNum2"/>
      </w:pPr>
      <w:bookmarkStart w:id="130" w:name="_Toc379453939"/>
      <w:bookmarkStart w:id="131" w:name="_Toc526429205"/>
      <w:bookmarkStart w:id="132" w:name="_Toc528064571"/>
      <w:bookmarkStart w:id="133" w:name="_Toc97636624"/>
      <w:r w:rsidRPr="00CD5AB3">
        <w:t>Opis kolumn</w:t>
      </w:r>
      <w:bookmarkEnd w:id="130"/>
      <w:bookmarkEnd w:id="131"/>
      <w:bookmarkEnd w:id="132"/>
      <w:bookmarkEnd w:id="133"/>
    </w:p>
    <w:p w14:paraId="7954CE21" w14:textId="77777777" w:rsidR="00C11AAF" w:rsidRPr="00CD5AB3" w:rsidRDefault="00C11AAF" w:rsidP="009625A2">
      <w:pPr>
        <w:pStyle w:val="pqiText"/>
        <w:numPr>
          <w:ilvl w:val="0"/>
          <w:numId w:val="49"/>
        </w:numPr>
        <w:jc w:val="both"/>
      </w:pPr>
      <w:r w:rsidRPr="00CD5AB3">
        <w:t xml:space="preserve">w kolumnie A podaje się kod numeryczny (numer) przypisany do każdej grupy i podgrupy danych; każdą podgrupę poprzedza numer porządkowy (pod)grupy danych, której jest częścią (na przykład: jeżeli grupa danych jest oznaczona numerem 1, to podgrupa danych tej grupy numerem 1.1, a podgrupa danych tej podgrupy numerem 1.1.1); </w:t>
      </w:r>
    </w:p>
    <w:p w14:paraId="4574BE9A" w14:textId="77777777" w:rsidR="00C11AAF" w:rsidRPr="00CD5AB3" w:rsidRDefault="00C11AAF" w:rsidP="009625A2">
      <w:pPr>
        <w:pStyle w:val="pqiText"/>
        <w:numPr>
          <w:ilvl w:val="0"/>
          <w:numId w:val="49"/>
        </w:numPr>
        <w:jc w:val="both"/>
      </w:pPr>
      <w:r w:rsidRPr="00CD5AB3">
        <w:t xml:space="preserve">w kolumnie B podaje się kod alfabetyczny (literę) przypisany do każdego elementu (pod)grupy danych; </w:t>
      </w:r>
    </w:p>
    <w:p w14:paraId="2AC0E21A" w14:textId="77777777" w:rsidR="00C11AAF" w:rsidRPr="00CD5AB3" w:rsidRDefault="00C11AAF" w:rsidP="009625A2">
      <w:pPr>
        <w:pStyle w:val="pqiText"/>
        <w:numPr>
          <w:ilvl w:val="0"/>
          <w:numId w:val="49"/>
        </w:numPr>
        <w:jc w:val="both"/>
      </w:pPr>
      <w:r w:rsidRPr="00CD5AB3">
        <w:t>w kolumnie C określa się (pod)grupę danych lub element danych;</w:t>
      </w:r>
    </w:p>
    <w:p w14:paraId="44AED636" w14:textId="77777777" w:rsidR="00C11AAF" w:rsidRPr="00CD5AB3" w:rsidRDefault="00C11AAF" w:rsidP="009625A2">
      <w:pPr>
        <w:pStyle w:val="pqiText"/>
        <w:numPr>
          <w:ilvl w:val="0"/>
          <w:numId w:val="49"/>
        </w:numPr>
        <w:jc w:val="both"/>
      </w:pPr>
      <w:r w:rsidRPr="00CD5AB3">
        <w:t xml:space="preserve">w kolumnie D podaje się każdą (pod)grupę danych lub element danych wraz z wartością wskazującą, czy wprowadzenie odpowiednich danych jest: </w:t>
      </w:r>
    </w:p>
    <w:p w14:paraId="025CBC7F" w14:textId="77777777" w:rsidR="00C11AAF" w:rsidRPr="00CD5AB3" w:rsidRDefault="00C11AAF" w:rsidP="009625A2">
      <w:pPr>
        <w:pStyle w:val="pqiText"/>
        <w:numPr>
          <w:ilvl w:val="1"/>
          <w:numId w:val="49"/>
        </w:numPr>
        <w:jc w:val="both"/>
      </w:pPr>
      <w:r w:rsidRPr="00CD5AB3">
        <w:t xml:space="preserve">„R” (required – obowiązkowe), co oznacza, że dane muszą być wprowadzone. Jeżeli (pod)grupa danych jest „O” (optional – fakultatywna) lub „C” (conditional – warunkowa), wprowadzenie elementów danych z tej grupy nadal może być „R” (required – obowiązkowe); </w:t>
      </w:r>
    </w:p>
    <w:p w14:paraId="3AB816AC" w14:textId="77777777" w:rsidR="00C11AAF" w:rsidRPr="00CD5AB3" w:rsidRDefault="00C11AAF" w:rsidP="009625A2">
      <w:pPr>
        <w:pStyle w:val="pqiText"/>
        <w:numPr>
          <w:ilvl w:val="1"/>
          <w:numId w:val="49"/>
        </w:numPr>
        <w:jc w:val="both"/>
      </w:pPr>
      <w:r w:rsidRPr="00CD5AB3">
        <w:t>„O” (optional – fakultatywne), co oznacza, że wprowadzenie danych jest fakultatywne dla osoby, która przekazuje komunikat (</w:t>
      </w:r>
      <w:r w:rsidR="00A83B56" w:rsidRPr="00CD5AB3">
        <w:t>Podmiot W</w:t>
      </w:r>
      <w:r w:rsidRPr="00CD5AB3">
        <w:t xml:space="preserve">ysyłający lub </w:t>
      </w:r>
      <w:r w:rsidR="00A83B56" w:rsidRPr="00CD5AB3">
        <w:t>Podmiot O</w:t>
      </w:r>
      <w:r w:rsidRPr="00CD5AB3">
        <w:t>dbi</w:t>
      </w:r>
      <w:r w:rsidR="00A83B56" w:rsidRPr="00CD5AB3">
        <w:t>erający</w:t>
      </w:r>
      <w:r w:rsidRPr="00CD5AB3">
        <w:t xml:space="preserve">); </w:t>
      </w:r>
    </w:p>
    <w:p w14:paraId="434AA9B7" w14:textId="77777777" w:rsidR="00C11AAF" w:rsidRPr="00CD5AB3" w:rsidRDefault="00C11AAF" w:rsidP="009625A2">
      <w:pPr>
        <w:pStyle w:val="pqiText"/>
        <w:numPr>
          <w:ilvl w:val="1"/>
          <w:numId w:val="49"/>
        </w:numPr>
        <w:jc w:val="both"/>
      </w:pPr>
      <w:r w:rsidRPr="00CD5AB3">
        <w:lastRenderedPageBreak/>
        <w:t>„C” (conditional – warunkowe), co oznacza, że użycie (pod)grupy danych lub elementu danych zależy od innych (pod)grup danych lub elementów danych zawartych w tym samym komunikacie;</w:t>
      </w:r>
    </w:p>
    <w:p w14:paraId="225DAB2C" w14:textId="77777777" w:rsidR="00C11AAF" w:rsidRPr="00CD5AB3" w:rsidRDefault="00C11AAF" w:rsidP="009625A2">
      <w:pPr>
        <w:pStyle w:val="pqiText"/>
        <w:numPr>
          <w:ilvl w:val="1"/>
          <w:numId w:val="49"/>
        </w:numPr>
        <w:jc w:val="both"/>
      </w:pPr>
      <w:r w:rsidRPr="00CD5AB3">
        <w:t xml:space="preserve">„D” (dependent – zależne), co oznacza, że </w:t>
      </w:r>
      <w:r w:rsidR="00577A8B" w:rsidRPr="00CD5AB3">
        <w:t xml:space="preserve">obowiązek wypełnienia </w:t>
      </w:r>
      <w:r w:rsidRPr="00CD5AB3">
        <w:t xml:space="preserve">(pod)grupy danych lub elementu danych zależy od warunku, którego nie może sprawdzić system komputerowy, jak przewidziano w kolumnach E i F. </w:t>
      </w:r>
    </w:p>
    <w:p w14:paraId="7E7C7AB7" w14:textId="77777777" w:rsidR="00C11AAF" w:rsidRPr="00CD5AB3" w:rsidRDefault="00C11AAF" w:rsidP="009625A2">
      <w:pPr>
        <w:pStyle w:val="pqiText"/>
        <w:numPr>
          <w:ilvl w:val="0"/>
          <w:numId w:val="49"/>
        </w:numPr>
        <w:jc w:val="both"/>
      </w:pPr>
      <w:r w:rsidRPr="00CD5AB3">
        <w:t>w kolumnie E podaje się warunek (warunki) w odniesieniu do danych, których wprowadzenie</w:t>
      </w:r>
      <w:r w:rsidR="00A83B56" w:rsidRPr="00CD5AB3">
        <w:t xml:space="preserve"> w komunikacie</w:t>
      </w:r>
      <w:r w:rsidRPr="00CD5AB3">
        <w:t xml:space="preserve"> jest warunkowe, określa się zastosowanie w stosownych przypadkach danych fakultatywnych lub zależnych oraz wskazuje się, jakie dane muszą być dostarczone przez właściwe organy;</w:t>
      </w:r>
    </w:p>
    <w:p w14:paraId="087CC67B" w14:textId="77777777" w:rsidR="00C11AAF" w:rsidRPr="00CD5AB3" w:rsidRDefault="00C11AAF" w:rsidP="009625A2">
      <w:pPr>
        <w:pStyle w:val="pqiText"/>
        <w:numPr>
          <w:ilvl w:val="0"/>
          <w:numId w:val="49"/>
        </w:numPr>
        <w:jc w:val="both"/>
      </w:pPr>
      <w:r w:rsidRPr="00CD5AB3">
        <w:t>w kolumnie F</w:t>
      </w:r>
      <w:r w:rsidR="00A83B56" w:rsidRPr="00CD5AB3">
        <w:t>,</w:t>
      </w:r>
      <w:r w:rsidRPr="00CD5AB3">
        <w:t xml:space="preserve"> jeśli to konieczne</w:t>
      </w:r>
      <w:r w:rsidR="00A83B56" w:rsidRPr="00CD5AB3">
        <w:t>,</w:t>
      </w:r>
      <w:r w:rsidRPr="00CD5AB3">
        <w:t xml:space="preserve"> podaje się wyjaśnienia dotyczące wypełnienia komunikatu; </w:t>
      </w:r>
    </w:p>
    <w:p w14:paraId="35D703DF" w14:textId="77777777" w:rsidR="00C11AAF" w:rsidRPr="00CD5AB3" w:rsidRDefault="00C11AAF" w:rsidP="009625A2">
      <w:pPr>
        <w:pStyle w:val="pqiText"/>
        <w:numPr>
          <w:ilvl w:val="0"/>
          <w:numId w:val="49"/>
        </w:numPr>
        <w:jc w:val="both"/>
      </w:pPr>
      <w:r w:rsidRPr="00CD5AB3">
        <w:t xml:space="preserve">w kolumnie G podaje się: </w:t>
      </w:r>
    </w:p>
    <w:p w14:paraId="14BC5BC7" w14:textId="77777777" w:rsidR="00C11AAF" w:rsidRPr="00CD5AB3" w:rsidRDefault="00C11AAF" w:rsidP="009625A2">
      <w:pPr>
        <w:pStyle w:val="pqiText"/>
        <w:numPr>
          <w:ilvl w:val="1"/>
          <w:numId w:val="49"/>
        </w:numPr>
        <w:jc w:val="both"/>
      </w:pPr>
      <w:r w:rsidRPr="00CD5AB3">
        <w:t xml:space="preserve">w odniesieniu do niektórych (pod)grup – liczbę poprzedzającą znak „x” wskazującą ile razy (pod)grupę danych można powtórzyć w komunikacie (wartość domyślna – 1) </w:t>
      </w:r>
    </w:p>
    <w:p w14:paraId="1919AC00" w14:textId="77777777" w:rsidR="00C11AAF" w:rsidRPr="00CD5AB3" w:rsidRDefault="00C11AAF" w:rsidP="009625A2">
      <w:pPr>
        <w:pStyle w:val="pqiText"/>
        <w:numPr>
          <w:ilvl w:val="1"/>
          <w:numId w:val="49"/>
        </w:numPr>
        <w:jc w:val="both"/>
      </w:pPr>
      <w:r w:rsidRPr="00CD5AB3">
        <w:t>w odniesieniu do wszystkich elementów danych</w:t>
      </w:r>
      <w:r w:rsidR="00A83B56" w:rsidRPr="00CD5AB3">
        <w:t>,</w:t>
      </w:r>
      <w:r w:rsidRPr="00CD5AB3">
        <w:t xml:space="preserve"> poza elementami danych wskazującymi czas lub datę – cechy określające rodzaj i długość danych. Kody rodzajów</w:t>
      </w:r>
      <w:r w:rsidR="00021D80" w:rsidRPr="00CD5AB3">
        <w:t> </w:t>
      </w:r>
      <w:r w:rsidRPr="00CD5AB3">
        <w:t>danych</w:t>
      </w:r>
      <w:r w:rsidR="00021D80" w:rsidRPr="00CD5AB3">
        <w:t> </w:t>
      </w:r>
      <w:r w:rsidRPr="00CD5AB3">
        <w:t>są</w:t>
      </w:r>
      <w:r w:rsidR="00021D80" w:rsidRPr="00CD5AB3">
        <w:t> </w:t>
      </w:r>
      <w:r w:rsidRPr="00CD5AB3">
        <w:t>następujące:</w:t>
      </w:r>
      <w:r w:rsidRPr="00CD5AB3">
        <w:br/>
        <w:t>- a alfabetyczny</w:t>
      </w:r>
      <w:r w:rsidRPr="00CD5AB3">
        <w:tab/>
      </w:r>
      <w:r w:rsidRPr="00CD5AB3">
        <w:br/>
        <w:t>- n numeryczny</w:t>
      </w:r>
      <w:r w:rsidRPr="00CD5AB3">
        <w:tab/>
      </w:r>
      <w:r w:rsidRPr="00CD5AB3">
        <w:br/>
        <w:t>- an alfanumeryczny</w:t>
      </w:r>
    </w:p>
    <w:p w14:paraId="08E83327" w14:textId="77777777" w:rsidR="00C11AAF" w:rsidRPr="00CD5AB3" w:rsidRDefault="00C11AAF" w:rsidP="00021D80">
      <w:pPr>
        <w:pStyle w:val="pqiText"/>
        <w:jc w:val="both"/>
      </w:pPr>
      <w:r w:rsidRPr="00CD5AB3">
        <w:t>Cyfra następująca po kodzie wskazuje dopuszczalną długość danego elementu danych. Fakultatywne dwie kropki przed wskaźnikiem długości oznaczają, że dane nie mają ustalonej długości, ale mogą zawierać maksymalnie liczbę cyfr określoną wskaźnikiem długości. Przecinek w długości danych oznacza, że dane mogą zawierać liczby dziesiętne, cyfra przed przecinkiem oznacza całkowitą długość atrybutu, a cyfra po przecinku oznacza maksymalną liczbę cyfr dziesiętnych po przecinku.</w:t>
      </w:r>
    </w:p>
    <w:p w14:paraId="4EFF06A8" w14:textId="77777777" w:rsidR="00C11AAF" w:rsidRPr="00CD5AB3" w:rsidRDefault="00C11AAF" w:rsidP="00021D80">
      <w:pPr>
        <w:pStyle w:val="pqiText"/>
        <w:jc w:val="both"/>
      </w:pPr>
      <w:r w:rsidRPr="00CD5AB3">
        <w:t>W odniesieniu do danych wskazujących czas lub datę „date”, „time” lub „dateTime” oznaczające datę, czas lub datę i czas, muszą być podane przy zastosowaniu normy ISO 8601 określającej zapisywanie daty i czasu dnia według uniwersalnego czasu koordynowanego (UTC).</w:t>
      </w:r>
    </w:p>
    <w:p w14:paraId="28AF2A4F" w14:textId="2A82BD98" w:rsidR="00C11AAF" w:rsidRPr="00CD5AB3" w:rsidRDefault="00C11AAF" w:rsidP="00C11AAF">
      <w:pPr>
        <w:pStyle w:val="pqiChpHeadNum2"/>
      </w:pPr>
      <w:bookmarkStart w:id="134" w:name="_Toc526429206"/>
      <w:bookmarkStart w:id="135" w:name="_Toc528064572"/>
      <w:bookmarkStart w:id="136" w:name="_Toc97636625"/>
      <w:bookmarkStart w:id="137" w:name="_Toc379453940"/>
      <w:r w:rsidRPr="00CD5AB3">
        <w:t>Struktura kod</w:t>
      </w:r>
      <w:r w:rsidR="00AD69DD" w:rsidRPr="00CD5AB3">
        <w:t>u</w:t>
      </w:r>
      <w:r w:rsidRPr="00CD5AB3">
        <w:t xml:space="preserve"> urzędu</w:t>
      </w:r>
      <w:bookmarkEnd w:id="134"/>
      <w:bookmarkEnd w:id="135"/>
      <w:bookmarkEnd w:id="136"/>
      <w:r w:rsidRPr="00CD5AB3">
        <w:t xml:space="preserve"> </w:t>
      </w:r>
      <w:bookmarkEnd w:id="137"/>
    </w:p>
    <w:p w14:paraId="62F6D2EB" w14:textId="5979C585" w:rsidR="00C11AAF" w:rsidRPr="00CD5AB3" w:rsidRDefault="00C11AAF" w:rsidP="00C11AAF">
      <w:pPr>
        <w:pStyle w:val="pqiText"/>
      </w:pPr>
      <w:r w:rsidRPr="00CD5AB3">
        <w:t xml:space="preserve">Kod urzędu </w:t>
      </w:r>
      <w:r w:rsidR="00EB745D" w:rsidRPr="00CD5AB3">
        <w:t>(</w:t>
      </w:r>
      <w:r w:rsidR="002E4368" w:rsidRPr="00CD5AB3">
        <w:t>skarbowego</w:t>
      </w:r>
      <w:r w:rsidR="00256F79">
        <w:t xml:space="preserve"> albo</w:t>
      </w:r>
      <w:r w:rsidR="00EB745D" w:rsidRPr="00CD5AB3">
        <w:t xml:space="preserve"> </w:t>
      </w:r>
      <w:r w:rsidR="002E4368" w:rsidRPr="00CD5AB3">
        <w:t>celno-skarbowego)</w:t>
      </w:r>
      <w:r w:rsidRPr="00CD5AB3">
        <w:t xml:space="preserve"> składa się z następujących pól:</w:t>
      </w:r>
    </w:p>
    <w:tbl>
      <w:tblPr>
        <w:tblW w:w="9214" w:type="dxa"/>
        <w:tblCellSpacing w:w="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134"/>
        <w:gridCol w:w="4676"/>
        <w:gridCol w:w="1844"/>
        <w:gridCol w:w="1560"/>
      </w:tblGrid>
      <w:tr w:rsidR="00C11AAF" w:rsidRPr="00CD5AB3" w14:paraId="61518C3E" w14:textId="77777777" w:rsidTr="00F23355">
        <w:trPr>
          <w:tblHeader/>
          <w:tblCellSpacing w:w="0" w:type="dxa"/>
        </w:trPr>
        <w:tc>
          <w:tcPr>
            <w:tcW w:w="1134" w:type="dxa"/>
            <w:shd w:val="clear" w:color="auto" w:fill="C0C0C0"/>
            <w:vAlign w:val="center"/>
          </w:tcPr>
          <w:p w14:paraId="32066062" w14:textId="77777777" w:rsidR="00C11AAF" w:rsidRPr="00CD5AB3" w:rsidRDefault="00C11AAF" w:rsidP="00F23355">
            <w:pPr>
              <w:pStyle w:val="pqiTabHead"/>
            </w:pPr>
            <w:r w:rsidRPr="00CD5AB3">
              <w:lastRenderedPageBreak/>
              <w:t>Pole</w:t>
            </w:r>
          </w:p>
        </w:tc>
        <w:tc>
          <w:tcPr>
            <w:tcW w:w="4676" w:type="dxa"/>
            <w:shd w:val="clear" w:color="auto" w:fill="C0C0C0"/>
            <w:vAlign w:val="center"/>
          </w:tcPr>
          <w:p w14:paraId="39AC4F5E" w14:textId="77777777" w:rsidR="00C11AAF" w:rsidRPr="00CD5AB3" w:rsidRDefault="00C11AAF" w:rsidP="00F23355">
            <w:pPr>
              <w:pStyle w:val="pqiTabHead"/>
            </w:pPr>
            <w:r w:rsidRPr="00CD5AB3">
              <w:t>Zawartość</w:t>
            </w:r>
          </w:p>
        </w:tc>
        <w:tc>
          <w:tcPr>
            <w:tcW w:w="1844" w:type="dxa"/>
            <w:shd w:val="clear" w:color="auto" w:fill="C0C0C0"/>
            <w:vAlign w:val="center"/>
          </w:tcPr>
          <w:p w14:paraId="226D92BB" w14:textId="77777777" w:rsidR="00C11AAF" w:rsidRPr="00CD5AB3" w:rsidRDefault="00C11AAF" w:rsidP="00F23355">
            <w:pPr>
              <w:pStyle w:val="pqiTabHead"/>
            </w:pPr>
            <w:r w:rsidRPr="00CD5AB3">
              <w:t>Rodzaj pola</w:t>
            </w:r>
          </w:p>
        </w:tc>
        <w:tc>
          <w:tcPr>
            <w:tcW w:w="1560" w:type="dxa"/>
            <w:shd w:val="clear" w:color="auto" w:fill="C0C0C0"/>
            <w:vAlign w:val="center"/>
          </w:tcPr>
          <w:p w14:paraId="60A2D1A5" w14:textId="77777777" w:rsidR="00C11AAF" w:rsidRPr="00CD5AB3" w:rsidRDefault="00C11AAF" w:rsidP="00F23355">
            <w:pPr>
              <w:pStyle w:val="pqiTabHead"/>
            </w:pPr>
            <w:r w:rsidRPr="00CD5AB3">
              <w:t>Przykłady</w:t>
            </w:r>
          </w:p>
        </w:tc>
      </w:tr>
      <w:tr w:rsidR="00C11AAF" w:rsidRPr="00CD5AB3" w14:paraId="3CB9F369"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107E168B" w14:textId="77777777" w:rsidR="00C11AAF" w:rsidRPr="00CD5AB3" w:rsidRDefault="00C11AAF" w:rsidP="00F23355">
            <w:pPr>
              <w:pStyle w:val="pqiTabBody"/>
            </w:pPr>
            <w:r w:rsidRPr="00CD5AB3">
              <w:t>1</w:t>
            </w:r>
          </w:p>
        </w:tc>
        <w:tc>
          <w:tcPr>
            <w:tcW w:w="4676" w:type="dxa"/>
            <w:vAlign w:val="center"/>
          </w:tcPr>
          <w:p w14:paraId="50339B2D" w14:textId="78E4D0AB" w:rsidR="00C11AAF" w:rsidRPr="00CD5AB3" w:rsidRDefault="00C11AAF" w:rsidP="00A83B56">
            <w:pPr>
              <w:pStyle w:val="pqiTabBody"/>
            </w:pPr>
            <w:r w:rsidRPr="00CD5AB3">
              <w:t>Identyfikator kraju, do którego należy urząd</w:t>
            </w:r>
            <w:r w:rsidR="00EB745D" w:rsidRPr="00CD5AB3">
              <w:t>.</w:t>
            </w:r>
          </w:p>
        </w:tc>
        <w:tc>
          <w:tcPr>
            <w:tcW w:w="1844" w:type="dxa"/>
            <w:vAlign w:val="center"/>
          </w:tcPr>
          <w:p w14:paraId="66D4EE87" w14:textId="77777777" w:rsidR="00C11AAF" w:rsidRPr="00CD5AB3" w:rsidRDefault="00C11AAF" w:rsidP="00F23355">
            <w:pPr>
              <w:pStyle w:val="pqiTabBody"/>
            </w:pPr>
            <w:r w:rsidRPr="00CD5AB3">
              <w:t>Alfabetyczne 2 znaki</w:t>
            </w:r>
          </w:p>
        </w:tc>
        <w:tc>
          <w:tcPr>
            <w:tcW w:w="1560" w:type="dxa"/>
            <w:vAlign w:val="center"/>
          </w:tcPr>
          <w:p w14:paraId="11CFA170" w14:textId="77777777" w:rsidR="00C11AAF" w:rsidRPr="00CD5AB3" w:rsidRDefault="00C11AAF" w:rsidP="00F23355">
            <w:pPr>
              <w:pStyle w:val="pqiTabBody"/>
            </w:pPr>
            <w:r w:rsidRPr="00CD5AB3">
              <w:t>PL – Polska</w:t>
            </w:r>
          </w:p>
          <w:p w14:paraId="65710AD8" w14:textId="77777777" w:rsidR="00C11AAF" w:rsidRPr="00CD5AB3" w:rsidRDefault="00C11AAF" w:rsidP="00F23355">
            <w:pPr>
              <w:pStyle w:val="pqiTabBody"/>
            </w:pPr>
          </w:p>
        </w:tc>
      </w:tr>
      <w:tr w:rsidR="00C11AAF" w:rsidRPr="00CD5AB3" w14:paraId="404381AC"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44BBCF0C" w14:textId="77777777" w:rsidR="00C11AAF" w:rsidRPr="00CD5AB3" w:rsidRDefault="00C11AAF" w:rsidP="00F23355">
            <w:pPr>
              <w:pStyle w:val="pqiTabBody"/>
            </w:pPr>
            <w:r w:rsidRPr="00CD5AB3">
              <w:t>2</w:t>
            </w:r>
          </w:p>
        </w:tc>
        <w:tc>
          <w:tcPr>
            <w:tcW w:w="4676" w:type="dxa"/>
          </w:tcPr>
          <w:p w14:paraId="7402D945" w14:textId="7C7F0AF5" w:rsidR="00C11AAF" w:rsidRPr="00CD5AB3" w:rsidRDefault="00C11AAF" w:rsidP="00A83B56">
            <w:pPr>
              <w:pStyle w:val="pqiTabBody"/>
            </w:pPr>
            <w:r w:rsidRPr="00CD5AB3">
              <w:t>Numer urzędu</w:t>
            </w:r>
            <w:r w:rsidR="00EB745D" w:rsidRPr="00CD5AB3">
              <w:t>.</w:t>
            </w:r>
          </w:p>
        </w:tc>
        <w:tc>
          <w:tcPr>
            <w:tcW w:w="1844" w:type="dxa"/>
          </w:tcPr>
          <w:p w14:paraId="2C562B12" w14:textId="0F57DB45" w:rsidR="00C11AAF" w:rsidRPr="00CD5AB3" w:rsidRDefault="009E0B65" w:rsidP="0081771D">
            <w:pPr>
              <w:pStyle w:val="pqiTabBody"/>
            </w:pPr>
            <w:r w:rsidRPr="00CD5AB3">
              <w:t>Alfan</w:t>
            </w:r>
            <w:r w:rsidR="00C11AAF" w:rsidRPr="00CD5AB3">
              <w:t>umeryczne  6 znaków</w:t>
            </w:r>
          </w:p>
        </w:tc>
        <w:tc>
          <w:tcPr>
            <w:tcW w:w="1560" w:type="dxa"/>
          </w:tcPr>
          <w:p w14:paraId="00BF26E3" w14:textId="7E79F714" w:rsidR="00C11AAF" w:rsidRPr="00CD5AB3" w:rsidRDefault="00C11AAF" w:rsidP="00F10ED8">
            <w:pPr>
              <w:pStyle w:val="pqiTabBody"/>
            </w:pPr>
            <w:r w:rsidRPr="00CD5AB3">
              <w:t>411000</w:t>
            </w:r>
          </w:p>
        </w:tc>
      </w:tr>
    </w:tbl>
    <w:p w14:paraId="78D26798" w14:textId="5AA33A25" w:rsidR="00C11AAF" w:rsidRPr="00CD5AB3" w:rsidRDefault="00C11AAF" w:rsidP="00C11AAF">
      <w:pPr>
        <w:pStyle w:val="pqiText"/>
      </w:pPr>
      <w:r w:rsidRPr="00CD5AB3">
        <w:t>Pole 1 zawiera kod ze słownika kodów krajów (Country codes).</w:t>
      </w:r>
      <w:r w:rsidR="002E4368" w:rsidRPr="00CD5AB3">
        <w:t xml:space="preserve"> </w:t>
      </w:r>
    </w:p>
    <w:p w14:paraId="3ADD1BCB" w14:textId="64908164" w:rsidR="00C11AAF" w:rsidRPr="00CD5AB3" w:rsidRDefault="00C11AAF" w:rsidP="00C11AAF">
      <w:pPr>
        <w:pStyle w:val="pqiText"/>
      </w:pPr>
      <w:r w:rsidRPr="00CD5AB3">
        <w:t>W polu 2 znajduje się niepowtarzalny</w:t>
      </w:r>
      <w:r w:rsidR="00EB745D" w:rsidRPr="00CD5AB3">
        <w:t xml:space="preserve"> (w ramach wskazanego kraju)</w:t>
      </w:r>
      <w:r w:rsidRPr="00CD5AB3">
        <w:t xml:space="preserve"> identyfikator urzędu</w:t>
      </w:r>
      <w:r w:rsidR="00EB745D" w:rsidRPr="00CD5AB3">
        <w:t>.</w:t>
      </w:r>
    </w:p>
    <w:p w14:paraId="4F801209" w14:textId="77777777" w:rsidR="00C11AAF" w:rsidRPr="00CD5AB3" w:rsidRDefault="00C11AAF" w:rsidP="00C11AAF">
      <w:pPr>
        <w:pStyle w:val="pqiChpHeadNum2"/>
      </w:pPr>
      <w:bookmarkStart w:id="138" w:name="_Toc379453941"/>
      <w:bookmarkStart w:id="139" w:name="_Toc526429207"/>
      <w:bookmarkStart w:id="140" w:name="_Toc528064573"/>
      <w:bookmarkStart w:id="141" w:name="_Toc97636626"/>
      <w:r w:rsidRPr="00CD5AB3">
        <w:t>Struktura numeru akcyzowego podmiotu</w:t>
      </w:r>
      <w:bookmarkEnd w:id="138"/>
      <w:bookmarkEnd w:id="139"/>
      <w:bookmarkEnd w:id="140"/>
      <w:bookmarkEnd w:id="141"/>
    </w:p>
    <w:p w14:paraId="7F40D48F" w14:textId="77777777" w:rsidR="00C11AAF" w:rsidRPr="00CD5AB3" w:rsidRDefault="00C11AAF" w:rsidP="00C11AAF">
      <w:pPr>
        <w:pStyle w:val="pqiText"/>
      </w:pPr>
      <w:r w:rsidRPr="00CD5AB3">
        <w:t>Numer akcyzowy podmiotu składa się z następujących pól:</w:t>
      </w:r>
    </w:p>
    <w:tbl>
      <w:tblPr>
        <w:tblW w:w="9214" w:type="dxa"/>
        <w:tblCellSpacing w:w="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134"/>
        <w:gridCol w:w="4676"/>
        <w:gridCol w:w="1844"/>
        <w:gridCol w:w="1560"/>
      </w:tblGrid>
      <w:tr w:rsidR="00C11AAF" w:rsidRPr="00CD5AB3" w14:paraId="52CE36BD" w14:textId="77777777" w:rsidTr="00F23355">
        <w:trPr>
          <w:tblHeader/>
          <w:tblCellSpacing w:w="0" w:type="dxa"/>
        </w:trPr>
        <w:tc>
          <w:tcPr>
            <w:tcW w:w="1134" w:type="dxa"/>
            <w:shd w:val="clear" w:color="auto" w:fill="C0C0C0"/>
            <w:vAlign w:val="center"/>
          </w:tcPr>
          <w:p w14:paraId="7527645D" w14:textId="77777777" w:rsidR="00C11AAF" w:rsidRPr="00CD5AB3" w:rsidRDefault="00C11AAF" w:rsidP="00F23355">
            <w:pPr>
              <w:pStyle w:val="pqiTabHead"/>
            </w:pPr>
            <w:r w:rsidRPr="00CD5AB3">
              <w:t>Pole</w:t>
            </w:r>
          </w:p>
        </w:tc>
        <w:tc>
          <w:tcPr>
            <w:tcW w:w="4676" w:type="dxa"/>
            <w:shd w:val="clear" w:color="auto" w:fill="C0C0C0"/>
            <w:vAlign w:val="center"/>
          </w:tcPr>
          <w:p w14:paraId="03422BB7" w14:textId="77777777" w:rsidR="00C11AAF" w:rsidRPr="00CD5AB3" w:rsidRDefault="00C11AAF" w:rsidP="00F23355">
            <w:pPr>
              <w:pStyle w:val="pqiTabHead"/>
            </w:pPr>
            <w:r w:rsidRPr="00CD5AB3">
              <w:t>Zawartość</w:t>
            </w:r>
          </w:p>
        </w:tc>
        <w:tc>
          <w:tcPr>
            <w:tcW w:w="1844" w:type="dxa"/>
            <w:shd w:val="clear" w:color="auto" w:fill="C0C0C0"/>
            <w:vAlign w:val="center"/>
          </w:tcPr>
          <w:p w14:paraId="1C93BC90" w14:textId="77777777" w:rsidR="00C11AAF" w:rsidRPr="00CD5AB3" w:rsidRDefault="00C11AAF" w:rsidP="00F23355">
            <w:pPr>
              <w:pStyle w:val="pqiTabHead"/>
            </w:pPr>
            <w:r w:rsidRPr="00CD5AB3">
              <w:t>Rodzaj pola</w:t>
            </w:r>
          </w:p>
        </w:tc>
        <w:tc>
          <w:tcPr>
            <w:tcW w:w="1560" w:type="dxa"/>
            <w:shd w:val="clear" w:color="auto" w:fill="C0C0C0"/>
            <w:vAlign w:val="center"/>
          </w:tcPr>
          <w:p w14:paraId="6AB592D0" w14:textId="77777777" w:rsidR="00C11AAF" w:rsidRPr="00CD5AB3" w:rsidRDefault="00C11AAF" w:rsidP="00F23355">
            <w:pPr>
              <w:pStyle w:val="pqiTabHead"/>
            </w:pPr>
            <w:r w:rsidRPr="00CD5AB3">
              <w:t>Przykłady</w:t>
            </w:r>
          </w:p>
        </w:tc>
      </w:tr>
      <w:tr w:rsidR="00C11AAF" w:rsidRPr="00CD5AB3" w14:paraId="2C874A66"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4C16D031" w14:textId="77777777" w:rsidR="00C11AAF" w:rsidRPr="00CD5AB3" w:rsidRDefault="00C11AAF" w:rsidP="00F23355">
            <w:pPr>
              <w:pStyle w:val="pqiTabBody"/>
            </w:pPr>
            <w:r w:rsidRPr="00CD5AB3">
              <w:t>1</w:t>
            </w:r>
          </w:p>
        </w:tc>
        <w:tc>
          <w:tcPr>
            <w:tcW w:w="4676" w:type="dxa"/>
            <w:vAlign w:val="center"/>
          </w:tcPr>
          <w:p w14:paraId="223DD858" w14:textId="77777777" w:rsidR="00C11AAF" w:rsidRPr="00CD5AB3" w:rsidRDefault="00C11AAF" w:rsidP="00F23355">
            <w:pPr>
              <w:pStyle w:val="pqiTabBody"/>
            </w:pPr>
            <w:r w:rsidRPr="00CD5AB3">
              <w:t>Identyfikator kraju, w którym podmiot jest zarejestrowany.</w:t>
            </w:r>
            <w:r w:rsidR="00E87DA6" w:rsidRPr="00CD5AB3">
              <w:t xml:space="preserve"> Dla </w:t>
            </w:r>
            <w:r w:rsidR="00AD69DD" w:rsidRPr="00CD5AB3">
              <w:t xml:space="preserve">elektronicznego </w:t>
            </w:r>
            <w:r w:rsidR="00E87DA6" w:rsidRPr="00CD5AB3">
              <w:t>Dokumentu Dostawy zawsze wartość PL</w:t>
            </w:r>
          </w:p>
        </w:tc>
        <w:tc>
          <w:tcPr>
            <w:tcW w:w="1844" w:type="dxa"/>
            <w:vAlign w:val="center"/>
          </w:tcPr>
          <w:p w14:paraId="39A17B11" w14:textId="77777777" w:rsidR="00C11AAF" w:rsidRPr="00CD5AB3" w:rsidRDefault="00C11AAF" w:rsidP="00F23355">
            <w:pPr>
              <w:pStyle w:val="pqiTabBody"/>
            </w:pPr>
            <w:r w:rsidRPr="00CD5AB3">
              <w:t>Alfabetyczne 2 znaki</w:t>
            </w:r>
          </w:p>
        </w:tc>
        <w:tc>
          <w:tcPr>
            <w:tcW w:w="1560" w:type="dxa"/>
            <w:vAlign w:val="center"/>
          </w:tcPr>
          <w:p w14:paraId="02FAFF84" w14:textId="77777777" w:rsidR="00E87DA6" w:rsidRPr="00CD5AB3" w:rsidRDefault="00C11AAF" w:rsidP="00E87DA6">
            <w:pPr>
              <w:pStyle w:val="pqiTabBody"/>
            </w:pPr>
            <w:r w:rsidRPr="00CD5AB3">
              <w:t>PL</w:t>
            </w:r>
          </w:p>
          <w:p w14:paraId="7229113D" w14:textId="77777777" w:rsidR="00C11AAF" w:rsidRPr="00CD5AB3" w:rsidRDefault="00C11AAF" w:rsidP="00F23355">
            <w:pPr>
              <w:pStyle w:val="pqiTabBody"/>
            </w:pPr>
          </w:p>
        </w:tc>
      </w:tr>
      <w:tr w:rsidR="00C11AAF" w:rsidRPr="00CD5AB3" w14:paraId="0CF56375"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5D3DF190" w14:textId="77777777" w:rsidR="00C11AAF" w:rsidRPr="00CD5AB3" w:rsidRDefault="00C11AAF" w:rsidP="00F23355">
            <w:pPr>
              <w:pStyle w:val="pqiTabBody"/>
            </w:pPr>
            <w:r w:rsidRPr="00CD5AB3">
              <w:t>2</w:t>
            </w:r>
          </w:p>
        </w:tc>
        <w:tc>
          <w:tcPr>
            <w:tcW w:w="4676" w:type="dxa"/>
          </w:tcPr>
          <w:p w14:paraId="2C68F83B" w14:textId="77777777" w:rsidR="00C11AAF" w:rsidRPr="00CD5AB3" w:rsidRDefault="00C11AAF" w:rsidP="00F23355">
            <w:pPr>
              <w:pStyle w:val="pqiTabBody"/>
            </w:pPr>
            <w:r w:rsidRPr="00CD5AB3">
              <w:t>Niepowtarzalny identyfikator podmiotu.</w:t>
            </w:r>
          </w:p>
        </w:tc>
        <w:tc>
          <w:tcPr>
            <w:tcW w:w="1844" w:type="dxa"/>
          </w:tcPr>
          <w:p w14:paraId="5207BDE2" w14:textId="77777777" w:rsidR="00C11AAF" w:rsidRPr="00CD5AB3" w:rsidRDefault="00C11AAF" w:rsidP="00F23355">
            <w:pPr>
              <w:pStyle w:val="pqiTabBody"/>
            </w:pPr>
            <w:r w:rsidRPr="00CD5AB3">
              <w:t>Alfanumeryczne 11 znaków</w:t>
            </w:r>
          </w:p>
        </w:tc>
        <w:tc>
          <w:tcPr>
            <w:tcW w:w="1560" w:type="dxa"/>
          </w:tcPr>
          <w:p w14:paraId="0E0C67C3" w14:textId="77777777" w:rsidR="00C11AAF" w:rsidRPr="00CD5AB3" w:rsidRDefault="00C11AAF" w:rsidP="00F23355">
            <w:pPr>
              <w:pStyle w:val="pqiTabBody"/>
            </w:pPr>
            <w:r w:rsidRPr="00CD5AB3">
              <w:t>2005764CL78</w:t>
            </w:r>
          </w:p>
        </w:tc>
      </w:tr>
    </w:tbl>
    <w:p w14:paraId="3CF53B26" w14:textId="127705DA" w:rsidR="00C11AAF" w:rsidRPr="00CD5AB3" w:rsidRDefault="00C11AAF" w:rsidP="00C11AAF">
      <w:pPr>
        <w:pStyle w:val="pqiText"/>
      </w:pPr>
      <w:r w:rsidRPr="00CD5AB3">
        <w:t>Pole 1 zawiera kod państwa członkowskiego ze słownika państw członkowskich (Member States).</w:t>
      </w:r>
      <w:r w:rsidR="00D241B3" w:rsidRPr="00CD5AB3">
        <w:t xml:space="preserve"> </w:t>
      </w:r>
      <w:r w:rsidR="00A6736A" w:rsidRPr="00CD5AB3">
        <w:t xml:space="preserve">Dla </w:t>
      </w:r>
      <w:r w:rsidR="00D241B3" w:rsidRPr="00CD5AB3">
        <w:t xml:space="preserve">elektronicznego </w:t>
      </w:r>
      <w:r w:rsidR="00A6736A" w:rsidRPr="00CD5AB3">
        <w:t>Dokumentu D</w:t>
      </w:r>
      <w:r w:rsidR="00E87DA6" w:rsidRPr="00CD5AB3">
        <w:t>ostawy</w:t>
      </w:r>
      <w:r w:rsidR="00095341">
        <w:t xml:space="preserve"> e-DD</w:t>
      </w:r>
      <w:r w:rsidR="00E87DA6" w:rsidRPr="00CD5AB3">
        <w:t xml:space="preserve"> zawsze przyjmuje wartość PL</w:t>
      </w:r>
      <w:r w:rsidR="00A6736A" w:rsidRPr="00CD5AB3">
        <w:t>.</w:t>
      </w:r>
    </w:p>
    <w:p w14:paraId="26EAEAC3" w14:textId="347ADEB7" w:rsidR="00C11AAF" w:rsidRPr="00CD5AB3" w:rsidRDefault="00C11AAF" w:rsidP="00C11AAF">
      <w:pPr>
        <w:pStyle w:val="pqiText"/>
      </w:pPr>
      <w:r w:rsidRPr="00CD5AB3">
        <w:t>W polu 2 znajduje się niepowtarzalny w ramach danego państwa członkowskiego</w:t>
      </w:r>
      <w:r w:rsidR="00D241B3" w:rsidRPr="00CD5AB3">
        <w:t xml:space="preserve"> </w:t>
      </w:r>
      <w:r w:rsidRPr="00CD5AB3">
        <w:t>identyfikator podmiotu.</w:t>
      </w:r>
    </w:p>
    <w:p w14:paraId="1D3CF908" w14:textId="77777777" w:rsidR="00C11AAF" w:rsidRPr="00CD5AB3" w:rsidRDefault="00C11AAF" w:rsidP="00C11AAF">
      <w:pPr>
        <w:pStyle w:val="pqiChpHeadNum2"/>
      </w:pPr>
      <w:bookmarkStart w:id="142" w:name="_Ref275519578"/>
      <w:bookmarkStart w:id="143" w:name="_Toc379453942"/>
      <w:bookmarkStart w:id="144" w:name="_Toc526429208"/>
      <w:bookmarkStart w:id="145" w:name="_Toc528064574"/>
      <w:bookmarkStart w:id="146" w:name="_Toc97636627"/>
      <w:r w:rsidRPr="00CD5AB3">
        <w:t>Struktura numeru LRN</w:t>
      </w:r>
      <w:bookmarkEnd w:id="142"/>
      <w:bookmarkEnd w:id="143"/>
      <w:bookmarkEnd w:id="144"/>
      <w:bookmarkEnd w:id="145"/>
      <w:bookmarkEnd w:id="146"/>
    </w:p>
    <w:p w14:paraId="472A789B" w14:textId="77777777" w:rsidR="00C11AAF" w:rsidRPr="00CD5AB3" w:rsidRDefault="00C11AAF" w:rsidP="00C11AAF">
      <w:pPr>
        <w:pStyle w:val="pqiText"/>
      </w:pPr>
      <w:r w:rsidRPr="00CD5AB3">
        <w:t>Lokalny numer referencyjny (LRN) składa się z następujących pól:</w:t>
      </w:r>
    </w:p>
    <w:tbl>
      <w:tblPr>
        <w:tblW w:w="9214" w:type="dxa"/>
        <w:tblCellSpacing w:w="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134"/>
        <w:gridCol w:w="4676"/>
        <w:gridCol w:w="1844"/>
        <w:gridCol w:w="1560"/>
      </w:tblGrid>
      <w:tr w:rsidR="00C11AAF" w:rsidRPr="00CD5AB3" w14:paraId="2514743F" w14:textId="77777777" w:rsidTr="00F23355">
        <w:trPr>
          <w:tblHeader/>
          <w:tblCellSpacing w:w="0" w:type="dxa"/>
        </w:trPr>
        <w:tc>
          <w:tcPr>
            <w:tcW w:w="1134" w:type="dxa"/>
            <w:shd w:val="clear" w:color="auto" w:fill="C0C0C0"/>
            <w:vAlign w:val="center"/>
          </w:tcPr>
          <w:p w14:paraId="43619DD6" w14:textId="77777777" w:rsidR="00C11AAF" w:rsidRPr="00CD5AB3" w:rsidRDefault="00C11AAF" w:rsidP="00F23355">
            <w:pPr>
              <w:pStyle w:val="pqiTabHead"/>
            </w:pPr>
            <w:r w:rsidRPr="00CD5AB3">
              <w:t>Pole</w:t>
            </w:r>
          </w:p>
        </w:tc>
        <w:tc>
          <w:tcPr>
            <w:tcW w:w="4676" w:type="dxa"/>
            <w:shd w:val="clear" w:color="auto" w:fill="C0C0C0"/>
            <w:vAlign w:val="center"/>
          </w:tcPr>
          <w:p w14:paraId="12F0F82E" w14:textId="77777777" w:rsidR="00C11AAF" w:rsidRPr="00CD5AB3" w:rsidRDefault="00C11AAF" w:rsidP="00F23355">
            <w:pPr>
              <w:pStyle w:val="pqiTabHead"/>
            </w:pPr>
            <w:r w:rsidRPr="00CD5AB3">
              <w:t>Zawartość</w:t>
            </w:r>
          </w:p>
        </w:tc>
        <w:tc>
          <w:tcPr>
            <w:tcW w:w="1844" w:type="dxa"/>
            <w:shd w:val="clear" w:color="auto" w:fill="C0C0C0"/>
            <w:vAlign w:val="center"/>
          </w:tcPr>
          <w:p w14:paraId="416DC398" w14:textId="77777777" w:rsidR="00C11AAF" w:rsidRPr="00CD5AB3" w:rsidRDefault="00C11AAF" w:rsidP="00F23355">
            <w:pPr>
              <w:pStyle w:val="pqiTabHead"/>
            </w:pPr>
            <w:r w:rsidRPr="00CD5AB3">
              <w:t>Rodzaj pola</w:t>
            </w:r>
          </w:p>
        </w:tc>
        <w:tc>
          <w:tcPr>
            <w:tcW w:w="1560" w:type="dxa"/>
            <w:shd w:val="clear" w:color="auto" w:fill="C0C0C0"/>
            <w:vAlign w:val="center"/>
          </w:tcPr>
          <w:p w14:paraId="2AF5719E" w14:textId="77777777" w:rsidR="00C11AAF" w:rsidRPr="00CD5AB3" w:rsidRDefault="00C11AAF" w:rsidP="00F23355">
            <w:pPr>
              <w:pStyle w:val="pqiTabHead"/>
            </w:pPr>
            <w:r w:rsidRPr="00CD5AB3">
              <w:t>Przykłady</w:t>
            </w:r>
          </w:p>
        </w:tc>
      </w:tr>
      <w:tr w:rsidR="00C11AAF" w:rsidRPr="00CD5AB3" w14:paraId="6CF2027B"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1CBC510E" w14:textId="77777777" w:rsidR="00C11AAF" w:rsidRPr="00CD5AB3" w:rsidRDefault="00C11AAF" w:rsidP="00F23355">
            <w:pPr>
              <w:pStyle w:val="pqiTabBody"/>
            </w:pPr>
            <w:r w:rsidRPr="00CD5AB3">
              <w:t>1</w:t>
            </w:r>
          </w:p>
        </w:tc>
        <w:tc>
          <w:tcPr>
            <w:tcW w:w="4676" w:type="dxa"/>
          </w:tcPr>
          <w:p w14:paraId="7F7E5A74" w14:textId="77777777" w:rsidR="006B44A5" w:rsidRPr="00CD5AB3" w:rsidRDefault="006B44A5" w:rsidP="00E87DA6">
            <w:pPr>
              <w:pStyle w:val="pqiTabBody"/>
            </w:pPr>
            <w:r w:rsidRPr="00CD5AB3">
              <w:t>Numer identyfikacyjny podmiotu:</w:t>
            </w:r>
          </w:p>
          <w:p w14:paraId="172607BE" w14:textId="028FDDCD" w:rsidR="00684457" w:rsidRPr="00CD5AB3" w:rsidRDefault="006B44A5" w:rsidP="00E87DA6">
            <w:pPr>
              <w:pStyle w:val="pqiTabBody"/>
            </w:pPr>
            <w:r w:rsidRPr="00CD5AB3">
              <w:t>- numer akcyzowy (dla składu podatkowego</w:t>
            </w:r>
            <w:r w:rsidR="00256F79">
              <w:t xml:space="preserve">, </w:t>
            </w:r>
            <w:r w:rsidR="00AC05DE">
              <w:t xml:space="preserve">lun numer </w:t>
            </w:r>
            <w:r w:rsidR="00256F79">
              <w:t>podmiotu pośredniczącego</w:t>
            </w:r>
            <w:r w:rsidRPr="00CD5AB3">
              <w:t>)</w:t>
            </w:r>
          </w:p>
          <w:p w14:paraId="7D9EA502" w14:textId="5C4AAD0C" w:rsidR="006B44A5" w:rsidRPr="00CD5AB3" w:rsidRDefault="006B44A5" w:rsidP="00E87DA6">
            <w:pPr>
              <w:pStyle w:val="pqiTabBody"/>
            </w:pPr>
            <w:r w:rsidRPr="00CD5AB3">
              <w:t>- numer NIP (dla podmiotów gospodarczych</w:t>
            </w:r>
            <w:r w:rsidR="00095341">
              <w:t xml:space="preserve"> nie posiadających numeru akcyzowego</w:t>
            </w:r>
            <w:r w:rsidRPr="00CD5AB3">
              <w:t>)</w:t>
            </w:r>
          </w:p>
          <w:p w14:paraId="702F1AFC" w14:textId="7B8EC898" w:rsidR="00385C52" w:rsidRPr="00CD5AB3" w:rsidRDefault="00385C52" w:rsidP="00E87DA6">
            <w:pPr>
              <w:pStyle w:val="pqiTabBody"/>
            </w:pPr>
            <w:r w:rsidRPr="00CD5AB3">
              <w:t>W przypadku podawania numeru NIP, na początku numeru należy dodać znak „N”</w:t>
            </w:r>
          </w:p>
          <w:p w14:paraId="7C13F7F4" w14:textId="77777777" w:rsidR="00126AD9" w:rsidRPr="00CD5AB3" w:rsidRDefault="00126AD9" w:rsidP="006B44A5">
            <w:pPr>
              <w:pStyle w:val="pqiTabBody"/>
            </w:pPr>
          </w:p>
          <w:p w14:paraId="4A2D444C" w14:textId="02E65211" w:rsidR="00C11AAF" w:rsidRPr="00CD5AB3" w:rsidRDefault="00C11AAF" w:rsidP="00F10ED8">
            <w:pPr>
              <w:pStyle w:val="pqiTabBody"/>
            </w:pPr>
            <w:r w:rsidRPr="00CD5AB3">
              <w:t>Numer akcyzowy miejsca wysyłki bez dwuliterowego kodu języka</w:t>
            </w:r>
            <w:r w:rsidR="00E87DA6" w:rsidRPr="00CD5AB3">
              <w:t xml:space="preserve"> lub NIP</w:t>
            </w:r>
          </w:p>
        </w:tc>
        <w:tc>
          <w:tcPr>
            <w:tcW w:w="1844" w:type="dxa"/>
          </w:tcPr>
          <w:p w14:paraId="45A1FA24" w14:textId="56214998" w:rsidR="00C11AAF" w:rsidRPr="00CD5AB3" w:rsidRDefault="00C11AAF" w:rsidP="00F23355">
            <w:pPr>
              <w:pStyle w:val="pqiTabBody"/>
            </w:pPr>
            <w:r w:rsidRPr="00CD5AB3">
              <w:t>Alfanumeryczne 11 znaków</w:t>
            </w:r>
          </w:p>
        </w:tc>
        <w:tc>
          <w:tcPr>
            <w:tcW w:w="1560" w:type="dxa"/>
          </w:tcPr>
          <w:p w14:paraId="72060B72" w14:textId="092835F5" w:rsidR="00C11AAF" w:rsidRPr="00CD5AB3" w:rsidRDefault="00C11AAF" w:rsidP="00F23355">
            <w:pPr>
              <w:pStyle w:val="pqiTabBody"/>
            </w:pPr>
            <w:r w:rsidRPr="00CD5AB3">
              <w:t>12345678901</w:t>
            </w:r>
            <w:r w:rsidR="00385C52" w:rsidRPr="00CD5AB3">
              <w:t>,</w:t>
            </w:r>
            <w:r w:rsidR="00385C52" w:rsidRPr="00CD5AB3">
              <w:br/>
              <w:t>N1234567890 – dla nr NIP</w:t>
            </w:r>
          </w:p>
        </w:tc>
      </w:tr>
      <w:tr w:rsidR="006B44A5" w:rsidRPr="00CD5AB3" w14:paraId="217F7D7F"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1B562272" w14:textId="77777777" w:rsidR="006B44A5" w:rsidRPr="00CD5AB3" w:rsidRDefault="006B44A5" w:rsidP="00F23355">
            <w:pPr>
              <w:pStyle w:val="pqiTabBody"/>
            </w:pPr>
            <w:r w:rsidRPr="00CD5AB3">
              <w:t>2</w:t>
            </w:r>
          </w:p>
        </w:tc>
        <w:tc>
          <w:tcPr>
            <w:tcW w:w="4676" w:type="dxa"/>
          </w:tcPr>
          <w:p w14:paraId="52742955" w14:textId="77777777" w:rsidR="006B44A5" w:rsidRPr="00CD5AB3" w:rsidRDefault="006B44A5" w:rsidP="00006A7F">
            <w:pPr>
              <w:pStyle w:val="pqiTabBody"/>
            </w:pPr>
            <w:r w:rsidRPr="00CD5AB3">
              <w:t>Wyróżnik określający rodzaj numeru identyfikacyjnego:</w:t>
            </w:r>
          </w:p>
          <w:p w14:paraId="4D628B61" w14:textId="52618994" w:rsidR="006B44A5" w:rsidRPr="00CD5AB3" w:rsidRDefault="006B44A5" w:rsidP="00006A7F">
            <w:pPr>
              <w:pStyle w:val="pqiTabBody"/>
            </w:pPr>
            <w:r w:rsidRPr="00CD5AB3">
              <w:t>- A – dla numeru akcyzowego</w:t>
            </w:r>
            <w:r w:rsidR="00AC05DE">
              <w:t xml:space="preserve"> lub numeru podmiotu pośredniczącego</w:t>
            </w:r>
          </w:p>
          <w:p w14:paraId="3B42FB7E" w14:textId="3017181D" w:rsidR="006B44A5" w:rsidRPr="00CD5AB3" w:rsidRDefault="006B44A5" w:rsidP="00F10ED8">
            <w:pPr>
              <w:pStyle w:val="pqiTabBody"/>
            </w:pPr>
            <w:r w:rsidRPr="00CD5AB3">
              <w:t>- N – dla numeru NIP</w:t>
            </w:r>
          </w:p>
        </w:tc>
        <w:tc>
          <w:tcPr>
            <w:tcW w:w="1844" w:type="dxa"/>
          </w:tcPr>
          <w:p w14:paraId="13B6E093" w14:textId="77777777" w:rsidR="006B44A5" w:rsidRPr="00CD5AB3" w:rsidRDefault="006B44A5" w:rsidP="00F23355">
            <w:pPr>
              <w:pStyle w:val="pqiTabBody"/>
            </w:pPr>
            <w:r w:rsidRPr="00CD5AB3">
              <w:t>Alfabetyczne</w:t>
            </w:r>
          </w:p>
          <w:p w14:paraId="69D22C09" w14:textId="77777777" w:rsidR="006B44A5" w:rsidRPr="00CD5AB3" w:rsidRDefault="006B44A5" w:rsidP="00F23355">
            <w:pPr>
              <w:pStyle w:val="pqiTabBody"/>
            </w:pPr>
            <w:r w:rsidRPr="00CD5AB3">
              <w:t>1 znak</w:t>
            </w:r>
          </w:p>
        </w:tc>
        <w:tc>
          <w:tcPr>
            <w:tcW w:w="1560" w:type="dxa"/>
          </w:tcPr>
          <w:p w14:paraId="3EF03DCB" w14:textId="77777777" w:rsidR="006B44A5" w:rsidRPr="00CD5AB3" w:rsidRDefault="006B44A5" w:rsidP="00F23355">
            <w:pPr>
              <w:pStyle w:val="pqiTabBody"/>
            </w:pPr>
          </w:p>
        </w:tc>
      </w:tr>
      <w:tr w:rsidR="00C11AAF" w:rsidRPr="00CD5AB3" w14:paraId="7CFD8040"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32FE486E" w14:textId="77777777" w:rsidR="00C11AAF" w:rsidRPr="00CD5AB3" w:rsidRDefault="006B44A5" w:rsidP="00F23355">
            <w:pPr>
              <w:pStyle w:val="pqiTabBody"/>
            </w:pPr>
            <w:r w:rsidRPr="00CD5AB3">
              <w:lastRenderedPageBreak/>
              <w:t>3</w:t>
            </w:r>
          </w:p>
        </w:tc>
        <w:tc>
          <w:tcPr>
            <w:tcW w:w="4676" w:type="dxa"/>
          </w:tcPr>
          <w:p w14:paraId="602D6EE3" w14:textId="77777777" w:rsidR="00C11AAF" w:rsidRPr="00CD5AB3" w:rsidRDefault="00C11AAF" w:rsidP="00B25D76">
            <w:pPr>
              <w:pStyle w:val="pqiTabBody"/>
            </w:pPr>
            <w:r w:rsidRPr="00CD5AB3">
              <w:t>Numer przemieszczenia z ewidencji prowadzonej przez</w:t>
            </w:r>
            <w:r w:rsidR="00006A7F" w:rsidRPr="00CD5AB3">
              <w:t xml:space="preserve"> Podmiot W</w:t>
            </w:r>
            <w:r w:rsidRPr="00CD5AB3">
              <w:t>ysyłając</w:t>
            </w:r>
            <w:r w:rsidR="00006A7F" w:rsidRPr="00CD5AB3">
              <w:t xml:space="preserve">y lub Podmiot Odbierający (gdy </w:t>
            </w:r>
            <w:r w:rsidR="00B25D76" w:rsidRPr="00CD5AB3">
              <w:t xml:space="preserve">mamy do czynienia ze </w:t>
            </w:r>
            <w:r w:rsidR="00006A7F" w:rsidRPr="00CD5AB3">
              <w:t>zwrot</w:t>
            </w:r>
            <w:r w:rsidR="00B25D76" w:rsidRPr="00CD5AB3">
              <w:t>em</w:t>
            </w:r>
            <w:r w:rsidR="00006A7F" w:rsidRPr="00CD5AB3">
              <w:t xml:space="preserve"> </w:t>
            </w:r>
            <w:r w:rsidR="00B25D76" w:rsidRPr="00CD5AB3">
              <w:t xml:space="preserve">inicjowanym </w:t>
            </w:r>
            <w:r w:rsidR="00006A7F" w:rsidRPr="00CD5AB3">
              <w:t xml:space="preserve">przez </w:t>
            </w:r>
            <w:r w:rsidR="00B25D76" w:rsidRPr="00CD5AB3">
              <w:t>P</w:t>
            </w:r>
            <w:r w:rsidR="00006A7F" w:rsidRPr="00CD5AB3">
              <w:t>odmiot Odbierający)</w:t>
            </w:r>
          </w:p>
        </w:tc>
        <w:tc>
          <w:tcPr>
            <w:tcW w:w="1844" w:type="dxa"/>
          </w:tcPr>
          <w:p w14:paraId="4A03ECE1" w14:textId="165063D6" w:rsidR="00C11AAF" w:rsidRPr="00CD5AB3" w:rsidRDefault="00C11AAF" w:rsidP="00F23355">
            <w:pPr>
              <w:pStyle w:val="pqiTabBody"/>
            </w:pPr>
            <w:r w:rsidRPr="00CD5AB3">
              <w:t>Numeryczne</w:t>
            </w:r>
            <w:r w:rsidR="00EE59D8" w:rsidRPr="00CD5AB3">
              <w:br/>
              <w:t xml:space="preserve">7 </w:t>
            </w:r>
            <w:r w:rsidRPr="00CD5AB3">
              <w:t>znaków</w:t>
            </w:r>
          </w:p>
        </w:tc>
        <w:tc>
          <w:tcPr>
            <w:tcW w:w="1560" w:type="dxa"/>
          </w:tcPr>
          <w:p w14:paraId="13A35B98" w14:textId="30E53680" w:rsidR="00C11AAF" w:rsidRPr="00CD5AB3" w:rsidRDefault="00EE59D8" w:rsidP="00F23355">
            <w:pPr>
              <w:pStyle w:val="pqiTabBody"/>
            </w:pPr>
            <w:r w:rsidRPr="00CD5AB3">
              <w:t>1234567</w:t>
            </w:r>
          </w:p>
        </w:tc>
      </w:tr>
      <w:tr w:rsidR="00C11AAF" w:rsidRPr="00CD5AB3" w14:paraId="6BDA3894"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Borders>
              <w:top w:val="nil"/>
            </w:tcBorders>
          </w:tcPr>
          <w:p w14:paraId="242E13A2" w14:textId="77777777" w:rsidR="00C11AAF" w:rsidRPr="00CD5AB3" w:rsidRDefault="006B44A5" w:rsidP="00F23355">
            <w:pPr>
              <w:pStyle w:val="pqiTabBody"/>
            </w:pPr>
            <w:r w:rsidRPr="00CD5AB3">
              <w:t>4</w:t>
            </w:r>
          </w:p>
        </w:tc>
        <w:tc>
          <w:tcPr>
            <w:tcW w:w="4676" w:type="dxa"/>
            <w:tcBorders>
              <w:top w:val="nil"/>
            </w:tcBorders>
          </w:tcPr>
          <w:p w14:paraId="16B3F569" w14:textId="77777777" w:rsidR="00C11AAF" w:rsidRPr="00CD5AB3" w:rsidRDefault="00C11AAF" w:rsidP="00F23355">
            <w:pPr>
              <w:pStyle w:val="pqiTabBody"/>
            </w:pPr>
            <w:r w:rsidRPr="00CD5AB3">
              <w:t>Rok</w:t>
            </w:r>
          </w:p>
        </w:tc>
        <w:tc>
          <w:tcPr>
            <w:tcW w:w="1844" w:type="dxa"/>
            <w:tcBorders>
              <w:top w:val="nil"/>
            </w:tcBorders>
          </w:tcPr>
          <w:p w14:paraId="10DA8288" w14:textId="77777777" w:rsidR="00C11AAF" w:rsidRPr="00CD5AB3" w:rsidRDefault="00C11AAF" w:rsidP="00F23355">
            <w:pPr>
              <w:pStyle w:val="pqiTabBody"/>
            </w:pPr>
            <w:r w:rsidRPr="00CD5AB3">
              <w:t>Numeryczne 4 znaki</w:t>
            </w:r>
          </w:p>
        </w:tc>
        <w:tc>
          <w:tcPr>
            <w:tcW w:w="1560" w:type="dxa"/>
            <w:tcBorders>
              <w:top w:val="nil"/>
            </w:tcBorders>
          </w:tcPr>
          <w:p w14:paraId="29CE5687" w14:textId="77777777" w:rsidR="00C11AAF" w:rsidRPr="00CD5AB3" w:rsidRDefault="00C11AAF" w:rsidP="00F23355">
            <w:pPr>
              <w:pStyle w:val="pqiTabBody"/>
            </w:pPr>
            <w:r w:rsidRPr="00CD5AB3">
              <w:t>201</w:t>
            </w:r>
            <w:r w:rsidR="00021D80" w:rsidRPr="00CD5AB3">
              <w:t>7</w:t>
            </w:r>
          </w:p>
        </w:tc>
      </w:tr>
    </w:tbl>
    <w:p w14:paraId="2DB9872B" w14:textId="67A79B9F" w:rsidR="00B25D76" w:rsidRPr="00CD5AB3" w:rsidRDefault="00E87DA6" w:rsidP="001E0EBB">
      <w:pPr>
        <w:pStyle w:val="pqiText"/>
        <w:jc w:val="both"/>
      </w:pPr>
      <w:r w:rsidRPr="00CD5AB3">
        <w:t xml:space="preserve">Pole 1 – zawiera numer akcyzowy </w:t>
      </w:r>
      <w:r w:rsidR="00B25D76" w:rsidRPr="00CD5AB3">
        <w:t>składu podatkowego</w:t>
      </w:r>
      <w:r w:rsidR="00095341">
        <w:t xml:space="preserve"> lub </w:t>
      </w:r>
      <w:r w:rsidR="004948FF">
        <w:t xml:space="preserve">numer </w:t>
      </w:r>
      <w:r w:rsidR="00095341">
        <w:t>podmiotu pośredniczącego</w:t>
      </w:r>
      <w:r w:rsidR="00006A7F" w:rsidRPr="00CD5AB3">
        <w:t>,</w:t>
      </w:r>
      <w:r w:rsidRPr="00CD5AB3">
        <w:t xml:space="preserve"> a jeśli podmiot </w:t>
      </w:r>
      <w:r w:rsidR="00A6736A" w:rsidRPr="00CD5AB3">
        <w:t>nie ma nadanego numeru</w:t>
      </w:r>
      <w:r w:rsidR="006D27F7" w:rsidRPr="00CD5AB3">
        <w:t xml:space="preserve"> </w:t>
      </w:r>
      <w:r w:rsidR="00095341" w:rsidRPr="00095341">
        <w:t xml:space="preserve">akcyzowego </w:t>
      </w:r>
      <w:r w:rsidR="004948FF">
        <w:t xml:space="preserve">i nie jest podmiotem pośredniczącym, </w:t>
      </w:r>
      <w:r w:rsidR="00A6736A" w:rsidRPr="00CD5AB3">
        <w:t>w polu podawany jest N</w:t>
      </w:r>
      <w:r w:rsidR="006D27F7" w:rsidRPr="00CD5AB3">
        <w:t>I</w:t>
      </w:r>
      <w:r w:rsidR="00A6736A" w:rsidRPr="00CD5AB3">
        <w:t>P</w:t>
      </w:r>
      <w:r w:rsidR="00006A7F" w:rsidRPr="00CD5AB3">
        <w:t>,</w:t>
      </w:r>
      <w:r w:rsidR="00A6736A" w:rsidRPr="00CD5AB3">
        <w:t xml:space="preserve"> a w przypadk</w:t>
      </w:r>
      <w:r w:rsidR="006D27F7" w:rsidRPr="00CD5AB3">
        <w:t>u</w:t>
      </w:r>
      <w:r w:rsidR="00A6736A" w:rsidRPr="00CD5AB3">
        <w:t xml:space="preserve"> osoby fizycznej</w:t>
      </w:r>
      <w:r w:rsidR="006D27F7" w:rsidRPr="00CD5AB3">
        <w:t xml:space="preserve"> </w:t>
      </w:r>
      <w:r w:rsidR="00095341">
        <w:t xml:space="preserve">nieprowadzącej działalności gospodarczej </w:t>
      </w:r>
      <w:r w:rsidR="006D27F7" w:rsidRPr="00CD5AB3">
        <w:t>-</w:t>
      </w:r>
      <w:r w:rsidR="00A6736A" w:rsidRPr="00CD5AB3">
        <w:t xml:space="preserve"> PESEL</w:t>
      </w:r>
      <w:r w:rsidR="00B25D76" w:rsidRPr="00CD5AB3">
        <w:t>.</w:t>
      </w:r>
    </w:p>
    <w:p w14:paraId="41834AC6" w14:textId="77777777" w:rsidR="00E87DA6" w:rsidRPr="00CD5AB3" w:rsidRDefault="00B25D76" w:rsidP="001E0EBB">
      <w:pPr>
        <w:pStyle w:val="pqiText"/>
        <w:jc w:val="both"/>
      </w:pPr>
      <w:r w:rsidRPr="00CD5AB3">
        <w:t xml:space="preserve">W polu 2 znajduje się wyróżnik numeru użytego w polu 1. </w:t>
      </w:r>
    </w:p>
    <w:p w14:paraId="64D852B6" w14:textId="21B50D15" w:rsidR="00C11AAF" w:rsidRPr="00CD5AB3" w:rsidRDefault="00C11AAF" w:rsidP="001E0EBB">
      <w:pPr>
        <w:pStyle w:val="pqiText"/>
        <w:jc w:val="both"/>
      </w:pPr>
      <w:r w:rsidRPr="00CD5AB3">
        <w:t>W polu</w:t>
      </w:r>
      <w:r w:rsidR="00E87DA6" w:rsidRPr="00CD5AB3">
        <w:t xml:space="preserve"> </w:t>
      </w:r>
      <w:r w:rsidR="00B25D76" w:rsidRPr="00CD5AB3">
        <w:t>3</w:t>
      </w:r>
      <w:r w:rsidRPr="00CD5AB3">
        <w:t xml:space="preserve"> znajduje się niepowtarzalny</w:t>
      </w:r>
      <w:r w:rsidR="00006A7F" w:rsidRPr="00CD5AB3">
        <w:t>,</w:t>
      </w:r>
      <w:r w:rsidRPr="00CD5AB3">
        <w:t xml:space="preserve"> w ramach danego roku identyfikowanego przez pole </w:t>
      </w:r>
      <w:r w:rsidR="00B25D76" w:rsidRPr="00CD5AB3">
        <w:t>4</w:t>
      </w:r>
      <w:r w:rsidR="00006A7F" w:rsidRPr="00CD5AB3">
        <w:t>,</w:t>
      </w:r>
      <w:r w:rsidRPr="00CD5AB3">
        <w:t xml:space="preserve"> numer przemieszczenia nadawany przez </w:t>
      </w:r>
      <w:r w:rsidR="00006A7F" w:rsidRPr="00CD5AB3">
        <w:t xml:space="preserve">Podmiot </w:t>
      </w:r>
      <w:r w:rsidR="00095341">
        <w:t>w</w:t>
      </w:r>
      <w:r w:rsidR="00095341" w:rsidRPr="00CD5AB3">
        <w:t xml:space="preserve">ysyłający </w:t>
      </w:r>
      <w:r w:rsidR="00006A7F" w:rsidRPr="00CD5AB3">
        <w:t>lub Podmiot odbierający</w:t>
      </w:r>
      <w:r w:rsidRPr="00CD5AB3">
        <w:t>.</w:t>
      </w:r>
      <w:r w:rsidR="00B25D76" w:rsidRPr="00CD5AB3">
        <w:t xml:space="preserve"> Numer LRN jest nadawany przez Podmiot </w:t>
      </w:r>
      <w:r w:rsidR="00095341">
        <w:t>o</w:t>
      </w:r>
      <w:r w:rsidR="00B25D76" w:rsidRPr="00CD5AB3">
        <w:t>dbierający tylko w przypadku, gdy Dostawa jest zwrotem od podmiotu bądź osoby, która nie jest objęta Systemem</w:t>
      </w:r>
    </w:p>
    <w:p w14:paraId="59EA0694" w14:textId="7F97449C" w:rsidR="00C11AAF" w:rsidRPr="00CD5AB3" w:rsidRDefault="00C11AAF" w:rsidP="001E0EBB">
      <w:pPr>
        <w:pStyle w:val="pqiText"/>
        <w:jc w:val="both"/>
      </w:pPr>
      <w:r w:rsidRPr="00CD5AB3">
        <w:t xml:space="preserve">Pole </w:t>
      </w:r>
      <w:r w:rsidR="00A47C43" w:rsidRPr="00CD5AB3">
        <w:t xml:space="preserve">4 </w:t>
      </w:r>
      <w:r w:rsidRPr="00CD5AB3">
        <w:t>zawiera rok, w którym rozpoczęte będzie przemieszczenie.</w:t>
      </w:r>
    </w:p>
    <w:p w14:paraId="020B3C47" w14:textId="77777777" w:rsidR="00C11AAF" w:rsidRPr="00CD5AB3" w:rsidRDefault="00C11AAF" w:rsidP="00C11AAF">
      <w:pPr>
        <w:pStyle w:val="pqiChpHeadNum2"/>
      </w:pPr>
      <w:bookmarkStart w:id="147" w:name="_Ref275519601"/>
      <w:bookmarkStart w:id="148" w:name="_Toc379453943"/>
      <w:bookmarkStart w:id="149" w:name="_Toc526429209"/>
      <w:bookmarkStart w:id="150" w:name="_Toc528064575"/>
      <w:bookmarkStart w:id="151" w:name="_Toc97636628"/>
      <w:r w:rsidRPr="00CD5AB3">
        <w:t xml:space="preserve">Struktura numeru </w:t>
      </w:r>
      <w:r w:rsidR="00A6736A" w:rsidRPr="00CD5AB3">
        <w:t>DD</w:t>
      </w:r>
      <w:r w:rsidRPr="00CD5AB3">
        <w:t>ARC</w:t>
      </w:r>
      <w:bookmarkEnd w:id="147"/>
      <w:bookmarkEnd w:id="148"/>
      <w:bookmarkEnd w:id="149"/>
      <w:bookmarkEnd w:id="150"/>
      <w:bookmarkEnd w:id="151"/>
    </w:p>
    <w:p w14:paraId="04142179" w14:textId="6A0B0ABB" w:rsidR="00C11AAF" w:rsidRPr="00CD5AB3" w:rsidRDefault="00C11AAF" w:rsidP="007D3B2E">
      <w:pPr>
        <w:pStyle w:val="pqiText"/>
        <w:jc w:val="both"/>
      </w:pPr>
      <w:r w:rsidRPr="00CD5AB3">
        <w:t>Administracyjny numer referencyjny</w:t>
      </w:r>
      <w:r w:rsidR="006D27F7" w:rsidRPr="00CD5AB3">
        <w:t xml:space="preserve"> Dokumentu Dostawy</w:t>
      </w:r>
      <w:r w:rsidRPr="00CD5AB3">
        <w:t xml:space="preserve"> </w:t>
      </w:r>
      <w:r w:rsidR="00095341">
        <w:t xml:space="preserve">e-DD </w:t>
      </w:r>
      <w:r w:rsidRPr="00CD5AB3">
        <w:t>(</w:t>
      </w:r>
      <w:r w:rsidR="00A6736A" w:rsidRPr="00CD5AB3">
        <w:t>DD</w:t>
      </w:r>
      <w:r w:rsidRPr="00CD5AB3">
        <w:t>ARC) składa się z następujących pól:</w:t>
      </w:r>
    </w:p>
    <w:tbl>
      <w:tblPr>
        <w:tblW w:w="9214" w:type="dxa"/>
        <w:tblCellSpacing w:w="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134"/>
        <w:gridCol w:w="4676"/>
        <w:gridCol w:w="1844"/>
        <w:gridCol w:w="1560"/>
      </w:tblGrid>
      <w:tr w:rsidR="00C11AAF" w:rsidRPr="00CD5AB3" w14:paraId="541903A7" w14:textId="77777777" w:rsidTr="00F23355">
        <w:trPr>
          <w:tblHeader/>
          <w:tblCellSpacing w:w="0" w:type="dxa"/>
        </w:trPr>
        <w:tc>
          <w:tcPr>
            <w:tcW w:w="1134" w:type="dxa"/>
            <w:shd w:val="clear" w:color="auto" w:fill="C0C0C0"/>
            <w:vAlign w:val="center"/>
          </w:tcPr>
          <w:p w14:paraId="1354E2D9" w14:textId="77777777" w:rsidR="00C11AAF" w:rsidRPr="00CD5AB3" w:rsidRDefault="00C11AAF" w:rsidP="00F23355">
            <w:pPr>
              <w:pStyle w:val="pqiTabHead"/>
            </w:pPr>
            <w:bookmarkStart w:id="152" w:name="_Toc127611145"/>
            <w:bookmarkStart w:id="153" w:name="_Toc168472215"/>
            <w:r w:rsidRPr="00CD5AB3">
              <w:t>Pole</w:t>
            </w:r>
          </w:p>
        </w:tc>
        <w:tc>
          <w:tcPr>
            <w:tcW w:w="4676" w:type="dxa"/>
            <w:shd w:val="clear" w:color="auto" w:fill="C0C0C0"/>
            <w:vAlign w:val="center"/>
          </w:tcPr>
          <w:p w14:paraId="3A8F58AB" w14:textId="77777777" w:rsidR="00C11AAF" w:rsidRPr="00CD5AB3" w:rsidRDefault="00C11AAF" w:rsidP="00F23355">
            <w:pPr>
              <w:pStyle w:val="pqiTabHead"/>
            </w:pPr>
            <w:r w:rsidRPr="00CD5AB3">
              <w:t>Zawartość</w:t>
            </w:r>
          </w:p>
        </w:tc>
        <w:tc>
          <w:tcPr>
            <w:tcW w:w="1844" w:type="dxa"/>
            <w:shd w:val="clear" w:color="auto" w:fill="C0C0C0"/>
            <w:vAlign w:val="center"/>
          </w:tcPr>
          <w:p w14:paraId="28496B68" w14:textId="77777777" w:rsidR="00C11AAF" w:rsidRPr="00CD5AB3" w:rsidRDefault="00C11AAF" w:rsidP="00F23355">
            <w:pPr>
              <w:pStyle w:val="pqiTabHead"/>
            </w:pPr>
            <w:r w:rsidRPr="00CD5AB3">
              <w:t>Rodzaj pola</w:t>
            </w:r>
          </w:p>
        </w:tc>
        <w:tc>
          <w:tcPr>
            <w:tcW w:w="1560" w:type="dxa"/>
            <w:shd w:val="clear" w:color="auto" w:fill="C0C0C0"/>
            <w:vAlign w:val="center"/>
          </w:tcPr>
          <w:p w14:paraId="23AA3752" w14:textId="77777777" w:rsidR="00C11AAF" w:rsidRPr="00CD5AB3" w:rsidRDefault="00C11AAF" w:rsidP="00F23355">
            <w:pPr>
              <w:pStyle w:val="pqiTabHead"/>
            </w:pPr>
            <w:r w:rsidRPr="00CD5AB3">
              <w:t>Przykłady</w:t>
            </w:r>
          </w:p>
        </w:tc>
      </w:tr>
      <w:tr w:rsidR="00C11AAF" w:rsidRPr="00CD5AB3" w14:paraId="4CD5C967"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0BE8334D" w14:textId="312D9A55" w:rsidR="00C11AAF" w:rsidRPr="00CD5AB3" w:rsidRDefault="001C561C" w:rsidP="00F23355">
            <w:pPr>
              <w:pStyle w:val="pqiTabBody"/>
            </w:pPr>
            <w:r w:rsidRPr="00CD5AB3">
              <w:t>1</w:t>
            </w:r>
          </w:p>
        </w:tc>
        <w:tc>
          <w:tcPr>
            <w:tcW w:w="4676" w:type="dxa"/>
          </w:tcPr>
          <w:p w14:paraId="6604B875" w14:textId="77777777" w:rsidR="00C11AAF" w:rsidRPr="00CD5AB3" w:rsidRDefault="00C11AAF" w:rsidP="00F23355">
            <w:pPr>
              <w:pStyle w:val="pqiTabBody"/>
            </w:pPr>
            <w:r w:rsidRPr="00CD5AB3">
              <w:t>Rok</w:t>
            </w:r>
          </w:p>
        </w:tc>
        <w:tc>
          <w:tcPr>
            <w:tcW w:w="1844" w:type="dxa"/>
          </w:tcPr>
          <w:p w14:paraId="5E255624" w14:textId="77777777" w:rsidR="00C11AAF" w:rsidRPr="00CD5AB3" w:rsidRDefault="00C11AAF" w:rsidP="00F23355">
            <w:pPr>
              <w:pStyle w:val="pqiTabBody"/>
            </w:pPr>
            <w:r w:rsidRPr="00CD5AB3">
              <w:t>Numeryczne 2 znaki</w:t>
            </w:r>
          </w:p>
        </w:tc>
        <w:tc>
          <w:tcPr>
            <w:tcW w:w="1560" w:type="dxa"/>
          </w:tcPr>
          <w:p w14:paraId="596683A9" w14:textId="77777777" w:rsidR="00C11AAF" w:rsidRPr="00CD5AB3" w:rsidRDefault="00C11AAF" w:rsidP="00F23355">
            <w:pPr>
              <w:pStyle w:val="pqiTabBody"/>
            </w:pPr>
            <w:r w:rsidRPr="00CD5AB3">
              <w:t>05</w:t>
            </w:r>
          </w:p>
        </w:tc>
      </w:tr>
      <w:tr w:rsidR="00C11AAF" w:rsidRPr="00CD5AB3" w14:paraId="1BB6B919"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409C5A8C" w14:textId="6376D4D4" w:rsidR="00C11AAF" w:rsidRPr="00CD5AB3" w:rsidRDefault="001C561C" w:rsidP="00F23355">
            <w:pPr>
              <w:pStyle w:val="pqiTabBody"/>
            </w:pPr>
            <w:r w:rsidRPr="00CD5AB3">
              <w:t>2</w:t>
            </w:r>
          </w:p>
        </w:tc>
        <w:tc>
          <w:tcPr>
            <w:tcW w:w="4676" w:type="dxa"/>
          </w:tcPr>
          <w:p w14:paraId="494A7670" w14:textId="77777777" w:rsidR="00C11AAF" w:rsidRPr="00CD5AB3" w:rsidRDefault="00C11AAF" w:rsidP="00930890">
            <w:pPr>
              <w:pStyle w:val="pqiTabBody"/>
            </w:pPr>
            <w:r w:rsidRPr="00CD5AB3">
              <w:t xml:space="preserve">Kod identyfikacyjny </w:t>
            </w:r>
            <w:r w:rsidR="00930890" w:rsidRPr="00CD5AB3">
              <w:t xml:space="preserve">kraju </w:t>
            </w:r>
            <w:r w:rsidR="00057434" w:rsidRPr="00CD5AB3">
              <w:t>- d</w:t>
            </w:r>
            <w:r w:rsidR="00A6736A" w:rsidRPr="00CD5AB3">
              <w:t xml:space="preserve">la </w:t>
            </w:r>
            <w:r w:rsidR="00930890" w:rsidRPr="00CD5AB3">
              <w:t xml:space="preserve">elektronicznego </w:t>
            </w:r>
            <w:r w:rsidR="00A6736A" w:rsidRPr="00CD5AB3">
              <w:t>Dokumentu Dostawy zawsze wartość PL</w:t>
            </w:r>
          </w:p>
        </w:tc>
        <w:tc>
          <w:tcPr>
            <w:tcW w:w="1844" w:type="dxa"/>
          </w:tcPr>
          <w:p w14:paraId="48AE8EC3" w14:textId="77777777" w:rsidR="00C11AAF" w:rsidRPr="00CD5AB3" w:rsidRDefault="00C11AAF" w:rsidP="00F23355">
            <w:pPr>
              <w:pStyle w:val="pqiTabBody"/>
            </w:pPr>
            <w:r w:rsidRPr="00CD5AB3">
              <w:t>Alfabetyczne 2 znaki</w:t>
            </w:r>
          </w:p>
        </w:tc>
        <w:tc>
          <w:tcPr>
            <w:tcW w:w="1560" w:type="dxa"/>
          </w:tcPr>
          <w:p w14:paraId="6BA7B424" w14:textId="77777777" w:rsidR="00C11AAF" w:rsidRPr="00CD5AB3" w:rsidRDefault="00C11AAF" w:rsidP="00A6736A">
            <w:pPr>
              <w:pStyle w:val="pqiTabBody"/>
            </w:pPr>
            <w:r w:rsidRPr="00CD5AB3">
              <w:t xml:space="preserve">PL </w:t>
            </w:r>
          </w:p>
        </w:tc>
      </w:tr>
      <w:tr w:rsidR="001C561C" w:rsidRPr="00CD5AB3" w14:paraId="46872FA1"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Borders>
              <w:top w:val="nil"/>
            </w:tcBorders>
          </w:tcPr>
          <w:p w14:paraId="1CDB03DD" w14:textId="7ED83310" w:rsidR="001C561C" w:rsidRPr="00CD5AB3" w:rsidRDefault="001C561C" w:rsidP="001C561C">
            <w:pPr>
              <w:pStyle w:val="pqiTabBody"/>
            </w:pPr>
            <w:r w:rsidRPr="00CD5AB3">
              <w:t>3</w:t>
            </w:r>
          </w:p>
        </w:tc>
        <w:tc>
          <w:tcPr>
            <w:tcW w:w="4676" w:type="dxa"/>
            <w:tcBorders>
              <w:top w:val="nil"/>
            </w:tcBorders>
          </w:tcPr>
          <w:p w14:paraId="192FEEC2" w14:textId="30CE16BE" w:rsidR="001C561C" w:rsidRPr="00CD5AB3" w:rsidRDefault="001C561C" w:rsidP="001C561C">
            <w:pPr>
              <w:pStyle w:val="pqiTabBody"/>
            </w:pPr>
            <w:r w:rsidRPr="00CD5AB3">
              <w:t>Stały wyróżnik pozwalający na odróżnienie numeru DDARC od ARC</w:t>
            </w:r>
          </w:p>
        </w:tc>
        <w:tc>
          <w:tcPr>
            <w:tcW w:w="1844" w:type="dxa"/>
            <w:tcBorders>
              <w:top w:val="nil"/>
            </w:tcBorders>
          </w:tcPr>
          <w:p w14:paraId="6D4B3DFA" w14:textId="77777777" w:rsidR="001C561C" w:rsidRPr="00CD5AB3" w:rsidRDefault="001C561C" w:rsidP="001C561C">
            <w:pPr>
              <w:pStyle w:val="pqiTabBody"/>
            </w:pPr>
            <w:r w:rsidRPr="00CD5AB3">
              <w:t>Alfabetyczne</w:t>
            </w:r>
          </w:p>
          <w:p w14:paraId="5EE7482A" w14:textId="7A95A08B" w:rsidR="001C561C" w:rsidRPr="00CD5AB3" w:rsidRDefault="001C561C" w:rsidP="001C561C">
            <w:pPr>
              <w:pStyle w:val="pqiTabBody"/>
            </w:pPr>
            <w:r w:rsidRPr="00CD5AB3">
              <w:t>2 znaki</w:t>
            </w:r>
          </w:p>
        </w:tc>
        <w:tc>
          <w:tcPr>
            <w:tcW w:w="1560" w:type="dxa"/>
            <w:tcBorders>
              <w:top w:val="nil"/>
            </w:tcBorders>
          </w:tcPr>
          <w:p w14:paraId="69C85C3B" w14:textId="593CF718" w:rsidR="001C561C" w:rsidRPr="00CD5AB3" w:rsidRDefault="001C561C" w:rsidP="001C561C">
            <w:pPr>
              <w:pStyle w:val="pqiTabBody"/>
            </w:pPr>
            <w:r w:rsidRPr="00CD5AB3">
              <w:t>DD</w:t>
            </w:r>
          </w:p>
        </w:tc>
      </w:tr>
      <w:tr w:rsidR="001C561C" w:rsidRPr="00CD5AB3" w14:paraId="48AD903D"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Borders>
              <w:top w:val="nil"/>
            </w:tcBorders>
          </w:tcPr>
          <w:p w14:paraId="4BE7BCD6" w14:textId="77777777" w:rsidR="001C561C" w:rsidRPr="00CD5AB3" w:rsidRDefault="001C561C" w:rsidP="001C561C">
            <w:pPr>
              <w:pStyle w:val="pqiTabBody"/>
            </w:pPr>
            <w:r w:rsidRPr="00CD5AB3">
              <w:t>4</w:t>
            </w:r>
          </w:p>
        </w:tc>
        <w:tc>
          <w:tcPr>
            <w:tcW w:w="4676" w:type="dxa"/>
            <w:tcBorders>
              <w:top w:val="nil"/>
            </w:tcBorders>
          </w:tcPr>
          <w:p w14:paraId="144445E5" w14:textId="77777777" w:rsidR="001C561C" w:rsidRPr="00CD5AB3" w:rsidRDefault="001C561C" w:rsidP="001C561C">
            <w:pPr>
              <w:pStyle w:val="pqiTabBody"/>
            </w:pPr>
            <w:r w:rsidRPr="00CD5AB3">
              <w:t>Niepowtarzalny kod nadany na szczeblu krajowym</w:t>
            </w:r>
          </w:p>
        </w:tc>
        <w:tc>
          <w:tcPr>
            <w:tcW w:w="1844" w:type="dxa"/>
            <w:tcBorders>
              <w:top w:val="nil"/>
            </w:tcBorders>
          </w:tcPr>
          <w:p w14:paraId="1A3A281A" w14:textId="05CD577D" w:rsidR="001C561C" w:rsidRPr="00CD5AB3" w:rsidRDefault="001C561C" w:rsidP="001C561C">
            <w:pPr>
              <w:pStyle w:val="pqiTabBody"/>
            </w:pPr>
            <w:r w:rsidRPr="00CD5AB3">
              <w:t>Alfanumeryczne 14 znaków w tym jedynie wielkie litery.</w:t>
            </w:r>
          </w:p>
        </w:tc>
        <w:tc>
          <w:tcPr>
            <w:tcW w:w="1560" w:type="dxa"/>
            <w:tcBorders>
              <w:top w:val="nil"/>
            </w:tcBorders>
          </w:tcPr>
          <w:p w14:paraId="442132FB" w14:textId="3BB491E0" w:rsidR="001C561C" w:rsidRPr="00CD5AB3" w:rsidRDefault="001C561C" w:rsidP="001C561C">
            <w:pPr>
              <w:pStyle w:val="pqiTabBody"/>
            </w:pPr>
            <w:r w:rsidRPr="00CD5AB3">
              <w:t>19YTE17UIC8J45</w:t>
            </w:r>
          </w:p>
        </w:tc>
      </w:tr>
      <w:tr w:rsidR="001C561C" w:rsidRPr="00CD5AB3" w14:paraId="46F3E484"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Borders>
              <w:bottom w:val="single" w:sz="12" w:space="0" w:color="auto"/>
            </w:tcBorders>
          </w:tcPr>
          <w:p w14:paraId="458351D2" w14:textId="77777777" w:rsidR="001C561C" w:rsidRPr="00CD5AB3" w:rsidRDefault="001C561C" w:rsidP="001C561C">
            <w:pPr>
              <w:pStyle w:val="pqiTabBody"/>
            </w:pPr>
            <w:r w:rsidRPr="00CD5AB3">
              <w:t>5</w:t>
            </w:r>
          </w:p>
        </w:tc>
        <w:tc>
          <w:tcPr>
            <w:tcW w:w="4676" w:type="dxa"/>
            <w:tcBorders>
              <w:bottom w:val="single" w:sz="12" w:space="0" w:color="auto"/>
            </w:tcBorders>
          </w:tcPr>
          <w:p w14:paraId="59E6C113" w14:textId="77777777" w:rsidR="001C561C" w:rsidRPr="00CD5AB3" w:rsidRDefault="001C561C" w:rsidP="001C561C">
            <w:pPr>
              <w:pStyle w:val="pqiTabBody"/>
            </w:pPr>
            <w:r w:rsidRPr="00CD5AB3">
              <w:t>Cyfra kontrolna</w:t>
            </w:r>
          </w:p>
        </w:tc>
        <w:tc>
          <w:tcPr>
            <w:tcW w:w="1844" w:type="dxa"/>
            <w:tcBorders>
              <w:bottom w:val="single" w:sz="12" w:space="0" w:color="auto"/>
            </w:tcBorders>
          </w:tcPr>
          <w:p w14:paraId="0489E34D" w14:textId="77777777" w:rsidR="001C561C" w:rsidRPr="00CD5AB3" w:rsidRDefault="001C561C" w:rsidP="001C561C">
            <w:pPr>
              <w:pStyle w:val="pqiTabBody"/>
            </w:pPr>
            <w:r w:rsidRPr="00CD5AB3">
              <w:t>Numeryczne 1 znak</w:t>
            </w:r>
          </w:p>
        </w:tc>
        <w:tc>
          <w:tcPr>
            <w:tcW w:w="1560" w:type="dxa"/>
            <w:tcBorders>
              <w:bottom w:val="single" w:sz="12" w:space="0" w:color="auto"/>
            </w:tcBorders>
          </w:tcPr>
          <w:p w14:paraId="38E1BBF1" w14:textId="77777777" w:rsidR="001C561C" w:rsidRPr="00CD5AB3" w:rsidRDefault="001C561C" w:rsidP="001C561C">
            <w:pPr>
              <w:pStyle w:val="pqiTabBody"/>
            </w:pPr>
            <w:r w:rsidRPr="00CD5AB3">
              <w:t>9</w:t>
            </w:r>
          </w:p>
        </w:tc>
      </w:tr>
    </w:tbl>
    <w:p w14:paraId="15927F3C" w14:textId="0877BD40" w:rsidR="00C11AAF" w:rsidRPr="00CD5AB3" w:rsidRDefault="00C11AAF" w:rsidP="00C11AAF">
      <w:pPr>
        <w:pStyle w:val="pqiText"/>
      </w:pPr>
      <w:r w:rsidRPr="00CD5AB3">
        <w:t xml:space="preserve">Pole </w:t>
      </w:r>
      <w:r w:rsidR="001C561C" w:rsidRPr="00CD5AB3">
        <w:t>1</w:t>
      </w:r>
      <w:r w:rsidRPr="00CD5AB3">
        <w:t xml:space="preserve"> zawiera dwie ostatnie cyfry roku formalnego zatwierdzenia przemieszczenia.</w:t>
      </w:r>
    </w:p>
    <w:p w14:paraId="3027EE20" w14:textId="580552A8" w:rsidR="00C11AAF" w:rsidRPr="00CD5AB3" w:rsidRDefault="00C11AAF" w:rsidP="00C11AAF">
      <w:pPr>
        <w:pStyle w:val="pqiText"/>
      </w:pPr>
      <w:r w:rsidRPr="00CD5AB3">
        <w:t xml:space="preserve">Pole </w:t>
      </w:r>
      <w:r w:rsidR="001C561C" w:rsidRPr="00CD5AB3">
        <w:t>2</w:t>
      </w:r>
      <w:r w:rsidR="00BB4490" w:rsidRPr="00CD5AB3">
        <w:t xml:space="preserve"> </w:t>
      </w:r>
      <w:r w:rsidRPr="00CD5AB3">
        <w:t xml:space="preserve">zawiera kod </w:t>
      </w:r>
      <w:r w:rsidR="00930890" w:rsidRPr="00CD5AB3">
        <w:t xml:space="preserve">kraju, który dla elektronicznego </w:t>
      </w:r>
      <w:r w:rsidR="00A6736A" w:rsidRPr="00CD5AB3">
        <w:t xml:space="preserve">Dokumentu Dostawy </w:t>
      </w:r>
      <w:r w:rsidR="00095341">
        <w:t xml:space="preserve">e-DD </w:t>
      </w:r>
      <w:r w:rsidR="00A6736A" w:rsidRPr="00CD5AB3">
        <w:t>zawsze przyjmuje wartość PL.</w:t>
      </w:r>
    </w:p>
    <w:p w14:paraId="06E7067D" w14:textId="77777777" w:rsidR="00C11AAF" w:rsidRPr="00CD5AB3" w:rsidRDefault="00C11AAF" w:rsidP="00C11AAF">
      <w:pPr>
        <w:pStyle w:val="pqiText"/>
      </w:pPr>
      <w:r w:rsidRPr="00CD5AB3">
        <w:lastRenderedPageBreak/>
        <w:t xml:space="preserve">W polu </w:t>
      </w:r>
      <w:r w:rsidR="00BB4490" w:rsidRPr="00CD5AB3">
        <w:t xml:space="preserve">4 </w:t>
      </w:r>
      <w:r w:rsidRPr="00CD5AB3">
        <w:t xml:space="preserve">znajduje się niepowtarzalny kod identyfikacyjny dla każdego przemieszczenia </w:t>
      </w:r>
      <w:r w:rsidR="00057434" w:rsidRPr="00CD5AB3">
        <w:t xml:space="preserve">na podstawie e-DD </w:t>
      </w:r>
      <w:r w:rsidRPr="00CD5AB3">
        <w:t>w ramach Systemu Przemieszczania Wyrobów Akcyzowych (EMCS</w:t>
      </w:r>
      <w:r w:rsidR="00057434" w:rsidRPr="00CD5AB3">
        <w:t xml:space="preserve"> PL2</w:t>
      </w:r>
      <w:r w:rsidRPr="00CD5AB3">
        <w:t xml:space="preserve">). </w:t>
      </w:r>
      <w:r w:rsidR="00930890" w:rsidRPr="00CD5AB3">
        <w:t xml:space="preserve">Każde </w:t>
      </w:r>
      <w:r w:rsidRPr="00CD5AB3">
        <w:t>przemieszczenie w ramach EMCS</w:t>
      </w:r>
      <w:r w:rsidR="00057434" w:rsidRPr="00CD5AB3">
        <w:t xml:space="preserve"> PL2</w:t>
      </w:r>
      <w:r w:rsidRPr="00CD5AB3">
        <w:t xml:space="preserve"> musi posiadać niepowtarzalny numer. Może składać się wyłącznie z wielkich liter i cyfr.</w:t>
      </w:r>
    </w:p>
    <w:p w14:paraId="67F09A1D" w14:textId="3FD8CFD3" w:rsidR="00C11AAF" w:rsidRPr="00CD5AB3" w:rsidRDefault="00C11AAF" w:rsidP="00C11AAF">
      <w:pPr>
        <w:pStyle w:val="pqiText"/>
      </w:pPr>
      <w:r w:rsidRPr="00CD5AB3">
        <w:t xml:space="preserve">W polu </w:t>
      </w:r>
      <w:r w:rsidR="00BB4490" w:rsidRPr="00CD5AB3">
        <w:t xml:space="preserve">5 </w:t>
      </w:r>
      <w:r w:rsidRPr="00CD5AB3">
        <w:t xml:space="preserve">podaje się cyfrę kontrolną dla całego </w:t>
      </w:r>
      <w:r w:rsidR="00A6736A" w:rsidRPr="00CD5AB3">
        <w:t>DD</w:t>
      </w:r>
      <w:r w:rsidRPr="00CD5AB3">
        <w:t xml:space="preserve">ARC, która pomaga w wykryciu błędu przy wprowadzaniu </w:t>
      </w:r>
      <w:r w:rsidR="00A6736A" w:rsidRPr="00CD5AB3">
        <w:t>DD</w:t>
      </w:r>
      <w:r w:rsidRPr="00CD5AB3">
        <w:t>ARC.</w:t>
      </w:r>
      <w:r w:rsidR="00BB4490" w:rsidRPr="00CD5AB3">
        <w:t xml:space="preserve"> </w:t>
      </w:r>
    </w:p>
    <w:p w14:paraId="5FBED0A0" w14:textId="218E5913" w:rsidR="00C11AAF" w:rsidRPr="00CD5AB3" w:rsidRDefault="00C11AAF" w:rsidP="00C11AAF">
      <w:pPr>
        <w:pStyle w:val="pqiChpHeadNum2"/>
      </w:pPr>
      <w:bookmarkStart w:id="154" w:name="_Hlt263776711"/>
      <w:bookmarkStart w:id="155" w:name="_Toc268701067"/>
      <w:bookmarkStart w:id="156" w:name="_Toc268701068"/>
      <w:bookmarkStart w:id="157" w:name="_Toc268701170"/>
      <w:bookmarkStart w:id="158" w:name="_Toc526429210"/>
      <w:bookmarkStart w:id="159" w:name="_Toc528064576"/>
      <w:bookmarkStart w:id="160" w:name="_Toc97636629"/>
      <w:bookmarkStart w:id="161" w:name="_Toc379453946"/>
      <w:bookmarkEnd w:id="154"/>
      <w:bookmarkEnd w:id="155"/>
      <w:bookmarkEnd w:id="156"/>
      <w:bookmarkEnd w:id="157"/>
      <w:r w:rsidRPr="00CD5AB3">
        <w:t>Algorytm wyliczenia cyfry kontrolnej numer</w:t>
      </w:r>
      <w:r w:rsidR="00684457" w:rsidRPr="00CD5AB3">
        <w:t>u</w:t>
      </w:r>
      <w:r w:rsidRPr="00CD5AB3">
        <w:t xml:space="preserve"> </w:t>
      </w:r>
      <w:r w:rsidR="009352CB" w:rsidRPr="00CD5AB3">
        <w:t>DD</w:t>
      </w:r>
      <w:r w:rsidRPr="00CD5AB3">
        <w:t>ARC</w:t>
      </w:r>
      <w:bookmarkEnd w:id="158"/>
      <w:bookmarkEnd w:id="159"/>
      <w:bookmarkEnd w:id="160"/>
      <w:r w:rsidRPr="00CD5AB3">
        <w:t xml:space="preserve"> </w:t>
      </w:r>
      <w:bookmarkEnd w:id="161"/>
    </w:p>
    <w:p w14:paraId="36566BAF" w14:textId="77777777" w:rsidR="00C11AAF" w:rsidRPr="00CD5AB3" w:rsidRDefault="00C11AAF" w:rsidP="00C11AAF">
      <w:pPr>
        <w:pStyle w:val="pqiText"/>
      </w:pPr>
      <w:r w:rsidRPr="00CD5AB3">
        <w:t>Mając N-znakowy napis</w:t>
      </w:r>
      <w:r w:rsidR="004B0920" w:rsidRPr="00CD5AB3">
        <w:t>,</w:t>
      </w:r>
      <w:r w:rsidRPr="00CD5AB3">
        <w:t xml:space="preserve"> gdzie A</w:t>
      </w:r>
      <w:r w:rsidRPr="00CD5AB3">
        <w:rPr>
          <w:rFonts w:ascii="Arial (W1)" w:hAnsi="Arial (W1)"/>
          <w:vertAlign w:val="subscript"/>
        </w:rPr>
        <w:t>N</w:t>
      </w:r>
      <w:r w:rsidRPr="00CD5AB3">
        <w:t xml:space="preserve"> jest cyfrą pierwszą od lewej, a A</w:t>
      </w:r>
      <w:r w:rsidRPr="00CD5AB3">
        <w:rPr>
          <w:rFonts w:ascii="Arial (W1)" w:hAnsi="Arial (W1)"/>
          <w:vertAlign w:val="subscript"/>
        </w:rPr>
        <w:t>1</w:t>
      </w:r>
      <w:r w:rsidRPr="00CD5AB3">
        <w:t xml:space="preserve"> cyfrą pierwszą od prawej, cyfrę kontrolną CK można wyliczyć ze wzoru:</w:t>
      </w:r>
    </w:p>
    <w:p w14:paraId="2C6DDF15" w14:textId="77777777" w:rsidR="00C11AAF" w:rsidRPr="00CD5AB3" w:rsidRDefault="00C11AAF" w:rsidP="00C11AAF">
      <w:pPr>
        <w:pStyle w:val="pqiText"/>
      </w:pPr>
      <w:r w:rsidRPr="00CD5AB3">
        <w:t>CK = reszta( (W(A</w:t>
      </w:r>
      <w:r w:rsidRPr="00CD5AB3">
        <w:rPr>
          <w:rFonts w:ascii="Arial (W1)" w:hAnsi="Arial (W1)"/>
          <w:vertAlign w:val="subscript"/>
        </w:rPr>
        <w:t>N</w:t>
      </w:r>
      <w:r w:rsidRPr="00CD5AB3">
        <w:t>) * 2</w:t>
      </w:r>
      <w:r w:rsidRPr="00CD5AB3">
        <w:rPr>
          <w:rFonts w:ascii="Arial (W1)" w:hAnsi="Arial (W1)"/>
          <w:vertAlign w:val="superscript"/>
        </w:rPr>
        <w:t>0</w:t>
      </w:r>
      <w:r w:rsidRPr="00CD5AB3">
        <w:t xml:space="preserve"> + W(A</w:t>
      </w:r>
      <w:r w:rsidRPr="00CD5AB3">
        <w:rPr>
          <w:rFonts w:ascii="Arial (W1)" w:hAnsi="Arial (W1)"/>
          <w:vertAlign w:val="subscript"/>
        </w:rPr>
        <w:t>N-1</w:t>
      </w:r>
      <w:r w:rsidRPr="00CD5AB3">
        <w:t>) * 2</w:t>
      </w:r>
      <w:r w:rsidRPr="00CD5AB3">
        <w:rPr>
          <w:rFonts w:ascii="Arial (W1)" w:hAnsi="Arial (W1)"/>
          <w:vertAlign w:val="superscript"/>
        </w:rPr>
        <w:t>1</w:t>
      </w:r>
      <w:r w:rsidRPr="00CD5AB3">
        <w:t xml:space="preserve"> + W(A</w:t>
      </w:r>
      <w:r w:rsidRPr="00CD5AB3">
        <w:rPr>
          <w:rFonts w:ascii="Arial (W1)" w:hAnsi="Arial (W1)"/>
          <w:vertAlign w:val="subscript"/>
        </w:rPr>
        <w:t>N-2</w:t>
      </w:r>
      <w:r w:rsidRPr="00CD5AB3">
        <w:t>) * 2</w:t>
      </w:r>
      <w:r w:rsidRPr="00CD5AB3">
        <w:rPr>
          <w:rFonts w:ascii="Arial (W1)" w:hAnsi="Arial (W1)"/>
          <w:vertAlign w:val="superscript"/>
        </w:rPr>
        <w:t>2</w:t>
      </w:r>
      <w:r w:rsidRPr="00CD5AB3">
        <w:t xml:space="preserve"> + ….. + W(A</w:t>
      </w:r>
      <w:r w:rsidRPr="00CD5AB3">
        <w:rPr>
          <w:rFonts w:ascii="Arial (W1)" w:hAnsi="Arial (W1)"/>
          <w:vertAlign w:val="subscript"/>
        </w:rPr>
        <w:t>2</w:t>
      </w:r>
      <w:r w:rsidRPr="00CD5AB3">
        <w:t>) * 2</w:t>
      </w:r>
      <w:r w:rsidRPr="00CD5AB3">
        <w:rPr>
          <w:rFonts w:ascii="Arial (W1)" w:hAnsi="Arial (W1)"/>
          <w:vertAlign w:val="superscript"/>
        </w:rPr>
        <w:t xml:space="preserve">N-2 </w:t>
      </w:r>
      <w:r w:rsidRPr="00CD5AB3">
        <w:t>+ W(A</w:t>
      </w:r>
      <w:r w:rsidRPr="00CD5AB3">
        <w:rPr>
          <w:rFonts w:ascii="Arial (W1)" w:hAnsi="Arial (W1)"/>
          <w:vertAlign w:val="subscript"/>
        </w:rPr>
        <w:t>1</w:t>
      </w:r>
      <w:r w:rsidRPr="00CD5AB3">
        <w:t>) * 2</w:t>
      </w:r>
      <w:r w:rsidRPr="00CD5AB3">
        <w:rPr>
          <w:rFonts w:ascii="Arial (W1)" w:hAnsi="Arial (W1)"/>
          <w:vertAlign w:val="superscript"/>
        </w:rPr>
        <w:t>N-1</w:t>
      </w:r>
      <w:r w:rsidRPr="00CD5AB3">
        <w:t>) / 11)</w:t>
      </w:r>
    </w:p>
    <w:p w14:paraId="0E13FF8D" w14:textId="77777777" w:rsidR="00C11AAF" w:rsidRPr="00CD5AB3" w:rsidRDefault="00C11AAF" w:rsidP="00C11AAF">
      <w:pPr>
        <w:pStyle w:val="pqiText"/>
      </w:pPr>
      <w:r w:rsidRPr="00CD5AB3">
        <w:t>Gdzie W(A</w:t>
      </w:r>
      <w:r w:rsidRPr="00CD5AB3">
        <w:rPr>
          <w:rFonts w:ascii="Arial (W1)" w:hAnsi="Arial (W1)"/>
          <w:vertAlign w:val="subscript"/>
        </w:rPr>
        <w:t>N</w:t>
      </w:r>
      <w:r w:rsidRPr="00CD5AB3">
        <w:t>) pochodzi z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4"/>
        <w:gridCol w:w="964"/>
        <w:gridCol w:w="964"/>
        <w:gridCol w:w="964"/>
        <w:gridCol w:w="964"/>
        <w:gridCol w:w="964"/>
        <w:gridCol w:w="964"/>
        <w:gridCol w:w="964"/>
      </w:tblGrid>
      <w:tr w:rsidR="00C11AAF" w:rsidRPr="00CD5AB3" w14:paraId="2958B2AD" w14:textId="77777777" w:rsidTr="00F23355">
        <w:trPr>
          <w:jc w:val="center"/>
        </w:trPr>
        <w:tc>
          <w:tcPr>
            <w:tcW w:w="964" w:type="dxa"/>
            <w:shd w:val="clear" w:color="auto" w:fill="A6A6A6"/>
          </w:tcPr>
          <w:p w14:paraId="303F6C50" w14:textId="77777777" w:rsidR="00C11AAF" w:rsidRPr="00CD5AB3" w:rsidRDefault="00C11AAF" w:rsidP="00F23355">
            <w:pPr>
              <w:pStyle w:val="emcstable"/>
              <w:jc w:val="center"/>
              <w:rPr>
                <w:color w:val="808080"/>
              </w:rPr>
            </w:pPr>
            <w:r w:rsidRPr="00CD5AB3">
              <w:t>A</w:t>
            </w:r>
            <w:r w:rsidRPr="00CD5AB3">
              <w:rPr>
                <w:vertAlign w:val="subscript"/>
              </w:rPr>
              <w:t>N</w:t>
            </w:r>
          </w:p>
        </w:tc>
        <w:tc>
          <w:tcPr>
            <w:tcW w:w="964" w:type="dxa"/>
            <w:tcBorders>
              <w:right w:val="double" w:sz="4" w:space="0" w:color="auto"/>
            </w:tcBorders>
            <w:shd w:val="clear" w:color="auto" w:fill="A6A6A6"/>
          </w:tcPr>
          <w:p w14:paraId="0C2AF35C" w14:textId="77777777" w:rsidR="00C11AAF" w:rsidRPr="00CD5AB3" w:rsidRDefault="00C11AAF" w:rsidP="00F23355">
            <w:pPr>
              <w:pStyle w:val="emcstable"/>
              <w:jc w:val="center"/>
              <w:rPr>
                <w:color w:val="808080"/>
              </w:rPr>
            </w:pPr>
            <w:r w:rsidRPr="00CD5AB3">
              <w:t>W(A</w:t>
            </w:r>
            <w:r w:rsidRPr="00CD5AB3">
              <w:rPr>
                <w:vertAlign w:val="subscript"/>
              </w:rPr>
              <w:t>N</w:t>
            </w:r>
            <w:r w:rsidRPr="00CD5AB3">
              <w:t>)</w:t>
            </w:r>
          </w:p>
        </w:tc>
        <w:tc>
          <w:tcPr>
            <w:tcW w:w="964" w:type="dxa"/>
            <w:tcBorders>
              <w:left w:val="double" w:sz="4" w:space="0" w:color="auto"/>
            </w:tcBorders>
            <w:shd w:val="clear" w:color="auto" w:fill="A6A6A6"/>
          </w:tcPr>
          <w:p w14:paraId="66C6D009" w14:textId="77777777" w:rsidR="00C11AAF" w:rsidRPr="00CD5AB3" w:rsidRDefault="00C11AAF" w:rsidP="00F23355">
            <w:pPr>
              <w:pStyle w:val="emcstable"/>
              <w:jc w:val="center"/>
            </w:pPr>
            <w:r w:rsidRPr="00CD5AB3">
              <w:t>A</w:t>
            </w:r>
            <w:r w:rsidRPr="00CD5AB3">
              <w:rPr>
                <w:vertAlign w:val="subscript"/>
              </w:rPr>
              <w:t>N</w:t>
            </w:r>
          </w:p>
        </w:tc>
        <w:tc>
          <w:tcPr>
            <w:tcW w:w="964" w:type="dxa"/>
            <w:tcBorders>
              <w:right w:val="double" w:sz="4" w:space="0" w:color="auto"/>
            </w:tcBorders>
            <w:shd w:val="clear" w:color="auto" w:fill="A6A6A6"/>
          </w:tcPr>
          <w:p w14:paraId="7427CB46" w14:textId="77777777" w:rsidR="00C11AAF" w:rsidRPr="00CD5AB3" w:rsidRDefault="00C11AAF" w:rsidP="00F23355">
            <w:pPr>
              <w:pStyle w:val="emcstable"/>
              <w:jc w:val="center"/>
            </w:pPr>
            <w:r w:rsidRPr="00CD5AB3">
              <w:t>W(A</w:t>
            </w:r>
            <w:r w:rsidRPr="00CD5AB3">
              <w:rPr>
                <w:vertAlign w:val="subscript"/>
              </w:rPr>
              <w:t>N</w:t>
            </w:r>
            <w:r w:rsidRPr="00CD5AB3">
              <w:t>)</w:t>
            </w:r>
          </w:p>
        </w:tc>
        <w:tc>
          <w:tcPr>
            <w:tcW w:w="964" w:type="dxa"/>
            <w:tcBorders>
              <w:left w:val="double" w:sz="4" w:space="0" w:color="auto"/>
            </w:tcBorders>
            <w:shd w:val="clear" w:color="auto" w:fill="A6A6A6"/>
          </w:tcPr>
          <w:p w14:paraId="35AE2CC0" w14:textId="77777777" w:rsidR="00C11AAF" w:rsidRPr="00CD5AB3" w:rsidRDefault="00C11AAF" w:rsidP="00F23355">
            <w:pPr>
              <w:pStyle w:val="emcstable"/>
              <w:jc w:val="center"/>
            </w:pPr>
            <w:r w:rsidRPr="00CD5AB3">
              <w:t>A</w:t>
            </w:r>
            <w:r w:rsidRPr="00CD5AB3">
              <w:rPr>
                <w:vertAlign w:val="subscript"/>
              </w:rPr>
              <w:t>N</w:t>
            </w:r>
          </w:p>
        </w:tc>
        <w:tc>
          <w:tcPr>
            <w:tcW w:w="964" w:type="dxa"/>
            <w:tcBorders>
              <w:right w:val="double" w:sz="4" w:space="0" w:color="auto"/>
            </w:tcBorders>
            <w:shd w:val="clear" w:color="auto" w:fill="A6A6A6"/>
          </w:tcPr>
          <w:p w14:paraId="75F78003" w14:textId="77777777" w:rsidR="00C11AAF" w:rsidRPr="00CD5AB3" w:rsidRDefault="00C11AAF" w:rsidP="00F23355">
            <w:pPr>
              <w:pStyle w:val="emcstable"/>
              <w:jc w:val="center"/>
            </w:pPr>
            <w:r w:rsidRPr="00CD5AB3">
              <w:t>W(A</w:t>
            </w:r>
            <w:r w:rsidRPr="00CD5AB3">
              <w:rPr>
                <w:vertAlign w:val="subscript"/>
              </w:rPr>
              <w:t>N</w:t>
            </w:r>
            <w:r w:rsidRPr="00CD5AB3">
              <w:t>)</w:t>
            </w:r>
          </w:p>
        </w:tc>
        <w:tc>
          <w:tcPr>
            <w:tcW w:w="964" w:type="dxa"/>
            <w:tcBorders>
              <w:left w:val="double" w:sz="4" w:space="0" w:color="auto"/>
            </w:tcBorders>
            <w:shd w:val="clear" w:color="auto" w:fill="A6A6A6"/>
          </w:tcPr>
          <w:p w14:paraId="32F6F11F" w14:textId="77777777" w:rsidR="00C11AAF" w:rsidRPr="00CD5AB3" w:rsidRDefault="00C11AAF" w:rsidP="00F23355">
            <w:pPr>
              <w:pStyle w:val="emcstable"/>
              <w:jc w:val="center"/>
            </w:pPr>
            <w:r w:rsidRPr="00CD5AB3">
              <w:t>A</w:t>
            </w:r>
            <w:r w:rsidRPr="00CD5AB3">
              <w:rPr>
                <w:vertAlign w:val="subscript"/>
              </w:rPr>
              <w:t>N</w:t>
            </w:r>
          </w:p>
        </w:tc>
        <w:tc>
          <w:tcPr>
            <w:tcW w:w="964" w:type="dxa"/>
            <w:shd w:val="clear" w:color="auto" w:fill="A6A6A6"/>
          </w:tcPr>
          <w:p w14:paraId="468CF9D1" w14:textId="77777777" w:rsidR="00C11AAF" w:rsidRPr="00CD5AB3" w:rsidRDefault="00C11AAF" w:rsidP="00F23355">
            <w:pPr>
              <w:pStyle w:val="emcstable"/>
              <w:jc w:val="center"/>
            </w:pPr>
            <w:r w:rsidRPr="00CD5AB3">
              <w:t>W(A</w:t>
            </w:r>
            <w:r w:rsidRPr="00CD5AB3">
              <w:rPr>
                <w:vertAlign w:val="subscript"/>
              </w:rPr>
              <w:t>N</w:t>
            </w:r>
            <w:r w:rsidRPr="00CD5AB3">
              <w:t>)</w:t>
            </w:r>
          </w:p>
        </w:tc>
      </w:tr>
      <w:tr w:rsidR="00C11AAF" w:rsidRPr="00CD5AB3" w14:paraId="5FDF5CFB" w14:textId="77777777" w:rsidTr="00F23355">
        <w:trPr>
          <w:jc w:val="center"/>
        </w:trPr>
        <w:tc>
          <w:tcPr>
            <w:tcW w:w="964" w:type="dxa"/>
          </w:tcPr>
          <w:p w14:paraId="4ACB51F7" w14:textId="77777777" w:rsidR="00C11AAF" w:rsidRPr="00CD5AB3" w:rsidRDefault="00C11AAF" w:rsidP="00F23355">
            <w:pPr>
              <w:pStyle w:val="emcstable"/>
              <w:jc w:val="center"/>
            </w:pPr>
            <w:r w:rsidRPr="00CD5AB3">
              <w:t>0</w:t>
            </w:r>
          </w:p>
        </w:tc>
        <w:tc>
          <w:tcPr>
            <w:tcW w:w="964" w:type="dxa"/>
            <w:tcBorders>
              <w:right w:val="double" w:sz="4" w:space="0" w:color="auto"/>
            </w:tcBorders>
          </w:tcPr>
          <w:p w14:paraId="751456A1" w14:textId="77777777" w:rsidR="00C11AAF" w:rsidRPr="00CD5AB3" w:rsidRDefault="00C11AAF" w:rsidP="00F23355">
            <w:pPr>
              <w:pStyle w:val="emcstable"/>
              <w:jc w:val="center"/>
            </w:pPr>
            <w:r w:rsidRPr="00CD5AB3">
              <w:t>0</w:t>
            </w:r>
          </w:p>
        </w:tc>
        <w:tc>
          <w:tcPr>
            <w:tcW w:w="964" w:type="dxa"/>
            <w:tcBorders>
              <w:left w:val="double" w:sz="4" w:space="0" w:color="auto"/>
            </w:tcBorders>
          </w:tcPr>
          <w:p w14:paraId="284C5FE4" w14:textId="77777777" w:rsidR="00C11AAF" w:rsidRPr="00CD5AB3" w:rsidRDefault="00C11AAF" w:rsidP="00F23355">
            <w:pPr>
              <w:pStyle w:val="emcstable"/>
              <w:jc w:val="center"/>
            </w:pPr>
            <w:r w:rsidRPr="00CD5AB3">
              <w:t>A</w:t>
            </w:r>
          </w:p>
        </w:tc>
        <w:tc>
          <w:tcPr>
            <w:tcW w:w="964" w:type="dxa"/>
            <w:tcBorders>
              <w:right w:val="double" w:sz="4" w:space="0" w:color="auto"/>
            </w:tcBorders>
          </w:tcPr>
          <w:p w14:paraId="15077BFB" w14:textId="77777777" w:rsidR="00C11AAF" w:rsidRPr="00CD5AB3" w:rsidRDefault="00C11AAF" w:rsidP="00F23355">
            <w:pPr>
              <w:pStyle w:val="emcstable"/>
              <w:jc w:val="center"/>
            </w:pPr>
            <w:r w:rsidRPr="00CD5AB3">
              <w:t>10</w:t>
            </w:r>
          </w:p>
        </w:tc>
        <w:tc>
          <w:tcPr>
            <w:tcW w:w="964" w:type="dxa"/>
            <w:tcBorders>
              <w:left w:val="double" w:sz="4" w:space="0" w:color="auto"/>
            </w:tcBorders>
          </w:tcPr>
          <w:p w14:paraId="5B2C10F7" w14:textId="77777777" w:rsidR="00C11AAF" w:rsidRPr="00CD5AB3" w:rsidRDefault="00C11AAF" w:rsidP="00F23355">
            <w:pPr>
              <w:pStyle w:val="emcstable"/>
              <w:jc w:val="center"/>
            </w:pPr>
            <w:r w:rsidRPr="00CD5AB3">
              <w:t>K</w:t>
            </w:r>
          </w:p>
        </w:tc>
        <w:tc>
          <w:tcPr>
            <w:tcW w:w="964" w:type="dxa"/>
            <w:tcBorders>
              <w:right w:val="double" w:sz="4" w:space="0" w:color="auto"/>
            </w:tcBorders>
          </w:tcPr>
          <w:p w14:paraId="4493CA31" w14:textId="77777777" w:rsidR="00C11AAF" w:rsidRPr="00CD5AB3" w:rsidRDefault="00C11AAF" w:rsidP="00F23355">
            <w:pPr>
              <w:pStyle w:val="emcstable"/>
              <w:jc w:val="center"/>
            </w:pPr>
            <w:r w:rsidRPr="00CD5AB3">
              <w:t>21</w:t>
            </w:r>
          </w:p>
        </w:tc>
        <w:tc>
          <w:tcPr>
            <w:tcW w:w="964" w:type="dxa"/>
            <w:tcBorders>
              <w:left w:val="double" w:sz="4" w:space="0" w:color="auto"/>
            </w:tcBorders>
          </w:tcPr>
          <w:p w14:paraId="74C09A4E" w14:textId="77777777" w:rsidR="00C11AAF" w:rsidRPr="00CD5AB3" w:rsidRDefault="00C11AAF" w:rsidP="00F23355">
            <w:pPr>
              <w:pStyle w:val="emcstable"/>
              <w:jc w:val="center"/>
            </w:pPr>
            <w:r w:rsidRPr="00CD5AB3">
              <w:t>U</w:t>
            </w:r>
          </w:p>
        </w:tc>
        <w:tc>
          <w:tcPr>
            <w:tcW w:w="964" w:type="dxa"/>
          </w:tcPr>
          <w:p w14:paraId="1BECA0BE" w14:textId="77777777" w:rsidR="00C11AAF" w:rsidRPr="00CD5AB3" w:rsidRDefault="00C11AAF" w:rsidP="00F23355">
            <w:pPr>
              <w:pStyle w:val="emcstable"/>
              <w:jc w:val="center"/>
            </w:pPr>
            <w:r w:rsidRPr="00CD5AB3">
              <w:t>32</w:t>
            </w:r>
          </w:p>
        </w:tc>
      </w:tr>
      <w:tr w:rsidR="00C11AAF" w:rsidRPr="00CD5AB3" w14:paraId="0DF667C5" w14:textId="77777777" w:rsidTr="00F23355">
        <w:trPr>
          <w:jc w:val="center"/>
        </w:trPr>
        <w:tc>
          <w:tcPr>
            <w:tcW w:w="964" w:type="dxa"/>
          </w:tcPr>
          <w:p w14:paraId="16FEFFB9" w14:textId="77777777" w:rsidR="00C11AAF" w:rsidRPr="00CD5AB3" w:rsidRDefault="00C11AAF" w:rsidP="00F23355">
            <w:pPr>
              <w:pStyle w:val="emcstable"/>
              <w:jc w:val="center"/>
            </w:pPr>
            <w:r w:rsidRPr="00CD5AB3">
              <w:t>1</w:t>
            </w:r>
          </w:p>
        </w:tc>
        <w:tc>
          <w:tcPr>
            <w:tcW w:w="964" w:type="dxa"/>
            <w:tcBorders>
              <w:right w:val="double" w:sz="4" w:space="0" w:color="auto"/>
            </w:tcBorders>
          </w:tcPr>
          <w:p w14:paraId="4FA51D52" w14:textId="77777777" w:rsidR="00C11AAF" w:rsidRPr="00CD5AB3" w:rsidRDefault="00C11AAF" w:rsidP="00F23355">
            <w:pPr>
              <w:pStyle w:val="emcstable"/>
              <w:jc w:val="center"/>
            </w:pPr>
            <w:r w:rsidRPr="00CD5AB3">
              <w:t>1</w:t>
            </w:r>
          </w:p>
        </w:tc>
        <w:tc>
          <w:tcPr>
            <w:tcW w:w="964" w:type="dxa"/>
            <w:tcBorders>
              <w:left w:val="double" w:sz="4" w:space="0" w:color="auto"/>
            </w:tcBorders>
          </w:tcPr>
          <w:p w14:paraId="0C62A6B6" w14:textId="77777777" w:rsidR="00C11AAF" w:rsidRPr="00CD5AB3" w:rsidRDefault="00C11AAF" w:rsidP="00F23355">
            <w:pPr>
              <w:pStyle w:val="emcstable"/>
              <w:jc w:val="center"/>
            </w:pPr>
            <w:r w:rsidRPr="00CD5AB3">
              <w:t>B</w:t>
            </w:r>
          </w:p>
        </w:tc>
        <w:tc>
          <w:tcPr>
            <w:tcW w:w="964" w:type="dxa"/>
            <w:tcBorders>
              <w:right w:val="double" w:sz="4" w:space="0" w:color="auto"/>
            </w:tcBorders>
          </w:tcPr>
          <w:p w14:paraId="3FA25861" w14:textId="77777777" w:rsidR="00C11AAF" w:rsidRPr="00CD5AB3" w:rsidRDefault="00C11AAF" w:rsidP="00F23355">
            <w:pPr>
              <w:pStyle w:val="emcstable"/>
              <w:jc w:val="center"/>
            </w:pPr>
            <w:r w:rsidRPr="00CD5AB3">
              <w:t>12</w:t>
            </w:r>
          </w:p>
        </w:tc>
        <w:tc>
          <w:tcPr>
            <w:tcW w:w="964" w:type="dxa"/>
            <w:tcBorders>
              <w:left w:val="double" w:sz="4" w:space="0" w:color="auto"/>
            </w:tcBorders>
          </w:tcPr>
          <w:p w14:paraId="522546EC" w14:textId="77777777" w:rsidR="00C11AAF" w:rsidRPr="00CD5AB3" w:rsidRDefault="00C11AAF" w:rsidP="00F23355">
            <w:pPr>
              <w:pStyle w:val="emcstable"/>
              <w:jc w:val="center"/>
            </w:pPr>
            <w:r w:rsidRPr="00CD5AB3">
              <w:t>L</w:t>
            </w:r>
          </w:p>
        </w:tc>
        <w:tc>
          <w:tcPr>
            <w:tcW w:w="964" w:type="dxa"/>
            <w:tcBorders>
              <w:right w:val="double" w:sz="4" w:space="0" w:color="auto"/>
            </w:tcBorders>
          </w:tcPr>
          <w:p w14:paraId="7B1EA2B9" w14:textId="77777777" w:rsidR="00C11AAF" w:rsidRPr="00CD5AB3" w:rsidRDefault="00C11AAF" w:rsidP="00F23355">
            <w:pPr>
              <w:pStyle w:val="emcstable"/>
              <w:jc w:val="center"/>
            </w:pPr>
            <w:r w:rsidRPr="00CD5AB3">
              <w:t>23</w:t>
            </w:r>
          </w:p>
        </w:tc>
        <w:tc>
          <w:tcPr>
            <w:tcW w:w="964" w:type="dxa"/>
            <w:tcBorders>
              <w:left w:val="double" w:sz="4" w:space="0" w:color="auto"/>
            </w:tcBorders>
          </w:tcPr>
          <w:p w14:paraId="61558EFD" w14:textId="77777777" w:rsidR="00C11AAF" w:rsidRPr="00CD5AB3" w:rsidRDefault="00C11AAF" w:rsidP="00F23355">
            <w:pPr>
              <w:pStyle w:val="emcstable"/>
              <w:jc w:val="center"/>
            </w:pPr>
            <w:r w:rsidRPr="00CD5AB3">
              <w:t>V</w:t>
            </w:r>
          </w:p>
        </w:tc>
        <w:tc>
          <w:tcPr>
            <w:tcW w:w="964" w:type="dxa"/>
          </w:tcPr>
          <w:p w14:paraId="2A5B5C73" w14:textId="77777777" w:rsidR="00C11AAF" w:rsidRPr="00CD5AB3" w:rsidRDefault="00C11AAF" w:rsidP="00F23355">
            <w:pPr>
              <w:pStyle w:val="emcstable"/>
              <w:jc w:val="center"/>
            </w:pPr>
            <w:r w:rsidRPr="00CD5AB3">
              <w:t>34</w:t>
            </w:r>
          </w:p>
        </w:tc>
      </w:tr>
      <w:tr w:rsidR="00C11AAF" w:rsidRPr="00CD5AB3" w14:paraId="2B18CD04" w14:textId="77777777" w:rsidTr="00F23355">
        <w:trPr>
          <w:jc w:val="center"/>
        </w:trPr>
        <w:tc>
          <w:tcPr>
            <w:tcW w:w="964" w:type="dxa"/>
          </w:tcPr>
          <w:p w14:paraId="40F7A8B0" w14:textId="77777777" w:rsidR="00C11AAF" w:rsidRPr="00CD5AB3" w:rsidRDefault="00C11AAF" w:rsidP="00F23355">
            <w:pPr>
              <w:pStyle w:val="emcstable"/>
              <w:jc w:val="center"/>
            </w:pPr>
            <w:r w:rsidRPr="00CD5AB3">
              <w:t>2</w:t>
            </w:r>
          </w:p>
        </w:tc>
        <w:tc>
          <w:tcPr>
            <w:tcW w:w="964" w:type="dxa"/>
            <w:tcBorders>
              <w:right w:val="double" w:sz="4" w:space="0" w:color="auto"/>
            </w:tcBorders>
          </w:tcPr>
          <w:p w14:paraId="780F43A6" w14:textId="77777777" w:rsidR="00C11AAF" w:rsidRPr="00CD5AB3" w:rsidRDefault="00C11AAF" w:rsidP="00F23355">
            <w:pPr>
              <w:pStyle w:val="emcstable"/>
              <w:jc w:val="center"/>
            </w:pPr>
            <w:r w:rsidRPr="00CD5AB3">
              <w:t>2</w:t>
            </w:r>
          </w:p>
        </w:tc>
        <w:tc>
          <w:tcPr>
            <w:tcW w:w="964" w:type="dxa"/>
            <w:tcBorders>
              <w:left w:val="double" w:sz="4" w:space="0" w:color="auto"/>
            </w:tcBorders>
          </w:tcPr>
          <w:p w14:paraId="7CA31DBA" w14:textId="77777777" w:rsidR="00C11AAF" w:rsidRPr="00CD5AB3" w:rsidRDefault="00C11AAF" w:rsidP="00F23355">
            <w:pPr>
              <w:pStyle w:val="emcstable"/>
              <w:jc w:val="center"/>
            </w:pPr>
            <w:r w:rsidRPr="00CD5AB3">
              <w:t>C</w:t>
            </w:r>
          </w:p>
        </w:tc>
        <w:tc>
          <w:tcPr>
            <w:tcW w:w="964" w:type="dxa"/>
            <w:tcBorders>
              <w:right w:val="double" w:sz="4" w:space="0" w:color="auto"/>
            </w:tcBorders>
          </w:tcPr>
          <w:p w14:paraId="18B87477" w14:textId="77777777" w:rsidR="00C11AAF" w:rsidRPr="00CD5AB3" w:rsidRDefault="00C11AAF" w:rsidP="00F23355">
            <w:pPr>
              <w:pStyle w:val="emcstable"/>
              <w:jc w:val="center"/>
            </w:pPr>
            <w:r w:rsidRPr="00CD5AB3">
              <w:t>13</w:t>
            </w:r>
          </w:p>
        </w:tc>
        <w:tc>
          <w:tcPr>
            <w:tcW w:w="964" w:type="dxa"/>
            <w:tcBorders>
              <w:left w:val="double" w:sz="4" w:space="0" w:color="auto"/>
            </w:tcBorders>
          </w:tcPr>
          <w:p w14:paraId="7758B180" w14:textId="77777777" w:rsidR="00C11AAF" w:rsidRPr="00CD5AB3" w:rsidRDefault="00C11AAF" w:rsidP="00F23355">
            <w:pPr>
              <w:pStyle w:val="emcstable"/>
              <w:jc w:val="center"/>
            </w:pPr>
            <w:r w:rsidRPr="00CD5AB3">
              <w:t>M</w:t>
            </w:r>
          </w:p>
        </w:tc>
        <w:tc>
          <w:tcPr>
            <w:tcW w:w="964" w:type="dxa"/>
            <w:tcBorders>
              <w:right w:val="double" w:sz="4" w:space="0" w:color="auto"/>
            </w:tcBorders>
          </w:tcPr>
          <w:p w14:paraId="209E6527" w14:textId="77777777" w:rsidR="00C11AAF" w:rsidRPr="00CD5AB3" w:rsidRDefault="00C11AAF" w:rsidP="00F23355">
            <w:pPr>
              <w:pStyle w:val="emcstable"/>
              <w:jc w:val="center"/>
            </w:pPr>
            <w:r w:rsidRPr="00CD5AB3">
              <w:t>24</w:t>
            </w:r>
          </w:p>
        </w:tc>
        <w:tc>
          <w:tcPr>
            <w:tcW w:w="964" w:type="dxa"/>
            <w:tcBorders>
              <w:left w:val="double" w:sz="4" w:space="0" w:color="auto"/>
            </w:tcBorders>
          </w:tcPr>
          <w:p w14:paraId="779B4123" w14:textId="77777777" w:rsidR="00C11AAF" w:rsidRPr="00CD5AB3" w:rsidRDefault="00C11AAF" w:rsidP="00F23355">
            <w:pPr>
              <w:pStyle w:val="emcstable"/>
              <w:jc w:val="center"/>
            </w:pPr>
            <w:r w:rsidRPr="00CD5AB3">
              <w:t>W</w:t>
            </w:r>
          </w:p>
        </w:tc>
        <w:tc>
          <w:tcPr>
            <w:tcW w:w="964" w:type="dxa"/>
          </w:tcPr>
          <w:p w14:paraId="1A1ECFDB" w14:textId="77777777" w:rsidR="00C11AAF" w:rsidRPr="00CD5AB3" w:rsidRDefault="00C11AAF" w:rsidP="00F23355">
            <w:pPr>
              <w:pStyle w:val="emcstable"/>
              <w:jc w:val="center"/>
            </w:pPr>
            <w:r w:rsidRPr="00CD5AB3">
              <w:t>35</w:t>
            </w:r>
          </w:p>
        </w:tc>
      </w:tr>
      <w:tr w:rsidR="00C11AAF" w:rsidRPr="00CD5AB3" w14:paraId="0A14EE58" w14:textId="77777777" w:rsidTr="00F23355">
        <w:trPr>
          <w:jc w:val="center"/>
        </w:trPr>
        <w:tc>
          <w:tcPr>
            <w:tcW w:w="964" w:type="dxa"/>
          </w:tcPr>
          <w:p w14:paraId="717DDEBA" w14:textId="77777777" w:rsidR="00C11AAF" w:rsidRPr="00CD5AB3" w:rsidRDefault="00C11AAF" w:rsidP="00F23355">
            <w:pPr>
              <w:pStyle w:val="emcstable"/>
              <w:jc w:val="center"/>
            </w:pPr>
            <w:r w:rsidRPr="00CD5AB3">
              <w:t>3</w:t>
            </w:r>
          </w:p>
        </w:tc>
        <w:tc>
          <w:tcPr>
            <w:tcW w:w="964" w:type="dxa"/>
            <w:tcBorders>
              <w:right w:val="double" w:sz="4" w:space="0" w:color="auto"/>
            </w:tcBorders>
          </w:tcPr>
          <w:p w14:paraId="04D68254" w14:textId="77777777" w:rsidR="00C11AAF" w:rsidRPr="00CD5AB3" w:rsidRDefault="00C11AAF" w:rsidP="00F23355">
            <w:pPr>
              <w:pStyle w:val="emcstable"/>
              <w:jc w:val="center"/>
            </w:pPr>
            <w:r w:rsidRPr="00CD5AB3">
              <w:t>3</w:t>
            </w:r>
          </w:p>
        </w:tc>
        <w:tc>
          <w:tcPr>
            <w:tcW w:w="964" w:type="dxa"/>
            <w:tcBorders>
              <w:left w:val="double" w:sz="4" w:space="0" w:color="auto"/>
            </w:tcBorders>
          </w:tcPr>
          <w:p w14:paraId="345294A0" w14:textId="77777777" w:rsidR="00C11AAF" w:rsidRPr="00CD5AB3" w:rsidRDefault="00C11AAF" w:rsidP="00F23355">
            <w:pPr>
              <w:pStyle w:val="emcstable"/>
              <w:jc w:val="center"/>
            </w:pPr>
            <w:r w:rsidRPr="00CD5AB3">
              <w:t>D</w:t>
            </w:r>
          </w:p>
        </w:tc>
        <w:tc>
          <w:tcPr>
            <w:tcW w:w="964" w:type="dxa"/>
            <w:tcBorders>
              <w:right w:val="double" w:sz="4" w:space="0" w:color="auto"/>
            </w:tcBorders>
          </w:tcPr>
          <w:p w14:paraId="5F1C9C3C" w14:textId="77777777" w:rsidR="00C11AAF" w:rsidRPr="00CD5AB3" w:rsidRDefault="00C11AAF" w:rsidP="00F23355">
            <w:pPr>
              <w:pStyle w:val="emcstable"/>
              <w:jc w:val="center"/>
            </w:pPr>
            <w:r w:rsidRPr="00CD5AB3">
              <w:t>14</w:t>
            </w:r>
          </w:p>
        </w:tc>
        <w:tc>
          <w:tcPr>
            <w:tcW w:w="964" w:type="dxa"/>
            <w:tcBorders>
              <w:left w:val="double" w:sz="4" w:space="0" w:color="auto"/>
            </w:tcBorders>
          </w:tcPr>
          <w:p w14:paraId="67A28907" w14:textId="77777777" w:rsidR="00C11AAF" w:rsidRPr="00CD5AB3" w:rsidRDefault="00C11AAF" w:rsidP="00F23355">
            <w:pPr>
              <w:pStyle w:val="emcstable"/>
              <w:jc w:val="center"/>
            </w:pPr>
            <w:r w:rsidRPr="00CD5AB3">
              <w:t>N</w:t>
            </w:r>
          </w:p>
        </w:tc>
        <w:tc>
          <w:tcPr>
            <w:tcW w:w="964" w:type="dxa"/>
            <w:tcBorders>
              <w:right w:val="double" w:sz="4" w:space="0" w:color="auto"/>
            </w:tcBorders>
          </w:tcPr>
          <w:p w14:paraId="616FCC93" w14:textId="77777777" w:rsidR="00C11AAF" w:rsidRPr="00CD5AB3" w:rsidRDefault="00C11AAF" w:rsidP="00F23355">
            <w:pPr>
              <w:pStyle w:val="emcstable"/>
              <w:jc w:val="center"/>
            </w:pPr>
            <w:r w:rsidRPr="00CD5AB3">
              <w:t>25</w:t>
            </w:r>
          </w:p>
        </w:tc>
        <w:tc>
          <w:tcPr>
            <w:tcW w:w="964" w:type="dxa"/>
            <w:tcBorders>
              <w:left w:val="double" w:sz="4" w:space="0" w:color="auto"/>
            </w:tcBorders>
          </w:tcPr>
          <w:p w14:paraId="190806FC" w14:textId="77777777" w:rsidR="00C11AAF" w:rsidRPr="00CD5AB3" w:rsidRDefault="00C11AAF" w:rsidP="00F23355">
            <w:pPr>
              <w:pStyle w:val="emcstable"/>
              <w:jc w:val="center"/>
            </w:pPr>
            <w:r w:rsidRPr="00CD5AB3">
              <w:t>X</w:t>
            </w:r>
          </w:p>
        </w:tc>
        <w:tc>
          <w:tcPr>
            <w:tcW w:w="964" w:type="dxa"/>
          </w:tcPr>
          <w:p w14:paraId="6400B462" w14:textId="77777777" w:rsidR="00C11AAF" w:rsidRPr="00CD5AB3" w:rsidRDefault="00C11AAF" w:rsidP="00F23355">
            <w:pPr>
              <w:pStyle w:val="emcstable"/>
              <w:jc w:val="center"/>
            </w:pPr>
            <w:r w:rsidRPr="00CD5AB3">
              <w:t>36</w:t>
            </w:r>
          </w:p>
        </w:tc>
      </w:tr>
      <w:tr w:rsidR="00C11AAF" w:rsidRPr="00CD5AB3" w14:paraId="2739F2A2" w14:textId="77777777" w:rsidTr="00F23355">
        <w:trPr>
          <w:jc w:val="center"/>
        </w:trPr>
        <w:tc>
          <w:tcPr>
            <w:tcW w:w="964" w:type="dxa"/>
          </w:tcPr>
          <w:p w14:paraId="6008582B" w14:textId="77777777" w:rsidR="00C11AAF" w:rsidRPr="00CD5AB3" w:rsidRDefault="00C11AAF" w:rsidP="00F23355">
            <w:pPr>
              <w:pStyle w:val="emcstable"/>
              <w:jc w:val="center"/>
            </w:pPr>
            <w:r w:rsidRPr="00CD5AB3">
              <w:t>4</w:t>
            </w:r>
          </w:p>
        </w:tc>
        <w:tc>
          <w:tcPr>
            <w:tcW w:w="964" w:type="dxa"/>
            <w:tcBorders>
              <w:right w:val="double" w:sz="4" w:space="0" w:color="auto"/>
            </w:tcBorders>
          </w:tcPr>
          <w:p w14:paraId="3B2B5E49" w14:textId="77777777" w:rsidR="00C11AAF" w:rsidRPr="00CD5AB3" w:rsidRDefault="00C11AAF" w:rsidP="00F23355">
            <w:pPr>
              <w:pStyle w:val="emcstable"/>
              <w:jc w:val="center"/>
            </w:pPr>
            <w:r w:rsidRPr="00CD5AB3">
              <w:t>4</w:t>
            </w:r>
          </w:p>
        </w:tc>
        <w:tc>
          <w:tcPr>
            <w:tcW w:w="964" w:type="dxa"/>
            <w:tcBorders>
              <w:left w:val="double" w:sz="4" w:space="0" w:color="auto"/>
            </w:tcBorders>
          </w:tcPr>
          <w:p w14:paraId="09CCE93E" w14:textId="77777777" w:rsidR="00C11AAF" w:rsidRPr="00CD5AB3" w:rsidRDefault="00C11AAF" w:rsidP="00F23355">
            <w:pPr>
              <w:pStyle w:val="emcstable"/>
              <w:jc w:val="center"/>
            </w:pPr>
            <w:r w:rsidRPr="00CD5AB3">
              <w:t>E</w:t>
            </w:r>
          </w:p>
        </w:tc>
        <w:tc>
          <w:tcPr>
            <w:tcW w:w="964" w:type="dxa"/>
            <w:tcBorders>
              <w:right w:val="double" w:sz="4" w:space="0" w:color="auto"/>
            </w:tcBorders>
          </w:tcPr>
          <w:p w14:paraId="151CB762" w14:textId="77777777" w:rsidR="00C11AAF" w:rsidRPr="00CD5AB3" w:rsidRDefault="00C11AAF" w:rsidP="00F23355">
            <w:pPr>
              <w:pStyle w:val="emcstable"/>
              <w:jc w:val="center"/>
            </w:pPr>
            <w:r w:rsidRPr="00CD5AB3">
              <w:t>15</w:t>
            </w:r>
          </w:p>
        </w:tc>
        <w:tc>
          <w:tcPr>
            <w:tcW w:w="964" w:type="dxa"/>
            <w:tcBorders>
              <w:left w:val="double" w:sz="4" w:space="0" w:color="auto"/>
            </w:tcBorders>
          </w:tcPr>
          <w:p w14:paraId="09B3E580" w14:textId="77777777" w:rsidR="00C11AAF" w:rsidRPr="00CD5AB3" w:rsidRDefault="00C11AAF" w:rsidP="00F23355">
            <w:pPr>
              <w:pStyle w:val="emcstable"/>
              <w:jc w:val="center"/>
            </w:pPr>
            <w:r w:rsidRPr="00CD5AB3">
              <w:t>O</w:t>
            </w:r>
          </w:p>
        </w:tc>
        <w:tc>
          <w:tcPr>
            <w:tcW w:w="964" w:type="dxa"/>
            <w:tcBorders>
              <w:right w:val="double" w:sz="4" w:space="0" w:color="auto"/>
            </w:tcBorders>
          </w:tcPr>
          <w:p w14:paraId="55780A22" w14:textId="77777777" w:rsidR="00C11AAF" w:rsidRPr="00CD5AB3" w:rsidRDefault="00C11AAF" w:rsidP="00F23355">
            <w:pPr>
              <w:pStyle w:val="emcstable"/>
              <w:jc w:val="center"/>
            </w:pPr>
            <w:r w:rsidRPr="00CD5AB3">
              <w:t>26</w:t>
            </w:r>
          </w:p>
        </w:tc>
        <w:tc>
          <w:tcPr>
            <w:tcW w:w="964" w:type="dxa"/>
            <w:tcBorders>
              <w:left w:val="double" w:sz="4" w:space="0" w:color="auto"/>
            </w:tcBorders>
          </w:tcPr>
          <w:p w14:paraId="7929A1C0" w14:textId="77777777" w:rsidR="00C11AAF" w:rsidRPr="00CD5AB3" w:rsidRDefault="00C11AAF" w:rsidP="00F23355">
            <w:pPr>
              <w:pStyle w:val="emcstable"/>
              <w:jc w:val="center"/>
            </w:pPr>
            <w:r w:rsidRPr="00CD5AB3">
              <w:t>Y</w:t>
            </w:r>
          </w:p>
        </w:tc>
        <w:tc>
          <w:tcPr>
            <w:tcW w:w="964" w:type="dxa"/>
          </w:tcPr>
          <w:p w14:paraId="4D2F3610" w14:textId="77777777" w:rsidR="00C11AAF" w:rsidRPr="00CD5AB3" w:rsidRDefault="00C11AAF" w:rsidP="00F23355">
            <w:pPr>
              <w:pStyle w:val="emcstable"/>
              <w:jc w:val="center"/>
            </w:pPr>
            <w:r w:rsidRPr="00CD5AB3">
              <w:t>37</w:t>
            </w:r>
          </w:p>
        </w:tc>
      </w:tr>
      <w:tr w:rsidR="00C11AAF" w:rsidRPr="00CD5AB3" w14:paraId="56E41C7D" w14:textId="77777777" w:rsidTr="00F23355">
        <w:trPr>
          <w:jc w:val="center"/>
        </w:trPr>
        <w:tc>
          <w:tcPr>
            <w:tcW w:w="964" w:type="dxa"/>
          </w:tcPr>
          <w:p w14:paraId="751DFD20" w14:textId="77777777" w:rsidR="00C11AAF" w:rsidRPr="00CD5AB3" w:rsidRDefault="00C11AAF" w:rsidP="00F23355">
            <w:pPr>
              <w:pStyle w:val="emcstable"/>
              <w:jc w:val="center"/>
            </w:pPr>
            <w:r w:rsidRPr="00CD5AB3">
              <w:t>5</w:t>
            </w:r>
          </w:p>
        </w:tc>
        <w:tc>
          <w:tcPr>
            <w:tcW w:w="964" w:type="dxa"/>
            <w:tcBorders>
              <w:right w:val="double" w:sz="4" w:space="0" w:color="auto"/>
            </w:tcBorders>
          </w:tcPr>
          <w:p w14:paraId="1A84B162" w14:textId="77777777" w:rsidR="00C11AAF" w:rsidRPr="00CD5AB3" w:rsidRDefault="00C11AAF" w:rsidP="00F23355">
            <w:pPr>
              <w:pStyle w:val="emcstable"/>
              <w:jc w:val="center"/>
            </w:pPr>
            <w:r w:rsidRPr="00CD5AB3">
              <w:t>5</w:t>
            </w:r>
          </w:p>
        </w:tc>
        <w:tc>
          <w:tcPr>
            <w:tcW w:w="964" w:type="dxa"/>
            <w:tcBorders>
              <w:left w:val="double" w:sz="4" w:space="0" w:color="auto"/>
            </w:tcBorders>
          </w:tcPr>
          <w:p w14:paraId="6F95C0B5" w14:textId="77777777" w:rsidR="00C11AAF" w:rsidRPr="00CD5AB3" w:rsidRDefault="00C11AAF" w:rsidP="00F23355">
            <w:pPr>
              <w:pStyle w:val="emcstable"/>
              <w:jc w:val="center"/>
            </w:pPr>
            <w:r w:rsidRPr="00CD5AB3">
              <w:t>F</w:t>
            </w:r>
          </w:p>
        </w:tc>
        <w:tc>
          <w:tcPr>
            <w:tcW w:w="964" w:type="dxa"/>
            <w:tcBorders>
              <w:right w:val="double" w:sz="4" w:space="0" w:color="auto"/>
            </w:tcBorders>
          </w:tcPr>
          <w:p w14:paraId="5F0EE43A" w14:textId="77777777" w:rsidR="00C11AAF" w:rsidRPr="00CD5AB3" w:rsidRDefault="00C11AAF" w:rsidP="00F23355">
            <w:pPr>
              <w:pStyle w:val="emcstable"/>
              <w:jc w:val="center"/>
            </w:pPr>
            <w:r w:rsidRPr="00CD5AB3">
              <w:t>16</w:t>
            </w:r>
          </w:p>
        </w:tc>
        <w:tc>
          <w:tcPr>
            <w:tcW w:w="964" w:type="dxa"/>
            <w:tcBorders>
              <w:left w:val="double" w:sz="4" w:space="0" w:color="auto"/>
            </w:tcBorders>
          </w:tcPr>
          <w:p w14:paraId="5956644E" w14:textId="77777777" w:rsidR="00C11AAF" w:rsidRPr="00CD5AB3" w:rsidRDefault="00C11AAF" w:rsidP="00F23355">
            <w:pPr>
              <w:pStyle w:val="emcstable"/>
              <w:jc w:val="center"/>
            </w:pPr>
            <w:r w:rsidRPr="00CD5AB3">
              <w:t>P</w:t>
            </w:r>
          </w:p>
        </w:tc>
        <w:tc>
          <w:tcPr>
            <w:tcW w:w="964" w:type="dxa"/>
            <w:tcBorders>
              <w:right w:val="double" w:sz="4" w:space="0" w:color="auto"/>
            </w:tcBorders>
          </w:tcPr>
          <w:p w14:paraId="6252D901" w14:textId="77777777" w:rsidR="00C11AAF" w:rsidRPr="00CD5AB3" w:rsidRDefault="00C11AAF" w:rsidP="00F23355">
            <w:pPr>
              <w:pStyle w:val="emcstable"/>
              <w:jc w:val="center"/>
            </w:pPr>
            <w:r w:rsidRPr="00CD5AB3">
              <w:t>27</w:t>
            </w:r>
          </w:p>
        </w:tc>
        <w:tc>
          <w:tcPr>
            <w:tcW w:w="964" w:type="dxa"/>
            <w:tcBorders>
              <w:left w:val="double" w:sz="4" w:space="0" w:color="auto"/>
              <w:bottom w:val="single" w:sz="4" w:space="0" w:color="auto"/>
            </w:tcBorders>
          </w:tcPr>
          <w:p w14:paraId="1F5BDEF2" w14:textId="77777777" w:rsidR="00C11AAF" w:rsidRPr="00CD5AB3" w:rsidRDefault="00C11AAF" w:rsidP="00F23355">
            <w:pPr>
              <w:pStyle w:val="emcstable"/>
              <w:jc w:val="center"/>
            </w:pPr>
            <w:r w:rsidRPr="00CD5AB3">
              <w:t>Z</w:t>
            </w:r>
          </w:p>
        </w:tc>
        <w:tc>
          <w:tcPr>
            <w:tcW w:w="964" w:type="dxa"/>
            <w:tcBorders>
              <w:bottom w:val="single" w:sz="4" w:space="0" w:color="auto"/>
            </w:tcBorders>
          </w:tcPr>
          <w:p w14:paraId="2284ACC1" w14:textId="77777777" w:rsidR="00C11AAF" w:rsidRPr="00CD5AB3" w:rsidRDefault="00C11AAF" w:rsidP="00F23355">
            <w:pPr>
              <w:pStyle w:val="emcstable"/>
              <w:jc w:val="center"/>
            </w:pPr>
            <w:r w:rsidRPr="00CD5AB3">
              <w:t>38</w:t>
            </w:r>
          </w:p>
        </w:tc>
      </w:tr>
      <w:tr w:rsidR="00C11AAF" w:rsidRPr="00CD5AB3" w14:paraId="39EC0B1D" w14:textId="77777777" w:rsidTr="00F23355">
        <w:trPr>
          <w:jc w:val="center"/>
        </w:trPr>
        <w:tc>
          <w:tcPr>
            <w:tcW w:w="964" w:type="dxa"/>
          </w:tcPr>
          <w:p w14:paraId="0825BFFB" w14:textId="77777777" w:rsidR="00C11AAF" w:rsidRPr="00CD5AB3" w:rsidRDefault="00C11AAF" w:rsidP="00F23355">
            <w:pPr>
              <w:pStyle w:val="emcstable"/>
              <w:jc w:val="center"/>
            </w:pPr>
            <w:r w:rsidRPr="00CD5AB3">
              <w:t>6</w:t>
            </w:r>
          </w:p>
        </w:tc>
        <w:tc>
          <w:tcPr>
            <w:tcW w:w="964" w:type="dxa"/>
            <w:tcBorders>
              <w:right w:val="double" w:sz="4" w:space="0" w:color="auto"/>
            </w:tcBorders>
          </w:tcPr>
          <w:p w14:paraId="2B42A81F" w14:textId="77777777" w:rsidR="00C11AAF" w:rsidRPr="00CD5AB3" w:rsidRDefault="00C11AAF" w:rsidP="00F23355">
            <w:pPr>
              <w:pStyle w:val="emcstable"/>
              <w:jc w:val="center"/>
            </w:pPr>
            <w:r w:rsidRPr="00CD5AB3">
              <w:t>6</w:t>
            </w:r>
          </w:p>
        </w:tc>
        <w:tc>
          <w:tcPr>
            <w:tcW w:w="964" w:type="dxa"/>
            <w:tcBorders>
              <w:left w:val="double" w:sz="4" w:space="0" w:color="auto"/>
            </w:tcBorders>
          </w:tcPr>
          <w:p w14:paraId="37387FFC" w14:textId="77777777" w:rsidR="00C11AAF" w:rsidRPr="00CD5AB3" w:rsidRDefault="00C11AAF" w:rsidP="00F23355">
            <w:pPr>
              <w:pStyle w:val="emcstable"/>
              <w:jc w:val="center"/>
            </w:pPr>
            <w:r w:rsidRPr="00CD5AB3">
              <w:t>G</w:t>
            </w:r>
          </w:p>
        </w:tc>
        <w:tc>
          <w:tcPr>
            <w:tcW w:w="964" w:type="dxa"/>
            <w:tcBorders>
              <w:right w:val="double" w:sz="4" w:space="0" w:color="auto"/>
            </w:tcBorders>
          </w:tcPr>
          <w:p w14:paraId="0D92AE68" w14:textId="77777777" w:rsidR="00C11AAF" w:rsidRPr="00CD5AB3" w:rsidRDefault="00C11AAF" w:rsidP="00F23355">
            <w:pPr>
              <w:pStyle w:val="emcstable"/>
              <w:jc w:val="center"/>
            </w:pPr>
            <w:r w:rsidRPr="00CD5AB3">
              <w:t>17</w:t>
            </w:r>
          </w:p>
        </w:tc>
        <w:tc>
          <w:tcPr>
            <w:tcW w:w="964" w:type="dxa"/>
            <w:tcBorders>
              <w:left w:val="double" w:sz="4" w:space="0" w:color="auto"/>
            </w:tcBorders>
          </w:tcPr>
          <w:p w14:paraId="4F3986AD" w14:textId="77777777" w:rsidR="00C11AAF" w:rsidRPr="00CD5AB3" w:rsidRDefault="00C11AAF" w:rsidP="00F23355">
            <w:pPr>
              <w:pStyle w:val="emcstable"/>
              <w:jc w:val="center"/>
            </w:pPr>
            <w:r w:rsidRPr="00CD5AB3">
              <w:t>Q</w:t>
            </w:r>
          </w:p>
        </w:tc>
        <w:tc>
          <w:tcPr>
            <w:tcW w:w="964" w:type="dxa"/>
            <w:tcBorders>
              <w:right w:val="double" w:sz="4" w:space="0" w:color="auto"/>
            </w:tcBorders>
          </w:tcPr>
          <w:p w14:paraId="6CF06BD8" w14:textId="77777777" w:rsidR="00C11AAF" w:rsidRPr="00CD5AB3" w:rsidRDefault="00C11AAF" w:rsidP="00F23355">
            <w:pPr>
              <w:pStyle w:val="emcstable"/>
              <w:jc w:val="center"/>
            </w:pPr>
            <w:r w:rsidRPr="00CD5AB3">
              <w:t>28</w:t>
            </w:r>
          </w:p>
        </w:tc>
        <w:tc>
          <w:tcPr>
            <w:tcW w:w="964" w:type="dxa"/>
            <w:tcBorders>
              <w:left w:val="double" w:sz="4" w:space="0" w:color="auto"/>
            </w:tcBorders>
            <w:shd w:val="clear" w:color="auto" w:fill="A6A6A6"/>
          </w:tcPr>
          <w:p w14:paraId="5E6624DE" w14:textId="77777777" w:rsidR="00C11AAF" w:rsidRPr="00CD5AB3" w:rsidRDefault="00C11AAF" w:rsidP="00F23355">
            <w:pPr>
              <w:pStyle w:val="emcstable"/>
              <w:jc w:val="center"/>
            </w:pPr>
          </w:p>
        </w:tc>
        <w:tc>
          <w:tcPr>
            <w:tcW w:w="964" w:type="dxa"/>
            <w:shd w:val="clear" w:color="auto" w:fill="A6A6A6"/>
          </w:tcPr>
          <w:p w14:paraId="0FA14BF7" w14:textId="77777777" w:rsidR="00C11AAF" w:rsidRPr="00CD5AB3" w:rsidRDefault="00C11AAF" w:rsidP="00F23355">
            <w:pPr>
              <w:pStyle w:val="emcstable"/>
              <w:jc w:val="center"/>
            </w:pPr>
          </w:p>
        </w:tc>
      </w:tr>
      <w:tr w:rsidR="00C11AAF" w:rsidRPr="00CD5AB3" w14:paraId="6B5D2A65" w14:textId="77777777" w:rsidTr="00F23355">
        <w:trPr>
          <w:jc w:val="center"/>
        </w:trPr>
        <w:tc>
          <w:tcPr>
            <w:tcW w:w="964" w:type="dxa"/>
          </w:tcPr>
          <w:p w14:paraId="2F731CD8" w14:textId="77777777" w:rsidR="00C11AAF" w:rsidRPr="00CD5AB3" w:rsidRDefault="00C11AAF" w:rsidP="00F23355">
            <w:pPr>
              <w:pStyle w:val="emcstable"/>
              <w:jc w:val="center"/>
            </w:pPr>
            <w:r w:rsidRPr="00CD5AB3">
              <w:t>7</w:t>
            </w:r>
          </w:p>
        </w:tc>
        <w:tc>
          <w:tcPr>
            <w:tcW w:w="964" w:type="dxa"/>
            <w:tcBorders>
              <w:right w:val="double" w:sz="4" w:space="0" w:color="auto"/>
            </w:tcBorders>
          </w:tcPr>
          <w:p w14:paraId="6E2664FB" w14:textId="77777777" w:rsidR="00C11AAF" w:rsidRPr="00CD5AB3" w:rsidRDefault="00C11AAF" w:rsidP="00F23355">
            <w:pPr>
              <w:pStyle w:val="emcstable"/>
              <w:jc w:val="center"/>
            </w:pPr>
            <w:r w:rsidRPr="00CD5AB3">
              <w:t>7</w:t>
            </w:r>
          </w:p>
        </w:tc>
        <w:tc>
          <w:tcPr>
            <w:tcW w:w="964" w:type="dxa"/>
            <w:tcBorders>
              <w:left w:val="double" w:sz="4" w:space="0" w:color="auto"/>
            </w:tcBorders>
          </w:tcPr>
          <w:p w14:paraId="51FCDB35" w14:textId="77777777" w:rsidR="00C11AAF" w:rsidRPr="00CD5AB3" w:rsidRDefault="00C11AAF" w:rsidP="00F23355">
            <w:pPr>
              <w:pStyle w:val="emcstable"/>
              <w:jc w:val="center"/>
            </w:pPr>
            <w:r w:rsidRPr="00CD5AB3">
              <w:t>H</w:t>
            </w:r>
          </w:p>
        </w:tc>
        <w:tc>
          <w:tcPr>
            <w:tcW w:w="964" w:type="dxa"/>
            <w:tcBorders>
              <w:right w:val="double" w:sz="4" w:space="0" w:color="auto"/>
            </w:tcBorders>
          </w:tcPr>
          <w:p w14:paraId="6C725AFD" w14:textId="77777777" w:rsidR="00C11AAF" w:rsidRPr="00CD5AB3" w:rsidRDefault="00C11AAF" w:rsidP="00F23355">
            <w:pPr>
              <w:pStyle w:val="emcstable"/>
              <w:jc w:val="center"/>
            </w:pPr>
            <w:r w:rsidRPr="00CD5AB3">
              <w:t>18</w:t>
            </w:r>
          </w:p>
        </w:tc>
        <w:tc>
          <w:tcPr>
            <w:tcW w:w="964" w:type="dxa"/>
            <w:tcBorders>
              <w:left w:val="double" w:sz="4" w:space="0" w:color="auto"/>
            </w:tcBorders>
          </w:tcPr>
          <w:p w14:paraId="7A199AD6" w14:textId="77777777" w:rsidR="00C11AAF" w:rsidRPr="00CD5AB3" w:rsidRDefault="00C11AAF" w:rsidP="00F23355">
            <w:pPr>
              <w:pStyle w:val="emcstable"/>
              <w:jc w:val="center"/>
            </w:pPr>
            <w:r w:rsidRPr="00CD5AB3">
              <w:t>R</w:t>
            </w:r>
          </w:p>
        </w:tc>
        <w:tc>
          <w:tcPr>
            <w:tcW w:w="964" w:type="dxa"/>
            <w:tcBorders>
              <w:right w:val="double" w:sz="4" w:space="0" w:color="auto"/>
            </w:tcBorders>
          </w:tcPr>
          <w:p w14:paraId="4355F88E" w14:textId="77777777" w:rsidR="00C11AAF" w:rsidRPr="00CD5AB3" w:rsidRDefault="00C11AAF" w:rsidP="00F23355">
            <w:pPr>
              <w:pStyle w:val="emcstable"/>
              <w:jc w:val="center"/>
            </w:pPr>
            <w:r w:rsidRPr="00CD5AB3">
              <w:t>29</w:t>
            </w:r>
          </w:p>
        </w:tc>
        <w:tc>
          <w:tcPr>
            <w:tcW w:w="964" w:type="dxa"/>
            <w:tcBorders>
              <w:left w:val="double" w:sz="4" w:space="0" w:color="auto"/>
            </w:tcBorders>
            <w:shd w:val="clear" w:color="auto" w:fill="A6A6A6"/>
          </w:tcPr>
          <w:p w14:paraId="542D4051" w14:textId="77777777" w:rsidR="00C11AAF" w:rsidRPr="00CD5AB3" w:rsidRDefault="00C11AAF" w:rsidP="00F23355">
            <w:pPr>
              <w:pStyle w:val="emcstable"/>
              <w:jc w:val="center"/>
            </w:pPr>
          </w:p>
        </w:tc>
        <w:tc>
          <w:tcPr>
            <w:tcW w:w="964" w:type="dxa"/>
            <w:shd w:val="clear" w:color="auto" w:fill="A6A6A6"/>
          </w:tcPr>
          <w:p w14:paraId="6709505F" w14:textId="77777777" w:rsidR="00C11AAF" w:rsidRPr="00CD5AB3" w:rsidRDefault="00C11AAF" w:rsidP="00F23355">
            <w:pPr>
              <w:pStyle w:val="emcstable"/>
              <w:jc w:val="center"/>
            </w:pPr>
          </w:p>
        </w:tc>
      </w:tr>
      <w:tr w:rsidR="00C11AAF" w:rsidRPr="00CD5AB3" w14:paraId="68324051" w14:textId="77777777" w:rsidTr="00F23355">
        <w:trPr>
          <w:jc w:val="center"/>
        </w:trPr>
        <w:tc>
          <w:tcPr>
            <w:tcW w:w="964" w:type="dxa"/>
          </w:tcPr>
          <w:p w14:paraId="70305562" w14:textId="77777777" w:rsidR="00C11AAF" w:rsidRPr="00CD5AB3" w:rsidRDefault="00C11AAF" w:rsidP="00F23355">
            <w:pPr>
              <w:pStyle w:val="emcstable"/>
              <w:jc w:val="center"/>
            </w:pPr>
            <w:r w:rsidRPr="00CD5AB3">
              <w:t>8</w:t>
            </w:r>
          </w:p>
        </w:tc>
        <w:tc>
          <w:tcPr>
            <w:tcW w:w="964" w:type="dxa"/>
            <w:tcBorders>
              <w:right w:val="double" w:sz="4" w:space="0" w:color="auto"/>
            </w:tcBorders>
          </w:tcPr>
          <w:p w14:paraId="094871A3" w14:textId="77777777" w:rsidR="00C11AAF" w:rsidRPr="00CD5AB3" w:rsidRDefault="00C11AAF" w:rsidP="00F23355">
            <w:pPr>
              <w:pStyle w:val="emcstable"/>
              <w:jc w:val="center"/>
            </w:pPr>
            <w:r w:rsidRPr="00CD5AB3">
              <w:t>8</w:t>
            </w:r>
          </w:p>
        </w:tc>
        <w:tc>
          <w:tcPr>
            <w:tcW w:w="964" w:type="dxa"/>
            <w:tcBorders>
              <w:left w:val="double" w:sz="4" w:space="0" w:color="auto"/>
            </w:tcBorders>
          </w:tcPr>
          <w:p w14:paraId="3B3C3662" w14:textId="77777777" w:rsidR="00C11AAF" w:rsidRPr="00CD5AB3" w:rsidRDefault="00C11AAF" w:rsidP="00F23355">
            <w:pPr>
              <w:pStyle w:val="emcstable"/>
              <w:jc w:val="center"/>
            </w:pPr>
            <w:r w:rsidRPr="00CD5AB3">
              <w:t>I</w:t>
            </w:r>
          </w:p>
        </w:tc>
        <w:tc>
          <w:tcPr>
            <w:tcW w:w="964" w:type="dxa"/>
            <w:tcBorders>
              <w:right w:val="double" w:sz="4" w:space="0" w:color="auto"/>
            </w:tcBorders>
          </w:tcPr>
          <w:p w14:paraId="0FFF21F9" w14:textId="77777777" w:rsidR="00C11AAF" w:rsidRPr="00CD5AB3" w:rsidRDefault="00C11AAF" w:rsidP="00F23355">
            <w:pPr>
              <w:pStyle w:val="emcstable"/>
              <w:jc w:val="center"/>
            </w:pPr>
            <w:r w:rsidRPr="00CD5AB3">
              <w:t>19</w:t>
            </w:r>
          </w:p>
        </w:tc>
        <w:tc>
          <w:tcPr>
            <w:tcW w:w="964" w:type="dxa"/>
            <w:tcBorders>
              <w:left w:val="double" w:sz="4" w:space="0" w:color="auto"/>
            </w:tcBorders>
          </w:tcPr>
          <w:p w14:paraId="49C7152A" w14:textId="77777777" w:rsidR="00C11AAF" w:rsidRPr="00CD5AB3" w:rsidRDefault="00C11AAF" w:rsidP="00F23355">
            <w:pPr>
              <w:pStyle w:val="emcstable"/>
              <w:jc w:val="center"/>
            </w:pPr>
            <w:r w:rsidRPr="00CD5AB3">
              <w:t>S</w:t>
            </w:r>
          </w:p>
        </w:tc>
        <w:tc>
          <w:tcPr>
            <w:tcW w:w="964" w:type="dxa"/>
            <w:tcBorders>
              <w:right w:val="double" w:sz="4" w:space="0" w:color="auto"/>
            </w:tcBorders>
          </w:tcPr>
          <w:p w14:paraId="7583BF93" w14:textId="77777777" w:rsidR="00C11AAF" w:rsidRPr="00CD5AB3" w:rsidRDefault="00C11AAF" w:rsidP="00F23355">
            <w:pPr>
              <w:pStyle w:val="emcstable"/>
              <w:jc w:val="center"/>
            </w:pPr>
            <w:r w:rsidRPr="00CD5AB3">
              <w:t>30</w:t>
            </w:r>
          </w:p>
        </w:tc>
        <w:tc>
          <w:tcPr>
            <w:tcW w:w="964" w:type="dxa"/>
            <w:tcBorders>
              <w:left w:val="double" w:sz="4" w:space="0" w:color="auto"/>
            </w:tcBorders>
            <w:shd w:val="clear" w:color="auto" w:fill="A6A6A6"/>
          </w:tcPr>
          <w:p w14:paraId="5A596A01" w14:textId="77777777" w:rsidR="00C11AAF" w:rsidRPr="00CD5AB3" w:rsidRDefault="00C11AAF" w:rsidP="00F23355">
            <w:pPr>
              <w:pStyle w:val="emcstable"/>
              <w:jc w:val="center"/>
            </w:pPr>
          </w:p>
        </w:tc>
        <w:tc>
          <w:tcPr>
            <w:tcW w:w="964" w:type="dxa"/>
            <w:shd w:val="clear" w:color="auto" w:fill="A6A6A6"/>
          </w:tcPr>
          <w:p w14:paraId="33448F17" w14:textId="77777777" w:rsidR="00C11AAF" w:rsidRPr="00CD5AB3" w:rsidRDefault="00C11AAF" w:rsidP="00F23355">
            <w:pPr>
              <w:pStyle w:val="emcstable"/>
              <w:jc w:val="center"/>
            </w:pPr>
          </w:p>
        </w:tc>
      </w:tr>
      <w:tr w:rsidR="00C11AAF" w:rsidRPr="00CD5AB3" w14:paraId="40002B6D" w14:textId="77777777" w:rsidTr="00F23355">
        <w:trPr>
          <w:jc w:val="center"/>
        </w:trPr>
        <w:tc>
          <w:tcPr>
            <w:tcW w:w="964" w:type="dxa"/>
          </w:tcPr>
          <w:p w14:paraId="6ADA50E5" w14:textId="77777777" w:rsidR="00C11AAF" w:rsidRPr="00CD5AB3" w:rsidRDefault="00C11AAF" w:rsidP="00F23355">
            <w:pPr>
              <w:pStyle w:val="emcstable"/>
              <w:jc w:val="center"/>
            </w:pPr>
            <w:r w:rsidRPr="00CD5AB3">
              <w:t>9</w:t>
            </w:r>
          </w:p>
        </w:tc>
        <w:tc>
          <w:tcPr>
            <w:tcW w:w="964" w:type="dxa"/>
            <w:tcBorders>
              <w:right w:val="double" w:sz="4" w:space="0" w:color="auto"/>
            </w:tcBorders>
          </w:tcPr>
          <w:p w14:paraId="545E497E" w14:textId="77777777" w:rsidR="00C11AAF" w:rsidRPr="00CD5AB3" w:rsidRDefault="00C11AAF" w:rsidP="00F23355">
            <w:pPr>
              <w:pStyle w:val="emcstable"/>
              <w:jc w:val="center"/>
            </w:pPr>
            <w:r w:rsidRPr="00CD5AB3">
              <w:t>9</w:t>
            </w:r>
          </w:p>
        </w:tc>
        <w:tc>
          <w:tcPr>
            <w:tcW w:w="964" w:type="dxa"/>
            <w:tcBorders>
              <w:left w:val="double" w:sz="4" w:space="0" w:color="auto"/>
            </w:tcBorders>
          </w:tcPr>
          <w:p w14:paraId="40363A9E" w14:textId="77777777" w:rsidR="00C11AAF" w:rsidRPr="00CD5AB3" w:rsidRDefault="00C11AAF" w:rsidP="00F23355">
            <w:pPr>
              <w:pStyle w:val="emcstable"/>
              <w:jc w:val="center"/>
            </w:pPr>
            <w:r w:rsidRPr="00CD5AB3">
              <w:t>J</w:t>
            </w:r>
          </w:p>
        </w:tc>
        <w:tc>
          <w:tcPr>
            <w:tcW w:w="964" w:type="dxa"/>
            <w:tcBorders>
              <w:right w:val="double" w:sz="4" w:space="0" w:color="auto"/>
            </w:tcBorders>
          </w:tcPr>
          <w:p w14:paraId="7B73A30D" w14:textId="77777777" w:rsidR="00C11AAF" w:rsidRPr="00CD5AB3" w:rsidRDefault="00C11AAF" w:rsidP="00F23355">
            <w:pPr>
              <w:pStyle w:val="emcstable"/>
              <w:jc w:val="center"/>
            </w:pPr>
            <w:r w:rsidRPr="00CD5AB3">
              <w:t>20</w:t>
            </w:r>
          </w:p>
        </w:tc>
        <w:tc>
          <w:tcPr>
            <w:tcW w:w="964" w:type="dxa"/>
            <w:tcBorders>
              <w:left w:val="double" w:sz="4" w:space="0" w:color="auto"/>
            </w:tcBorders>
          </w:tcPr>
          <w:p w14:paraId="1E4319E5" w14:textId="77777777" w:rsidR="00C11AAF" w:rsidRPr="00CD5AB3" w:rsidRDefault="00C11AAF" w:rsidP="00F23355">
            <w:pPr>
              <w:pStyle w:val="emcstable"/>
              <w:jc w:val="center"/>
            </w:pPr>
            <w:r w:rsidRPr="00CD5AB3">
              <w:t>T</w:t>
            </w:r>
          </w:p>
        </w:tc>
        <w:tc>
          <w:tcPr>
            <w:tcW w:w="964" w:type="dxa"/>
            <w:tcBorders>
              <w:right w:val="double" w:sz="4" w:space="0" w:color="auto"/>
            </w:tcBorders>
          </w:tcPr>
          <w:p w14:paraId="0F451686" w14:textId="77777777" w:rsidR="00C11AAF" w:rsidRPr="00CD5AB3" w:rsidRDefault="00C11AAF" w:rsidP="00F23355">
            <w:pPr>
              <w:pStyle w:val="emcstable"/>
              <w:jc w:val="center"/>
            </w:pPr>
            <w:r w:rsidRPr="00CD5AB3">
              <w:t>31</w:t>
            </w:r>
          </w:p>
        </w:tc>
        <w:tc>
          <w:tcPr>
            <w:tcW w:w="964" w:type="dxa"/>
            <w:tcBorders>
              <w:left w:val="double" w:sz="4" w:space="0" w:color="auto"/>
            </w:tcBorders>
            <w:shd w:val="clear" w:color="auto" w:fill="A6A6A6"/>
          </w:tcPr>
          <w:p w14:paraId="687DCC39" w14:textId="77777777" w:rsidR="00C11AAF" w:rsidRPr="00CD5AB3" w:rsidRDefault="00C11AAF" w:rsidP="00F23355">
            <w:pPr>
              <w:pStyle w:val="emcstable"/>
              <w:jc w:val="center"/>
            </w:pPr>
          </w:p>
        </w:tc>
        <w:tc>
          <w:tcPr>
            <w:tcW w:w="964" w:type="dxa"/>
            <w:shd w:val="clear" w:color="auto" w:fill="A6A6A6"/>
          </w:tcPr>
          <w:p w14:paraId="3D1093BA" w14:textId="77777777" w:rsidR="00C11AAF" w:rsidRPr="00CD5AB3" w:rsidRDefault="00C11AAF" w:rsidP="00F23355">
            <w:pPr>
              <w:pStyle w:val="emcstable"/>
              <w:jc w:val="center"/>
            </w:pPr>
          </w:p>
        </w:tc>
      </w:tr>
    </w:tbl>
    <w:p w14:paraId="618EBACE" w14:textId="77777777" w:rsidR="00C11AAF" w:rsidRPr="00CD5AB3" w:rsidRDefault="00C11AAF" w:rsidP="00C11AAF">
      <w:pPr>
        <w:pStyle w:val="pqiText"/>
      </w:pPr>
    </w:p>
    <w:p w14:paraId="3BA1523E" w14:textId="77777777" w:rsidR="00C11AAF" w:rsidRPr="00CD5AB3" w:rsidRDefault="00C11AAF" w:rsidP="00C11AAF">
      <w:pPr>
        <w:pStyle w:val="pqiText"/>
        <w:rPr>
          <w:i/>
        </w:rPr>
      </w:pPr>
      <w:r w:rsidRPr="00CD5AB3">
        <w:rPr>
          <w:i/>
        </w:rPr>
        <w:t>Uwaga: Wynik wyliczenia cyfry kontrolnej przyjmuje wartości od 1 do 10. W przypadku wyniku równego 10 wartość ta jest zamieniana na 0.</w:t>
      </w:r>
    </w:p>
    <w:p w14:paraId="36DCF375" w14:textId="77777777" w:rsidR="00C11AAF" w:rsidRPr="00CD5AB3" w:rsidRDefault="00C11AAF" w:rsidP="00C11AAF">
      <w:pPr>
        <w:pStyle w:val="pqiText"/>
      </w:pPr>
      <w:r w:rsidRPr="00CD5AB3">
        <w:t>Przykład: Cyfrę kontrolną dla „D537Q7” (N=6) można wyliczyć następująco:</w:t>
      </w:r>
    </w:p>
    <w:p w14:paraId="5574AEA9" w14:textId="77777777" w:rsidR="00C11AAF" w:rsidRPr="00CD5AB3" w:rsidRDefault="00C11AAF" w:rsidP="00C11AAF">
      <w:pPr>
        <w:pStyle w:val="pqiText"/>
      </w:pPr>
      <w:r w:rsidRPr="00CD5AB3">
        <w:tab/>
        <w:t xml:space="preserve">   CK</w:t>
      </w:r>
      <w:r w:rsidRPr="00CD5AB3">
        <w:tab/>
        <w:t>= reszta( (14 * 2</w:t>
      </w:r>
      <w:r w:rsidRPr="00CD5AB3">
        <w:rPr>
          <w:rFonts w:ascii="Arial (W1)" w:hAnsi="Arial (W1)"/>
          <w:vertAlign w:val="superscript"/>
        </w:rPr>
        <w:t>0</w:t>
      </w:r>
      <w:r w:rsidRPr="00CD5AB3">
        <w:t xml:space="preserve"> + 5 * 2</w:t>
      </w:r>
      <w:r w:rsidRPr="00CD5AB3">
        <w:rPr>
          <w:rFonts w:ascii="Arial (W1)" w:hAnsi="Arial (W1)"/>
          <w:vertAlign w:val="superscript"/>
        </w:rPr>
        <w:t>1</w:t>
      </w:r>
      <w:r w:rsidRPr="00CD5AB3">
        <w:t xml:space="preserve"> + 3 * 2</w:t>
      </w:r>
      <w:r w:rsidRPr="00CD5AB3">
        <w:rPr>
          <w:rFonts w:ascii="Arial (W1)" w:hAnsi="Arial (W1)"/>
          <w:vertAlign w:val="superscript"/>
        </w:rPr>
        <w:t>2</w:t>
      </w:r>
      <w:r w:rsidRPr="00CD5AB3">
        <w:t xml:space="preserve"> + 7 * 2</w:t>
      </w:r>
      <w:r w:rsidRPr="00CD5AB3">
        <w:rPr>
          <w:rFonts w:ascii="Arial (W1)" w:hAnsi="Arial (W1)"/>
          <w:vertAlign w:val="superscript"/>
        </w:rPr>
        <w:t>3</w:t>
      </w:r>
      <w:r w:rsidRPr="00CD5AB3">
        <w:t xml:space="preserve"> + 28 * 2</w:t>
      </w:r>
      <w:r w:rsidRPr="00CD5AB3">
        <w:rPr>
          <w:rFonts w:ascii="Arial (W1)" w:hAnsi="Arial (W1)"/>
          <w:vertAlign w:val="superscript"/>
        </w:rPr>
        <w:t>4</w:t>
      </w:r>
      <w:r w:rsidRPr="00CD5AB3">
        <w:t xml:space="preserve"> + 7 * 2</w:t>
      </w:r>
      <w:r w:rsidRPr="00CD5AB3">
        <w:rPr>
          <w:rFonts w:ascii="Arial (W1)" w:hAnsi="Arial (W1)"/>
          <w:vertAlign w:val="superscript"/>
        </w:rPr>
        <w:t>5</w:t>
      </w:r>
      <w:r w:rsidRPr="00CD5AB3">
        <w:t xml:space="preserve"> ) / 11 )</w:t>
      </w:r>
    </w:p>
    <w:p w14:paraId="785D7D75" w14:textId="77777777" w:rsidR="00C11AAF" w:rsidRPr="00CD5AB3" w:rsidRDefault="00C11AAF" w:rsidP="00C11AAF">
      <w:pPr>
        <w:pStyle w:val="pqiText"/>
      </w:pPr>
      <w:r w:rsidRPr="00CD5AB3">
        <w:tab/>
      </w:r>
      <w:r w:rsidRPr="00CD5AB3">
        <w:tab/>
        <w:t>= reszta( (14 * 1 + 5 * 2 + 3 * 4 + 7 * 8 + 28 * 16 + 7 * 32 ) / 11 )</w:t>
      </w:r>
    </w:p>
    <w:p w14:paraId="35A2D935" w14:textId="77777777" w:rsidR="00C11AAF" w:rsidRPr="00CD5AB3" w:rsidRDefault="00C11AAF" w:rsidP="00C11AAF">
      <w:pPr>
        <w:pStyle w:val="pqiText"/>
      </w:pPr>
      <w:r w:rsidRPr="00CD5AB3">
        <w:tab/>
      </w:r>
      <w:r w:rsidRPr="00CD5AB3">
        <w:tab/>
        <w:t>= reszta( (14 + 10 + 12 + 56 + 448 + 224 ) / 11 )</w:t>
      </w:r>
    </w:p>
    <w:p w14:paraId="437388B7" w14:textId="77777777" w:rsidR="00C11AAF" w:rsidRPr="00CD5AB3" w:rsidRDefault="00C11AAF" w:rsidP="00C11AAF">
      <w:pPr>
        <w:pStyle w:val="pqiText"/>
      </w:pPr>
      <w:r w:rsidRPr="00CD5AB3">
        <w:lastRenderedPageBreak/>
        <w:tab/>
      </w:r>
      <w:r w:rsidRPr="00CD5AB3">
        <w:tab/>
        <w:t>= reszta(  (764 / 11 )</w:t>
      </w:r>
    </w:p>
    <w:p w14:paraId="4250B2BE" w14:textId="77777777" w:rsidR="00C11AAF" w:rsidRPr="00CD5AB3" w:rsidRDefault="00C11AAF" w:rsidP="00C11AAF">
      <w:pPr>
        <w:pStyle w:val="pqiText"/>
      </w:pPr>
      <w:r w:rsidRPr="00CD5AB3">
        <w:tab/>
      </w:r>
      <w:r w:rsidRPr="00CD5AB3">
        <w:tab/>
        <w:t>= 5</w:t>
      </w:r>
    </w:p>
    <w:p w14:paraId="2CE5E9D5" w14:textId="77777777" w:rsidR="00C11AAF" w:rsidRPr="00CD5AB3" w:rsidRDefault="00C11AAF" w:rsidP="001C561C">
      <w:pPr>
        <w:pStyle w:val="pqiText"/>
        <w:jc w:val="both"/>
      </w:pPr>
      <w:r w:rsidRPr="00CD5AB3">
        <w:t>Po dodaniu cyfry kontrolnej pełny kod równy jest „D537Q75”.</w:t>
      </w:r>
    </w:p>
    <w:p w14:paraId="0B485CCF" w14:textId="0C0CB519" w:rsidR="00C11AAF" w:rsidRPr="00CD5AB3" w:rsidRDefault="00684457" w:rsidP="001C561C">
      <w:pPr>
        <w:pStyle w:val="pqiText"/>
        <w:jc w:val="both"/>
      </w:pPr>
      <w:r w:rsidRPr="00CD5AB3">
        <w:t>D</w:t>
      </w:r>
      <w:r w:rsidR="00C11AAF" w:rsidRPr="00CD5AB3">
        <w:t>o wyliczenia</w:t>
      </w:r>
      <w:r w:rsidR="001C561C" w:rsidRPr="00CD5AB3">
        <w:t xml:space="preserve"> cyfry kontrolnej wykorzystywanych jest pierwszych 20 znaków</w:t>
      </w:r>
      <w:r w:rsidR="00C11AAF" w:rsidRPr="00CD5AB3">
        <w:t xml:space="preserve">. Znaki te po dodaniu (na końcu) cyfry kontrolnej tworzą pełny kod </w:t>
      </w:r>
      <w:r w:rsidR="00634A32" w:rsidRPr="00CD5AB3">
        <w:t>DD</w:t>
      </w:r>
      <w:r w:rsidR="00C11AAF" w:rsidRPr="00CD5AB3">
        <w:t>ARC.</w:t>
      </w:r>
    </w:p>
    <w:p w14:paraId="721D2F2A" w14:textId="40AE4545" w:rsidR="00C11AAF" w:rsidRPr="00CD5AB3" w:rsidRDefault="00C11AAF" w:rsidP="001C561C">
      <w:pPr>
        <w:pStyle w:val="pqiText"/>
        <w:jc w:val="both"/>
      </w:pPr>
    </w:p>
    <w:bookmarkEnd w:id="152"/>
    <w:bookmarkEnd w:id="153"/>
    <w:p w14:paraId="64A74069" w14:textId="77777777" w:rsidR="00C11AAF" w:rsidRPr="00CD5AB3" w:rsidRDefault="00C11AAF" w:rsidP="001C561C">
      <w:pPr>
        <w:pStyle w:val="pqiChpHeadNum2"/>
        <w:jc w:val="both"/>
      </w:pPr>
      <w:r w:rsidRPr="00CD5AB3">
        <w:br w:type="page"/>
      </w:r>
      <w:bookmarkStart w:id="162" w:name="_Toc379453947"/>
      <w:bookmarkStart w:id="163" w:name="_Toc526429211"/>
      <w:bookmarkStart w:id="164" w:name="_Toc528064577"/>
      <w:bookmarkStart w:id="165" w:name="_Toc97636630"/>
      <w:r w:rsidRPr="00CD5AB3">
        <w:lastRenderedPageBreak/>
        <w:t>Lista komunikatów</w:t>
      </w:r>
      <w:bookmarkEnd w:id="162"/>
      <w:bookmarkEnd w:id="163"/>
      <w:bookmarkEnd w:id="164"/>
      <w:bookmarkEnd w:id="16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73"/>
        <w:gridCol w:w="2125"/>
        <w:gridCol w:w="1898"/>
        <w:gridCol w:w="2163"/>
        <w:gridCol w:w="1956"/>
      </w:tblGrid>
      <w:tr w:rsidR="00322549" w:rsidRPr="00CD5AB3" w14:paraId="5263B3F1" w14:textId="77777777" w:rsidTr="002E23A8">
        <w:trPr>
          <w:tblHeader/>
        </w:trPr>
        <w:tc>
          <w:tcPr>
            <w:tcW w:w="1373" w:type="dxa"/>
          </w:tcPr>
          <w:p w14:paraId="7F5EFA8C" w14:textId="77777777" w:rsidR="00322549" w:rsidRPr="00CD5AB3" w:rsidRDefault="00322549" w:rsidP="00F23355">
            <w:pPr>
              <w:pStyle w:val="pqiTabHead"/>
            </w:pPr>
            <w:r w:rsidRPr="00CD5AB3">
              <w:t>Kod</w:t>
            </w:r>
          </w:p>
        </w:tc>
        <w:tc>
          <w:tcPr>
            <w:tcW w:w="2125" w:type="dxa"/>
          </w:tcPr>
          <w:p w14:paraId="79BEB71B" w14:textId="39C39F98" w:rsidR="00322549" w:rsidRPr="00CD5AB3" w:rsidRDefault="00322549" w:rsidP="00B110D3">
            <w:pPr>
              <w:pStyle w:val="pqiTabHead"/>
            </w:pPr>
            <w:r w:rsidRPr="00CD5AB3">
              <w:t xml:space="preserve">Wysyłany przez </w:t>
            </w:r>
            <w:r w:rsidR="00B110D3">
              <w:t>P</w:t>
            </w:r>
            <w:r w:rsidR="00B110D3" w:rsidRPr="00CD5AB3">
              <w:t xml:space="preserve">odmiot </w:t>
            </w:r>
            <w:r w:rsidRPr="00CD5AB3">
              <w:t>wysyłający</w:t>
            </w:r>
            <w:r w:rsidR="00CD36C9" w:rsidRPr="00CD5AB3">
              <w:t xml:space="preserve"> wyroby</w:t>
            </w:r>
          </w:p>
        </w:tc>
        <w:tc>
          <w:tcPr>
            <w:tcW w:w="1898" w:type="dxa"/>
          </w:tcPr>
          <w:p w14:paraId="24837687" w14:textId="20CE5034" w:rsidR="00322549" w:rsidRPr="00CD5AB3" w:rsidRDefault="00322549" w:rsidP="00B110D3">
            <w:pPr>
              <w:pStyle w:val="pqiTabHead"/>
            </w:pPr>
            <w:r w:rsidRPr="00CD5AB3">
              <w:t xml:space="preserve">Wysyłany przez </w:t>
            </w:r>
            <w:r w:rsidR="00B110D3">
              <w:t>P</w:t>
            </w:r>
            <w:r w:rsidR="00B110D3" w:rsidRPr="00CD5AB3">
              <w:t xml:space="preserve">odmiot </w:t>
            </w:r>
            <w:r w:rsidRPr="00CD5AB3">
              <w:t>odbierający</w:t>
            </w:r>
            <w:r w:rsidR="00CD36C9" w:rsidRPr="00CD5AB3">
              <w:t xml:space="preserve"> wyroby</w:t>
            </w:r>
          </w:p>
        </w:tc>
        <w:tc>
          <w:tcPr>
            <w:tcW w:w="2163" w:type="dxa"/>
          </w:tcPr>
          <w:p w14:paraId="6266EC49" w14:textId="25E7A765" w:rsidR="00322549" w:rsidRPr="00CD5AB3" w:rsidRDefault="00322549" w:rsidP="00B110D3">
            <w:pPr>
              <w:pStyle w:val="pqiTabHead"/>
            </w:pPr>
            <w:r w:rsidRPr="00CD5AB3">
              <w:t xml:space="preserve">Wysyłany do </w:t>
            </w:r>
            <w:r w:rsidR="00B110D3">
              <w:t>P</w:t>
            </w:r>
            <w:r w:rsidR="00B110D3" w:rsidRPr="00CD5AB3">
              <w:t xml:space="preserve">odmiotu </w:t>
            </w:r>
            <w:r w:rsidRPr="00CD5AB3">
              <w:t>wysyłającego</w:t>
            </w:r>
            <w:r w:rsidR="00CD36C9" w:rsidRPr="00CD5AB3">
              <w:t xml:space="preserve"> wyroby</w:t>
            </w:r>
          </w:p>
        </w:tc>
        <w:tc>
          <w:tcPr>
            <w:tcW w:w="1956" w:type="dxa"/>
          </w:tcPr>
          <w:p w14:paraId="2183A528" w14:textId="430D92A0" w:rsidR="00322549" w:rsidRPr="00CD5AB3" w:rsidRDefault="00322549" w:rsidP="00B110D3">
            <w:pPr>
              <w:pStyle w:val="pqiTabHead"/>
            </w:pPr>
            <w:r w:rsidRPr="00CD5AB3">
              <w:t xml:space="preserve">Wysyłany do </w:t>
            </w:r>
            <w:r w:rsidR="00B110D3">
              <w:t>P</w:t>
            </w:r>
            <w:r w:rsidR="00B110D3" w:rsidRPr="00CD5AB3">
              <w:t xml:space="preserve">odmiotu </w:t>
            </w:r>
            <w:r w:rsidRPr="00CD5AB3">
              <w:t>odbierającego</w:t>
            </w:r>
            <w:r w:rsidR="00CD36C9" w:rsidRPr="00CD5AB3">
              <w:t xml:space="preserve"> wyroby</w:t>
            </w:r>
          </w:p>
        </w:tc>
      </w:tr>
      <w:tr w:rsidR="00322549" w:rsidRPr="00CD5AB3" w14:paraId="1C5B365A" w14:textId="77777777" w:rsidTr="002E23A8">
        <w:tc>
          <w:tcPr>
            <w:tcW w:w="1373" w:type="dxa"/>
          </w:tcPr>
          <w:p w14:paraId="55FAF82B" w14:textId="77777777" w:rsidR="00322549" w:rsidRPr="00CD5AB3" w:rsidRDefault="00A30C1B" w:rsidP="00F23355">
            <w:pPr>
              <w:pStyle w:val="pqiTabBody"/>
            </w:pPr>
            <w:r w:rsidRPr="00CD5AB3">
              <w:t>PL</w:t>
            </w:r>
            <w:r w:rsidR="00322549" w:rsidRPr="00CD5AB3">
              <w:t>000</w:t>
            </w:r>
          </w:p>
        </w:tc>
        <w:tc>
          <w:tcPr>
            <w:tcW w:w="2125" w:type="dxa"/>
          </w:tcPr>
          <w:p w14:paraId="180F7EBD" w14:textId="77777777" w:rsidR="00322549" w:rsidRPr="00CD5AB3" w:rsidRDefault="00322549" w:rsidP="00F23355">
            <w:pPr>
              <w:pStyle w:val="pqiTabBody"/>
            </w:pPr>
            <w:r w:rsidRPr="00CD5AB3">
              <w:t>Nie</w:t>
            </w:r>
          </w:p>
        </w:tc>
        <w:tc>
          <w:tcPr>
            <w:tcW w:w="1898" w:type="dxa"/>
          </w:tcPr>
          <w:p w14:paraId="257DC877" w14:textId="77777777" w:rsidR="00322549" w:rsidRPr="00CD5AB3" w:rsidRDefault="00322549" w:rsidP="00F23355">
            <w:pPr>
              <w:pStyle w:val="pqiTabBody"/>
            </w:pPr>
            <w:r w:rsidRPr="00CD5AB3">
              <w:t>Nie</w:t>
            </w:r>
          </w:p>
        </w:tc>
        <w:tc>
          <w:tcPr>
            <w:tcW w:w="2163" w:type="dxa"/>
          </w:tcPr>
          <w:p w14:paraId="658052B9" w14:textId="77777777" w:rsidR="00322549" w:rsidRPr="00CD5AB3" w:rsidRDefault="00322549" w:rsidP="00F23355">
            <w:pPr>
              <w:pStyle w:val="pqiTabBody"/>
            </w:pPr>
            <w:r w:rsidRPr="00CD5AB3">
              <w:t>Tak</w:t>
            </w:r>
          </w:p>
        </w:tc>
        <w:tc>
          <w:tcPr>
            <w:tcW w:w="1956" w:type="dxa"/>
          </w:tcPr>
          <w:p w14:paraId="06F266B7" w14:textId="77777777" w:rsidR="00322549" w:rsidRPr="00CD5AB3" w:rsidRDefault="00322549" w:rsidP="00F23355">
            <w:pPr>
              <w:pStyle w:val="pqiTabBody"/>
            </w:pPr>
            <w:r w:rsidRPr="00CD5AB3">
              <w:t>Tak</w:t>
            </w:r>
          </w:p>
        </w:tc>
      </w:tr>
      <w:tr w:rsidR="00322549" w:rsidRPr="00CD5AB3" w14:paraId="7EBAF6AB" w14:textId="77777777" w:rsidTr="002E23A8">
        <w:tc>
          <w:tcPr>
            <w:tcW w:w="1373" w:type="dxa"/>
          </w:tcPr>
          <w:p w14:paraId="7240D330" w14:textId="77777777" w:rsidR="00322549" w:rsidRPr="00CD5AB3" w:rsidRDefault="00B36673" w:rsidP="00F23355">
            <w:pPr>
              <w:pStyle w:val="pqiTabBody"/>
            </w:pPr>
            <w:r w:rsidRPr="00CD5AB3">
              <w:t>DD</w:t>
            </w:r>
            <w:r w:rsidR="00322549" w:rsidRPr="00CD5AB3">
              <w:t>704</w:t>
            </w:r>
          </w:p>
        </w:tc>
        <w:tc>
          <w:tcPr>
            <w:tcW w:w="2125" w:type="dxa"/>
          </w:tcPr>
          <w:p w14:paraId="3BF2D6FE" w14:textId="77777777" w:rsidR="00322549" w:rsidRPr="00CD5AB3" w:rsidRDefault="00322549" w:rsidP="00F23355">
            <w:pPr>
              <w:pStyle w:val="pqiTabBody"/>
            </w:pPr>
            <w:r w:rsidRPr="00CD5AB3">
              <w:t>Nie</w:t>
            </w:r>
          </w:p>
        </w:tc>
        <w:tc>
          <w:tcPr>
            <w:tcW w:w="1898" w:type="dxa"/>
          </w:tcPr>
          <w:p w14:paraId="6E2EA02B" w14:textId="77777777" w:rsidR="00322549" w:rsidRPr="00CD5AB3" w:rsidRDefault="00322549" w:rsidP="00F23355">
            <w:pPr>
              <w:pStyle w:val="pqiTabBody"/>
            </w:pPr>
            <w:r w:rsidRPr="00CD5AB3">
              <w:t>Nie</w:t>
            </w:r>
          </w:p>
        </w:tc>
        <w:tc>
          <w:tcPr>
            <w:tcW w:w="2163" w:type="dxa"/>
          </w:tcPr>
          <w:p w14:paraId="0DC37FEB" w14:textId="77777777" w:rsidR="00322549" w:rsidRPr="00CD5AB3" w:rsidRDefault="00322549" w:rsidP="00F23355">
            <w:pPr>
              <w:pStyle w:val="pqiTabBody"/>
            </w:pPr>
            <w:r w:rsidRPr="00CD5AB3">
              <w:t>Tak</w:t>
            </w:r>
          </w:p>
        </w:tc>
        <w:tc>
          <w:tcPr>
            <w:tcW w:w="1956" w:type="dxa"/>
          </w:tcPr>
          <w:p w14:paraId="200F1C3C" w14:textId="77777777" w:rsidR="00322549" w:rsidRPr="00CD5AB3" w:rsidRDefault="00322549" w:rsidP="00F23355">
            <w:pPr>
              <w:pStyle w:val="pqiTabBody"/>
            </w:pPr>
            <w:r w:rsidRPr="00CD5AB3">
              <w:t>Tak</w:t>
            </w:r>
          </w:p>
        </w:tc>
      </w:tr>
      <w:tr w:rsidR="00322549" w:rsidRPr="00CD5AB3" w14:paraId="2054CFD0" w14:textId="77777777" w:rsidTr="002E23A8">
        <w:tc>
          <w:tcPr>
            <w:tcW w:w="1373" w:type="dxa"/>
          </w:tcPr>
          <w:p w14:paraId="65960C42" w14:textId="77777777" w:rsidR="00322549" w:rsidRPr="00CD5AB3" w:rsidRDefault="00B36673" w:rsidP="00F23355">
            <w:pPr>
              <w:pStyle w:val="pqiTabBody"/>
            </w:pPr>
            <w:r w:rsidRPr="00CD5AB3">
              <w:t>DD</w:t>
            </w:r>
            <w:r w:rsidR="00322549" w:rsidRPr="00CD5AB3">
              <w:t>716</w:t>
            </w:r>
          </w:p>
        </w:tc>
        <w:tc>
          <w:tcPr>
            <w:tcW w:w="2125" w:type="dxa"/>
          </w:tcPr>
          <w:p w14:paraId="48612FD8" w14:textId="77777777" w:rsidR="00322549" w:rsidRPr="00CD5AB3" w:rsidRDefault="00322549" w:rsidP="00F23355">
            <w:pPr>
              <w:pStyle w:val="pqiTabBody"/>
            </w:pPr>
            <w:r w:rsidRPr="00CD5AB3">
              <w:t>Nie</w:t>
            </w:r>
          </w:p>
        </w:tc>
        <w:tc>
          <w:tcPr>
            <w:tcW w:w="1898" w:type="dxa"/>
          </w:tcPr>
          <w:p w14:paraId="53755293" w14:textId="77777777" w:rsidR="00322549" w:rsidRPr="00CD5AB3" w:rsidRDefault="00322549" w:rsidP="00F23355">
            <w:pPr>
              <w:pStyle w:val="pqiTabBody"/>
            </w:pPr>
            <w:r w:rsidRPr="00CD5AB3">
              <w:t>Nie</w:t>
            </w:r>
          </w:p>
        </w:tc>
        <w:tc>
          <w:tcPr>
            <w:tcW w:w="2163" w:type="dxa"/>
          </w:tcPr>
          <w:p w14:paraId="56EDBAD3" w14:textId="77777777" w:rsidR="00322549" w:rsidRPr="00CD5AB3" w:rsidRDefault="00322549" w:rsidP="00F23355">
            <w:pPr>
              <w:pStyle w:val="pqiTabBody"/>
            </w:pPr>
            <w:r w:rsidRPr="00CD5AB3">
              <w:t>Tak</w:t>
            </w:r>
          </w:p>
        </w:tc>
        <w:tc>
          <w:tcPr>
            <w:tcW w:w="1956" w:type="dxa"/>
          </w:tcPr>
          <w:p w14:paraId="7925204B" w14:textId="77777777" w:rsidR="00322549" w:rsidRPr="00CD5AB3" w:rsidRDefault="00322549" w:rsidP="00F23355">
            <w:pPr>
              <w:pStyle w:val="pqiTabBody"/>
            </w:pPr>
            <w:r w:rsidRPr="00CD5AB3">
              <w:t>Tak</w:t>
            </w:r>
          </w:p>
        </w:tc>
      </w:tr>
      <w:tr w:rsidR="00322549" w:rsidRPr="00CD5AB3" w14:paraId="2EB5292A" w14:textId="77777777" w:rsidTr="002E23A8">
        <w:tc>
          <w:tcPr>
            <w:tcW w:w="1373" w:type="dxa"/>
          </w:tcPr>
          <w:p w14:paraId="70B52E0F" w14:textId="77777777" w:rsidR="00322549" w:rsidRPr="00CD5AB3" w:rsidRDefault="00B36673" w:rsidP="00F23355">
            <w:pPr>
              <w:pStyle w:val="pqiTabBody"/>
            </w:pPr>
            <w:r w:rsidRPr="00CD5AB3">
              <w:t>DD</w:t>
            </w:r>
            <w:r w:rsidR="00322549" w:rsidRPr="00CD5AB3">
              <w:t>801</w:t>
            </w:r>
          </w:p>
        </w:tc>
        <w:tc>
          <w:tcPr>
            <w:tcW w:w="2125" w:type="dxa"/>
          </w:tcPr>
          <w:p w14:paraId="71B4EAEF" w14:textId="77777777" w:rsidR="00322549" w:rsidRPr="00CD5AB3" w:rsidRDefault="00322549" w:rsidP="00F23355">
            <w:pPr>
              <w:pStyle w:val="pqiTabBody"/>
            </w:pPr>
            <w:r w:rsidRPr="00CD5AB3">
              <w:t>Nie</w:t>
            </w:r>
          </w:p>
        </w:tc>
        <w:tc>
          <w:tcPr>
            <w:tcW w:w="1898" w:type="dxa"/>
          </w:tcPr>
          <w:p w14:paraId="44A5CBD5" w14:textId="77777777" w:rsidR="00322549" w:rsidRPr="00CD5AB3" w:rsidRDefault="00322549" w:rsidP="00F23355">
            <w:pPr>
              <w:pStyle w:val="pqiTabBody"/>
            </w:pPr>
            <w:r w:rsidRPr="00CD5AB3">
              <w:t>Nie</w:t>
            </w:r>
          </w:p>
        </w:tc>
        <w:tc>
          <w:tcPr>
            <w:tcW w:w="2163" w:type="dxa"/>
          </w:tcPr>
          <w:p w14:paraId="278991B5" w14:textId="77777777" w:rsidR="00322549" w:rsidRPr="00CD5AB3" w:rsidRDefault="00322549" w:rsidP="00F23355">
            <w:pPr>
              <w:pStyle w:val="pqiTabBody"/>
            </w:pPr>
            <w:r w:rsidRPr="00CD5AB3">
              <w:t>Tak</w:t>
            </w:r>
          </w:p>
        </w:tc>
        <w:tc>
          <w:tcPr>
            <w:tcW w:w="1956" w:type="dxa"/>
          </w:tcPr>
          <w:p w14:paraId="63A792BC" w14:textId="77777777" w:rsidR="00322549" w:rsidRPr="00CD5AB3" w:rsidRDefault="00322549" w:rsidP="00F23355">
            <w:pPr>
              <w:pStyle w:val="pqiTabBody"/>
            </w:pPr>
            <w:r w:rsidRPr="00CD5AB3">
              <w:t>Tak</w:t>
            </w:r>
          </w:p>
        </w:tc>
      </w:tr>
      <w:tr w:rsidR="002D321E" w:rsidRPr="00CD5AB3" w14:paraId="03E11A6B" w14:textId="77777777" w:rsidTr="002E23A8">
        <w:tc>
          <w:tcPr>
            <w:tcW w:w="1373" w:type="dxa"/>
          </w:tcPr>
          <w:p w14:paraId="224D6913" w14:textId="67BE6B50" w:rsidR="002D321E" w:rsidRPr="00CD5AB3" w:rsidRDefault="002D321E" w:rsidP="00F23355">
            <w:pPr>
              <w:pStyle w:val="pqiTabBody"/>
            </w:pPr>
            <w:r w:rsidRPr="00CD5AB3">
              <w:t>DD801B</w:t>
            </w:r>
          </w:p>
        </w:tc>
        <w:tc>
          <w:tcPr>
            <w:tcW w:w="2125" w:type="dxa"/>
          </w:tcPr>
          <w:p w14:paraId="0EC4BF18" w14:textId="5052410C" w:rsidR="002D321E" w:rsidRPr="00CD5AB3" w:rsidRDefault="002D321E" w:rsidP="00F23355">
            <w:pPr>
              <w:pStyle w:val="pqiTabBody"/>
            </w:pPr>
            <w:r w:rsidRPr="00CD5AB3">
              <w:t>Nie</w:t>
            </w:r>
          </w:p>
        </w:tc>
        <w:tc>
          <w:tcPr>
            <w:tcW w:w="1898" w:type="dxa"/>
          </w:tcPr>
          <w:p w14:paraId="2CE3B03F" w14:textId="2B7C0E60" w:rsidR="002D321E" w:rsidRPr="00CD5AB3" w:rsidRDefault="008160C8" w:rsidP="00F23355">
            <w:pPr>
              <w:pStyle w:val="pqiTabBody"/>
            </w:pPr>
            <w:r w:rsidRPr="00CD5AB3">
              <w:t>Nie</w:t>
            </w:r>
          </w:p>
        </w:tc>
        <w:tc>
          <w:tcPr>
            <w:tcW w:w="2163" w:type="dxa"/>
          </w:tcPr>
          <w:p w14:paraId="35ED2107" w14:textId="627698DD" w:rsidR="002D321E" w:rsidRPr="00CD5AB3" w:rsidRDefault="008160C8" w:rsidP="00F23355">
            <w:pPr>
              <w:pStyle w:val="pqiTabBody"/>
            </w:pPr>
            <w:r w:rsidRPr="00CD5AB3">
              <w:t>Tak</w:t>
            </w:r>
          </w:p>
        </w:tc>
        <w:tc>
          <w:tcPr>
            <w:tcW w:w="1956" w:type="dxa"/>
          </w:tcPr>
          <w:p w14:paraId="6518CF99" w14:textId="348A3398" w:rsidR="002D321E" w:rsidRPr="00CD5AB3" w:rsidRDefault="00BA5E25" w:rsidP="00F23355">
            <w:pPr>
              <w:pStyle w:val="pqiTabBody"/>
            </w:pPr>
            <w:r>
              <w:t>Nie</w:t>
            </w:r>
          </w:p>
        </w:tc>
      </w:tr>
      <w:tr w:rsidR="00BA5E25" w:rsidRPr="00CD5AB3" w14:paraId="1078B410" w14:textId="77777777" w:rsidTr="002E23A8">
        <w:tc>
          <w:tcPr>
            <w:tcW w:w="1373" w:type="dxa"/>
          </w:tcPr>
          <w:p w14:paraId="4B214958" w14:textId="4838E1C1" w:rsidR="00BA5E25" w:rsidRPr="00CD5AB3" w:rsidRDefault="00BA5E25" w:rsidP="00F23355">
            <w:pPr>
              <w:pStyle w:val="pqiTabBody"/>
            </w:pPr>
            <w:r>
              <w:t>DD801C</w:t>
            </w:r>
          </w:p>
        </w:tc>
        <w:tc>
          <w:tcPr>
            <w:tcW w:w="2125" w:type="dxa"/>
          </w:tcPr>
          <w:p w14:paraId="570780DF" w14:textId="1150104B" w:rsidR="00BA5E25" w:rsidRPr="00CD5AB3" w:rsidRDefault="00BA5E25" w:rsidP="00F23355">
            <w:pPr>
              <w:pStyle w:val="pqiTabBody"/>
            </w:pPr>
            <w:r>
              <w:t>Nie</w:t>
            </w:r>
          </w:p>
        </w:tc>
        <w:tc>
          <w:tcPr>
            <w:tcW w:w="1898" w:type="dxa"/>
          </w:tcPr>
          <w:p w14:paraId="55E7C4ED" w14:textId="6DD0B0B3" w:rsidR="00BA5E25" w:rsidRPr="00CD5AB3" w:rsidRDefault="00BA5E25" w:rsidP="00F23355">
            <w:pPr>
              <w:pStyle w:val="pqiTabBody"/>
            </w:pPr>
            <w:r>
              <w:t>Nie</w:t>
            </w:r>
          </w:p>
        </w:tc>
        <w:tc>
          <w:tcPr>
            <w:tcW w:w="2163" w:type="dxa"/>
          </w:tcPr>
          <w:p w14:paraId="377A90BD" w14:textId="34FC7087" w:rsidR="00BA5E25" w:rsidRPr="00CD5AB3" w:rsidRDefault="00BA5E25" w:rsidP="00F23355">
            <w:pPr>
              <w:pStyle w:val="pqiTabBody"/>
            </w:pPr>
            <w:r>
              <w:t>Tak</w:t>
            </w:r>
          </w:p>
        </w:tc>
        <w:tc>
          <w:tcPr>
            <w:tcW w:w="1956" w:type="dxa"/>
          </w:tcPr>
          <w:p w14:paraId="740F77ED" w14:textId="077AAFF7" w:rsidR="00BA5E25" w:rsidRPr="00CD5AB3" w:rsidRDefault="00BA5E25" w:rsidP="00F23355">
            <w:pPr>
              <w:pStyle w:val="pqiTabBody"/>
            </w:pPr>
            <w:r>
              <w:t>Nie</w:t>
            </w:r>
          </w:p>
        </w:tc>
      </w:tr>
      <w:tr w:rsidR="002F4C60" w:rsidRPr="00CD5AB3" w14:paraId="37205969" w14:textId="77777777" w:rsidTr="002E23A8">
        <w:tc>
          <w:tcPr>
            <w:tcW w:w="1373" w:type="dxa"/>
          </w:tcPr>
          <w:p w14:paraId="6CD061DA" w14:textId="005B7E9F" w:rsidR="002F4C60" w:rsidRPr="00CD5AB3" w:rsidRDefault="002F4C60" w:rsidP="00F23355">
            <w:pPr>
              <w:pStyle w:val="pqiTabBody"/>
            </w:pPr>
            <w:r w:rsidRPr="00CD5AB3">
              <w:t>DD802</w:t>
            </w:r>
          </w:p>
        </w:tc>
        <w:tc>
          <w:tcPr>
            <w:tcW w:w="2125" w:type="dxa"/>
          </w:tcPr>
          <w:p w14:paraId="1146CA5B" w14:textId="7500FE6F" w:rsidR="002F4C60" w:rsidRPr="00CD5AB3" w:rsidRDefault="002F4C60" w:rsidP="00F23355">
            <w:pPr>
              <w:pStyle w:val="pqiTabBody"/>
            </w:pPr>
            <w:r w:rsidRPr="00CD5AB3">
              <w:t>Nie</w:t>
            </w:r>
          </w:p>
        </w:tc>
        <w:tc>
          <w:tcPr>
            <w:tcW w:w="1898" w:type="dxa"/>
          </w:tcPr>
          <w:p w14:paraId="63CDB6BC" w14:textId="31E9936C" w:rsidR="002F4C60" w:rsidRPr="00CD5AB3" w:rsidRDefault="002F4C60" w:rsidP="00F23355">
            <w:pPr>
              <w:pStyle w:val="pqiTabBody"/>
            </w:pPr>
            <w:r w:rsidRPr="00CD5AB3">
              <w:t>Nie</w:t>
            </w:r>
          </w:p>
        </w:tc>
        <w:tc>
          <w:tcPr>
            <w:tcW w:w="2163" w:type="dxa"/>
          </w:tcPr>
          <w:p w14:paraId="65E8348B" w14:textId="5D7045BF" w:rsidR="002F4C60" w:rsidRPr="00CD5AB3" w:rsidRDefault="002F4C60" w:rsidP="00F23355">
            <w:pPr>
              <w:pStyle w:val="pqiTabBody"/>
            </w:pPr>
            <w:r w:rsidRPr="00CD5AB3">
              <w:t>Tak</w:t>
            </w:r>
          </w:p>
        </w:tc>
        <w:tc>
          <w:tcPr>
            <w:tcW w:w="1956" w:type="dxa"/>
          </w:tcPr>
          <w:p w14:paraId="1834A811" w14:textId="455B4966" w:rsidR="002F4C60" w:rsidRPr="00CD5AB3" w:rsidRDefault="002F4C60" w:rsidP="00F23355">
            <w:pPr>
              <w:pStyle w:val="pqiTabBody"/>
            </w:pPr>
            <w:r w:rsidRPr="00CD5AB3">
              <w:t>Tak</w:t>
            </w:r>
          </w:p>
        </w:tc>
      </w:tr>
      <w:tr w:rsidR="00322549" w:rsidRPr="00CD5AB3" w14:paraId="3731CF32" w14:textId="77777777" w:rsidTr="002E23A8">
        <w:tc>
          <w:tcPr>
            <w:tcW w:w="1373" w:type="dxa"/>
          </w:tcPr>
          <w:p w14:paraId="76F8F530" w14:textId="77777777" w:rsidR="00322549" w:rsidRPr="00CD5AB3" w:rsidRDefault="00B36673" w:rsidP="00F23355">
            <w:pPr>
              <w:pStyle w:val="pqiTabBody"/>
            </w:pPr>
            <w:r w:rsidRPr="00CD5AB3">
              <w:t>DD</w:t>
            </w:r>
            <w:r w:rsidR="00322549" w:rsidRPr="00CD5AB3">
              <w:t>803</w:t>
            </w:r>
          </w:p>
        </w:tc>
        <w:tc>
          <w:tcPr>
            <w:tcW w:w="2125" w:type="dxa"/>
          </w:tcPr>
          <w:p w14:paraId="47E336D6" w14:textId="77777777" w:rsidR="00322549" w:rsidRPr="00CD5AB3" w:rsidRDefault="00322549" w:rsidP="00F23355">
            <w:pPr>
              <w:pStyle w:val="pqiTabBody"/>
            </w:pPr>
            <w:r w:rsidRPr="00CD5AB3">
              <w:t>Nie</w:t>
            </w:r>
          </w:p>
        </w:tc>
        <w:tc>
          <w:tcPr>
            <w:tcW w:w="1898" w:type="dxa"/>
          </w:tcPr>
          <w:p w14:paraId="72BB8814" w14:textId="77777777" w:rsidR="00322549" w:rsidRPr="00CD5AB3" w:rsidRDefault="00322549" w:rsidP="00F23355">
            <w:pPr>
              <w:pStyle w:val="pqiTabBody"/>
            </w:pPr>
            <w:r w:rsidRPr="00CD5AB3">
              <w:t>Nie</w:t>
            </w:r>
          </w:p>
        </w:tc>
        <w:tc>
          <w:tcPr>
            <w:tcW w:w="2163" w:type="dxa"/>
          </w:tcPr>
          <w:p w14:paraId="1F606D64" w14:textId="77777777" w:rsidR="00322549" w:rsidRPr="00CD5AB3" w:rsidRDefault="00322549" w:rsidP="00F23355">
            <w:pPr>
              <w:pStyle w:val="pqiTabBody"/>
            </w:pPr>
            <w:r w:rsidRPr="00CD5AB3">
              <w:t>Nie</w:t>
            </w:r>
          </w:p>
        </w:tc>
        <w:tc>
          <w:tcPr>
            <w:tcW w:w="1956" w:type="dxa"/>
          </w:tcPr>
          <w:p w14:paraId="51514E33" w14:textId="77777777" w:rsidR="00322549" w:rsidRPr="00CD5AB3" w:rsidRDefault="00322549" w:rsidP="00F23355">
            <w:pPr>
              <w:pStyle w:val="pqiTabBody"/>
            </w:pPr>
            <w:r w:rsidRPr="00CD5AB3">
              <w:t>Tak</w:t>
            </w:r>
          </w:p>
        </w:tc>
      </w:tr>
      <w:tr w:rsidR="00322549" w:rsidRPr="00CD5AB3" w14:paraId="1C7B5AD8" w14:textId="77777777" w:rsidTr="002E23A8">
        <w:tc>
          <w:tcPr>
            <w:tcW w:w="1373" w:type="dxa"/>
          </w:tcPr>
          <w:p w14:paraId="0CE694BF" w14:textId="77777777" w:rsidR="00322549" w:rsidRPr="00CD5AB3" w:rsidRDefault="00B36673" w:rsidP="00F23355">
            <w:pPr>
              <w:pStyle w:val="pqiTabBody"/>
            </w:pPr>
            <w:r w:rsidRPr="00CD5AB3">
              <w:t>DD</w:t>
            </w:r>
            <w:r w:rsidR="00322549" w:rsidRPr="00CD5AB3">
              <w:t>810</w:t>
            </w:r>
          </w:p>
        </w:tc>
        <w:tc>
          <w:tcPr>
            <w:tcW w:w="2125" w:type="dxa"/>
          </w:tcPr>
          <w:p w14:paraId="04E5263A" w14:textId="77777777" w:rsidR="00322549" w:rsidRPr="00CD5AB3" w:rsidRDefault="00322549" w:rsidP="00F23355">
            <w:pPr>
              <w:pStyle w:val="pqiTabBody"/>
            </w:pPr>
            <w:r w:rsidRPr="00CD5AB3">
              <w:t>Tak</w:t>
            </w:r>
          </w:p>
        </w:tc>
        <w:tc>
          <w:tcPr>
            <w:tcW w:w="1898" w:type="dxa"/>
          </w:tcPr>
          <w:p w14:paraId="65F83371" w14:textId="77777777" w:rsidR="00322549" w:rsidRPr="00CD5AB3" w:rsidRDefault="00322549" w:rsidP="00F23355">
            <w:pPr>
              <w:pStyle w:val="pqiTabBody"/>
            </w:pPr>
            <w:r w:rsidRPr="00CD5AB3">
              <w:t>Nie</w:t>
            </w:r>
          </w:p>
        </w:tc>
        <w:tc>
          <w:tcPr>
            <w:tcW w:w="2163" w:type="dxa"/>
          </w:tcPr>
          <w:p w14:paraId="7DDA74FA" w14:textId="77777777" w:rsidR="00322549" w:rsidRPr="00CD5AB3" w:rsidRDefault="00322549" w:rsidP="00F23355">
            <w:pPr>
              <w:pStyle w:val="pqiTabBody"/>
            </w:pPr>
            <w:r w:rsidRPr="00CD5AB3">
              <w:t>Tak</w:t>
            </w:r>
          </w:p>
        </w:tc>
        <w:tc>
          <w:tcPr>
            <w:tcW w:w="1956" w:type="dxa"/>
          </w:tcPr>
          <w:p w14:paraId="40C68F7C" w14:textId="77777777" w:rsidR="00322549" w:rsidRPr="00CD5AB3" w:rsidRDefault="00322549" w:rsidP="00F23355">
            <w:pPr>
              <w:pStyle w:val="pqiTabBody"/>
            </w:pPr>
            <w:r w:rsidRPr="00CD5AB3">
              <w:t>Tak</w:t>
            </w:r>
          </w:p>
        </w:tc>
      </w:tr>
      <w:tr w:rsidR="00A869AD" w:rsidRPr="00CD5AB3" w14:paraId="6496A7FE" w14:textId="77777777" w:rsidTr="002E23A8">
        <w:tc>
          <w:tcPr>
            <w:tcW w:w="1373" w:type="dxa"/>
          </w:tcPr>
          <w:p w14:paraId="17227E03" w14:textId="412A244B" w:rsidR="00A869AD" w:rsidRPr="00CD5AB3" w:rsidRDefault="00A869AD" w:rsidP="00F23355">
            <w:pPr>
              <w:pStyle w:val="pqiTabBody"/>
            </w:pPr>
            <w:r>
              <w:t>DD812</w:t>
            </w:r>
          </w:p>
        </w:tc>
        <w:tc>
          <w:tcPr>
            <w:tcW w:w="2125" w:type="dxa"/>
          </w:tcPr>
          <w:p w14:paraId="2148F33D" w14:textId="5DAD1AFA" w:rsidR="00A869AD" w:rsidRPr="00CD5AB3" w:rsidRDefault="00A869AD" w:rsidP="00F23355">
            <w:pPr>
              <w:pStyle w:val="pqiTabBody"/>
            </w:pPr>
            <w:r>
              <w:t>Tak</w:t>
            </w:r>
          </w:p>
        </w:tc>
        <w:tc>
          <w:tcPr>
            <w:tcW w:w="1898" w:type="dxa"/>
          </w:tcPr>
          <w:p w14:paraId="06A81CD7" w14:textId="54B93E42" w:rsidR="00A869AD" w:rsidRPr="00CD5AB3" w:rsidRDefault="00866B09" w:rsidP="00F23355">
            <w:pPr>
              <w:pStyle w:val="pqiTabBody"/>
            </w:pPr>
            <w:r>
              <w:t>Nie</w:t>
            </w:r>
          </w:p>
        </w:tc>
        <w:tc>
          <w:tcPr>
            <w:tcW w:w="2163" w:type="dxa"/>
          </w:tcPr>
          <w:p w14:paraId="7A6727FD" w14:textId="52086DB2" w:rsidR="00A869AD" w:rsidRPr="00CD5AB3" w:rsidRDefault="00866B09" w:rsidP="00F23355">
            <w:pPr>
              <w:pStyle w:val="pqiTabBody"/>
            </w:pPr>
            <w:r>
              <w:t>Tak</w:t>
            </w:r>
          </w:p>
        </w:tc>
        <w:tc>
          <w:tcPr>
            <w:tcW w:w="1956" w:type="dxa"/>
          </w:tcPr>
          <w:p w14:paraId="6276047A" w14:textId="74E95EBC" w:rsidR="00A869AD" w:rsidRPr="00CD5AB3" w:rsidRDefault="00866B09" w:rsidP="00F23355">
            <w:pPr>
              <w:pStyle w:val="pqiTabBody"/>
            </w:pPr>
            <w:r>
              <w:t>Nie</w:t>
            </w:r>
          </w:p>
        </w:tc>
      </w:tr>
      <w:tr w:rsidR="00322549" w:rsidRPr="00CD5AB3" w14:paraId="40B878E5" w14:textId="77777777" w:rsidTr="002E23A8">
        <w:tc>
          <w:tcPr>
            <w:tcW w:w="1373" w:type="dxa"/>
          </w:tcPr>
          <w:p w14:paraId="4358DF4B" w14:textId="77777777" w:rsidR="00322549" w:rsidRPr="00CD5AB3" w:rsidRDefault="00B36673" w:rsidP="00F23355">
            <w:pPr>
              <w:pStyle w:val="pqiTabBody"/>
            </w:pPr>
            <w:r w:rsidRPr="00CD5AB3">
              <w:t>DD</w:t>
            </w:r>
            <w:r w:rsidR="00322549" w:rsidRPr="00CD5AB3">
              <w:t>813</w:t>
            </w:r>
          </w:p>
        </w:tc>
        <w:tc>
          <w:tcPr>
            <w:tcW w:w="2125" w:type="dxa"/>
          </w:tcPr>
          <w:p w14:paraId="437B1D62" w14:textId="77777777" w:rsidR="00322549" w:rsidRPr="00CD5AB3" w:rsidRDefault="00322549" w:rsidP="00F23355">
            <w:pPr>
              <w:pStyle w:val="pqiTabBody"/>
            </w:pPr>
            <w:r w:rsidRPr="00CD5AB3">
              <w:t>Tak</w:t>
            </w:r>
          </w:p>
        </w:tc>
        <w:tc>
          <w:tcPr>
            <w:tcW w:w="1898" w:type="dxa"/>
          </w:tcPr>
          <w:p w14:paraId="652309F9" w14:textId="77777777" w:rsidR="00322549" w:rsidRPr="00CD5AB3" w:rsidRDefault="00322549" w:rsidP="00F23355">
            <w:pPr>
              <w:pStyle w:val="pqiTabBody"/>
            </w:pPr>
            <w:r w:rsidRPr="00CD5AB3">
              <w:t>Nie</w:t>
            </w:r>
          </w:p>
        </w:tc>
        <w:tc>
          <w:tcPr>
            <w:tcW w:w="2163" w:type="dxa"/>
          </w:tcPr>
          <w:p w14:paraId="0C427957" w14:textId="77777777" w:rsidR="00322549" w:rsidRPr="00CD5AB3" w:rsidRDefault="00322549" w:rsidP="00F23355">
            <w:pPr>
              <w:pStyle w:val="pqiTabBody"/>
            </w:pPr>
            <w:r w:rsidRPr="00CD5AB3">
              <w:t>Tak</w:t>
            </w:r>
          </w:p>
        </w:tc>
        <w:tc>
          <w:tcPr>
            <w:tcW w:w="1956" w:type="dxa"/>
          </w:tcPr>
          <w:p w14:paraId="6D35B6F3" w14:textId="0FE94049" w:rsidR="00322549" w:rsidRPr="00CD5AB3" w:rsidRDefault="00684457" w:rsidP="00F23355">
            <w:pPr>
              <w:pStyle w:val="pqiTabBody"/>
            </w:pPr>
            <w:r w:rsidRPr="00CD5AB3">
              <w:t>Nie</w:t>
            </w:r>
          </w:p>
        </w:tc>
      </w:tr>
      <w:tr w:rsidR="00187B62" w:rsidRPr="00CD5AB3" w14:paraId="3C906D45" w14:textId="77777777" w:rsidTr="002E23A8">
        <w:tc>
          <w:tcPr>
            <w:tcW w:w="1373" w:type="dxa"/>
          </w:tcPr>
          <w:p w14:paraId="295D5810" w14:textId="7C73F791" w:rsidR="00187B62" w:rsidRPr="00CD5AB3" w:rsidRDefault="00187B62" w:rsidP="00F23355">
            <w:pPr>
              <w:pStyle w:val="pqiTabBody"/>
            </w:pPr>
            <w:r>
              <w:t>DD813B</w:t>
            </w:r>
          </w:p>
        </w:tc>
        <w:tc>
          <w:tcPr>
            <w:tcW w:w="2125" w:type="dxa"/>
          </w:tcPr>
          <w:p w14:paraId="7D081A6E" w14:textId="4290E9F9" w:rsidR="00187B62" w:rsidRPr="00CD5AB3" w:rsidRDefault="002E23A8" w:rsidP="00F23355">
            <w:pPr>
              <w:pStyle w:val="pqiTabBody"/>
            </w:pPr>
            <w:r>
              <w:t>Tak</w:t>
            </w:r>
          </w:p>
        </w:tc>
        <w:tc>
          <w:tcPr>
            <w:tcW w:w="1898" w:type="dxa"/>
          </w:tcPr>
          <w:p w14:paraId="3AEADCC8" w14:textId="448D47B4" w:rsidR="00187B62" w:rsidRPr="00CD5AB3" w:rsidRDefault="002E23A8" w:rsidP="00F23355">
            <w:pPr>
              <w:pStyle w:val="pqiTabBody"/>
            </w:pPr>
            <w:r>
              <w:t>Nie</w:t>
            </w:r>
          </w:p>
        </w:tc>
        <w:tc>
          <w:tcPr>
            <w:tcW w:w="2163" w:type="dxa"/>
          </w:tcPr>
          <w:p w14:paraId="5F24B102" w14:textId="118FEE1F" w:rsidR="00187B62" w:rsidRPr="00CD5AB3" w:rsidRDefault="002E23A8" w:rsidP="00F23355">
            <w:pPr>
              <w:pStyle w:val="pqiTabBody"/>
            </w:pPr>
            <w:r>
              <w:t>Tak</w:t>
            </w:r>
          </w:p>
        </w:tc>
        <w:tc>
          <w:tcPr>
            <w:tcW w:w="1956" w:type="dxa"/>
          </w:tcPr>
          <w:p w14:paraId="1DA77717" w14:textId="6F4CE260" w:rsidR="00187B62" w:rsidRPr="00CD5AB3" w:rsidRDefault="002E23A8" w:rsidP="00F23355">
            <w:pPr>
              <w:pStyle w:val="pqiTabBody"/>
            </w:pPr>
            <w:r>
              <w:t>Nie</w:t>
            </w:r>
          </w:p>
        </w:tc>
      </w:tr>
      <w:tr w:rsidR="00322549" w:rsidRPr="00CD5AB3" w14:paraId="27B5311E" w14:textId="77777777" w:rsidTr="002E23A8">
        <w:tc>
          <w:tcPr>
            <w:tcW w:w="1373" w:type="dxa"/>
          </w:tcPr>
          <w:p w14:paraId="0002C356" w14:textId="77777777" w:rsidR="00322549" w:rsidRPr="00CD5AB3" w:rsidRDefault="00B36673" w:rsidP="00F23355">
            <w:pPr>
              <w:pStyle w:val="pqiTabBody"/>
              <w:rPr>
                <w:lang w:val="en-US"/>
              </w:rPr>
            </w:pPr>
            <w:r w:rsidRPr="00CD5AB3">
              <w:rPr>
                <w:lang w:val="en-US"/>
              </w:rPr>
              <w:t>DD</w:t>
            </w:r>
            <w:r w:rsidR="00322549" w:rsidRPr="00CD5AB3">
              <w:rPr>
                <w:lang w:val="en-US"/>
              </w:rPr>
              <w:t>815</w:t>
            </w:r>
          </w:p>
        </w:tc>
        <w:tc>
          <w:tcPr>
            <w:tcW w:w="2125" w:type="dxa"/>
          </w:tcPr>
          <w:p w14:paraId="050C5B11" w14:textId="77777777" w:rsidR="00322549" w:rsidRPr="00CD5AB3" w:rsidRDefault="00322549" w:rsidP="00F23355">
            <w:pPr>
              <w:pStyle w:val="pqiTabBody"/>
            </w:pPr>
            <w:r w:rsidRPr="00CD5AB3">
              <w:t>Tak</w:t>
            </w:r>
          </w:p>
        </w:tc>
        <w:tc>
          <w:tcPr>
            <w:tcW w:w="1898" w:type="dxa"/>
          </w:tcPr>
          <w:p w14:paraId="460E3DB8" w14:textId="77777777" w:rsidR="00322549" w:rsidRPr="00CD5AB3" w:rsidRDefault="00322549" w:rsidP="00F23355">
            <w:pPr>
              <w:pStyle w:val="pqiTabBody"/>
            </w:pPr>
            <w:r w:rsidRPr="00CD5AB3">
              <w:t>Nie</w:t>
            </w:r>
          </w:p>
        </w:tc>
        <w:tc>
          <w:tcPr>
            <w:tcW w:w="2163" w:type="dxa"/>
          </w:tcPr>
          <w:p w14:paraId="2B629967" w14:textId="77777777" w:rsidR="00322549" w:rsidRPr="00CD5AB3" w:rsidRDefault="00322549" w:rsidP="00F23355">
            <w:pPr>
              <w:pStyle w:val="pqiTabBody"/>
            </w:pPr>
            <w:r w:rsidRPr="00CD5AB3">
              <w:t>Nie</w:t>
            </w:r>
          </w:p>
        </w:tc>
        <w:tc>
          <w:tcPr>
            <w:tcW w:w="1956" w:type="dxa"/>
          </w:tcPr>
          <w:p w14:paraId="00A3D1D3" w14:textId="77777777" w:rsidR="00322549" w:rsidRPr="00CD5AB3" w:rsidRDefault="00322549" w:rsidP="00F23355">
            <w:pPr>
              <w:pStyle w:val="pqiTabBody"/>
            </w:pPr>
            <w:r w:rsidRPr="00CD5AB3">
              <w:t>Nie</w:t>
            </w:r>
          </w:p>
        </w:tc>
      </w:tr>
      <w:tr w:rsidR="002D321E" w:rsidRPr="00CD5AB3" w14:paraId="1915AFFB" w14:textId="77777777" w:rsidTr="002E23A8">
        <w:tc>
          <w:tcPr>
            <w:tcW w:w="1373" w:type="dxa"/>
          </w:tcPr>
          <w:p w14:paraId="6DDE7998" w14:textId="55D2E0FF" w:rsidR="002D321E" w:rsidRPr="00CD5AB3" w:rsidRDefault="002D321E" w:rsidP="00F23355">
            <w:pPr>
              <w:pStyle w:val="pqiTabBody"/>
              <w:rPr>
                <w:lang w:val="en-US"/>
              </w:rPr>
            </w:pPr>
            <w:r w:rsidRPr="00CD5AB3">
              <w:rPr>
                <w:lang w:val="en-US"/>
              </w:rPr>
              <w:t>DD815B</w:t>
            </w:r>
          </w:p>
        </w:tc>
        <w:tc>
          <w:tcPr>
            <w:tcW w:w="2125" w:type="dxa"/>
          </w:tcPr>
          <w:p w14:paraId="0AEBB1C9" w14:textId="5EB50405" w:rsidR="002D321E" w:rsidRPr="00CD5AB3" w:rsidRDefault="002D321E" w:rsidP="00F23355">
            <w:pPr>
              <w:pStyle w:val="pqiTabBody"/>
            </w:pPr>
            <w:r w:rsidRPr="00CD5AB3">
              <w:t>Tak</w:t>
            </w:r>
          </w:p>
        </w:tc>
        <w:tc>
          <w:tcPr>
            <w:tcW w:w="1898" w:type="dxa"/>
          </w:tcPr>
          <w:p w14:paraId="0F102AE3" w14:textId="26815803" w:rsidR="002D321E" w:rsidRPr="00CD5AB3" w:rsidRDefault="008160C8" w:rsidP="00F23355">
            <w:pPr>
              <w:pStyle w:val="pqiTabBody"/>
            </w:pPr>
            <w:r w:rsidRPr="00CD5AB3">
              <w:t>Nie</w:t>
            </w:r>
          </w:p>
        </w:tc>
        <w:tc>
          <w:tcPr>
            <w:tcW w:w="2163" w:type="dxa"/>
          </w:tcPr>
          <w:p w14:paraId="7A4A0926" w14:textId="7A49BEDF" w:rsidR="002D321E" w:rsidRPr="00CD5AB3" w:rsidRDefault="008160C8" w:rsidP="00F23355">
            <w:pPr>
              <w:pStyle w:val="pqiTabBody"/>
            </w:pPr>
            <w:r w:rsidRPr="00CD5AB3">
              <w:t>Nie</w:t>
            </w:r>
          </w:p>
        </w:tc>
        <w:tc>
          <w:tcPr>
            <w:tcW w:w="1956" w:type="dxa"/>
          </w:tcPr>
          <w:p w14:paraId="054DE9F9" w14:textId="3546E628" w:rsidR="002D321E" w:rsidRPr="00CD5AB3" w:rsidRDefault="008160C8" w:rsidP="00F23355">
            <w:pPr>
              <w:pStyle w:val="pqiTabBody"/>
            </w:pPr>
            <w:r w:rsidRPr="00CD5AB3">
              <w:t>Nie</w:t>
            </w:r>
          </w:p>
        </w:tc>
      </w:tr>
      <w:tr w:rsidR="00BA5E25" w:rsidRPr="00CD5AB3" w14:paraId="072540EF" w14:textId="77777777" w:rsidTr="002E23A8">
        <w:tc>
          <w:tcPr>
            <w:tcW w:w="1373" w:type="dxa"/>
          </w:tcPr>
          <w:p w14:paraId="62D89216" w14:textId="6D12DFCB" w:rsidR="00BA5E25" w:rsidRPr="00CD5AB3" w:rsidRDefault="00BA5E25" w:rsidP="00F23355">
            <w:pPr>
              <w:pStyle w:val="pqiTabBody"/>
              <w:rPr>
                <w:lang w:val="en-US"/>
              </w:rPr>
            </w:pPr>
            <w:r>
              <w:rPr>
                <w:lang w:val="en-US"/>
              </w:rPr>
              <w:t>DD815C</w:t>
            </w:r>
          </w:p>
        </w:tc>
        <w:tc>
          <w:tcPr>
            <w:tcW w:w="2125" w:type="dxa"/>
          </w:tcPr>
          <w:p w14:paraId="29694DF4" w14:textId="7759979D" w:rsidR="00BA5E25" w:rsidRPr="00CD5AB3" w:rsidRDefault="00BA5E25" w:rsidP="00F23355">
            <w:pPr>
              <w:pStyle w:val="pqiTabBody"/>
            </w:pPr>
            <w:r>
              <w:t>Tak</w:t>
            </w:r>
          </w:p>
        </w:tc>
        <w:tc>
          <w:tcPr>
            <w:tcW w:w="1898" w:type="dxa"/>
          </w:tcPr>
          <w:p w14:paraId="47E05C10" w14:textId="383BD3C9" w:rsidR="00BA5E25" w:rsidRPr="00CD5AB3" w:rsidRDefault="00BA5E25" w:rsidP="00F23355">
            <w:pPr>
              <w:pStyle w:val="pqiTabBody"/>
            </w:pPr>
            <w:r>
              <w:t>Nie</w:t>
            </w:r>
          </w:p>
        </w:tc>
        <w:tc>
          <w:tcPr>
            <w:tcW w:w="2163" w:type="dxa"/>
          </w:tcPr>
          <w:p w14:paraId="0538A42A" w14:textId="28AEC79A" w:rsidR="00BA5E25" w:rsidRPr="00CD5AB3" w:rsidRDefault="00BA5E25" w:rsidP="00F23355">
            <w:pPr>
              <w:pStyle w:val="pqiTabBody"/>
            </w:pPr>
            <w:r>
              <w:t>Nie</w:t>
            </w:r>
          </w:p>
        </w:tc>
        <w:tc>
          <w:tcPr>
            <w:tcW w:w="1956" w:type="dxa"/>
          </w:tcPr>
          <w:p w14:paraId="68FE8445" w14:textId="49FA9C20" w:rsidR="00BA5E25" w:rsidRPr="00CD5AB3" w:rsidRDefault="00BA5E25" w:rsidP="00F23355">
            <w:pPr>
              <w:pStyle w:val="pqiTabBody"/>
            </w:pPr>
            <w:r>
              <w:t>Nie</w:t>
            </w:r>
          </w:p>
        </w:tc>
      </w:tr>
      <w:tr w:rsidR="00322549" w:rsidRPr="00CD5AB3" w14:paraId="3AE4F0D4" w14:textId="77777777" w:rsidTr="002E23A8">
        <w:tc>
          <w:tcPr>
            <w:tcW w:w="1373" w:type="dxa"/>
          </w:tcPr>
          <w:p w14:paraId="6D2A1ED8" w14:textId="77777777" w:rsidR="00322549" w:rsidRPr="00CD5AB3" w:rsidRDefault="00B36673" w:rsidP="00F23355">
            <w:pPr>
              <w:pStyle w:val="pqiTabBody"/>
              <w:rPr>
                <w:lang w:val="en-US"/>
              </w:rPr>
            </w:pPr>
            <w:r w:rsidRPr="00CD5AB3">
              <w:rPr>
                <w:lang w:val="en-US"/>
              </w:rPr>
              <w:t>DD</w:t>
            </w:r>
            <w:r w:rsidR="00322549" w:rsidRPr="00CD5AB3">
              <w:rPr>
                <w:lang w:val="en-US"/>
              </w:rPr>
              <w:t>817</w:t>
            </w:r>
          </w:p>
        </w:tc>
        <w:tc>
          <w:tcPr>
            <w:tcW w:w="2125" w:type="dxa"/>
          </w:tcPr>
          <w:p w14:paraId="03EE2CBC" w14:textId="77777777" w:rsidR="00322549" w:rsidRPr="00CD5AB3" w:rsidRDefault="00CD36C9" w:rsidP="00F23355">
            <w:pPr>
              <w:pStyle w:val="pqiTabBody"/>
            </w:pPr>
            <w:r w:rsidRPr="00CD5AB3">
              <w:t>Nie</w:t>
            </w:r>
          </w:p>
        </w:tc>
        <w:tc>
          <w:tcPr>
            <w:tcW w:w="1898" w:type="dxa"/>
          </w:tcPr>
          <w:p w14:paraId="6336E583" w14:textId="77777777" w:rsidR="00322549" w:rsidRPr="00CD5AB3" w:rsidRDefault="00CD36C9" w:rsidP="00F23355">
            <w:pPr>
              <w:pStyle w:val="pqiTabBody"/>
            </w:pPr>
            <w:r w:rsidRPr="00CD5AB3">
              <w:t>Tak</w:t>
            </w:r>
          </w:p>
        </w:tc>
        <w:tc>
          <w:tcPr>
            <w:tcW w:w="2163" w:type="dxa"/>
          </w:tcPr>
          <w:p w14:paraId="4C0FBBCA" w14:textId="77777777" w:rsidR="00322549" w:rsidRPr="00CD5AB3" w:rsidRDefault="00322549" w:rsidP="00F23355">
            <w:pPr>
              <w:pStyle w:val="pqiTabBody"/>
            </w:pPr>
            <w:r w:rsidRPr="00CD5AB3">
              <w:t>Nie</w:t>
            </w:r>
          </w:p>
        </w:tc>
        <w:tc>
          <w:tcPr>
            <w:tcW w:w="1956" w:type="dxa"/>
          </w:tcPr>
          <w:p w14:paraId="12A40F20" w14:textId="77777777" w:rsidR="00322549" w:rsidRPr="00CD5AB3" w:rsidRDefault="00322549" w:rsidP="00F23355">
            <w:pPr>
              <w:pStyle w:val="pqiTabBody"/>
            </w:pPr>
            <w:r w:rsidRPr="00CD5AB3">
              <w:t>Nie</w:t>
            </w:r>
          </w:p>
        </w:tc>
      </w:tr>
      <w:tr w:rsidR="00322549" w:rsidRPr="00CD5AB3" w14:paraId="324B740D" w14:textId="77777777" w:rsidTr="002E23A8">
        <w:tc>
          <w:tcPr>
            <w:tcW w:w="1373" w:type="dxa"/>
          </w:tcPr>
          <w:p w14:paraId="7BF7C350" w14:textId="77777777" w:rsidR="00322549" w:rsidRPr="00CD5AB3" w:rsidRDefault="00B36673" w:rsidP="00F23355">
            <w:pPr>
              <w:pStyle w:val="pqiTabBody"/>
              <w:rPr>
                <w:lang w:val="en-US"/>
              </w:rPr>
            </w:pPr>
            <w:r w:rsidRPr="00CD5AB3">
              <w:rPr>
                <w:lang w:val="en-US"/>
              </w:rPr>
              <w:t>DD</w:t>
            </w:r>
            <w:r w:rsidR="00322549" w:rsidRPr="00CD5AB3">
              <w:rPr>
                <w:lang w:val="en-US"/>
              </w:rPr>
              <w:t>818</w:t>
            </w:r>
          </w:p>
        </w:tc>
        <w:tc>
          <w:tcPr>
            <w:tcW w:w="2125" w:type="dxa"/>
          </w:tcPr>
          <w:p w14:paraId="6B0CCD25" w14:textId="77777777" w:rsidR="00322549" w:rsidRPr="00CD5AB3" w:rsidRDefault="00094F55" w:rsidP="00F23355">
            <w:pPr>
              <w:pStyle w:val="pqiTabBody"/>
            </w:pPr>
            <w:r w:rsidRPr="00CD5AB3">
              <w:t>Tak</w:t>
            </w:r>
          </w:p>
        </w:tc>
        <w:tc>
          <w:tcPr>
            <w:tcW w:w="1898" w:type="dxa"/>
          </w:tcPr>
          <w:p w14:paraId="6526F2A9" w14:textId="77777777" w:rsidR="00322549" w:rsidRPr="00CD5AB3" w:rsidRDefault="00322549" w:rsidP="00F23355">
            <w:pPr>
              <w:pStyle w:val="pqiTabBody"/>
            </w:pPr>
            <w:r w:rsidRPr="00CD5AB3">
              <w:t>Tak</w:t>
            </w:r>
          </w:p>
        </w:tc>
        <w:tc>
          <w:tcPr>
            <w:tcW w:w="2163" w:type="dxa"/>
          </w:tcPr>
          <w:p w14:paraId="22381EBB" w14:textId="77777777" w:rsidR="00322549" w:rsidRPr="00CD5AB3" w:rsidRDefault="00322549" w:rsidP="00F23355">
            <w:pPr>
              <w:pStyle w:val="pqiTabBody"/>
            </w:pPr>
            <w:r w:rsidRPr="00CD5AB3">
              <w:t>Tak</w:t>
            </w:r>
          </w:p>
        </w:tc>
        <w:tc>
          <w:tcPr>
            <w:tcW w:w="1956" w:type="dxa"/>
          </w:tcPr>
          <w:p w14:paraId="5DFF9D89" w14:textId="77777777" w:rsidR="00322549" w:rsidRPr="00CD5AB3" w:rsidRDefault="00322549" w:rsidP="00F23355">
            <w:pPr>
              <w:pStyle w:val="pqiTabBody"/>
            </w:pPr>
            <w:r w:rsidRPr="00CD5AB3">
              <w:t>Tak</w:t>
            </w:r>
          </w:p>
        </w:tc>
      </w:tr>
      <w:tr w:rsidR="002D321E" w:rsidRPr="00CD5AB3" w14:paraId="1D466D96" w14:textId="77777777" w:rsidTr="002E23A8">
        <w:tc>
          <w:tcPr>
            <w:tcW w:w="1373" w:type="dxa"/>
          </w:tcPr>
          <w:p w14:paraId="7BA97B82" w14:textId="3B7DC640" w:rsidR="002D321E" w:rsidRPr="00CD5AB3" w:rsidRDefault="002D321E" w:rsidP="00F23355">
            <w:pPr>
              <w:pStyle w:val="pqiTabBody"/>
              <w:rPr>
                <w:lang w:val="en-US"/>
              </w:rPr>
            </w:pPr>
            <w:r w:rsidRPr="00CD5AB3">
              <w:rPr>
                <w:lang w:val="en-US"/>
              </w:rPr>
              <w:t>DD818B</w:t>
            </w:r>
          </w:p>
        </w:tc>
        <w:tc>
          <w:tcPr>
            <w:tcW w:w="2125" w:type="dxa"/>
          </w:tcPr>
          <w:p w14:paraId="2FF42E1A" w14:textId="563E1CF9" w:rsidR="002D321E" w:rsidRPr="00CD5AB3" w:rsidRDefault="002D321E" w:rsidP="00F23355">
            <w:pPr>
              <w:pStyle w:val="pqiTabBody"/>
            </w:pPr>
            <w:r w:rsidRPr="00CD5AB3">
              <w:t>Tak</w:t>
            </w:r>
          </w:p>
        </w:tc>
        <w:tc>
          <w:tcPr>
            <w:tcW w:w="1898" w:type="dxa"/>
          </w:tcPr>
          <w:p w14:paraId="4599694C" w14:textId="36AB2738" w:rsidR="002D321E" w:rsidRPr="00CD5AB3" w:rsidRDefault="008160C8" w:rsidP="00F23355">
            <w:pPr>
              <w:pStyle w:val="pqiTabBody"/>
            </w:pPr>
            <w:r w:rsidRPr="00CD5AB3">
              <w:t>Tak</w:t>
            </w:r>
          </w:p>
        </w:tc>
        <w:tc>
          <w:tcPr>
            <w:tcW w:w="2163" w:type="dxa"/>
          </w:tcPr>
          <w:p w14:paraId="296957E3" w14:textId="71F84970" w:rsidR="002D321E" w:rsidRPr="00CD5AB3" w:rsidRDefault="008160C8" w:rsidP="00F23355">
            <w:pPr>
              <w:pStyle w:val="pqiTabBody"/>
            </w:pPr>
            <w:r w:rsidRPr="00CD5AB3">
              <w:t>Tak</w:t>
            </w:r>
          </w:p>
        </w:tc>
        <w:tc>
          <w:tcPr>
            <w:tcW w:w="1956" w:type="dxa"/>
          </w:tcPr>
          <w:p w14:paraId="495D59AF" w14:textId="12E7718C" w:rsidR="002D321E" w:rsidRPr="00CD5AB3" w:rsidRDefault="008160C8" w:rsidP="00F23355">
            <w:pPr>
              <w:pStyle w:val="pqiTabBody"/>
            </w:pPr>
            <w:r w:rsidRPr="00CD5AB3">
              <w:t>Tak</w:t>
            </w:r>
          </w:p>
        </w:tc>
      </w:tr>
      <w:tr w:rsidR="002E23A8" w:rsidRPr="00CD5AB3" w14:paraId="576A3833" w14:textId="77777777" w:rsidTr="002E23A8">
        <w:tc>
          <w:tcPr>
            <w:tcW w:w="1373" w:type="dxa"/>
          </w:tcPr>
          <w:p w14:paraId="42520D1D" w14:textId="5D839B62" w:rsidR="002E23A8" w:rsidRPr="00CD5AB3" w:rsidRDefault="002E23A8" w:rsidP="002E23A8">
            <w:pPr>
              <w:pStyle w:val="pqiTabBody"/>
              <w:rPr>
                <w:lang w:val="en-US"/>
              </w:rPr>
            </w:pPr>
            <w:r>
              <w:rPr>
                <w:lang w:val="en-US"/>
              </w:rPr>
              <w:t>DD829</w:t>
            </w:r>
          </w:p>
        </w:tc>
        <w:tc>
          <w:tcPr>
            <w:tcW w:w="2125" w:type="dxa"/>
          </w:tcPr>
          <w:p w14:paraId="60CDF1E4" w14:textId="749FFC4D" w:rsidR="002E23A8" w:rsidRPr="00CD5AB3" w:rsidRDefault="002E23A8" w:rsidP="002E23A8">
            <w:pPr>
              <w:pStyle w:val="pqiTabBody"/>
            </w:pPr>
            <w:r>
              <w:t>Nie</w:t>
            </w:r>
          </w:p>
        </w:tc>
        <w:tc>
          <w:tcPr>
            <w:tcW w:w="1898" w:type="dxa"/>
          </w:tcPr>
          <w:p w14:paraId="57C5B3C2" w14:textId="5DC9B448" w:rsidR="002E23A8" w:rsidRPr="00CD5AB3" w:rsidRDefault="002E23A8" w:rsidP="002E23A8">
            <w:pPr>
              <w:pStyle w:val="pqiTabBody"/>
            </w:pPr>
            <w:r>
              <w:t>Nie</w:t>
            </w:r>
          </w:p>
        </w:tc>
        <w:tc>
          <w:tcPr>
            <w:tcW w:w="2163" w:type="dxa"/>
          </w:tcPr>
          <w:p w14:paraId="568E03F3" w14:textId="0D8C5B00" w:rsidR="002E23A8" w:rsidRPr="00CD5AB3" w:rsidRDefault="002E23A8" w:rsidP="002E23A8">
            <w:pPr>
              <w:pStyle w:val="pqiTabBody"/>
            </w:pPr>
            <w:r w:rsidRPr="00CD5AB3">
              <w:t>Tak</w:t>
            </w:r>
          </w:p>
        </w:tc>
        <w:tc>
          <w:tcPr>
            <w:tcW w:w="1956" w:type="dxa"/>
          </w:tcPr>
          <w:p w14:paraId="213A5F64" w14:textId="7094BD09" w:rsidR="002E23A8" w:rsidRPr="00CD5AB3" w:rsidRDefault="002E23A8" w:rsidP="002E23A8">
            <w:pPr>
              <w:pStyle w:val="pqiTabBody"/>
            </w:pPr>
            <w:r>
              <w:t>Nie</w:t>
            </w:r>
          </w:p>
        </w:tc>
      </w:tr>
      <w:tr w:rsidR="002E23A8" w:rsidRPr="00CD5AB3" w14:paraId="7E2357C6" w14:textId="77777777" w:rsidTr="002E23A8">
        <w:tc>
          <w:tcPr>
            <w:tcW w:w="1373" w:type="dxa"/>
          </w:tcPr>
          <w:p w14:paraId="12C3DE95" w14:textId="4FEAA413" w:rsidR="002E23A8" w:rsidRPr="00CD5AB3" w:rsidRDefault="002E23A8" w:rsidP="002E23A8">
            <w:pPr>
              <w:pStyle w:val="pqiTabBody"/>
              <w:rPr>
                <w:lang w:val="en-US"/>
              </w:rPr>
            </w:pPr>
            <w:r>
              <w:rPr>
                <w:lang w:val="en-US"/>
              </w:rPr>
              <w:t>DD839</w:t>
            </w:r>
          </w:p>
        </w:tc>
        <w:tc>
          <w:tcPr>
            <w:tcW w:w="2125" w:type="dxa"/>
          </w:tcPr>
          <w:p w14:paraId="7F3EBCBD" w14:textId="665DB020" w:rsidR="002E23A8" w:rsidRPr="00CD5AB3" w:rsidRDefault="002E23A8" w:rsidP="002E23A8">
            <w:pPr>
              <w:pStyle w:val="pqiTabBody"/>
            </w:pPr>
            <w:r>
              <w:t>Nie</w:t>
            </w:r>
          </w:p>
        </w:tc>
        <w:tc>
          <w:tcPr>
            <w:tcW w:w="1898" w:type="dxa"/>
          </w:tcPr>
          <w:p w14:paraId="24DB8ADC" w14:textId="1E161496" w:rsidR="002E23A8" w:rsidRPr="00CD5AB3" w:rsidRDefault="002E23A8" w:rsidP="002E23A8">
            <w:pPr>
              <w:pStyle w:val="pqiTabBody"/>
            </w:pPr>
            <w:r>
              <w:t>Nie</w:t>
            </w:r>
          </w:p>
        </w:tc>
        <w:tc>
          <w:tcPr>
            <w:tcW w:w="2163" w:type="dxa"/>
          </w:tcPr>
          <w:p w14:paraId="156AD87D" w14:textId="5C8BD37C" w:rsidR="002E23A8" w:rsidRPr="00CD5AB3" w:rsidRDefault="002E23A8" w:rsidP="002E23A8">
            <w:pPr>
              <w:pStyle w:val="pqiTabBody"/>
            </w:pPr>
            <w:r w:rsidRPr="00CD5AB3">
              <w:t>Tak</w:t>
            </w:r>
          </w:p>
        </w:tc>
        <w:tc>
          <w:tcPr>
            <w:tcW w:w="1956" w:type="dxa"/>
          </w:tcPr>
          <w:p w14:paraId="3F000096" w14:textId="1524F969" w:rsidR="002E23A8" w:rsidRPr="00CD5AB3" w:rsidRDefault="002E23A8" w:rsidP="002E23A8">
            <w:pPr>
              <w:pStyle w:val="pqiTabBody"/>
            </w:pPr>
            <w:r>
              <w:t>Nie</w:t>
            </w:r>
          </w:p>
        </w:tc>
      </w:tr>
      <w:tr w:rsidR="00322549" w:rsidRPr="00CD5AB3" w14:paraId="2311C4F2" w14:textId="77777777" w:rsidTr="002E23A8">
        <w:tc>
          <w:tcPr>
            <w:tcW w:w="1373" w:type="dxa"/>
          </w:tcPr>
          <w:p w14:paraId="13AFE40D" w14:textId="77777777" w:rsidR="00322549" w:rsidRPr="00CD5AB3" w:rsidRDefault="00B36673" w:rsidP="00F23355">
            <w:pPr>
              <w:pStyle w:val="pqiTabBody"/>
            </w:pPr>
            <w:r w:rsidRPr="00CD5AB3">
              <w:t>DD</w:t>
            </w:r>
            <w:r w:rsidR="00322549" w:rsidRPr="00CD5AB3">
              <w:t>905</w:t>
            </w:r>
          </w:p>
        </w:tc>
        <w:tc>
          <w:tcPr>
            <w:tcW w:w="2125" w:type="dxa"/>
          </w:tcPr>
          <w:p w14:paraId="5DCC8B95" w14:textId="77777777" w:rsidR="00322549" w:rsidRPr="00CD5AB3" w:rsidRDefault="00322549" w:rsidP="00F23355">
            <w:pPr>
              <w:pStyle w:val="pqiTabBody"/>
            </w:pPr>
            <w:r w:rsidRPr="00CD5AB3">
              <w:t>Nie</w:t>
            </w:r>
          </w:p>
        </w:tc>
        <w:tc>
          <w:tcPr>
            <w:tcW w:w="1898" w:type="dxa"/>
          </w:tcPr>
          <w:p w14:paraId="0B13AA33" w14:textId="77777777" w:rsidR="00322549" w:rsidRPr="00CD5AB3" w:rsidRDefault="005420EA" w:rsidP="00F23355">
            <w:pPr>
              <w:pStyle w:val="pqiTabBody"/>
            </w:pPr>
            <w:r w:rsidRPr="00CD5AB3">
              <w:t>Nie</w:t>
            </w:r>
          </w:p>
        </w:tc>
        <w:tc>
          <w:tcPr>
            <w:tcW w:w="2163" w:type="dxa"/>
          </w:tcPr>
          <w:p w14:paraId="0C751C8E" w14:textId="77777777" w:rsidR="00322549" w:rsidRPr="00CD5AB3" w:rsidRDefault="00322549" w:rsidP="00F23355">
            <w:pPr>
              <w:pStyle w:val="pqiTabBody"/>
            </w:pPr>
            <w:r w:rsidRPr="00CD5AB3">
              <w:t>Tak</w:t>
            </w:r>
          </w:p>
        </w:tc>
        <w:tc>
          <w:tcPr>
            <w:tcW w:w="1956" w:type="dxa"/>
          </w:tcPr>
          <w:p w14:paraId="03D525A4" w14:textId="77777777" w:rsidR="00322549" w:rsidRPr="00CD5AB3" w:rsidRDefault="005420EA" w:rsidP="00F23355">
            <w:pPr>
              <w:pStyle w:val="pqiTabBody"/>
            </w:pPr>
            <w:r w:rsidRPr="00CD5AB3">
              <w:t>Tak</w:t>
            </w:r>
          </w:p>
        </w:tc>
      </w:tr>
      <w:tr w:rsidR="006D5CAB" w:rsidRPr="00CD5AB3" w14:paraId="2482DBB3" w14:textId="77777777" w:rsidTr="002E23A8">
        <w:tc>
          <w:tcPr>
            <w:tcW w:w="1373" w:type="dxa"/>
          </w:tcPr>
          <w:p w14:paraId="136F78B4" w14:textId="2A5CCC73" w:rsidR="006D5CAB" w:rsidRPr="00CD5AB3" w:rsidRDefault="006D5CAB" w:rsidP="006D5CAB">
            <w:pPr>
              <w:pStyle w:val="pqiTabBody"/>
            </w:pPr>
            <w:r>
              <w:t>DDPZ</w:t>
            </w:r>
          </w:p>
        </w:tc>
        <w:tc>
          <w:tcPr>
            <w:tcW w:w="2125" w:type="dxa"/>
          </w:tcPr>
          <w:p w14:paraId="36765F3E" w14:textId="08A285C4" w:rsidR="006D5CAB" w:rsidRPr="00CD5AB3" w:rsidRDefault="006D5CAB" w:rsidP="006D5CAB">
            <w:pPr>
              <w:pStyle w:val="pqiTabBody"/>
            </w:pPr>
            <w:r w:rsidRPr="00CD5AB3">
              <w:t>Nie</w:t>
            </w:r>
          </w:p>
        </w:tc>
        <w:tc>
          <w:tcPr>
            <w:tcW w:w="1898" w:type="dxa"/>
          </w:tcPr>
          <w:p w14:paraId="76309CCB" w14:textId="5DF269F9" w:rsidR="006D5CAB" w:rsidRPr="00CD5AB3" w:rsidRDefault="006D5CAB" w:rsidP="006D5CAB">
            <w:pPr>
              <w:pStyle w:val="pqiTabBody"/>
            </w:pPr>
            <w:r w:rsidRPr="00CD5AB3">
              <w:t>Nie</w:t>
            </w:r>
          </w:p>
        </w:tc>
        <w:tc>
          <w:tcPr>
            <w:tcW w:w="2163" w:type="dxa"/>
          </w:tcPr>
          <w:p w14:paraId="41FC1EB1" w14:textId="37D85105" w:rsidR="006D5CAB" w:rsidRPr="00CD5AB3" w:rsidRDefault="006D5CAB" w:rsidP="006D5CAB">
            <w:pPr>
              <w:pStyle w:val="pqiTabBody"/>
            </w:pPr>
            <w:r w:rsidRPr="00CD5AB3">
              <w:t>Tak</w:t>
            </w:r>
          </w:p>
        </w:tc>
        <w:tc>
          <w:tcPr>
            <w:tcW w:w="1956" w:type="dxa"/>
          </w:tcPr>
          <w:p w14:paraId="00324B64" w14:textId="00A90550" w:rsidR="006D5CAB" w:rsidRPr="00CD5AB3" w:rsidRDefault="006D5CAB" w:rsidP="006D5CAB">
            <w:pPr>
              <w:pStyle w:val="pqiTabBody"/>
            </w:pPr>
            <w:r w:rsidRPr="00CD5AB3">
              <w:t>Tak</w:t>
            </w:r>
          </w:p>
        </w:tc>
      </w:tr>
    </w:tbl>
    <w:p w14:paraId="7BBD2C83" w14:textId="77777777" w:rsidR="00C11AAF" w:rsidRPr="00CD5AB3" w:rsidRDefault="00C11AAF" w:rsidP="00C11AAF">
      <w:pPr>
        <w:sectPr w:rsidR="00C11AAF" w:rsidRPr="00CD5AB3" w:rsidSect="00F23355">
          <w:headerReference w:type="default" r:id="rId11"/>
          <w:footerReference w:type="even" r:id="rId12"/>
          <w:footerReference w:type="default" r:id="rId13"/>
          <w:pgSz w:w="11906" w:h="16838" w:code="9"/>
          <w:pgMar w:top="1474" w:right="1134" w:bottom="1814" w:left="1247" w:header="567" w:footer="283" w:gutter="0"/>
          <w:cols w:space="708"/>
          <w:docGrid w:linePitch="360"/>
        </w:sectPr>
      </w:pPr>
    </w:p>
    <w:p w14:paraId="23618B10" w14:textId="77777777" w:rsidR="00C11AAF" w:rsidRPr="00CD5AB3" w:rsidRDefault="00C11AAF" w:rsidP="00C11AAF">
      <w:pPr>
        <w:pStyle w:val="pqiChpHeadNum2"/>
      </w:pPr>
      <w:bookmarkStart w:id="166" w:name="_Toc379453948"/>
      <w:bookmarkStart w:id="167" w:name="_Toc526429212"/>
      <w:bookmarkStart w:id="168" w:name="_Toc528064578"/>
      <w:bookmarkStart w:id="169" w:name="_Toc97636631"/>
      <w:r w:rsidRPr="00CD5AB3">
        <w:lastRenderedPageBreak/>
        <w:t>Standardowy nagłówek komunikatu</w:t>
      </w:r>
      <w:bookmarkEnd w:id="166"/>
      <w:bookmarkEnd w:id="167"/>
      <w:bookmarkEnd w:id="168"/>
      <w:bookmarkEnd w:id="169"/>
    </w:p>
    <w:p w14:paraId="7020A6D2" w14:textId="77777777" w:rsidR="00C11AAF" w:rsidRPr="00CD5AB3" w:rsidRDefault="00C11AAF" w:rsidP="00C11AAF">
      <w:pPr>
        <w:pStyle w:val="pqiText"/>
      </w:pPr>
      <w:r w:rsidRPr="00CD5AB3">
        <w:t xml:space="preserve">Każdy wyspecyfikowany komunikat zawiera w swej strukturze zdefiniowany poniżej nagłówek. </w:t>
      </w:r>
    </w:p>
    <w:p w14:paraId="2FACC777" w14:textId="77777777" w:rsidR="00C11AAF" w:rsidRPr="00CD5AB3" w:rsidRDefault="00C11AAF" w:rsidP="00C11AAF"/>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5"/>
        <w:gridCol w:w="375"/>
        <w:gridCol w:w="3499"/>
        <w:gridCol w:w="419"/>
        <w:gridCol w:w="2634"/>
        <w:gridCol w:w="5189"/>
        <w:gridCol w:w="973"/>
      </w:tblGrid>
      <w:tr w:rsidR="00420C74" w:rsidRPr="00CD5AB3" w14:paraId="3BA0BCAF" w14:textId="77777777" w:rsidTr="00F23355">
        <w:trPr>
          <w:tblHeader/>
        </w:trPr>
        <w:tc>
          <w:tcPr>
            <w:tcW w:w="460" w:type="dxa"/>
            <w:shd w:val="clear" w:color="auto" w:fill="F3F3F3"/>
            <w:vAlign w:val="center"/>
          </w:tcPr>
          <w:p w14:paraId="126CFFC4" w14:textId="77777777" w:rsidR="00C11AAF" w:rsidRPr="00CD5AB3" w:rsidRDefault="00C11AAF" w:rsidP="00F23355">
            <w:pPr>
              <w:pStyle w:val="pqiTabBody"/>
            </w:pPr>
            <w:r w:rsidRPr="00CD5AB3">
              <w:t>A</w:t>
            </w:r>
          </w:p>
        </w:tc>
        <w:tc>
          <w:tcPr>
            <w:tcW w:w="376" w:type="dxa"/>
            <w:shd w:val="clear" w:color="auto" w:fill="F3F3F3"/>
            <w:vAlign w:val="center"/>
          </w:tcPr>
          <w:p w14:paraId="7A9CCC61" w14:textId="77777777" w:rsidR="00C11AAF" w:rsidRPr="00CD5AB3" w:rsidRDefault="00C11AAF" w:rsidP="00F23355">
            <w:pPr>
              <w:pStyle w:val="pqiTabBody"/>
            </w:pPr>
            <w:r w:rsidRPr="00CD5AB3">
              <w:t>B</w:t>
            </w:r>
          </w:p>
        </w:tc>
        <w:tc>
          <w:tcPr>
            <w:tcW w:w="3532" w:type="dxa"/>
            <w:shd w:val="clear" w:color="auto" w:fill="F3F3F3"/>
            <w:vAlign w:val="center"/>
          </w:tcPr>
          <w:p w14:paraId="6C599EB2" w14:textId="77777777" w:rsidR="00C11AAF" w:rsidRPr="00CD5AB3" w:rsidRDefault="00C11AAF" w:rsidP="00F23355">
            <w:pPr>
              <w:pStyle w:val="pqiTabBody"/>
            </w:pPr>
            <w:r w:rsidRPr="00CD5AB3">
              <w:t>C</w:t>
            </w:r>
          </w:p>
        </w:tc>
        <w:tc>
          <w:tcPr>
            <w:tcW w:w="421" w:type="dxa"/>
            <w:shd w:val="clear" w:color="auto" w:fill="F3F3F3"/>
            <w:vAlign w:val="center"/>
          </w:tcPr>
          <w:p w14:paraId="4529FD70" w14:textId="77777777" w:rsidR="00C11AAF" w:rsidRPr="00CD5AB3" w:rsidRDefault="00C11AAF" w:rsidP="00F23355">
            <w:pPr>
              <w:pStyle w:val="pqiTabBody"/>
            </w:pPr>
            <w:r w:rsidRPr="00CD5AB3">
              <w:t>D</w:t>
            </w:r>
          </w:p>
        </w:tc>
        <w:tc>
          <w:tcPr>
            <w:tcW w:w="2687" w:type="dxa"/>
            <w:shd w:val="clear" w:color="auto" w:fill="F3F3F3"/>
            <w:vAlign w:val="center"/>
          </w:tcPr>
          <w:p w14:paraId="76EC8561" w14:textId="77777777" w:rsidR="00C11AAF" w:rsidRPr="00CD5AB3" w:rsidRDefault="00C11AAF" w:rsidP="00F23355">
            <w:pPr>
              <w:pStyle w:val="pqiTabBody"/>
            </w:pPr>
            <w:r w:rsidRPr="00CD5AB3">
              <w:t>E</w:t>
            </w:r>
          </w:p>
        </w:tc>
        <w:tc>
          <w:tcPr>
            <w:tcW w:w="5308" w:type="dxa"/>
            <w:shd w:val="clear" w:color="auto" w:fill="F3F3F3"/>
            <w:vAlign w:val="center"/>
          </w:tcPr>
          <w:p w14:paraId="6AC5D651" w14:textId="77777777" w:rsidR="00C11AAF" w:rsidRPr="00CD5AB3" w:rsidRDefault="00C11AAF" w:rsidP="00F23355">
            <w:pPr>
              <w:pStyle w:val="pqiTabBody"/>
            </w:pPr>
            <w:r w:rsidRPr="00CD5AB3">
              <w:t>F</w:t>
            </w:r>
          </w:p>
        </w:tc>
        <w:tc>
          <w:tcPr>
            <w:tcW w:w="982" w:type="dxa"/>
            <w:shd w:val="clear" w:color="auto" w:fill="F3F3F3"/>
            <w:vAlign w:val="center"/>
          </w:tcPr>
          <w:p w14:paraId="42BBD9D6" w14:textId="77777777" w:rsidR="00C11AAF" w:rsidRPr="00CD5AB3" w:rsidRDefault="00C11AAF" w:rsidP="00F23355">
            <w:pPr>
              <w:pStyle w:val="pqiTabBody"/>
            </w:pPr>
            <w:r w:rsidRPr="00CD5AB3">
              <w:t>G</w:t>
            </w:r>
          </w:p>
        </w:tc>
      </w:tr>
      <w:tr w:rsidR="00C11AAF" w:rsidRPr="00CD5AB3" w14:paraId="791CC06C" w14:textId="77777777" w:rsidTr="00094F55">
        <w:tc>
          <w:tcPr>
            <w:tcW w:w="836" w:type="dxa"/>
            <w:gridSpan w:val="2"/>
          </w:tcPr>
          <w:p w14:paraId="20736C87" w14:textId="77777777" w:rsidR="00C11AAF" w:rsidRPr="00CD5AB3" w:rsidRDefault="00C11AAF" w:rsidP="00F23355">
            <w:pPr>
              <w:pStyle w:val="pqiTabBody"/>
              <w:rPr>
                <w:b/>
                <w:i/>
              </w:rPr>
            </w:pPr>
            <w:r w:rsidRPr="00CD5AB3">
              <w:rPr>
                <w:b/>
              </w:rPr>
              <w:t>1</w:t>
            </w:r>
          </w:p>
        </w:tc>
        <w:tc>
          <w:tcPr>
            <w:tcW w:w="3532" w:type="dxa"/>
          </w:tcPr>
          <w:p w14:paraId="0717408D" w14:textId="77777777" w:rsidR="00C11AAF" w:rsidRPr="00CD5AB3" w:rsidRDefault="00C11AAF" w:rsidP="00F23355">
            <w:pPr>
              <w:pStyle w:val="pqiTabBody"/>
              <w:rPr>
                <w:b/>
              </w:rPr>
            </w:pPr>
            <w:r w:rsidRPr="00CD5AB3">
              <w:rPr>
                <w:b/>
              </w:rPr>
              <w:t>Standardowy nagłówek komunikatu (NAGŁÓWEK)</w:t>
            </w:r>
          </w:p>
          <w:p w14:paraId="22141BF8" w14:textId="77777777" w:rsidR="00C11AAF" w:rsidRPr="00CD5AB3" w:rsidRDefault="00C11AAF" w:rsidP="00F23355">
            <w:pPr>
              <w:pStyle w:val="pqiTabBody"/>
              <w:rPr>
                <w:b/>
              </w:rPr>
            </w:pPr>
            <w:r w:rsidRPr="00CD5AB3">
              <w:rPr>
                <w:rFonts w:ascii="Courier New" w:hAnsi="Courier New" w:cs="Courier New"/>
                <w:noProof/>
                <w:color w:val="0000FF"/>
              </w:rPr>
              <w:t>Header</w:t>
            </w:r>
          </w:p>
        </w:tc>
        <w:tc>
          <w:tcPr>
            <w:tcW w:w="421" w:type="dxa"/>
          </w:tcPr>
          <w:p w14:paraId="7881BC27" w14:textId="77777777" w:rsidR="00C11AAF" w:rsidRPr="00CD5AB3" w:rsidRDefault="00C11AAF" w:rsidP="00F23355">
            <w:pPr>
              <w:pStyle w:val="pqiTabBody"/>
            </w:pPr>
            <w:r w:rsidRPr="00CD5AB3">
              <w:t>R</w:t>
            </w:r>
          </w:p>
        </w:tc>
        <w:tc>
          <w:tcPr>
            <w:tcW w:w="2687" w:type="dxa"/>
          </w:tcPr>
          <w:p w14:paraId="241C13D0" w14:textId="77777777" w:rsidR="00C11AAF" w:rsidRPr="00CD5AB3" w:rsidRDefault="00C11AAF" w:rsidP="00F23355">
            <w:pPr>
              <w:pStyle w:val="pqiTabBody"/>
            </w:pPr>
          </w:p>
        </w:tc>
        <w:tc>
          <w:tcPr>
            <w:tcW w:w="5308" w:type="dxa"/>
          </w:tcPr>
          <w:p w14:paraId="6430DEEA" w14:textId="77777777" w:rsidR="00C11AAF" w:rsidRPr="00CD5AB3" w:rsidRDefault="00C11AAF" w:rsidP="00F23355">
            <w:pPr>
              <w:pStyle w:val="pqiTabBody"/>
            </w:pPr>
          </w:p>
        </w:tc>
        <w:tc>
          <w:tcPr>
            <w:tcW w:w="982" w:type="dxa"/>
          </w:tcPr>
          <w:p w14:paraId="41E4945E" w14:textId="77777777" w:rsidR="00C11AAF" w:rsidRPr="00CD5AB3" w:rsidRDefault="00C11AAF" w:rsidP="00F23355">
            <w:pPr>
              <w:pStyle w:val="pqiTabBody"/>
            </w:pPr>
            <w:r w:rsidRPr="00CD5AB3">
              <w:t>1x</w:t>
            </w:r>
          </w:p>
        </w:tc>
      </w:tr>
      <w:tr w:rsidR="00C11AAF" w:rsidRPr="00CD5AB3" w14:paraId="31C6DD80" w14:textId="77777777" w:rsidTr="00F23355">
        <w:tc>
          <w:tcPr>
            <w:tcW w:w="460" w:type="dxa"/>
          </w:tcPr>
          <w:p w14:paraId="5F0EED1D" w14:textId="77777777" w:rsidR="00C11AAF" w:rsidRPr="00CD5AB3" w:rsidRDefault="00C11AAF" w:rsidP="00F23355">
            <w:pPr>
              <w:pStyle w:val="pqiTabBody"/>
            </w:pPr>
          </w:p>
        </w:tc>
        <w:tc>
          <w:tcPr>
            <w:tcW w:w="376" w:type="dxa"/>
          </w:tcPr>
          <w:p w14:paraId="5AAB515E" w14:textId="77777777" w:rsidR="00C11AAF" w:rsidRPr="00CD5AB3" w:rsidRDefault="00C11AAF" w:rsidP="00F23355">
            <w:pPr>
              <w:pStyle w:val="pqiTabBody"/>
              <w:rPr>
                <w:i/>
              </w:rPr>
            </w:pPr>
            <w:r w:rsidRPr="00CD5AB3">
              <w:rPr>
                <w:i/>
              </w:rPr>
              <w:t>a</w:t>
            </w:r>
          </w:p>
        </w:tc>
        <w:tc>
          <w:tcPr>
            <w:tcW w:w="3532" w:type="dxa"/>
          </w:tcPr>
          <w:p w14:paraId="795D6933" w14:textId="77777777" w:rsidR="00C11AAF" w:rsidRPr="00CD5AB3" w:rsidRDefault="00C11AAF" w:rsidP="00F23355">
            <w:pPr>
              <w:pStyle w:val="pqiTabBody"/>
            </w:pPr>
            <w:r w:rsidRPr="00CD5AB3">
              <w:t>Nadawca</w:t>
            </w:r>
          </w:p>
          <w:p w14:paraId="0F99B281" w14:textId="77777777" w:rsidR="00C11AAF" w:rsidRPr="00CD5AB3" w:rsidRDefault="00C11AAF" w:rsidP="00F23355">
            <w:pPr>
              <w:pStyle w:val="pqiTabBody"/>
            </w:pPr>
            <w:r w:rsidRPr="00CD5AB3">
              <w:rPr>
                <w:rFonts w:ascii="Courier New" w:hAnsi="Courier New" w:cs="Courier New"/>
                <w:noProof/>
                <w:color w:val="0000FF"/>
              </w:rPr>
              <w:t>MessageSender</w:t>
            </w:r>
          </w:p>
        </w:tc>
        <w:tc>
          <w:tcPr>
            <w:tcW w:w="421" w:type="dxa"/>
          </w:tcPr>
          <w:p w14:paraId="1661C4C6" w14:textId="77777777" w:rsidR="00C11AAF" w:rsidRPr="00CD5AB3" w:rsidRDefault="00C11AAF" w:rsidP="00F23355">
            <w:pPr>
              <w:pStyle w:val="pqiTabBody"/>
            </w:pPr>
            <w:r w:rsidRPr="00CD5AB3">
              <w:t>R</w:t>
            </w:r>
          </w:p>
        </w:tc>
        <w:tc>
          <w:tcPr>
            <w:tcW w:w="2687" w:type="dxa"/>
          </w:tcPr>
          <w:p w14:paraId="3FC6A577" w14:textId="77777777" w:rsidR="00C11AAF" w:rsidRPr="00CD5AB3" w:rsidRDefault="00C11AAF" w:rsidP="00F23355">
            <w:pPr>
              <w:pStyle w:val="pqiTabBody"/>
            </w:pPr>
          </w:p>
        </w:tc>
        <w:tc>
          <w:tcPr>
            <w:tcW w:w="5308" w:type="dxa"/>
          </w:tcPr>
          <w:p w14:paraId="42C68F49" w14:textId="1D49E1F9" w:rsidR="00C11AAF" w:rsidRPr="00CD5AB3" w:rsidRDefault="00A3772F" w:rsidP="00F23355">
            <w:pPr>
              <w:pStyle w:val="pqiTabBody"/>
            </w:pPr>
            <w:r>
              <w:t>NIP/Numer akcyzowy/Numer Podmiotu Pośredniczącego</w:t>
            </w:r>
            <w:r w:rsidR="002C0050">
              <w:t>/PESEL</w:t>
            </w:r>
          </w:p>
        </w:tc>
        <w:tc>
          <w:tcPr>
            <w:tcW w:w="982" w:type="dxa"/>
          </w:tcPr>
          <w:p w14:paraId="5673C12E" w14:textId="34EA2523" w:rsidR="00C11AAF" w:rsidRPr="00CD5AB3" w:rsidRDefault="00C11AAF" w:rsidP="00F23355">
            <w:pPr>
              <w:pStyle w:val="pqiTabBody"/>
            </w:pPr>
            <w:r w:rsidRPr="00CD5AB3">
              <w:t>an..1</w:t>
            </w:r>
            <w:r w:rsidR="00E66B89">
              <w:t>6</w:t>
            </w:r>
          </w:p>
        </w:tc>
      </w:tr>
      <w:tr w:rsidR="00C11AAF" w:rsidRPr="00CD5AB3" w14:paraId="41818AB2" w14:textId="77777777" w:rsidTr="00F23355">
        <w:tc>
          <w:tcPr>
            <w:tcW w:w="460" w:type="dxa"/>
          </w:tcPr>
          <w:p w14:paraId="352C3E88" w14:textId="77777777" w:rsidR="00C11AAF" w:rsidRPr="00CD5AB3" w:rsidRDefault="00C11AAF" w:rsidP="00F23355">
            <w:pPr>
              <w:pStyle w:val="pqiTabBody"/>
            </w:pPr>
          </w:p>
        </w:tc>
        <w:tc>
          <w:tcPr>
            <w:tcW w:w="376" w:type="dxa"/>
          </w:tcPr>
          <w:p w14:paraId="7D67C8BC" w14:textId="77777777" w:rsidR="00C11AAF" w:rsidRPr="00CD5AB3" w:rsidRDefault="00C11AAF" w:rsidP="00F23355">
            <w:pPr>
              <w:pStyle w:val="pqiTabBody"/>
              <w:rPr>
                <w:i/>
              </w:rPr>
            </w:pPr>
            <w:r w:rsidRPr="00CD5AB3">
              <w:rPr>
                <w:i/>
              </w:rPr>
              <w:t>b</w:t>
            </w:r>
          </w:p>
        </w:tc>
        <w:tc>
          <w:tcPr>
            <w:tcW w:w="3532" w:type="dxa"/>
          </w:tcPr>
          <w:p w14:paraId="118CD2A1" w14:textId="77777777" w:rsidR="00C11AAF" w:rsidRPr="00CD5AB3" w:rsidRDefault="00C11AAF" w:rsidP="00F23355">
            <w:pPr>
              <w:pStyle w:val="pqiTabBody"/>
            </w:pPr>
            <w:r w:rsidRPr="00CD5AB3">
              <w:t>Odbiorca</w:t>
            </w:r>
          </w:p>
          <w:p w14:paraId="6279278E" w14:textId="77777777" w:rsidR="00C11AAF" w:rsidRPr="00CD5AB3" w:rsidRDefault="00C11AAF" w:rsidP="00F23355">
            <w:pPr>
              <w:pStyle w:val="pqiTabBody"/>
            </w:pPr>
            <w:r w:rsidRPr="00CD5AB3">
              <w:rPr>
                <w:rFonts w:ascii="Courier New" w:hAnsi="Courier New" w:cs="Courier New"/>
                <w:noProof/>
                <w:color w:val="0000FF"/>
              </w:rPr>
              <w:t>MessageRecipient</w:t>
            </w:r>
          </w:p>
        </w:tc>
        <w:tc>
          <w:tcPr>
            <w:tcW w:w="421" w:type="dxa"/>
          </w:tcPr>
          <w:p w14:paraId="5CEF4DD9" w14:textId="77777777" w:rsidR="00C11AAF" w:rsidRPr="00CD5AB3" w:rsidRDefault="00C11AAF" w:rsidP="00F23355">
            <w:pPr>
              <w:pStyle w:val="pqiTabBody"/>
            </w:pPr>
            <w:r w:rsidRPr="00CD5AB3">
              <w:t>R</w:t>
            </w:r>
          </w:p>
        </w:tc>
        <w:tc>
          <w:tcPr>
            <w:tcW w:w="2687" w:type="dxa"/>
          </w:tcPr>
          <w:p w14:paraId="638A60CF" w14:textId="77777777" w:rsidR="00C11AAF" w:rsidRPr="00CD5AB3" w:rsidRDefault="00C11AAF" w:rsidP="00F23355">
            <w:pPr>
              <w:pStyle w:val="pqiTabBody"/>
            </w:pPr>
          </w:p>
        </w:tc>
        <w:tc>
          <w:tcPr>
            <w:tcW w:w="5308" w:type="dxa"/>
          </w:tcPr>
          <w:p w14:paraId="4EB0E361" w14:textId="77777777" w:rsidR="00C11AAF" w:rsidRPr="00CD5AB3" w:rsidRDefault="00C11AAF" w:rsidP="00F23355">
            <w:pPr>
              <w:pStyle w:val="pqiTabBody"/>
            </w:pPr>
          </w:p>
        </w:tc>
        <w:tc>
          <w:tcPr>
            <w:tcW w:w="982" w:type="dxa"/>
          </w:tcPr>
          <w:p w14:paraId="730FD594" w14:textId="159F7E2B" w:rsidR="00C11AAF" w:rsidRPr="00CD5AB3" w:rsidRDefault="00C11AAF" w:rsidP="00F23355">
            <w:pPr>
              <w:pStyle w:val="pqiTabBody"/>
            </w:pPr>
            <w:r w:rsidRPr="00CD5AB3">
              <w:t>an..1</w:t>
            </w:r>
            <w:r w:rsidR="00E66B89">
              <w:t>6</w:t>
            </w:r>
          </w:p>
        </w:tc>
      </w:tr>
      <w:tr w:rsidR="00C11AAF" w:rsidRPr="00CD5AB3" w14:paraId="62B5A844" w14:textId="77777777" w:rsidTr="00094F55">
        <w:tc>
          <w:tcPr>
            <w:tcW w:w="460" w:type="dxa"/>
          </w:tcPr>
          <w:p w14:paraId="21B2B94A" w14:textId="77777777" w:rsidR="00C11AAF" w:rsidRPr="00CD5AB3" w:rsidRDefault="00C11AAF" w:rsidP="00F23355">
            <w:pPr>
              <w:pStyle w:val="pqiTabBody"/>
            </w:pPr>
          </w:p>
        </w:tc>
        <w:tc>
          <w:tcPr>
            <w:tcW w:w="376" w:type="dxa"/>
          </w:tcPr>
          <w:p w14:paraId="607B1191" w14:textId="77777777" w:rsidR="00C11AAF" w:rsidRPr="00CD5AB3" w:rsidRDefault="00C11AAF" w:rsidP="00F23355">
            <w:pPr>
              <w:pStyle w:val="pqiTabBody"/>
              <w:rPr>
                <w:i/>
              </w:rPr>
            </w:pPr>
            <w:r w:rsidRPr="00CD5AB3">
              <w:rPr>
                <w:i/>
              </w:rPr>
              <w:t>c</w:t>
            </w:r>
          </w:p>
        </w:tc>
        <w:tc>
          <w:tcPr>
            <w:tcW w:w="3532" w:type="dxa"/>
          </w:tcPr>
          <w:p w14:paraId="6C5DBEAA" w14:textId="77777777" w:rsidR="00C11AAF" w:rsidRPr="00CD5AB3" w:rsidRDefault="00C11AAF" w:rsidP="00F23355">
            <w:pPr>
              <w:pStyle w:val="pqiTabBody"/>
            </w:pPr>
            <w:r w:rsidRPr="00CD5AB3">
              <w:t>Data przygotowania</w:t>
            </w:r>
          </w:p>
          <w:p w14:paraId="63687B8A" w14:textId="77777777" w:rsidR="00C11AAF" w:rsidRPr="00CD5AB3" w:rsidRDefault="00C11AAF" w:rsidP="00F23355">
            <w:pPr>
              <w:pStyle w:val="pqiTabBody"/>
            </w:pPr>
            <w:r w:rsidRPr="00CD5AB3">
              <w:rPr>
                <w:rFonts w:ascii="Courier New" w:hAnsi="Courier New" w:cs="Courier New"/>
                <w:noProof/>
                <w:color w:val="0000FF"/>
              </w:rPr>
              <w:t>DateOfPreparation</w:t>
            </w:r>
          </w:p>
        </w:tc>
        <w:tc>
          <w:tcPr>
            <w:tcW w:w="421" w:type="dxa"/>
          </w:tcPr>
          <w:p w14:paraId="3A5839AC" w14:textId="77777777" w:rsidR="00C11AAF" w:rsidRPr="00CD5AB3" w:rsidRDefault="00C11AAF" w:rsidP="00F23355">
            <w:pPr>
              <w:pStyle w:val="pqiTabBody"/>
            </w:pPr>
            <w:r w:rsidRPr="00CD5AB3">
              <w:t>R</w:t>
            </w:r>
          </w:p>
        </w:tc>
        <w:tc>
          <w:tcPr>
            <w:tcW w:w="2687" w:type="dxa"/>
          </w:tcPr>
          <w:p w14:paraId="65A93B79" w14:textId="77777777" w:rsidR="00C11AAF" w:rsidRPr="00CD5AB3" w:rsidRDefault="00C11AAF" w:rsidP="00F23355">
            <w:pPr>
              <w:pStyle w:val="pqiTabBody"/>
            </w:pPr>
          </w:p>
        </w:tc>
        <w:tc>
          <w:tcPr>
            <w:tcW w:w="5308" w:type="dxa"/>
          </w:tcPr>
          <w:p w14:paraId="285B6F72" w14:textId="77777777" w:rsidR="00C11AAF" w:rsidRPr="00CD5AB3" w:rsidRDefault="00C11AAF" w:rsidP="00F23355">
            <w:pPr>
              <w:pStyle w:val="pqiTabBody"/>
            </w:pPr>
          </w:p>
        </w:tc>
        <w:tc>
          <w:tcPr>
            <w:tcW w:w="982" w:type="dxa"/>
          </w:tcPr>
          <w:p w14:paraId="56CF1DC3" w14:textId="77777777" w:rsidR="00C11AAF" w:rsidRPr="00CD5AB3" w:rsidRDefault="00C11AAF" w:rsidP="00F23355">
            <w:pPr>
              <w:pStyle w:val="pqiTabBody"/>
            </w:pPr>
            <w:r w:rsidRPr="00CD5AB3">
              <w:t>date</w:t>
            </w:r>
          </w:p>
        </w:tc>
      </w:tr>
      <w:tr w:rsidR="00C11AAF" w:rsidRPr="00CD5AB3" w14:paraId="698798A8" w14:textId="77777777" w:rsidTr="00094F55">
        <w:tc>
          <w:tcPr>
            <w:tcW w:w="460" w:type="dxa"/>
          </w:tcPr>
          <w:p w14:paraId="6E051E27" w14:textId="77777777" w:rsidR="00C11AAF" w:rsidRPr="00CD5AB3" w:rsidRDefault="00C11AAF" w:rsidP="00F23355">
            <w:pPr>
              <w:pStyle w:val="pqiTabBody"/>
            </w:pPr>
          </w:p>
        </w:tc>
        <w:tc>
          <w:tcPr>
            <w:tcW w:w="376" w:type="dxa"/>
          </w:tcPr>
          <w:p w14:paraId="5562BC1F" w14:textId="77777777" w:rsidR="00C11AAF" w:rsidRPr="00CD5AB3" w:rsidRDefault="00C11AAF" w:rsidP="00F23355">
            <w:pPr>
              <w:pStyle w:val="pqiTabBody"/>
              <w:rPr>
                <w:i/>
              </w:rPr>
            </w:pPr>
            <w:r w:rsidRPr="00CD5AB3">
              <w:rPr>
                <w:i/>
              </w:rPr>
              <w:t>d</w:t>
            </w:r>
          </w:p>
        </w:tc>
        <w:tc>
          <w:tcPr>
            <w:tcW w:w="3532" w:type="dxa"/>
          </w:tcPr>
          <w:p w14:paraId="47D7D823" w14:textId="77777777" w:rsidR="00C11AAF" w:rsidRPr="00CD5AB3" w:rsidRDefault="00C11AAF" w:rsidP="00F23355">
            <w:pPr>
              <w:pStyle w:val="pqiTabBody"/>
            </w:pPr>
            <w:r w:rsidRPr="00CD5AB3">
              <w:t>Czas przygotowania</w:t>
            </w:r>
          </w:p>
          <w:p w14:paraId="3E8B9F9D" w14:textId="77777777" w:rsidR="00C11AAF" w:rsidRPr="00CD5AB3" w:rsidRDefault="00C11AAF" w:rsidP="00F23355">
            <w:pPr>
              <w:pStyle w:val="pqiTabBody"/>
            </w:pPr>
            <w:r w:rsidRPr="00CD5AB3">
              <w:rPr>
                <w:rFonts w:ascii="Courier New" w:hAnsi="Courier New" w:cs="Courier New"/>
                <w:noProof/>
                <w:color w:val="0000FF"/>
              </w:rPr>
              <w:t>TimeOfPreparation</w:t>
            </w:r>
          </w:p>
        </w:tc>
        <w:tc>
          <w:tcPr>
            <w:tcW w:w="421" w:type="dxa"/>
          </w:tcPr>
          <w:p w14:paraId="0D772F44" w14:textId="77777777" w:rsidR="00C11AAF" w:rsidRPr="00CD5AB3" w:rsidRDefault="00C11AAF" w:rsidP="00F23355">
            <w:pPr>
              <w:pStyle w:val="pqiTabBody"/>
            </w:pPr>
            <w:r w:rsidRPr="00CD5AB3">
              <w:t>R</w:t>
            </w:r>
          </w:p>
        </w:tc>
        <w:tc>
          <w:tcPr>
            <w:tcW w:w="2687" w:type="dxa"/>
          </w:tcPr>
          <w:p w14:paraId="305D0664" w14:textId="77777777" w:rsidR="00C11AAF" w:rsidRPr="00CD5AB3" w:rsidRDefault="00C11AAF" w:rsidP="00F23355">
            <w:pPr>
              <w:pStyle w:val="pqiTabBody"/>
            </w:pPr>
          </w:p>
        </w:tc>
        <w:tc>
          <w:tcPr>
            <w:tcW w:w="5308" w:type="dxa"/>
          </w:tcPr>
          <w:p w14:paraId="7BCAF720" w14:textId="77777777" w:rsidR="00C11AAF" w:rsidRPr="00CD5AB3" w:rsidRDefault="00C11AAF" w:rsidP="00F23355">
            <w:pPr>
              <w:pStyle w:val="pqiTabBody"/>
            </w:pPr>
          </w:p>
        </w:tc>
        <w:tc>
          <w:tcPr>
            <w:tcW w:w="982" w:type="dxa"/>
          </w:tcPr>
          <w:p w14:paraId="34778DCC" w14:textId="77777777" w:rsidR="00C11AAF" w:rsidRPr="00CD5AB3" w:rsidRDefault="00C11AAF" w:rsidP="00F23355">
            <w:pPr>
              <w:pStyle w:val="pqiTabBody"/>
            </w:pPr>
            <w:r w:rsidRPr="00CD5AB3">
              <w:t>time</w:t>
            </w:r>
          </w:p>
        </w:tc>
      </w:tr>
      <w:tr w:rsidR="00C11AAF" w:rsidRPr="00CD5AB3" w14:paraId="6943749A" w14:textId="77777777" w:rsidTr="00094F55">
        <w:tc>
          <w:tcPr>
            <w:tcW w:w="460" w:type="dxa"/>
          </w:tcPr>
          <w:p w14:paraId="11F86529" w14:textId="77777777" w:rsidR="00C11AAF" w:rsidRPr="00CD5AB3" w:rsidRDefault="00C11AAF" w:rsidP="00F23355">
            <w:pPr>
              <w:pStyle w:val="pqiTabBody"/>
            </w:pPr>
          </w:p>
        </w:tc>
        <w:tc>
          <w:tcPr>
            <w:tcW w:w="376" w:type="dxa"/>
          </w:tcPr>
          <w:p w14:paraId="014DA09A" w14:textId="77777777" w:rsidR="00C11AAF" w:rsidRPr="00CD5AB3" w:rsidRDefault="00C11AAF" w:rsidP="00F23355">
            <w:pPr>
              <w:pStyle w:val="pqiTabBody"/>
              <w:rPr>
                <w:i/>
              </w:rPr>
            </w:pPr>
            <w:r w:rsidRPr="00CD5AB3">
              <w:rPr>
                <w:i/>
              </w:rPr>
              <w:t>e</w:t>
            </w:r>
          </w:p>
        </w:tc>
        <w:tc>
          <w:tcPr>
            <w:tcW w:w="3532" w:type="dxa"/>
          </w:tcPr>
          <w:p w14:paraId="1A16EB18" w14:textId="77777777" w:rsidR="00C11AAF" w:rsidRPr="00CD5AB3" w:rsidRDefault="00C11AAF" w:rsidP="00F23355">
            <w:pPr>
              <w:pStyle w:val="pqiTabBody"/>
            </w:pPr>
            <w:r w:rsidRPr="00CD5AB3">
              <w:t>Identyfikator wiadomości</w:t>
            </w:r>
          </w:p>
          <w:p w14:paraId="7C45C591" w14:textId="77777777" w:rsidR="00C11AAF" w:rsidRPr="00CD5AB3" w:rsidRDefault="00C11AAF" w:rsidP="00F23355">
            <w:pPr>
              <w:pStyle w:val="pqiTabBody"/>
            </w:pPr>
            <w:r w:rsidRPr="00CD5AB3">
              <w:rPr>
                <w:rFonts w:ascii="Courier New" w:hAnsi="Courier New" w:cs="Courier New"/>
                <w:noProof/>
                <w:color w:val="0000FF"/>
              </w:rPr>
              <w:t>MessageIdentifier</w:t>
            </w:r>
          </w:p>
        </w:tc>
        <w:tc>
          <w:tcPr>
            <w:tcW w:w="421" w:type="dxa"/>
          </w:tcPr>
          <w:p w14:paraId="1BB94CD1" w14:textId="77777777" w:rsidR="00C11AAF" w:rsidRPr="00CD5AB3" w:rsidRDefault="00C11AAF" w:rsidP="00F23355">
            <w:pPr>
              <w:pStyle w:val="pqiTabBody"/>
            </w:pPr>
            <w:r w:rsidRPr="00CD5AB3">
              <w:t>R</w:t>
            </w:r>
          </w:p>
        </w:tc>
        <w:tc>
          <w:tcPr>
            <w:tcW w:w="2687" w:type="dxa"/>
          </w:tcPr>
          <w:p w14:paraId="2EC4B6D5" w14:textId="77777777" w:rsidR="00C11AAF" w:rsidRPr="00CD5AB3" w:rsidRDefault="00C11AAF" w:rsidP="00F23355">
            <w:pPr>
              <w:pStyle w:val="pqiTabBody"/>
            </w:pPr>
          </w:p>
        </w:tc>
        <w:tc>
          <w:tcPr>
            <w:tcW w:w="5308" w:type="dxa"/>
          </w:tcPr>
          <w:p w14:paraId="4BA6D91A" w14:textId="77777777" w:rsidR="00C11AAF" w:rsidRPr="00CD5AB3" w:rsidRDefault="00C11AAF" w:rsidP="00F23355">
            <w:pPr>
              <w:pStyle w:val="pqiTabBody"/>
            </w:pPr>
            <w:r w:rsidRPr="00CD5AB3">
              <w:t>Wartość unikalna dla nadawcy.</w:t>
            </w:r>
          </w:p>
        </w:tc>
        <w:tc>
          <w:tcPr>
            <w:tcW w:w="982" w:type="dxa"/>
          </w:tcPr>
          <w:p w14:paraId="5AE39E79" w14:textId="77777777" w:rsidR="00C11AAF" w:rsidRPr="00CD5AB3" w:rsidRDefault="00C11AAF" w:rsidP="00F23355">
            <w:pPr>
              <w:pStyle w:val="pqiTabBody"/>
            </w:pPr>
            <w:r w:rsidRPr="00CD5AB3">
              <w:t>an..44</w:t>
            </w:r>
          </w:p>
        </w:tc>
      </w:tr>
      <w:tr w:rsidR="00C11AAF" w:rsidRPr="00CD5AB3" w14:paraId="2F97D6CD" w14:textId="77777777" w:rsidTr="00F23355">
        <w:tc>
          <w:tcPr>
            <w:tcW w:w="460" w:type="dxa"/>
          </w:tcPr>
          <w:p w14:paraId="5BDD2052" w14:textId="77777777" w:rsidR="00C11AAF" w:rsidRPr="00CD5AB3" w:rsidRDefault="00C11AAF" w:rsidP="00F23355">
            <w:pPr>
              <w:pStyle w:val="pqiTabBody"/>
            </w:pPr>
          </w:p>
        </w:tc>
        <w:tc>
          <w:tcPr>
            <w:tcW w:w="376" w:type="dxa"/>
          </w:tcPr>
          <w:p w14:paraId="4D2DC49A" w14:textId="77777777" w:rsidR="00C11AAF" w:rsidRPr="00CD5AB3" w:rsidRDefault="00C11AAF" w:rsidP="00F23355">
            <w:pPr>
              <w:pStyle w:val="pqiTabBody"/>
              <w:rPr>
                <w:i/>
              </w:rPr>
            </w:pPr>
            <w:r w:rsidRPr="00CD5AB3">
              <w:rPr>
                <w:i/>
              </w:rPr>
              <w:t>f</w:t>
            </w:r>
          </w:p>
        </w:tc>
        <w:tc>
          <w:tcPr>
            <w:tcW w:w="3532" w:type="dxa"/>
          </w:tcPr>
          <w:p w14:paraId="6FDC277A" w14:textId="77777777" w:rsidR="00C11AAF" w:rsidRPr="00CD5AB3" w:rsidRDefault="00C11AAF" w:rsidP="00F23355">
            <w:pPr>
              <w:pStyle w:val="pqiTabBody"/>
            </w:pPr>
            <w:r w:rsidRPr="00CD5AB3">
              <w:t>Identyfikator korelacji</w:t>
            </w:r>
          </w:p>
          <w:p w14:paraId="6BE363DC" w14:textId="77777777" w:rsidR="00C11AAF" w:rsidRPr="00CD5AB3" w:rsidRDefault="00C11AAF" w:rsidP="00F23355">
            <w:pPr>
              <w:pStyle w:val="pqiTabBody"/>
            </w:pPr>
            <w:r w:rsidRPr="00CD5AB3">
              <w:rPr>
                <w:rFonts w:ascii="Courier New" w:hAnsi="Courier New" w:cs="Courier New"/>
                <w:noProof/>
                <w:color w:val="0000FF"/>
              </w:rPr>
              <w:t>CorrelationIdentifier</w:t>
            </w:r>
          </w:p>
        </w:tc>
        <w:tc>
          <w:tcPr>
            <w:tcW w:w="421" w:type="dxa"/>
          </w:tcPr>
          <w:p w14:paraId="0D7AE889" w14:textId="77777777" w:rsidR="00C11AAF" w:rsidRPr="00CD5AB3" w:rsidRDefault="00C11AAF" w:rsidP="00F23355">
            <w:pPr>
              <w:pStyle w:val="pqiTabBody"/>
            </w:pPr>
            <w:r w:rsidRPr="00CD5AB3">
              <w:t>D</w:t>
            </w:r>
          </w:p>
        </w:tc>
        <w:tc>
          <w:tcPr>
            <w:tcW w:w="2687" w:type="dxa"/>
          </w:tcPr>
          <w:p w14:paraId="0EC0DC05" w14:textId="77777777" w:rsidR="0054397E" w:rsidRPr="00CD5AB3" w:rsidRDefault="0054397E" w:rsidP="0054397E">
            <w:pPr>
              <w:pStyle w:val="pqiTabBody"/>
            </w:pPr>
            <w:r w:rsidRPr="00CD5AB3">
              <w:t>„R” jeśli komunikat</w:t>
            </w:r>
          </w:p>
          <w:p w14:paraId="17C5771F" w14:textId="77777777" w:rsidR="0054397E" w:rsidRPr="00CD5AB3" w:rsidRDefault="0054397E" w:rsidP="0054397E">
            <w:pPr>
              <w:pStyle w:val="pqiTabBody"/>
            </w:pPr>
            <w:r w:rsidRPr="00CD5AB3">
              <w:t>- DD704,</w:t>
            </w:r>
          </w:p>
          <w:p w14:paraId="0D77A8CC" w14:textId="5BBF63E7" w:rsidR="0054397E" w:rsidRPr="00CD5AB3" w:rsidRDefault="0054397E" w:rsidP="0054397E">
            <w:pPr>
              <w:pStyle w:val="pqiTabBody"/>
            </w:pPr>
            <w:r w:rsidRPr="00CD5AB3">
              <w:t>- DD716 otrzymany przez Podmiot wysyłający w odpowiedzi na DD815</w:t>
            </w:r>
            <w:r>
              <w:t xml:space="preserve"> i DD815B</w:t>
            </w:r>
            <w:r w:rsidR="00BA5E25">
              <w:t xml:space="preserve"> i DD815C</w:t>
            </w:r>
          </w:p>
          <w:p w14:paraId="429346FE" w14:textId="77777777" w:rsidR="0054397E" w:rsidRDefault="0054397E" w:rsidP="0054397E">
            <w:pPr>
              <w:pStyle w:val="pqiTabBody"/>
            </w:pPr>
            <w:r w:rsidRPr="00CD5AB3">
              <w:lastRenderedPageBreak/>
              <w:t>- DD801 otrzymany przez Podmiot wysyłający w odpowiedzi na DD815</w:t>
            </w:r>
          </w:p>
          <w:p w14:paraId="2717508C" w14:textId="0CD8ECB3" w:rsidR="0054397E" w:rsidRDefault="0054397E" w:rsidP="0054397E">
            <w:pPr>
              <w:pStyle w:val="pqiTabBody"/>
            </w:pPr>
            <w:r>
              <w:t xml:space="preserve">– DD801B otrzymany </w:t>
            </w:r>
            <w:r w:rsidRPr="00CD5AB3">
              <w:t xml:space="preserve">przez Podmiot wysyłający w odpowiedzi na </w:t>
            </w:r>
            <w:r>
              <w:t>DD815B</w:t>
            </w:r>
          </w:p>
          <w:p w14:paraId="28F260F3" w14:textId="25E160E9" w:rsidR="00BA5E25" w:rsidRDefault="00BA5E25" w:rsidP="00BA5E25">
            <w:pPr>
              <w:pStyle w:val="pqiTabBody"/>
            </w:pPr>
            <w:r>
              <w:t xml:space="preserve">– DD801C otrzymany </w:t>
            </w:r>
            <w:r w:rsidRPr="00CD5AB3">
              <w:t xml:space="preserve">przez Podmiot wysyłający w odpowiedzi na </w:t>
            </w:r>
            <w:r>
              <w:t>DD815C</w:t>
            </w:r>
          </w:p>
          <w:p w14:paraId="4479CF45" w14:textId="79504CBF" w:rsidR="0054397E" w:rsidRDefault="00BA5E25" w:rsidP="0054397E">
            <w:pPr>
              <w:pStyle w:val="pqiTabBody"/>
            </w:pPr>
            <w:r>
              <w:t xml:space="preserve">- </w:t>
            </w:r>
            <w:r w:rsidR="0054397E" w:rsidRPr="00CD5AB3">
              <w:t>DD810 otrzymany przez wysyłającego w odpowiedzi na DD810,</w:t>
            </w:r>
          </w:p>
          <w:p w14:paraId="6BE17A10" w14:textId="4FB5ACD1" w:rsidR="006D5CAB" w:rsidRPr="00CD5AB3" w:rsidRDefault="006D5CAB" w:rsidP="0054397E">
            <w:pPr>
              <w:pStyle w:val="pqiTabBody"/>
            </w:pPr>
            <w:r>
              <w:t>- DD812 otrzymany przez wysyłającego w odpowiedzi na DD812,</w:t>
            </w:r>
          </w:p>
          <w:p w14:paraId="10115DB1" w14:textId="556D7213" w:rsidR="0054397E" w:rsidRDefault="0054397E" w:rsidP="0054397E">
            <w:pPr>
              <w:pStyle w:val="pqiTabBody"/>
            </w:pPr>
            <w:r w:rsidRPr="00CD5AB3">
              <w:t>- DD813 otrzymany przez wysyłającego w odpowiedzi na DD813,</w:t>
            </w:r>
          </w:p>
          <w:p w14:paraId="62BE1E3D" w14:textId="398161DC" w:rsidR="004F28BC" w:rsidRPr="00CD5AB3" w:rsidRDefault="004F28BC" w:rsidP="0054397E">
            <w:pPr>
              <w:pStyle w:val="pqiTabBody"/>
            </w:pPr>
            <w:r w:rsidRPr="00CD5AB3">
              <w:t>DD813</w:t>
            </w:r>
            <w:r>
              <w:t>B</w:t>
            </w:r>
            <w:r w:rsidRPr="00CD5AB3">
              <w:t xml:space="preserve"> otrzymany przez wysyłającego w odpowiedzi na DD813</w:t>
            </w:r>
            <w:r>
              <w:t>B</w:t>
            </w:r>
          </w:p>
          <w:p w14:paraId="0543F7B1" w14:textId="77777777" w:rsidR="0054397E" w:rsidRDefault="0054397E" w:rsidP="0054397E">
            <w:pPr>
              <w:pStyle w:val="pqiTabBody"/>
            </w:pPr>
            <w:r w:rsidRPr="00CD5AB3">
              <w:t>- DD818 otrzymany przez odbiorcę w odpowiedzi na DD818,</w:t>
            </w:r>
          </w:p>
          <w:p w14:paraId="0F649602" w14:textId="3CA8F7E5" w:rsidR="00C11AAF" w:rsidRPr="00CD5AB3" w:rsidRDefault="000D73E9" w:rsidP="000D73E9">
            <w:pPr>
              <w:pStyle w:val="pqiTabBody"/>
            </w:pPr>
            <w:r>
              <w:lastRenderedPageBreak/>
              <w:t>-</w:t>
            </w:r>
            <w:r w:rsidRPr="00CD5AB3">
              <w:t>DD818</w:t>
            </w:r>
            <w:r>
              <w:t>B</w:t>
            </w:r>
            <w:r w:rsidRPr="00CD5AB3">
              <w:t xml:space="preserve"> otrzymany przez odbiorcę w odpowiedzi na DD818</w:t>
            </w:r>
            <w:r>
              <w:t>B</w:t>
            </w:r>
          </w:p>
        </w:tc>
        <w:tc>
          <w:tcPr>
            <w:tcW w:w="5308" w:type="dxa"/>
          </w:tcPr>
          <w:p w14:paraId="20DB870C" w14:textId="77777777" w:rsidR="00C11AAF" w:rsidRPr="00CD5AB3" w:rsidRDefault="004B0920" w:rsidP="00F23355">
            <w:pPr>
              <w:pStyle w:val="pqiTabBody"/>
            </w:pPr>
            <w:r w:rsidRPr="00CD5AB3">
              <w:lastRenderedPageBreak/>
              <w:t>Element wypełniany tylko dla wybranych komunikatów wysyłanych przez system EMCS PL2</w:t>
            </w:r>
          </w:p>
        </w:tc>
        <w:tc>
          <w:tcPr>
            <w:tcW w:w="982" w:type="dxa"/>
          </w:tcPr>
          <w:p w14:paraId="20D8934E" w14:textId="77777777" w:rsidR="00C11AAF" w:rsidRPr="00CD5AB3" w:rsidRDefault="00C11AAF" w:rsidP="00F23355">
            <w:pPr>
              <w:pStyle w:val="pqiTabBody"/>
            </w:pPr>
            <w:r w:rsidRPr="00CD5AB3">
              <w:t>an..44</w:t>
            </w:r>
          </w:p>
        </w:tc>
      </w:tr>
    </w:tbl>
    <w:p w14:paraId="6F184A8A" w14:textId="2E32BDD0" w:rsidR="00EA3522" w:rsidRPr="00CD5AB3" w:rsidRDefault="00EA3522" w:rsidP="00C11AAF">
      <w:pPr>
        <w:pStyle w:val="pqiText"/>
      </w:pPr>
      <w:r w:rsidRPr="00CD5AB3">
        <w:lastRenderedPageBreak/>
        <w:t>W zależności od tego, kto jest wysyłającym i odbierającym komunikat pola MessageSen</w:t>
      </w:r>
      <w:r w:rsidR="00E14113" w:rsidRPr="00CD5AB3">
        <w:t>d</w:t>
      </w:r>
      <w:r w:rsidRPr="00CD5AB3">
        <w:t>er i MessageRecipient zawierają:</w:t>
      </w:r>
    </w:p>
    <w:p w14:paraId="11F088B2" w14:textId="77777777" w:rsidR="00EA3522" w:rsidRPr="00CD5AB3" w:rsidRDefault="00EA3522" w:rsidP="00EA3522">
      <w:pPr>
        <w:pStyle w:val="pqiText"/>
        <w:numPr>
          <w:ilvl w:val="0"/>
          <w:numId w:val="54"/>
        </w:numPr>
      </w:pPr>
      <w:r w:rsidRPr="00CD5AB3">
        <w:t>adres Systemu EMCS PL2: NDEA.PL</w:t>
      </w:r>
    </w:p>
    <w:p w14:paraId="74640D6B" w14:textId="184BCCDC" w:rsidR="00EA3522" w:rsidRPr="00CD5AB3" w:rsidRDefault="00EA3522" w:rsidP="00C11AAF">
      <w:pPr>
        <w:pStyle w:val="pqiText"/>
        <w:numPr>
          <w:ilvl w:val="0"/>
          <w:numId w:val="54"/>
        </w:numPr>
      </w:pPr>
      <w:r w:rsidRPr="00CD5AB3">
        <w:t>numer identyfikacyjny Podmiotu (</w:t>
      </w:r>
      <w:r w:rsidR="00B110D3">
        <w:t>w</w:t>
      </w:r>
      <w:r w:rsidR="00B110D3" w:rsidRPr="00CD5AB3">
        <w:t xml:space="preserve">ysyłającego </w:t>
      </w:r>
      <w:r w:rsidRPr="00CD5AB3">
        <w:t xml:space="preserve">albo </w:t>
      </w:r>
      <w:r w:rsidR="00B110D3">
        <w:t>o</w:t>
      </w:r>
      <w:r w:rsidR="00B110D3" w:rsidRPr="00CD5AB3">
        <w:t>dbierającego</w:t>
      </w:r>
      <w:r w:rsidRPr="00CD5AB3">
        <w:t>) właściwy dla danego typu podmiotu.</w:t>
      </w:r>
    </w:p>
    <w:p w14:paraId="3D63B27D" w14:textId="77777777" w:rsidR="00B85678" w:rsidRPr="00CD5AB3" w:rsidRDefault="00B85678" w:rsidP="00822203">
      <w:pPr>
        <w:pStyle w:val="pqiChpHeadNum2"/>
      </w:pPr>
      <w:bookmarkStart w:id="170" w:name="_Toc526429213"/>
      <w:bookmarkStart w:id="171" w:name="_Toc528064579"/>
      <w:bookmarkStart w:id="172" w:name="_Toc97636632"/>
      <w:r w:rsidRPr="00CD5AB3">
        <w:t>PL000 – Komunikat testowy</w:t>
      </w:r>
      <w:bookmarkEnd w:id="170"/>
      <w:bookmarkEnd w:id="171"/>
      <w:bookmarkEnd w:id="172"/>
    </w:p>
    <w:p w14:paraId="34C33F8D" w14:textId="77777777" w:rsidR="00C11AAF" w:rsidRPr="00CD5AB3" w:rsidRDefault="00C11AAF" w:rsidP="00C11AAF">
      <w:pPr>
        <w:pStyle w:val="pqiText"/>
      </w:pPr>
      <w:r w:rsidRPr="00CD5AB3">
        <w:t>Komunikat wykorzystywany do testowania interfejsu komunikacyjnego podmiotu – nie jest to komunikat biznesowy.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38"/>
        <w:gridCol w:w="371"/>
        <w:gridCol w:w="4678"/>
        <w:gridCol w:w="409"/>
        <w:gridCol w:w="2297"/>
        <w:gridCol w:w="4473"/>
        <w:gridCol w:w="878"/>
      </w:tblGrid>
      <w:tr w:rsidR="00C11AAF" w:rsidRPr="00CD5AB3" w14:paraId="78EA02BC" w14:textId="77777777" w:rsidTr="00F23355">
        <w:trPr>
          <w:cantSplit/>
          <w:tblHeader/>
        </w:trPr>
        <w:tc>
          <w:tcPr>
            <w:tcW w:w="441" w:type="dxa"/>
            <w:shd w:val="clear" w:color="auto" w:fill="F3F3F3"/>
            <w:vAlign w:val="center"/>
          </w:tcPr>
          <w:p w14:paraId="4169CB68" w14:textId="77777777" w:rsidR="00C11AAF" w:rsidRPr="00CD5AB3" w:rsidRDefault="00C11AAF" w:rsidP="00F23355">
            <w:pPr>
              <w:pStyle w:val="pqiTabBody"/>
            </w:pPr>
            <w:r w:rsidRPr="00CD5AB3">
              <w:br w:type="page"/>
            </w:r>
            <w:r w:rsidRPr="00CD5AB3">
              <w:br w:type="page"/>
              <w:t>A</w:t>
            </w:r>
          </w:p>
        </w:tc>
        <w:tc>
          <w:tcPr>
            <w:tcW w:w="372" w:type="dxa"/>
            <w:shd w:val="clear" w:color="auto" w:fill="F3F3F3"/>
            <w:vAlign w:val="center"/>
          </w:tcPr>
          <w:p w14:paraId="12AD1DB1" w14:textId="77777777" w:rsidR="00C11AAF" w:rsidRPr="00CD5AB3" w:rsidRDefault="00C11AAF" w:rsidP="00F23355">
            <w:pPr>
              <w:pStyle w:val="pqiTabBody"/>
            </w:pPr>
            <w:r w:rsidRPr="00CD5AB3">
              <w:t>B</w:t>
            </w:r>
          </w:p>
        </w:tc>
        <w:tc>
          <w:tcPr>
            <w:tcW w:w="4730" w:type="dxa"/>
            <w:shd w:val="clear" w:color="auto" w:fill="F3F3F3"/>
            <w:vAlign w:val="center"/>
          </w:tcPr>
          <w:p w14:paraId="1658B8AA" w14:textId="77777777" w:rsidR="00C11AAF" w:rsidRPr="00CD5AB3" w:rsidRDefault="00C11AAF" w:rsidP="00F23355">
            <w:pPr>
              <w:pStyle w:val="pqiTabBody"/>
            </w:pPr>
            <w:r w:rsidRPr="00CD5AB3">
              <w:t>C</w:t>
            </w:r>
          </w:p>
        </w:tc>
        <w:tc>
          <w:tcPr>
            <w:tcW w:w="410" w:type="dxa"/>
            <w:shd w:val="clear" w:color="auto" w:fill="F3F3F3"/>
            <w:vAlign w:val="center"/>
          </w:tcPr>
          <w:p w14:paraId="64B10F6C" w14:textId="77777777" w:rsidR="00C11AAF" w:rsidRPr="00CD5AB3" w:rsidRDefault="00C11AAF" w:rsidP="00F23355">
            <w:pPr>
              <w:pStyle w:val="pqiTabBody"/>
            </w:pPr>
            <w:r w:rsidRPr="00CD5AB3">
              <w:t>D</w:t>
            </w:r>
          </w:p>
        </w:tc>
        <w:tc>
          <w:tcPr>
            <w:tcW w:w="2356" w:type="dxa"/>
            <w:shd w:val="clear" w:color="auto" w:fill="F3F3F3"/>
            <w:vAlign w:val="center"/>
          </w:tcPr>
          <w:p w14:paraId="77A98EE1" w14:textId="77777777" w:rsidR="00C11AAF" w:rsidRPr="00CD5AB3" w:rsidRDefault="00C11AAF" w:rsidP="00F23355">
            <w:pPr>
              <w:pStyle w:val="pqiTabBody"/>
            </w:pPr>
            <w:r w:rsidRPr="00CD5AB3">
              <w:t>E</w:t>
            </w:r>
          </w:p>
        </w:tc>
        <w:tc>
          <w:tcPr>
            <w:tcW w:w="4566" w:type="dxa"/>
            <w:shd w:val="clear" w:color="auto" w:fill="F3F3F3"/>
            <w:vAlign w:val="center"/>
          </w:tcPr>
          <w:p w14:paraId="3EDB361D" w14:textId="77777777" w:rsidR="00C11AAF" w:rsidRPr="00CD5AB3" w:rsidRDefault="00C11AAF" w:rsidP="00F23355">
            <w:pPr>
              <w:pStyle w:val="pqiTabBody"/>
            </w:pPr>
            <w:r w:rsidRPr="00CD5AB3">
              <w:t>F</w:t>
            </w:r>
          </w:p>
        </w:tc>
        <w:tc>
          <w:tcPr>
            <w:tcW w:w="891" w:type="dxa"/>
            <w:shd w:val="clear" w:color="auto" w:fill="F3F3F3"/>
            <w:vAlign w:val="center"/>
          </w:tcPr>
          <w:p w14:paraId="7AB7D16B" w14:textId="77777777" w:rsidR="00C11AAF" w:rsidRPr="00CD5AB3" w:rsidRDefault="00C11AAF" w:rsidP="00F23355">
            <w:pPr>
              <w:pStyle w:val="pqiTabBody"/>
            </w:pPr>
            <w:r w:rsidRPr="00CD5AB3">
              <w:t>G</w:t>
            </w:r>
          </w:p>
        </w:tc>
      </w:tr>
      <w:tr w:rsidR="00C11AAF" w:rsidRPr="00CD5AB3" w14:paraId="43DBB064" w14:textId="77777777" w:rsidTr="00F23355">
        <w:trPr>
          <w:cantSplit/>
        </w:trPr>
        <w:tc>
          <w:tcPr>
            <w:tcW w:w="13766" w:type="dxa"/>
            <w:gridSpan w:val="7"/>
          </w:tcPr>
          <w:p w14:paraId="4477D2B8" w14:textId="77777777" w:rsidR="00C11AAF" w:rsidRPr="00CD5AB3" w:rsidRDefault="00C11AAF" w:rsidP="00F23355">
            <w:pPr>
              <w:pStyle w:val="pqiTabHead"/>
            </w:pPr>
            <w:r w:rsidRPr="00CD5AB3">
              <w:t>PL000 – PL_TST_SUB – Komunikat testowy.</w:t>
            </w:r>
          </w:p>
        </w:tc>
      </w:tr>
      <w:tr w:rsidR="00C11AAF" w:rsidRPr="00CD5AB3" w14:paraId="1ACD32BD" w14:textId="77777777" w:rsidTr="00F23355">
        <w:trPr>
          <w:cantSplit/>
        </w:trPr>
        <w:tc>
          <w:tcPr>
            <w:tcW w:w="813" w:type="dxa"/>
            <w:gridSpan w:val="2"/>
          </w:tcPr>
          <w:p w14:paraId="5E0AB41C" w14:textId="77777777" w:rsidR="00C11AAF" w:rsidRPr="00CD5AB3" w:rsidRDefault="00C11AAF" w:rsidP="009625A2">
            <w:pPr>
              <w:pStyle w:val="pqiTabBody"/>
              <w:numPr>
                <w:ilvl w:val="0"/>
                <w:numId w:val="53"/>
              </w:numPr>
              <w:rPr>
                <w:b/>
                <w:i/>
              </w:rPr>
            </w:pPr>
          </w:p>
        </w:tc>
        <w:tc>
          <w:tcPr>
            <w:tcW w:w="4730" w:type="dxa"/>
          </w:tcPr>
          <w:p w14:paraId="5BAC7076" w14:textId="77777777" w:rsidR="00C11AAF" w:rsidRPr="00CD5AB3" w:rsidRDefault="00C11AAF" w:rsidP="00F23355">
            <w:pPr>
              <w:pStyle w:val="pqiTabBody"/>
              <w:rPr>
                <w:b/>
              </w:rPr>
            </w:pPr>
            <w:r w:rsidRPr="00CD5AB3">
              <w:rPr>
                <w:b/>
              </w:rPr>
              <w:t>&lt;NAGŁÓWEK&gt;</w:t>
            </w:r>
          </w:p>
          <w:p w14:paraId="016333FD" w14:textId="77777777" w:rsidR="00C11AAF" w:rsidRPr="00CD5AB3" w:rsidRDefault="00C11AAF" w:rsidP="00F23355">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PL000</w:t>
            </w:r>
            <w:r w:rsidRPr="00CD5AB3">
              <w:rPr>
                <w:rFonts w:ascii="Courier New" w:hAnsi="Courier New"/>
                <w:color w:val="0000FF"/>
              </w:rPr>
              <w:t>/Header</w:t>
            </w:r>
          </w:p>
        </w:tc>
        <w:tc>
          <w:tcPr>
            <w:tcW w:w="410" w:type="dxa"/>
          </w:tcPr>
          <w:p w14:paraId="55CE3193" w14:textId="77777777" w:rsidR="00C11AAF" w:rsidRPr="00CD5AB3" w:rsidRDefault="00C11AAF" w:rsidP="00F23355">
            <w:pPr>
              <w:pStyle w:val="pqiTabBody"/>
              <w:rPr>
                <w:b/>
              </w:rPr>
            </w:pPr>
            <w:r w:rsidRPr="00CD5AB3">
              <w:rPr>
                <w:b/>
              </w:rPr>
              <w:t>R</w:t>
            </w:r>
          </w:p>
        </w:tc>
        <w:tc>
          <w:tcPr>
            <w:tcW w:w="2356" w:type="dxa"/>
          </w:tcPr>
          <w:p w14:paraId="6250A4E0" w14:textId="77777777" w:rsidR="00C11AAF" w:rsidRPr="00CD5AB3" w:rsidRDefault="00C11AAF" w:rsidP="00F23355">
            <w:pPr>
              <w:pStyle w:val="pqiTabBody"/>
              <w:rPr>
                <w:b/>
              </w:rPr>
            </w:pPr>
          </w:p>
        </w:tc>
        <w:tc>
          <w:tcPr>
            <w:tcW w:w="4566" w:type="dxa"/>
          </w:tcPr>
          <w:p w14:paraId="4AD20DD3" w14:textId="77777777" w:rsidR="00C11AAF" w:rsidRPr="00CD5AB3" w:rsidRDefault="00C11AAF" w:rsidP="00F23355">
            <w:pPr>
              <w:pStyle w:val="pqiTabBody"/>
              <w:rPr>
                <w:b/>
              </w:rPr>
            </w:pPr>
          </w:p>
        </w:tc>
        <w:tc>
          <w:tcPr>
            <w:tcW w:w="891" w:type="dxa"/>
          </w:tcPr>
          <w:p w14:paraId="7769396E" w14:textId="77777777" w:rsidR="00C11AAF" w:rsidRPr="00CD5AB3" w:rsidRDefault="00C11AAF" w:rsidP="00F23355">
            <w:pPr>
              <w:pStyle w:val="pqiTabBody"/>
              <w:rPr>
                <w:b/>
              </w:rPr>
            </w:pPr>
            <w:r w:rsidRPr="00CD5AB3">
              <w:rPr>
                <w:b/>
              </w:rPr>
              <w:t>1x</w:t>
            </w:r>
          </w:p>
        </w:tc>
      </w:tr>
      <w:tr w:rsidR="00C11AAF" w:rsidRPr="00CD5AB3" w14:paraId="17CAF998" w14:textId="77777777" w:rsidTr="00F23355">
        <w:trPr>
          <w:cantSplit/>
        </w:trPr>
        <w:tc>
          <w:tcPr>
            <w:tcW w:w="813" w:type="dxa"/>
            <w:gridSpan w:val="2"/>
          </w:tcPr>
          <w:p w14:paraId="4D204737" w14:textId="77777777" w:rsidR="00C11AAF" w:rsidRPr="00CD5AB3" w:rsidRDefault="00C11AAF" w:rsidP="009625A2">
            <w:pPr>
              <w:pStyle w:val="pqiTabBody"/>
              <w:numPr>
                <w:ilvl w:val="0"/>
                <w:numId w:val="53"/>
              </w:numPr>
              <w:rPr>
                <w:b/>
                <w:i/>
              </w:rPr>
            </w:pPr>
          </w:p>
        </w:tc>
        <w:tc>
          <w:tcPr>
            <w:tcW w:w="4730" w:type="dxa"/>
          </w:tcPr>
          <w:p w14:paraId="6A58D88D" w14:textId="77777777" w:rsidR="00C11AAF" w:rsidRPr="00CD5AB3" w:rsidRDefault="00C11AAF" w:rsidP="00F23355">
            <w:pPr>
              <w:pStyle w:val="pqiTabBody"/>
              <w:rPr>
                <w:b/>
              </w:rPr>
            </w:pPr>
            <w:r w:rsidRPr="00CD5AB3">
              <w:rPr>
                <w:b/>
              </w:rPr>
              <w:t>Element testowy</w:t>
            </w:r>
          </w:p>
          <w:p w14:paraId="6D7895AD" w14:textId="77777777" w:rsidR="00C11AAF" w:rsidRPr="00CD5AB3" w:rsidRDefault="00C11AAF" w:rsidP="00F23355">
            <w:pPr>
              <w:pStyle w:val="pqiTabBody"/>
              <w:rPr>
                <w:rFonts w:ascii="Courier New" w:hAnsi="Courier New"/>
                <w:color w:val="0000FF"/>
              </w:rPr>
            </w:pPr>
            <w:r w:rsidRPr="00CD5AB3">
              <w:rPr>
                <w:rFonts w:ascii="Courier New" w:hAnsi="Courier New"/>
                <w:color w:val="0000FF"/>
              </w:rPr>
              <w:t>/PL</w:t>
            </w:r>
            <w:r w:rsidRPr="00CD5AB3">
              <w:rPr>
                <w:rFonts w:ascii="Courier New" w:hAnsi="Courier New" w:cs="Courier New"/>
                <w:noProof/>
                <w:color w:val="0000FF"/>
              </w:rPr>
              <w:t>000</w:t>
            </w:r>
            <w:r w:rsidRPr="00CD5AB3">
              <w:rPr>
                <w:rFonts w:ascii="Courier New" w:hAnsi="Courier New"/>
                <w:color w:val="0000FF"/>
              </w:rPr>
              <w:t>/Body/TestMessage</w:t>
            </w:r>
          </w:p>
        </w:tc>
        <w:tc>
          <w:tcPr>
            <w:tcW w:w="410" w:type="dxa"/>
          </w:tcPr>
          <w:p w14:paraId="461302BC" w14:textId="77777777" w:rsidR="00C11AAF" w:rsidRPr="00CD5AB3" w:rsidRDefault="00C11AAF" w:rsidP="00F23355">
            <w:pPr>
              <w:pStyle w:val="pqiTabBody"/>
              <w:rPr>
                <w:b/>
              </w:rPr>
            </w:pPr>
            <w:r w:rsidRPr="00CD5AB3">
              <w:rPr>
                <w:b/>
              </w:rPr>
              <w:t>R</w:t>
            </w:r>
          </w:p>
        </w:tc>
        <w:tc>
          <w:tcPr>
            <w:tcW w:w="2356" w:type="dxa"/>
          </w:tcPr>
          <w:p w14:paraId="625CCDEC" w14:textId="77777777" w:rsidR="00C11AAF" w:rsidRPr="00CD5AB3" w:rsidRDefault="00C11AAF" w:rsidP="00F23355">
            <w:pPr>
              <w:pStyle w:val="pqiTabBody"/>
              <w:rPr>
                <w:b/>
              </w:rPr>
            </w:pPr>
          </w:p>
        </w:tc>
        <w:tc>
          <w:tcPr>
            <w:tcW w:w="4566" w:type="dxa"/>
          </w:tcPr>
          <w:p w14:paraId="1D54B898" w14:textId="77777777" w:rsidR="00C11AAF" w:rsidRPr="00CD5AB3" w:rsidRDefault="00C11AAF" w:rsidP="00F23355">
            <w:pPr>
              <w:pStyle w:val="pqiTabBody"/>
              <w:rPr>
                <w:b/>
              </w:rPr>
            </w:pPr>
            <w:r w:rsidRPr="00CD5AB3">
              <w:rPr>
                <w:b/>
              </w:rPr>
              <w:t>Element zawierający tekst „Wiadomość testowa.”</w:t>
            </w:r>
          </w:p>
        </w:tc>
        <w:tc>
          <w:tcPr>
            <w:tcW w:w="891" w:type="dxa"/>
          </w:tcPr>
          <w:p w14:paraId="563A5B3C" w14:textId="77777777" w:rsidR="00C11AAF" w:rsidRPr="00CD5AB3" w:rsidRDefault="00C11AAF" w:rsidP="00F23355">
            <w:pPr>
              <w:pStyle w:val="pqiTabBody"/>
              <w:rPr>
                <w:b/>
              </w:rPr>
            </w:pPr>
            <w:r w:rsidRPr="00CD5AB3">
              <w:rPr>
                <w:b/>
              </w:rPr>
              <w:t>1x</w:t>
            </w:r>
          </w:p>
        </w:tc>
      </w:tr>
    </w:tbl>
    <w:p w14:paraId="60D60C2A" w14:textId="77777777" w:rsidR="00FB6562" w:rsidRPr="00CD5AB3" w:rsidRDefault="00FB6562" w:rsidP="00FB6562">
      <w:pPr>
        <w:pStyle w:val="pqiChpHeadNum2"/>
      </w:pPr>
      <w:bookmarkStart w:id="173" w:name="_Toc477726248"/>
      <w:bookmarkStart w:id="174" w:name="_Toc526429214"/>
      <w:bookmarkStart w:id="175" w:name="_Toc528064580"/>
      <w:bookmarkStart w:id="176" w:name="_Toc97636633"/>
      <w:bookmarkStart w:id="177" w:name="_Toc379453951"/>
      <w:r w:rsidRPr="00CD5AB3">
        <w:lastRenderedPageBreak/>
        <w:t>DD704 –  Komunikat informujący o błędach walidacji</w:t>
      </w:r>
      <w:bookmarkEnd w:id="173"/>
      <w:bookmarkEnd w:id="174"/>
      <w:bookmarkEnd w:id="175"/>
      <w:bookmarkEnd w:id="176"/>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3"/>
        <w:gridCol w:w="368"/>
        <w:gridCol w:w="5377"/>
        <w:gridCol w:w="402"/>
        <w:gridCol w:w="2771"/>
        <w:gridCol w:w="3313"/>
        <w:gridCol w:w="890"/>
      </w:tblGrid>
      <w:tr w:rsidR="00FB6562" w:rsidRPr="00CD5AB3" w14:paraId="639BCE8B" w14:textId="77777777" w:rsidTr="00D71C4A">
        <w:trPr>
          <w:cantSplit/>
          <w:tblHeader/>
        </w:trPr>
        <w:tc>
          <w:tcPr>
            <w:tcW w:w="428" w:type="dxa"/>
            <w:shd w:val="clear" w:color="auto" w:fill="F3F3F3"/>
            <w:vAlign w:val="center"/>
          </w:tcPr>
          <w:p w14:paraId="0E9DA032" w14:textId="77777777" w:rsidR="00FB6562" w:rsidRPr="00CD5AB3" w:rsidRDefault="00FB6562" w:rsidP="00D71C4A">
            <w:pPr>
              <w:pStyle w:val="pqiTabBody"/>
            </w:pPr>
            <w:r w:rsidRPr="00CD5AB3">
              <w:br w:type="page"/>
            </w:r>
            <w:r w:rsidRPr="00CD5AB3">
              <w:br w:type="page"/>
              <w:t>A</w:t>
            </w:r>
          </w:p>
        </w:tc>
        <w:tc>
          <w:tcPr>
            <w:tcW w:w="369" w:type="dxa"/>
            <w:shd w:val="clear" w:color="auto" w:fill="F3F3F3"/>
            <w:vAlign w:val="center"/>
          </w:tcPr>
          <w:p w14:paraId="50175815" w14:textId="77777777" w:rsidR="00FB6562" w:rsidRPr="00CD5AB3" w:rsidRDefault="00FB6562" w:rsidP="00D71C4A">
            <w:pPr>
              <w:pStyle w:val="pqiTabBody"/>
            </w:pPr>
            <w:r w:rsidRPr="00CD5AB3">
              <w:t>B</w:t>
            </w:r>
          </w:p>
        </w:tc>
        <w:tc>
          <w:tcPr>
            <w:tcW w:w="5377" w:type="dxa"/>
            <w:shd w:val="clear" w:color="auto" w:fill="F3F3F3"/>
            <w:vAlign w:val="center"/>
          </w:tcPr>
          <w:p w14:paraId="2A9B0721" w14:textId="77777777" w:rsidR="00FB6562" w:rsidRPr="00CD5AB3" w:rsidRDefault="00FB6562" w:rsidP="00D71C4A">
            <w:pPr>
              <w:pStyle w:val="pqiTabBody"/>
            </w:pPr>
            <w:r w:rsidRPr="00CD5AB3">
              <w:t>C</w:t>
            </w:r>
          </w:p>
        </w:tc>
        <w:tc>
          <w:tcPr>
            <w:tcW w:w="405" w:type="dxa"/>
            <w:shd w:val="clear" w:color="auto" w:fill="F3F3F3"/>
            <w:vAlign w:val="center"/>
          </w:tcPr>
          <w:p w14:paraId="186D4D3D" w14:textId="77777777" w:rsidR="00FB6562" w:rsidRPr="00CD5AB3" w:rsidRDefault="00FB6562" w:rsidP="00D71C4A">
            <w:pPr>
              <w:pStyle w:val="pqiTabBody"/>
            </w:pPr>
            <w:r w:rsidRPr="00CD5AB3">
              <w:t>D</w:t>
            </w:r>
          </w:p>
        </w:tc>
        <w:tc>
          <w:tcPr>
            <w:tcW w:w="2895" w:type="dxa"/>
            <w:shd w:val="clear" w:color="auto" w:fill="F3F3F3"/>
            <w:vAlign w:val="center"/>
          </w:tcPr>
          <w:p w14:paraId="3438E53E" w14:textId="77777777" w:rsidR="00FB6562" w:rsidRPr="00CD5AB3" w:rsidRDefault="00FB6562" w:rsidP="00D71C4A">
            <w:pPr>
              <w:pStyle w:val="pqiTabBody"/>
            </w:pPr>
            <w:r w:rsidRPr="00CD5AB3">
              <w:t>E</w:t>
            </w:r>
          </w:p>
        </w:tc>
        <w:tc>
          <w:tcPr>
            <w:tcW w:w="3402" w:type="dxa"/>
            <w:shd w:val="clear" w:color="auto" w:fill="F3F3F3"/>
            <w:vAlign w:val="center"/>
          </w:tcPr>
          <w:p w14:paraId="05BF4B53" w14:textId="77777777" w:rsidR="00FB6562" w:rsidRPr="00CD5AB3" w:rsidRDefault="00FB6562" w:rsidP="00D71C4A">
            <w:pPr>
              <w:pStyle w:val="pqiTabBody"/>
            </w:pPr>
            <w:r w:rsidRPr="00CD5AB3">
              <w:t>F</w:t>
            </w:r>
          </w:p>
        </w:tc>
        <w:tc>
          <w:tcPr>
            <w:tcW w:w="890" w:type="dxa"/>
            <w:shd w:val="clear" w:color="auto" w:fill="F3F3F3"/>
            <w:vAlign w:val="center"/>
          </w:tcPr>
          <w:p w14:paraId="16B973CA" w14:textId="77777777" w:rsidR="00FB6562" w:rsidRPr="00CD5AB3" w:rsidRDefault="00FB6562" w:rsidP="00D71C4A">
            <w:pPr>
              <w:pStyle w:val="pqiTabBody"/>
            </w:pPr>
            <w:r w:rsidRPr="00CD5AB3">
              <w:t>G</w:t>
            </w:r>
          </w:p>
        </w:tc>
      </w:tr>
      <w:tr w:rsidR="00FB6562" w:rsidRPr="00CD5AB3" w14:paraId="66D0AF2D" w14:textId="77777777" w:rsidTr="00D71C4A">
        <w:trPr>
          <w:cantSplit/>
        </w:trPr>
        <w:tc>
          <w:tcPr>
            <w:tcW w:w="13766" w:type="dxa"/>
            <w:gridSpan w:val="7"/>
          </w:tcPr>
          <w:p w14:paraId="6B4F933E" w14:textId="77777777" w:rsidR="00FB6562" w:rsidRPr="00CD5AB3" w:rsidRDefault="00FB6562" w:rsidP="00D71C4A">
            <w:pPr>
              <w:pStyle w:val="pqiTabHead"/>
            </w:pPr>
            <w:r w:rsidRPr="00CD5AB3">
              <w:t>DD704 – DD_REJ_DAT – Komunikat informujący o błędach walidacji.</w:t>
            </w:r>
          </w:p>
        </w:tc>
      </w:tr>
      <w:tr w:rsidR="00FB6562" w:rsidRPr="00CD5AB3" w14:paraId="0BA2A234" w14:textId="77777777" w:rsidTr="00D71C4A">
        <w:trPr>
          <w:cantSplit/>
        </w:trPr>
        <w:tc>
          <w:tcPr>
            <w:tcW w:w="813" w:type="dxa"/>
            <w:gridSpan w:val="2"/>
          </w:tcPr>
          <w:p w14:paraId="6EDD42B6" w14:textId="77777777" w:rsidR="00FB6562" w:rsidRPr="00CD5AB3" w:rsidRDefault="00FB6562" w:rsidP="00E162C1">
            <w:pPr>
              <w:pStyle w:val="pqiTabBody"/>
              <w:ind w:left="119"/>
              <w:rPr>
                <w:b/>
                <w:i/>
              </w:rPr>
            </w:pPr>
          </w:p>
        </w:tc>
        <w:tc>
          <w:tcPr>
            <w:tcW w:w="4730" w:type="dxa"/>
          </w:tcPr>
          <w:p w14:paraId="39553980" w14:textId="77777777" w:rsidR="00FB6562" w:rsidRPr="00CD5AB3" w:rsidRDefault="00FB6562" w:rsidP="00D71C4A">
            <w:pPr>
              <w:pStyle w:val="pqiTabBody"/>
              <w:rPr>
                <w:b/>
              </w:rPr>
            </w:pPr>
            <w:r w:rsidRPr="00CD5AB3">
              <w:rPr>
                <w:b/>
              </w:rPr>
              <w:t>&lt;NAGŁÓWEK&gt;</w:t>
            </w:r>
          </w:p>
          <w:p w14:paraId="158BC73C" w14:textId="77777777" w:rsidR="00FB6562" w:rsidRPr="00CD5AB3" w:rsidRDefault="00FB6562" w:rsidP="00D71C4A">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DD704</w:t>
            </w:r>
            <w:r w:rsidRPr="00CD5AB3">
              <w:rPr>
                <w:rFonts w:ascii="Courier New" w:hAnsi="Courier New"/>
                <w:color w:val="0000FF"/>
              </w:rPr>
              <w:t>/Header</w:t>
            </w:r>
          </w:p>
        </w:tc>
        <w:tc>
          <w:tcPr>
            <w:tcW w:w="410" w:type="dxa"/>
          </w:tcPr>
          <w:p w14:paraId="2E66F335" w14:textId="77777777" w:rsidR="00FB6562" w:rsidRPr="00CD5AB3" w:rsidRDefault="00FB6562" w:rsidP="00D71C4A">
            <w:pPr>
              <w:pStyle w:val="pqiTabBody"/>
              <w:rPr>
                <w:b/>
              </w:rPr>
            </w:pPr>
            <w:r w:rsidRPr="00CD5AB3">
              <w:rPr>
                <w:b/>
              </w:rPr>
              <w:t>R</w:t>
            </w:r>
          </w:p>
        </w:tc>
        <w:tc>
          <w:tcPr>
            <w:tcW w:w="3155" w:type="dxa"/>
          </w:tcPr>
          <w:p w14:paraId="3E8D0AC0" w14:textId="77777777" w:rsidR="00FB6562" w:rsidRPr="00CD5AB3" w:rsidRDefault="00FB6562" w:rsidP="00D71C4A">
            <w:pPr>
              <w:pStyle w:val="pqiTabBody"/>
              <w:rPr>
                <w:b/>
              </w:rPr>
            </w:pPr>
          </w:p>
        </w:tc>
        <w:tc>
          <w:tcPr>
            <w:tcW w:w="3767" w:type="dxa"/>
          </w:tcPr>
          <w:p w14:paraId="43E24111" w14:textId="77777777" w:rsidR="00FB6562" w:rsidRPr="00CD5AB3" w:rsidRDefault="00FB6562" w:rsidP="00D71C4A">
            <w:pPr>
              <w:pStyle w:val="pqiTabBody"/>
              <w:rPr>
                <w:b/>
              </w:rPr>
            </w:pPr>
          </w:p>
        </w:tc>
        <w:tc>
          <w:tcPr>
            <w:tcW w:w="891" w:type="dxa"/>
          </w:tcPr>
          <w:p w14:paraId="59E6F06E" w14:textId="77777777" w:rsidR="00FB6562" w:rsidRPr="00CD5AB3" w:rsidRDefault="00FB6562" w:rsidP="00D71C4A">
            <w:pPr>
              <w:pStyle w:val="pqiTabBody"/>
              <w:rPr>
                <w:b/>
              </w:rPr>
            </w:pPr>
            <w:r w:rsidRPr="00CD5AB3">
              <w:rPr>
                <w:b/>
              </w:rPr>
              <w:t>1x</w:t>
            </w:r>
          </w:p>
        </w:tc>
      </w:tr>
      <w:tr w:rsidR="00FB6562" w:rsidRPr="00CD5AB3" w14:paraId="4ED3BD74" w14:textId="77777777" w:rsidTr="00D71C4A">
        <w:trPr>
          <w:cantSplit/>
        </w:trPr>
        <w:tc>
          <w:tcPr>
            <w:tcW w:w="13766" w:type="dxa"/>
            <w:gridSpan w:val="7"/>
          </w:tcPr>
          <w:p w14:paraId="79354A20" w14:textId="77777777" w:rsidR="00FB6562" w:rsidRPr="00CD5AB3" w:rsidRDefault="00FB6562" w:rsidP="00D71C4A">
            <w:pPr>
              <w:pStyle w:val="pqiTabBody"/>
            </w:pPr>
            <w:r w:rsidRPr="00CD5AB3">
              <w:t>Wszystkie główne elementy poczynając od poniższego zawarte są w elemencie:</w:t>
            </w:r>
          </w:p>
          <w:p w14:paraId="0C69B865" w14:textId="77777777" w:rsidR="00FB6562" w:rsidRPr="00CD5AB3" w:rsidRDefault="00FB6562" w:rsidP="00D71C4A">
            <w:pPr>
              <w:pStyle w:val="pqiTabBody"/>
              <w:rPr>
                <w:rFonts w:ascii="Courier New" w:hAnsi="Courier New"/>
                <w:color w:val="0000FF"/>
              </w:rPr>
            </w:pPr>
            <w:r w:rsidRPr="00CD5AB3">
              <w:rPr>
                <w:rFonts w:ascii="Courier New" w:hAnsi="Courier New"/>
                <w:color w:val="0000FF"/>
              </w:rPr>
              <w:t>/DD</w:t>
            </w:r>
            <w:r w:rsidRPr="00CD5AB3">
              <w:rPr>
                <w:rFonts w:ascii="Courier New" w:hAnsi="Courier New" w:cs="Courier New"/>
                <w:noProof/>
                <w:color w:val="0000FF"/>
              </w:rPr>
              <w:t>704</w:t>
            </w:r>
            <w:r w:rsidRPr="00CD5AB3">
              <w:rPr>
                <w:rFonts w:ascii="Courier New" w:hAnsi="Courier New"/>
                <w:color w:val="0000FF"/>
              </w:rPr>
              <w:t>/Body/</w:t>
            </w:r>
            <w:r w:rsidRPr="00CD5AB3">
              <w:rPr>
                <w:rFonts w:ascii="Courier New" w:hAnsi="Courier New" w:cs="Courier New"/>
                <w:noProof/>
                <w:color w:val="0000FF"/>
              </w:rPr>
              <w:t>GenericRefusalMessage</w:t>
            </w:r>
          </w:p>
        </w:tc>
      </w:tr>
      <w:tr w:rsidR="00FB6562" w:rsidRPr="00CD5AB3" w14:paraId="4B66046D" w14:textId="77777777" w:rsidTr="00D71C4A">
        <w:trPr>
          <w:cantSplit/>
        </w:trPr>
        <w:tc>
          <w:tcPr>
            <w:tcW w:w="813" w:type="dxa"/>
            <w:gridSpan w:val="2"/>
          </w:tcPr>
          <w:p w14:paraId="2C17DEE9" w14:textId="77777777" w:rsidR="00FB6562" w:rsidRPr="00CD5AB3" w:rsidRDefault="00FB6562" w:rsidP="009625A2">
            <w:pPr>
              <w:pStyle w:val="pqiTabBody"/>
              <w:numPr>
                <w:ilvl w:val="0"/>
                <w:numId w:val="50"/>
              </w:numPr>
              <w:rPr>
                <w:b/>
                <w:i/>
              </w:rPr>
            </w:pPr>
          </w:p>
        </w:tc>
        <w:tc>
          <w:tcPr>
            <w:tcW w:w="4730" w:type="dxa"/>
          </w:tcPr>
          <w:p w14:paraId="2ACF6D55" w14:textId="77777777" w:rsidR="00FB6562" w:rsidRPr="00CD5AB3" w:rsidRDefault="00FB6562" w:rsidP="00D71C4A">
            <w:pPr>
              <w:pStyle w:val="pqiTabBody"/>
              <w:rPr>
                <w:b/>
              </w:rPr>
            </w:pPr>
            <w:r w:rsidRPr="00CD5AB3">
              <w:rPr>
                <w:b/>
              </w:rPr>
              <w:t>CECHA</w:t>
            </w:r>
          </w:p>
          <w:p w14:paraId="72A223CD" w14:textId="77777777" w:rsidR="00FB6562" w:rsidRPr="00CD5AB3" w:rsidRDefault="00FB6562" w:rsidP="00D71C4A">
            <w:pPr>
              <w:pStyle w:val="pqiTabBody"/>
              <w:rPr>
                <w:rFonts w:ascii="Courier New" w:hAnsi="Courier New"/>
                <w:color w:val="0000FF"/>
              </w:rPr>
            </w:pPr>
            <w:r w:rsidRPr="00CD5AB3">
              <w:rPr>
                <w:rFonts w:ascii="Courier New" w:hAnsi="Courier New"/>
                <w:color w:val="0000FF"/>
              </w:rPr>
              <w:t>DeliveryDocumentReference</w:t>
            </w:r>
          </w:p>
        </w:tc>
        <w:tc>
          <w:tcPr>
            <w:tcW w:w="410" w:type="dxa"/>
          </w:tcPr>
          <w:p w14:paraId="51446C14" w14:textId="77777777" w:rsidR="00FB6562" w:rsidRPr="00CD5AB3" w:rsidRDefault="00FB6562" w:rsidP="00D71C4A">
            <w:pPr>
              <w:pStyle w:val="pqiTabBody"/>
              <w:rPr>
                <w:b/>
              </w:rPr>
            </w:pPr>
            <w:r w:rsidRPr="00CD5AB3">
              <w:rPr>
                <w:b/>
              </w:rPr>
              <w:t>R</w:t>
            </w:r>
          </w:p>
        </w:tc>
        <w:tc>
          <w:tcPr>
            <w:tcW w:w="3155" w:type="dxa"/>
          </w:tcPr>
          <w:p w14:paraId="48F317CD" w14:textId="77777777" w:rsidR="00FB6562" w:rsidRPr="00CD5AB3" w:rsidRDefault="00FB6562" w:rsidP="00D71C4A">
            <w:pPr>
              <w:pStyle w:val="pqiTabBody"/>
              <w:rPr>
                <w:b/>
              </w:rPr>
            </w:pPr>
          </w:p>
        </w:tc>
        <w:tc>
          <w:tcPr>
            <w:tcW w:w="3767" w:type="dxa"/>
          </w:tcPr>
          <w:p w14:paraId="30E4F9D3" w14:textId="77777777" w:rsidR="00FB6562" w:rsidRPr="00CD5AB3" w:rsidRDefault="00FB6562" w:rsidP="00D71C4A">
            <w:pPr>
              <w:pStyle w:val="pqiTabBody"/>
              <w:rPr>
                <w:b/>
              </w:rPr>
            </w:pPr>
          </w:p>
        </w:tc>
        <w:tc>
          <w:tcPr>
            <w:tcW w:w="891" w:type="dxa"/>
          </w:tcPr>
          <w:p w14:paraId="5B50F223" w14:textId="77777777" w:rsidR="00FB6562" w:rsidRPr="00CD5AB3" w:rsidRDefault="00FB6562" w:rsidP="00D71C4A">
            <w:pPr>
              <w:pStyle w:val="pqiTabBody"/>
              <w:rPr>
                <w:b/>
              </w:rPr>
            </w:pPr>
            <w:r w:rsidRPr="00CD5AB3">
              <w:rPr>
                <w:b/>
              </w:rPr>
              <w:t>1x</w:t>
            </w:r>
          </w:p>
        </w:tc>
      </w:tr>
      <w:tr w:rsidR="00FB6562" w:rsidRPr="00CD5AB3" w14:paraId="6D19DC87" w14:textId="77777777" w:rsidTr="00D71C4A">
        <w:trPr>
          <w:cantSplit/>
        </w:trPr>
        <w:tc>
          <w:tcPr>
            <w:tcW w:w="441" w:type="dxa"/>
          </w:tcPr>
          <w:p w14:paraId="23C4B007" w14:textId="77777777" w:rsidR="00FB6562" w:rsidRPr="00CD5AB3" w:rsidRDefault="00FB6562" w:rsidP="00D71C4A">
            <w:pPr>
              <w:pStyle w:val="pqiTabBody"/>
            </w:pPr>
          </w:p>
        </w:tc>
        <w:tc>
          <w:tcPr>
            <w:tcW w:w="372" w:type="dxa"/>
          </w:tcPr>
          <w:p w14:paraId="4BA1BBA2" w14:textId="77777777" w:rsidR="00FB6562" w:rsidRPr="00CD5AB3" w:rsidRDefault="00FB6562" w:rsidP="009625A2">
            <w:pPr>
              <w:pStyle w:val="pqiTabBody"/>
              <w:numPr>
                <w:ilvl w:val="0"/>
                <w:numId w:val="51"/>
              </w:numPr>
              <w:rPr>
                <w:i/>
              </w:rPr>
            </w:pPr>
          </w:p>
        </w:tc>
        <w:tc>
          <w:tcPr>
            <w:tcW w:w="4730" w:type="dxa"/>
          </w:tcPr>
          <w:p w14:paraId="16A80D72" w14:textId="77777777" w:rsidR="00FB6562" w:rsidRPr="00CD5AB3" w:rsidRDefault="00A30C1B" w:rsidP="00D71C4A">
            <w:pPr>
              <w:pStyle w:val="pqiTabBody"/>
            </w:pPr>
            <w:r w:rsidRPr="00CD5AB3">
              <w:t>DD</w:t>
            </w:r>
            <w:r w:rsidR="00FB6562" w:rsidRPr="00CD5AB3">
              <w:t>ARC</w:t>
            </w:r>
          </w:p>
          <w:p w14:paraId="48188EDA" w14:textId="77777777" w:rsidR="00FB6562" w:rsidRPr="00CD5AB3" w:rsidRDefault="00FB6562" w:rsidP="00D71C4A">
            <w:pPr>
              <w:pStyle w:val="pqiTabBody"/>
              <w:rPr>
                <w:rFonts w:ascii="Courier New" w:hAnsi="Courier New" w:cs="Courier New"/>
                <w:noProof/>
                <w:color w:val="0000FF"/>
              </w:rPr>
            </w:pPr>
            <w:r w:rsidRPr="00CD5AB3">
              <w:rPr>
                <w:rFonts w:ascii="Courier New" w:hAnsi="Courier New" w:cs="Courier New"/>
                <w:noProof/>
                <w:color w:val="0000FF"/>
              </w:rPr>
              <w:t>AdministrativeReference/</w:t>
            </w:r>
          </w:p>
          <w:p w14:paraId="712D2320" w14:textId="77777777" w:rsidR="00FB6562" w:rsidRPr="00CD5AB3" w:rsidRDefault="00FB6562" w:rsidP="00D71C4A">
            <w:pPr>
              <w:pStyle w:val="pqiTabBody"/>
              <w:rPr>
                <w:rFonts w:ascii="Courier New" w:hAnsi="Courier New" w:cs="Courier New"/>
                <w:noProof/>
                <w:color w:val="0000FF"/>
              </w:rPr>
            </w:pPr>
            <w:r w:rsidRPr="00CD5AB3">
              <w:rPr>
                <w:rFonts w:ascii="Courier New" w:hAnsi="Courier New" w:cs="Courier New"/>
                <w:noProof/>
                <w:color w:val="0000FF"/>
              </w:rPr>
              <w:t>DeliveryDocumentAdministrativeReferenceCode</w:t>
            </w:r>
          </w:p>
        </w:tc>
        <w:tc>
          <w:tcPr>
            <w:tcW w:w="410" w:type="dxa"/>
          </w:tcPr>
          <w:p w14:paraId="6BA96BF9" w14:textId="77777777" w:rsidR="00FB6562" w:rsidRPr="00CD5AB3" w:rsidRDefault="00FB6562" w:rsidP="00D71C4A">
            <w:pPr>
              <w:pStyle w:val="pqiTabBody"/>
            </w:pPr>
            <w:r w:rsidRPr="00CD5AB3">
              <w:t>D</w:t>
            </w:r>
          </w:p>
        </w:tc>
        <w:tc>
          <w:tcPr>
            <w:tcW w:w="3155" w:type="dxa"/>
            <w:vMerge w:val="restart"/>
          </w:tcPr>
          <w:p w14:paraId="5DA01848" w14:textId="77777777" w:rsidR="00FB6562" w:rsidRPr="00CD5AB3" w:rsidRDefault="00FB6562" w:rsidP="00D71C4A">
            <w:pPr>
              <w:pStyle w:val="pqiTabBody"/>
            </w:pPr>
            <w:r w:rsidRPr="00CD5AB3">
              <w:t>R dla odpowiedzi na komunikat inny niż DD815</w:t>
            </w:r>
          </w:p>
        </w:tc>
        <w:tc>
          <w:tcPr>
            <w:tcW w:w="3767" w:type="dxa"/>
          </w:tcPr>
          <w:p w14:paraId="61D0607D" w14:textId="2064C5CA" w:rsidR="00FB6562" w:rsidRPr="00CD5AB3" w:rsidRDefault="00A467A7" w:rsidP="00A467A7">
            <w:pPr>
              <w:pStyle w:val="pqiTabBody"/>
            </w:pPr>
            <w:r w:rsidRPr="00CD5AB3">
              <w:t xml:space="preserve">R gdy komunikat dotyczy </w:t>
            </w:r>
            <w:r>
              <w:t>dostawy z nadanym numerem referencyjnym</w:t>
            </w:r>
          </w:p>
        </w:tc>
        <w:tc>
          <w:tcPr>
            <w:tcW w:w="891" w:type="dxa"/>
          </w:tcPr>
          <w:p w14:paraId="12128F8D" w14:textId="77777777" w:rsidR="00FB6562" w:rsidRPr="00CD5AB3" w:rsidRDefault="00A30C1B" w:rsidP="00D71C4A">
            <w:pPr>
              <w:pStyle w:val="pqiTabBody"/>
            </w:pPr>
            <w:r w:rsidRPr="00CD5AB3">
              <w:t>an21</w:t>
            </w:r>
          </w:p>
        </w:tc>
      </w:tr>
      <w:tr w:rsidR="00FB6562" w:rsidRPr="00CD5AB3" w14:paraId="2DCFC3F7" w14:textId="77777777" w:rsidTr="00D71C4A">
        <w:trPr>
          <w:cantSplit/>
        </w:trPr>
        <w:tc>
          <w:tcPr>
            <w:tcW w:w="428" w:type="dxa"/>
          </w:tcPr>
          <w:p w14:paraId="142E0BC0" w14:textId="77777777" w:rsidR="00FB6562" w:rsidRPr="00CD5AB3" w:rsidRDefault="00FB6562" w:rsidP="00D71C4A">
            <w:pPr>
              <w:pStyle w:val="pqiTabBody"/>
            </w:pPr>
          </w:p>
        </w:tc>
        <w:tc>
          <w:tcPr>
            <w:tcW w:w="369" w:type="dxa"/>
          </w:tcPr>
          <w:p w14:paraId="45857D05" w14:textId="77777777" w:rsidR="00FB6562" w:rsidRPr="00CD5AB3" w:rsidRDefault="00FB6562" w:rsidP="009625A2">
            <w:pPr>
              <w:pStyle w:val="pqiTabBody"/>
              <w:numPr>
                <w:ilvl w:val="0"/>
                <w:numId w:val="51"/>
              </w:numPr>
              <w:rPr>
                <w:i/>
              </w:rPr>
            </w:pPr>
          </w:p>
        </w:tc>
        <w:tc>
          <w:tcPr>
            <w:tcW w:w="5377" w:type="dxa"/>
          </w:tcPr>
          <w:p w14:paraId="2D1A1277" w14:textId="77777777" w:rsidR="00FB6562" w:rsidRPr="00CD5AB3" w:rsidRDefault="00FB6562" w:rsidP="00D71C4A">
            <w:pPr>
              <w:pStyle w:val="pqiTabBody"/>
            </w:pPr>
            <w:r w:rsidRPr="00CD5AB3">
              <w:t>Numer porządkowy</w:t>
            </w:r>
          </w:p>
          <w:p w14:paraId="5C433D6A" w14:textId="77777777" w:rsidR="00FB6562" w:rsidRPr="00CD5AB3" w:rsidRDefault="00FB6562" w:rsidP="00D71C4A">
            <w:pPr>
              <w:pStyle w:val="pqiTabBody"/>
              <w:rPr>
                <w:rFonts w:ascii="Courier New" w:hAnsi="Courier New" w:cs="Courier New"/>
                <w:noProof/>
                <w:color w:val="0000FF"/>
              </w:rPr>
            </w:pPr>
            <w:r w:rsidRPr="00CD5AB3">
              <w:rPr>
                <w:rFonts w:ascii="Courier New" w:hAnsi="Courier New" w:cs="Courier New"/>
                <w:noProof/>
                <w:color w:val="0000FF"/>
              </w:rPr>
              <w:t>AdministrativeReference/</w:t>
            </w:r>
          </w:p>
          <w:p w14:paraId="1A97F1B6" w14:textId="77777777" w:rsidR="00FB6562" w:rsidRPr="00CD5AB3" w:rsidRDefault="00FB6562" w:rsidP="00D71C4A">
            <w:pPr>
              <w:pStyle w:val="pqiTabBody"/>
            </w:pPr>
            <w:r w:rsidRPr="00CD5AB3">
              <w:rPr>
                <w:rFonts w:ascii="Courier New" w:hAnsi="Courier New" w:cs="Courier New"/>
                <w:noProof/>
                <w:color w:val="0000FF"/>
              </w:rPr>
              <w:t>SequenceNumber</w:t>
            </w:r>
          </w:p>
        </w:tc>
        <w:tc>
          <w:tcPr>
            <w:tcW w:w="405" w:type="dxa"/>
          </w:tcPr>
          <w:p w14:paraId="5220A3AA" w14:textId="77777777" w:rsidR="00FB6562" w:rsidRPr="00CD5AB3" w:rsidRDefault="00FB6562" w:rsidP="00D71C4A">
            <w:pPr>
              <w:pStyle w:val="pqiTabBody"/>
            </w:pPr>
            <w:r w:rsidRPr="00CD5AB3">
              <w:t>D</w:t>
            </w:r>
          </w:p>
        </w:tc>
        <w:tc>
          <w:tcPr>
            <w:tcW w:w="2895" w:type="dxa"/>
            <w:vMerge/>
          </w:tcPr>
          <w:p w14:paraId="493394B6" w14:textId="77777777" w:rsidR="00FB6562" w:rsidRPr="00CD5AB3" w:rsidRDefault="00FB6562" w:rsidP="00D71C4A">
            <w:pPr>
              <w:pStyle w:val="pqiTabBody"/>
            </w:pPr>
          </w:p>
        </w:tc>
        <w:tc>
          <w:tcPr>
            <w:tcW w:w="3402" w:type="dxa"/>
          </w:tcPr>
          <w:p w14:paraId="5ADCEFCB" w14:textId="7F220BE7" w:rsidR="00FB6562" w:rsidRPr="00CD5AB3" w:rsidRDefault="00A467A7" w:rsidP="00D71C4A">
            <w:pPr>
              <w:pStyle w:val="pqiTabBody"/>
            </w:pPr>
            <w:r w:rsidRPr="00CD5AB3">
              <w:t xml:space="preserve">R gdy komunikat dotyczy </w:t>
            </w:r>
            <w:r>
              <w:t>dostawy z nadanym numerem referencyjnym</w:t>
            </w:r>
          </w:p>
        </w:tc>
        <w:tc>
          <w:tcPr>
            <w:tcW w:w="890" w:type="dxa"/>
          </w:tcPr>
          <w:p w14:paraId="68E82B3D" w14:textId="77777777" w:rsidR="00FB6562" w:rsidRPr="00CD5AB3" w:rsidRDefault="00FB6562" w:rsidP="00D71C4A">
            <w:pPr>
              <w:pStyle w:val="pqiTabBody"/>
            </w:pPr>
            <w:r w:rsidRPr="00CD5AB3">
              <w:t>n..2</w:t>
            </w:r>
          </w:p>
        </w:tc>
      </w:tr>
      <w:tr w:rsidR="00FB6562" w:rsidRPr="00CD5AB3" w14:paraId="111E7B2F" w14:textId="77777777" w:rsidTr="00D71C4A">
        <w:trPr>
          <w:cantSplit/>
        </w:trPr>
        <w:tc>
          <w:tcPr>
            <w:tcW w:w="428" w:type="dxa"/>
          </w:tcPr>
          <w:p w14:paraId="169D976D" w14:textId="77777777" w:rsidR="00FB6562" w:rsidRPr="00CD5AB3" w:rsidRDefault="00FB6562" w:rsidP="00D71C4A">
            <w:pPr>
              <w:pStyle w:val="pqiTabBody"/>
            </w:pPr>
          </w:p>
        </w:tc>
        <w:tc>
          <w:tcPr>
            <w:tcW w:w="369" w:type="dxa"/>
          </w:tcPr>
          <w:p w14:paraId="36C6E905" w14:textId="77777777" w:rsidR="00FB6562" w:rsidRPr="00CD5AB3" w:rsidRDefault="00FB6562" w:rsidP="009625A2">
            <w:pPr>
              <w:pStyle w:val="pqiTabBody"/>
              <w:numPr>
                <w:ilvl w:val="0"/>
                <w:numId w:val="51"/>
              </w:numPr>
              <w:rPr>
                <w:i/>
              </w:rPr>
            </w:pPr>
          </w:p>
        </w:tc>
        <w:tc>
          <w:tcPr>
            <w:tcW w:w="5377" w:type="dxa"/>
          </w:tcPr>
          <w:p w14:paraId="07E6360B" w14:textId="77777777" w:rsidR="00FB6562" w:rsidRPr="00CD5AB3" w:rsidRDefault="00FB6562" w:rsidP="00D71C4A">
            <w:pPr>
              <w:pStyle w:val="pqiTabBody"/>
            </w:pPr>
            <w:r w:rsidRPr="00CD5AB3">
              <w:t>Lokalny nr referencyjny</w:t>
            </w:r>
          </w:p>
          <w:p w14:paraId="25B3F394" w14:textId="77777777" w:rsidR="00FB6562" w:rsidRPr="00CD5AB3" w:rsidRDefault="00FB6562" w:rsidP="00D71C4A">
            <w:pPr>
              <w:pStyle w:val="pqiTabBody"/>
              <w:rPr>
                <w:rFonts w:ascii="Courier New" w:hAnsi="Courier New" w:cs="Courier New"/>
                <w:noProof/>
                <w:color w:val="0000FF"/>
              </w:rPr>
            </w:pPr>
            <w:r w:rsidRPr="00CD5AB3">
              <w:rPr>
                <w:rFonts w:ascii="Courier New" w:hAnsi="Courier New" w:cs="Courier New"/>
                <w:noProof/>
                <w:color w:val="0000FF"/>
              </w:rPr>
              <w:t>AdministrativeReference/</w:t>
            </w:r>
          </w:p>
          <w:p w14:paraId="0394355C" w14:textId="77777777" w:rsidR="00FB6562" w:rsidRPr="00CD5AB3" w:rsidRDefault="00FB6562" w:rsidP="00D71C4A">
            <w:pPr>
              <w:pStyle w:val="pqiTabBody"/>
            </w:pPr>
            <w:r w:rsidRPr="00CD5AB3">
              <w:rPr>
                <w:rFonts w:ascii="Courier New" w:hAnsi="Courier New" w:cs="Courier New"/>
                <w:noProof/>
                <w:color w:val="0000FF"/>
              </w:rPr>
              <w:t>LocalReferenceNumber</w:t>
            </w:r>
          </w:p>
        </w:tc>
        <w:tc>
          <w:tcPr>
            <w:tcW w:w="405" w:type="dxa"/>
          </w:tcPr>
          <w:p w14:paraId="67CFAD90" w14:textId="77777777" w:rsidR="00FB6562" w:rsidRPr="00CD5AB3" w:rsidRDefault="00FB6562" w:rsidP="00D71C4A">
            <w:pPr>
              <w:pStyle w:val="pqiTabBody"/>
            </w:pPr>
            <w:r w:rsidRPr="00CD5AB3">
              <w:t>D</w:t>
            </w:r>
          </w:p>
        </w:tc>
        <w:tc>
          <w:tcPr>
            <w:tcW w:w="2895" w:type="dxa"/>
          </w:tcPr>
          <w:p w14:paraId="25424E6C" w14:textId="77777777" w:rsidR="00FB6562" w:rsidRPr="00CD5AB3" w:rsidRDefault="00FB6562" w:rsidP="00D71C4A">
            <w:pPr>
              <w:pStyle w:val="pqiTabBody"/>
            </w:pPr>
            <w:r w:rsidRPr="00CD5AB3">
              <w:t>R dla odpowiedzi na komunikat DD815.</w:t>
            </w:r>
          </w:p>
        </w:tc>
        <w:tc>
          <w:tcPr>
            <w:tcW w:w="3402" w:type="dxa"/>
          </w:tcPr>
          <w:p w14:paraId="7BC7484B" w14:textId="77777777" w:rsidR="00FB6562" w:rsidRPr="00CD5AB3" w:rsidRDefault="00FB6562" w:rsidP="00D71C4A">
            <w:pPr>
              <w:pStyle w:val="pqiTabBody"/>
            </w:pPr>
          </w:p>
        </w:tc>
        <w:tc>
          <w:tcPr>
            <w:tcW w:w="890" w:type="dxa"/>
          </w:tcPr>
          <w:p w14:paraId="272D54E4" w14:textId="4040DF70" w:rsidR="00FB6562" w:rsidRPr="00CD5AB3" w:rsidRDefault="00937479" w:rsidP="00937479">
            <w:pPr>
              <w:pStyle w:val="pqiTabBody"/>
            </w:pPr>
            <w:r w:rsidRPr="00CD5AB3">
              <w:t>an23</w:t>
            </w:r>
          </w:p>
        </w:tc>
      </w:tr>
      <w:tr w:rsidR="00FB6562" w:rsidRPr="00CD5AB3" w14:paraId="0CB06C5D" w14:textId="77777777" w:rsidTr="00D71C4A">
        <w:tc>
          <w:tcPr>
            <w:tcW w:w="797" w:type="dxa"/>
            <w:gridSpan w:val="2"/>
          </w:tcPr>
          <w:p w14:paraId="59687112" w14:textId="77777777" w:rsidR="00FB6562" w:rsidRPr="00CD5AB3" w:rsidRDefault="00FB6562" w:rsidP="009625A2">
            <w:pPr>
              <w:pStyle w:val="pqiTabBody"/>
              <w:numPr>
                <w:ilvl w:val="0"/>
                <w:numId w:val="50"/>
              </w:numPr>
              <w:rPr>
                <w:b/>
                <w:i/>
              </w:rPr>
            </w:pPr>
          </w:p>
        </w:tc>
        <w:tc>
          <w:tcPr>
            <w:tcW w:w="5377" w:type="dxa"/>
          </w:tcPr>
          <w:p w14:paraId="16C6A5D2" w14:textId="77777777" w:rsidR="00FB6562" w:rsidRPr="00CD5AB3" w:rsidRDefault="00FB6562" w:rsidP="00D71C4A">
            <w:pPr>
              <w:keepNext/>
              <w:rPr>
                <w:b/>
              </w:rPr>
            </w:pPr>
            <w:r w:rsidRPr="00CD5AB3">
              <w:rPr>
                <w:b/>
              </w:rPr>
              <w:t>Błąd</w:t>
            </w:r>
          </w:p>
          <w:p w14:paraId="5DD41A71" w14:textId="77777777" w:rsidR="00FB6562" w:rsidRPr="00CD5AB3" w:rsidRDefault="00FB6562" w:rsidP="00D71C4A">
            <w:pPr>
              <w:keepNext/>
              <w:rPr>
                <w:b/>
              </w:rPr>
            </w:pPr>
            <w:r w:rsidRPr="00CD5AB3">
              <w:rPr>
                <w:rFonts w:ascii="Courier New" w:hAnsi="Courier New" w:cs="Courier New"/>
                <w:noProof/>
                <w:color w:val="0000FF"/>
                <w:szCs w:val="20"/>
              </w:rPr>
              <w:t>Error</w:t>
            </w:r>
          </w:p>
        </w:tc>
        <w:tc>
          <w:tcPr>
            <w:tcW w:w="405" w:type="dxa"/>
          </w:tcPr>
          <w:p w14:paraId="2D0740E3" w14:textId="77777777" w:rsidR="00FB6562" w:rsidRPr="00CD5AB3" w:rsidRDefault="00FB6562" w:rsidP="00D71C4A">
            <w:pPr>
              <w:keepNext/>
              <w:jc w:val="center"/>
              <w:rPr>
                <w:b/>
              </w:rPr>
            </w:pPr>
            <w:r w:rsidRPr="00CD5AB3">
              <w:rPr>
                <w:b/>
              </w:rPr>
              <w:t>R</w:t>
            </w:r>
          </w:p>
        </w:tc>
        <w:tc>
          <w:tcPr>
            <w:tcW w:w="2895" w:type="dxa"/>
          </w:tcPr>
          <w:p w14:paraId="0A510428" w14:textId="77777777" w:rsidR="00FB6562" w:rsidRPr="00CD5AB3" w:rsidRDefault="00FB6562" w:rsidP="00D71C4A">
            <w:pPr>
              <w:keepNext/>
              <w:rPr>
                <w:b/>
              </w:rPr>
            </w:pPr>
          </w:p>
        </w:tc>
        <w:tc>
          <w:tcPr>
            <w:tcW w:w="3402" w:type="dxa"/>
          </w:tcPr>
          <w:p w14:paraId="61193524" w14:textId="77777777" w:rsidR="00FB6562" w:rsidRPr="00CD5AB3" w:rsidRDefault="00FB6562" w:rsidP="00D71C4A">
            <w:pPr>
              <w:rPr>
                <w:b/>
              </w:rPr>
            </w:pPr>
          </w:p>
        </w:tc>
        <w:tc>
          <w:tcPr>
            <w:tcW w:w="890" w:type="dxa"/>
          </w:tcPr>
          <w:p w14:paraId="1F189247" w14:textId="77777777" w:rsidR="00FB6562" w:rsidRPr="00CD5AB3" w:rsidRDefault="00FB6562" w:rsidP="00D71C4A">
            <w:pPr>
              <w:keepNext/>
              <w:rPr>
                <w:b/>
              </w:rPr>
            </w:pPr>
            <w:r w:rsidRPr="00CD5AB3">
              <w:rPr>
                <w:b/>
              </w:rPr>
              <w:t>999x</w:t>
            </w:r>
          </w:p>
        </w:tc>
      </w:tr>
      <w:tr w:rsidR="00FB6562" w:rsidRPr="00CD5AB3" w14:paraId="53C801BA" w14:textId="77777777" w:rsidTr="00D71C4A">
        <w:tc>
          <w:tcPr>
            <w:tcW w:w="437" w:type="dxa"/>
          </w:tcPr>
          <w:p w14:paraId="6739D299" w14:textId="77777777" w:rsidR="00FB6562" w:rsidRPr="00CD5AB3" w:rsidRDefault="00FB6562" w:rsidP="00D71C4A">
            <w:pPr>
              <w:rPr>
                <w:b/>
              </w:rPr>
            </w:pPr>
          </w:p>
        </w:tc>
        <w:tc>
          <w:tcPr>
            <w:tcW w:w="360" w:type="dxa"/>
          </w:tcPr>
          <w:p w14:paraId="305114DE" w14:textId="77777777" w:rsidR="00FB6562" w:rsidRPr="00CD5AB3" w:rsidRDefault="00FB6562" w:rsidP="009625A2">
            <w:pPr>
              <w:numPr>
                <w:ilvl w:val="0"/>
                <w:numId w:val="52"/>
              </w:numPr>
              <w:spacing w:before="0" w:after="0"/>
              <w:rPr>
                <w:i/>
              </w:rPr>
            </w:pPr>
          </w:p>
        </w:tc>
        <w:tc>
          <w:tcPr>
            <w:tcW w:w="5377" w:type="dxa"/>
          </w:tcPr>
          <w:p w14:paraId="319A67F5" w14:textId="77777777" w:rsidR="00FB6562" w:rsidRPr="00CD5AB3" w:rsidRDefault="00FB6562" w:rsidP="00D71C4A">
            <w:pPr>
              <w:pStyle w:val="pqiTabBody"/>
              <w:tabs>
                <w:tab w:val="left" w:pos="851"/>
              </w:tabs>
            </w:pPr>
            <w:r w:rsidRPr="00CD5AB3">
              <w:t>Typ błędu</w:t>
            </w:r>
            <w:r w:rsidRPr="00CD5AB3">
              <w:tab/>
            </w:r>
          </w:p>
          <w:p w14:paraId="0B92FDA5" w14:textId="77777777" w:rsidR="00FB6562" w:rsidRPr="00CD5AB3" w:rsidRDefault="00FB6562" w:rsidP="00D71C4A">
            <w:r w:rsidRPr="00CD5AB3">
              <w:rPr>
                <w:rFonts w:ascii="Courier New" w:hAnsi="Courier New" w:cs="Courier New"/>
                <w:noProof/>
                <w:color w:val="0000FF"/>
                <w:szCs w:val="20"/>
              </w:rPr>
              <w:t>ErrorType</w:t>
            </w:r>
          </w:p>
        </w:tc>
        <w:tc>
          <w:tcPr>
            <w:tcW w:w="405" w:type="dxa"/>
          </w:tcPr>
          <w:p w14:paraId="21195C0A" w14:textId="77777777" w:rsidR="00FB6562" w:rsidRPr="00CD5AB3" w:rsidRDefault="00FB6562" w:rsidP="00D71C4A">
            <w:pPr>
              <w:jc w:val="center"/>
            </w:pPr>
            <w:r w:rsidRPr="00CD5AB3">
              <w:t>R</w:t>
            </w:r>
          </w:p>
        </w:tc>
        <w:tc>
          <w:tcPr>
            <w:tcW w:w="2895" w:type="dxa"/>
          </w:tcPr>
          <w:p w14:paraId="64ECAED7" w14:textId="77777777" w:rsidR="00FB6562" w:rsidRPr="00CD5AB3" w:rsidRDefault="00FB6562" w:rsidP="00D71C4A"/>
        </w:tc>
        <w:tc>
          <w:tcPr>
            <w:tcW w:w="3402" w:type="dxa"/>
          </w:tcPr>
          <w:p w14:paraId="66FC6BAF" w14:textId="7D3DC08C" w:rsidR="00FB6562" w:rsidRPr="00CD5AB3" w:rsidRDefault="00FB6562" w:rsidP="00BF570B">
            <w:r w:rsidRPr="00CD5AB3">
              <w:t>Wartość z enumeracji „</w:t>
            </w:r>
            <w:r w:rsidR="00215CF5" w:rsidRPr="00CD5AB3">
              <w:fldChar w:fldCharType="begin"/>
            </w:r>
            <w:r w:rsidRPr="00CD5AB3">
              <w:instrText xml:space="preserve"> REF _Ref267820994 \h </w:instrText>
            </w:r>
            <w:r w:rsidR="00CD5AB3" w:rsidRPr="00CD5AB3">
              <w:instrText xml:space="preserve"> \* MERGEFORMAT </w:instrText>
            </w:r>
            <w:r w:rsidR="00215CF5" w:rsidRPr="00CD5AB3">
              <w:fldChar w:fldCharType="separate"/>
            </w:r>
            <w:r w:rsidR="00AF7862" w:rsidRPr="0091415B">
              <w:t>Kody błędów (Error Codes)</w:t>
            </w:r>
            <w:r w:rsidR="00215CF5" w:rsidRPr="00CD5AB3">
              <w:fldChar w:fldCharType="end"/>
            </w:r>
            <w:r w:rsidRPr="00CD5AB3">
              <w:t>”.</w:t>
            </w:r>
          </w:p>
        </w:tc>
        <w:tc>
          <w:tcPr>
            <w:tcW w:w="890" w:type="dxa"/>
          </w:tcPr>
          <w:p w14:paraId="7CBC02E5" w14:textId="77777777" w:rsidR="00FB6562" w:rsidRPr="00CD5AB3" w:rsidRDefault="00FB6562" w:rsidP="00D71C4A">
            <w:r w:rsidRPr="00CD5AB3">
              <w:t>n..5</w:t>
            </w:r>
          </w:p>
        </w:tc>
      </w:tr>
      <w:tr w:rsidR="00FB6562" w:rsidRPr="00CD5AB3" w14:paraId="029E9F44" w14:textId="77777777" w:rsidTr="00D71C4A">
        <w:tc>
          <w:tcPr>
            <w:tcW w:w="437" w:type="dxa"/>
          </w:tcPr>
          <w:p w14:paraId="3AF72432" w14:textId="77777777" w:rsidR="00FB6562" w:rsidRPr="00CD5AB3" w:rsidRDefault="00FB6562" w:rsidP="00D71C4A">
            <w:pPr>
              <w:rPr>
                <w:b/>
              </w:rPr>
            </w:pPr>
          </w:p>
        </w:tc>
        <w:tc>
          <w:tcPr>
            <w:tcW w:w="360" w:type="dxa"/>
          </w:tcPr>
          <w:p w14:paraId="36347405" w14:textId="77777777" w:rsidR="00FB6562" w:rsidRPr="00CD5AB3" w:rsidRDefault="00FB6562" w:rsidP="009625A2">
            <w:pPr>
              <w:numPr>
                <w:ilvl w:val="0"/>
                <w:numId w:val="52"/>
              </w:numPr>
              <w:spacing w:before="0" w:after="0"/>
              <w:rPr>
                <w:i/>
              </w:rPr>
            </w:pPr>
          </w:p>
        </w:tc>
        <w:tc>
          <w:tcPr>
            <w:tcW w:w="5377" w:type="dxa"/>
          </w:tcPr>
          <w:p w14:paraId="1553C633" w14:textId="77777777" w:rsidR="00FB6562" w:rsidRPr="00CD5AB3" w:rsidRDefault="00FB6562" w:rsidP="00D71C4A">
            <w:pPr>
              <w:pStyle w:val="pqiTabBody"/>
            </w:pPr>
            <w:r w:rsidRPr="00CD5AB3">
              <w:t>Powód błędu</w:t>
            </w:r>
          </w:p>
          <w:p w14:paraId="49E758F6" w14:textId="77777777" w:rsidR="00FB6562" w:rsidRPr="00CD5AB3" w:rsidRDefault="00FB6562" w:rsidP="00D71C4A">
            <w:r w:rsidRPr="00CD5AB3">
              <w:rPr>
                <w:rFonts w:ascii="Courier New" w:hAnsi="Courier New" w:cs="Courier New"/>
                <w:noProof/>
                <w:color w:val="0000FF"/>
                <w:szCs w:val="20"/>
              </w:rPr>
              <w:lastRenderedPageBreak/>
              <w:t>ErrorReason</w:t>
            </w:r>
          </w:p>
        </w:tc>
        <w:tc>
          <w:tcPr>
            <w:tcW w:w="405" w:type="dxa"/>
          </w:tcPr>
          <w:p w14:paraId="4B4CA551" w14:textId="77777777" w:rsidR="00FB6562" w:rsidRPr="00CD5AB3" w:rsidRDefault="00FB6562" w:rsidP="00D71C4A">
            <w:pPr>
              <w:jc w:val="center"/>
            </w:pPr>
            <w:r w:rsidRPr="00CD5AB3">
              <w:lastRenderedPageBreak/>
              <w:t>R</w:t>
            </w:r>
          </w:p>
        </w:tc>
        <w:tc>
          <w:tcPr>
            <w:tcW w:w="2895" w:type="dxa"/>
          </w:tcPr>
          <w:p w14:paraId="566EE6FF" w14:textId="77777777" w:rsidR="00FB6562" w:rsidRPr="00CD5AB3" w:rsidRDefault="00FB6562" w:rsidP="00D71C4A"/>
        </w:tc>
        <w:tc>
          <w:tcPr>
            <w:tcW w:w="3402" w:type="dxa"/>
          </w:tcPr>
          <w:p w14:paraId="77A0A4EB" w14:textId="77777777" w:rsidR="00FB6562" w:rsidRPr="00CD5AB3" w:rsidRDefault="00FB6562" w:rsidP="00D71C4A"/>
        </w:tc>
        <w:tc>
          <w:tcPr>
            <w:tcW w:w="890" w:type="dxa"/>
          </w:tcPr>
          <w:p w14:paraId="68E3B4DE" w14:textId="77777777" w:rsidR="00FB6562" w:rsidRPr="00CD5AB3" w:rsidRDefault="00FB6562" w:rsidP="00D71C4A">
            <w:r w:rsidRPr="00CD5AB3">
              <w:t>an..350</w:t>
            </w:r>
          </w:p>
        </w:tc>
      </w:tr>
      <w:tr w:rsidR="00FB6562" w:rsidRPr="00CD5AB3" w14:paraId="44B269B0" w14:textId="77777777" w:rsidTr="00D71C4A">
        <w:tc>
          <w:tcPr>
            <w:tcW w:w="437" w:type="dxa"/>
          </w:tcPr>
          <w:p w14:paraId="1A50956C" w14:textId="77777777" w:rsidR="00FB6562" w:rsidRPr="00CD5AB3" w:rsidRDefault="00FB6562" w:rsidP="00D71C4A">
            <w:pPr>
              <w:rPr>
                <w:b/>
              </w:rPr>
            </w:pPr>
          </w:p>
        </w:tc>
        <w:tc>
          <w:tcPr>
            <w:tcW w:w="360" w:type="dxa"/>
          </w:tcPr>
          <w:p w14:paraId="2081200A" w14:textId="77777777" w:rsidR="00FB6562" w:rsidRPr="00CD5AB3" w:rsidRDefault="00FB6562" w:rsidP="009625A2">
            <w:pPr>
              <w:numPr>
                <w:ilvl w:val="0"/>
                <w:numId w:val="52"/>
              </w:numPr>
              <w:spacing w:before="0" w:after="0"/>
              <w:rPr>
                <w:i/>
              </w:rPr>
            </w:pPr>
          </w:p>
        </w:tc>
        <w:tc>
          <w:tcPr>
            <w:tcW w:w="5377" w:type="dxa"/>
          </w:tcPr>
          <w:p w14:paraId="14B6D4E9" w14:textId="77777777" w:rsidR="00FB6562" w:rsidRPr="00CD5AB3" w:rsidRDefault="00FB6562" w:rsidP="00D71C4A">
            <w:pPr>
              <w:pStyle w:val="pqiTabBody"/>
            </w:pPr>
            <w:r w:rsidRPr="00CD5AB3">
              <w:t>Położenie błędu</w:t>
            </w:r>
          </w:p>
          <w:p w14:paraId="4512A7BD" w14:textId="77777777" w:rsidR="00FB6562" w:rsidRPr="00CD5AB3" w:rsidRDefault="00FB6562" w:rsidP="00D71C4A">
            <w:r w:rsidRPr="00CD5AB3">
              <w:rPr>
                <w:rFonts w:ascii="Courier New" w:hAnsi="Courier New" w:cs="Courier New"/>
                <w:noProof/>
                <w:color w:val="0000FF"/>
                <w:szCs w:val="20"/>
              </w:rPr>
              <w:t>ErrorLocation</w:t>
            </w:r>
          </w:p>
        </w:tc>
        <w:tc>
          <w:tcPr>
            <w:tcW w:w="405" w:type="dxa"/>
          </w:tcPr>
          <w:p w14:paraId="77B9E73B" w14:textId="77777777" w:rsidR="00FB6562" w:rsidRPr="00CD5AB3" w:rsidRDefault="00FB6562" w:rsidP="00D71C4A">
            <w:pPr>
              <w:jc w:val="center"/>
            </w:pPr>
            <w:r w:rsidRPr="00CD5AB3">
              <w:t>O</w:t>
            </w:r>
          </w:p>
        </w:tc>
        <w:tc>
          <w:tcPr>
            <w:tcW w:w="2895" w:type="dxa"/>
          </w:tcPr>
          <w:p w14:paraId="31E8C004" w14:textId="77777777" w:rsidR="00FB6562" w:rsidRPr="00CD5AB3" w:rsidRDefault="00FB6562" w:rsidP="00D71C4A"/>
        </w:tc>
        <w:tc>
          <w:tcPr>
            <w:tcW w:w="3402" w:type="dxa"/>
          </w:tcPr>
          <w:p w14:paraId="491B1D6A" w14:textId="77777777" w:rsidR="00FB6562" w:rsidRPr="00CD5AB3" w:rsidRDefault="00FB6562" w:rsidP="00D71C4A">
            <w:r w:rsidRPr="00CD5AB3">
              <w:t>Lokalizacja błędu w postaci ścieżki XPath</w:t>
            </w:r>
          </w:p>
        </w:tc>
        <w:tc>
          <w:tcPr>
            <w:tcW w:w="890" w:type="dxa"/>
          </w:tcPr>
          <w:p w14:paraId="30443BAF" w14:textId="77777777" w:rsidR="00FB6562" w:rsidRPr="00CD5AB3" w:rsidRDefault="00FB6562" w:rsidP="00D71C4A">
            <w:r w:rsidRPr="00CD5AB3">
              <w:t>an..350</w:t>
            </w:r>
          </w:p>
        </w:tc>
      </w:tr>
      <w:tr w:rsidR="00FB6562" w:rsidRPr="00CD5AB3" w14:paraId="01751D5E" w14:textId="77777777" w:rsidTr="00D71C4A">
        <w:tc>
          <w:tcPr>
            <w:tcW w:w="437" w:type="dxa"/>
          </w:tcPr>
          <w:p w14:paraId="0B8D58DC" w14:textId="77777777" w:rsidR="00FB6562" w:rsidRPr="00CD5AB3" w:rsidRDefault="00FB6562" w:rsidP="00D71C4A">
            <w:pPr>
              <w:rPr>
                <w:b/>
              </w:rPr>
            </w:pPr>
          </w:p>
        </w:tc>
        <w:tc>
          <w:tcPr>
            <w:tcW w:w="360" w:type="dxa"/>
          </w:tcPr>
          <w:p w14:paraId="4896B42E" w14:textId="77777777" w:rsidR="00FB6562" w:rsidRPr="00CD5AB3" w:rsidRDefault="00FB6562" w:rsidP="009625A2">
            <w:pPr>
              <w:numPr>
                <w:ilvl w:val="0"/>
                <w:numId w:val="52"/>
              </w:numPr>
              <w:spacing w:before="0" w:after="0"/>
              <w:rPr>
                <w:i/>
              </w:rPr>
            </w:pPr>
          </w:p>
        </w:tc>
        <w:tc>
          <w:tcPr>
            <w:tcW w:w="5377" w:type="dxa"/>
          </w:tcPr>
          <w:p w14:paraId="588B34C2" w14:textId="77777777" w:rsidR="00FB6562" w:rsidRPr="00CD5AB3" w:rsidRDefault="00FB6562" w:rsidP="00D71C4A">
            <w:pPr>
              <w:pStyle w:val="pqiTabBody"/>
            </w:pPr>
            <w:r w:rsidRPr="00CD5AB3">
              <w:t>Oryginalna wartość atrybutu</w:t>
            </w:r>
            <w:r w:rsidR="00B85678" w:rsidRPr="00CD5AB3">
              <w:t xml:space="preserve"> (uznana przez System za błędną)</w:t>
            </w:r>
          </w:p>
          <w:p w14:paraId="6F73CD77" w14:textId="77777777" w:rsidR="00FB6562" w:rsidRPr="00CD5AB3" w:rsidRDefault="00FB6562" w:rsidP="00D71C4A">
            <w:r w:rsidRPr="00CD5AB3">
              <w:rPr>
                <w:rFonts w:ascii="Courier New" w:hAnsi="Courier New" w:cs="Courier New"/>
                <w:noProof/>
                <w:color w:val="0000FF"/>
                <w:szCs w:val="20"/>
              </w:rPr>
              <w:t>OriginalAttributeValue</w:t>
            </w:r>
          </w:p>
        </w:tc>
        <w:tc>
          <w:tcPr>
            <w:tcW w:w="405" w:type="dxa"/>
          </w:tcPr>
          <w:p w14:paraId="489E4A03" w14:textId="77777777" w:rsidR="00FB6562" w:rsidRPr="00CD5AB3" w:rsidRDefault="00FB6562" w:rsidP="00D71C4A">
            <w:pPr>
              <w:jc w:val="center"/>
            </w:pPr>
            <w:r w:rsidRPr="00CD5AB3">
              <w:t>O</w:t>
            </w:r>
          </w:p>
        </w:tc>
        <w:tc>
          <w:tcPr>
            <w:tcW w:w="2895" w:type="dxa"/>
          </w:tcPr>
          <w:p w14:paraId="7B8A319F" w14:textId="77777777" w:rsidR="00FB6562" w:rsidRPr="00CD5AB3" w:rsidRDefault="00FB6562" w:rsidP="00D71C4A"/>
        </w:tc>
        <w:tc>
          <w:tcPr>
            <w:tcW w:w="3402" w:type="dxa"/>
          </w:tcPr>
          <w:p w14:paraId="7F9EAD79" w14:textId="77777777" w:rsidR="00FB6562" w:rsidRPr="00CD5AB3" w:rsidRDefault="00FB6562" w:rsidP="00D71C4A"/>
        </w:tc>
        <w:tc>
          <w:tcPr>
            <w:tcW w:w="890" w:type="dxa"/>
          </w:tcPr>
          <w:p w14:paraId="0571FFF5" w14:textId="77777777" w:rsidR="00FB6562" w:rsidRPr="00CD5AB3" w:rsidRDefault="00FB6562" w:rsidP="00D71C4A">
            <w:r w:rsidRPr="00CD5AB3">
              <w:t>an..350</w:t>
            </w:r>
          </w:p>
        </w:tc>
      </w:tr>
    </w:tbl>
    <w:p w14:paraId="04F45DF1" w14:textId="77777777" w:rsidR="00B81787" w:rsidRPr="00CD5AB3" w:rsidRDefault="00FB6562" w:rsidP="00B81787">
      <w:r w:rsidRPr="00CD5AB3">
        <w:br w:type="page"/>
      </w:r>
      <w:bookmarkStart w:id="178" w:name="_Toc477726250"/>
      <w:bookmarkStart w:id="179" w:name="_Toc379453953"/>
      <w:bookmarkEnd w:id="177"/>
    </w:p>
    <w:p w14:paraId="2DC4A245" w14:textId="77777777" w:rsidR="0002000D" w:rsidRPr="00CD5AB3" w:rsidRDefault="0002000D" w:rsidP="0002000D">
      <w:pPr>
        <w:pStyle w:val="pqiChpHeadNum2"/>
      </w:pPr>
      <w:bookmarkStart w:id="180" w:name="_Toc526429215"/>
      <w:bookmarkStart w:id="181" w:name="_Toc528064581"/>
      <w:bookmarkStart w:id="182" w:name="_Toc97636634"/>
      <w:r w:rsidRPr="00CD5AB3">
        <w:lastRenderedPageBreak/>
        <w:t>DD716 – Powiadomienie o kontroli</w:t>
      </w:r>
      <w:bookmarkEnd w:id="178"/>
      <w:bookmarkEnd w:id="180"/>
      <w:bookmarkEnd w:id="181"/>
      <w:bookmarkEnd w:id="182"/>
      <w:r w:rsidRPr="00CD5AB3">
        <w:t xml:space="preserve"> </w:t>
      </w:r>
    </w:p>
    <w:tbl>
      <w:tblPr>
        <w:tblW w:w="1376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08"/>
        <w:gridCol w:w="15"/>
        <w:gridCol w:w="348"/>
        <w:gridCol w:w="20"/>
        <w:gridCol w:w="5413"/>
        <w:gridCol w:w="367"/>
        <w:gridCol w:w="2133"/>
        <w:gridCol w:w="4012"/>
        <w:gridCol w:w="1050"/>
      </w:tblGrid>
      <w:tr w:rsidR="00420C74" w:rsidRPr="00CD5AB3" w14:paraId="70B9FDCE" w14:textId="77777777" w:rsidTr="00AC6C89">
        <w:trPr>
          <w:cantSplit/>
          <w:tblHeader/>
        </w:trPr>
        <w:tc>
          <w:tcPr>
            <w:tcW w:w="423" w:type="dxa"/>
            <w:gridSpan w:val="2"/>
            <w:shd w:val="clear" w:color="auto" w:fill="F3F3F3"/>
            <w:vAlign w:val="center"/>
          </w:tcPr>
          <w:p w14:paraId="6B920D7C" w14:textId="77777777" w:rsidR="0002000D" w:rsidRPr="00CD5AB3" w:rsidRDefault="0002000D" w:rsidP="00D71C4A">
            <w:pPr>
              <w:pStyle w:val="pqiTabBody"/>
            </w:pPr>
            <w:r w:rsidRPr="00CD5AB3">
              <w:br w:type="page"/>
            </w:r>
            <w:r w:rsidRPr="00CD5AB3">
              <w:br w:type="page"/>
              <w:t>A</w:t>
            </w:r>
          </w:p>
        </w:tc>
        <w:tc>
          <w:tcPr>
            <w:tcW w:w="368" w:type="dxa"/>
            <w:gridSpan w:val="2"/>
            <w:shd w:val="clear" w:color="auto" w:fill="F3F3F3"/>
            <w:vAlign w:val="center"/>
          </w:tcPr>
          <w:p w14:paraId="5D1C357C" w14:textId="77777777" w:rsidR="0002000D" w:rsidRPr="00CD5AB3" w:rsidRDefault="0002000D" w:rsidP="00D71C4A">
            <w:pPr>
              <w:pStyle w:val="pqiTabBody"/>
            </w:pPr>
            <w:r w:rsidRPr="00CD5AB3">
              <w:t>B</w:t>
            </w:r>
          </w:p>
        </w:tc>
        <w:tc>
          <w:tcPr>
            <w:tcW w:w="5413" w:type="dxa"/>
            <w:shd w:val="clear" w:color="auto" w:fill="F3F3F3"/>
            <w:vAlign w:val="center"/>
          </w:tcPr>
          <w:p w14:paraId="1E3CB9C7" w14:textId="77777777" w:rsidR="0002000D" w:rsidRPr="00CD5AB3" w:rsidRDefault="0002000D" w:rsidP="00D71C4A">
            <w:pPr>
              <w:pStyle w:val="pqiTabBody"/>
            </w:pPr>
            <w:r w:rsidRPr="00CD5AB3">
              <w:t>C</w:t>
            </w:r>
          </w:p>
        </w:tc>
        <w:tc>
          <w:tcPr>
            <w:tcW w:w="367" w:type="dxa"/>
            <w:shd w:val="clear" w:color="auto" w:fill="F3F3F3"/>
            <w:vAlign w:val="center"/>
          </w:tcPr>
          <w:p w14:paraId="1AAFD811" w14:textId="77777777" w:rsidR="0002000D" w:rsidRPr="00CD5AB3" w:rsidRDefault="0002000D" w:rsidP="00D71C4A">
            <w:pPr>
              <w:pStyle w:val="pqiTabBody"/>
            </w:pPr>
            <w:r w:rsidRPr="00CD5AB3">
              <w:t>D</w:t>
            </w:r>
          </w:p>
        </w:tc>
        <w:tc>
          <w:tcPr>
            <w:tcW w:w="2133" w:type="dxa"/>
            <w:shd w:val="clear" w:color="auto" w:fill="F3F3F3"/>
            <w:vAlign w:val="center"/>
          </w:tcPr>
          <w:p w14:paraId="6700D6AB" w14:textId="77777777" w:rsidR="0002000D" w:rsidRPr="00CD5AB3" w:rsidRDefault="0002000D" w:rsidP="00D71C4A">
            <w:pPr>
              <w:pStyle w:val="pqiTabBody"/>
            </w:pPr>
            <w:r w:rsidRPr="00CD5AB3">
              <w:t>E</w:t>
            </w:r>
          </w:p>
        </w:tc>
        <w:tc>
          <w:tcPr>
            <w:tcW w:w="4012" w:type="dxa"/>
            <w:shd w:val="clear" w:color="auto" w:fill="F3F3F3"/>
            <w:vAlign w:val="center"/>
          </w:tcPr>
          <w:p w14:paraId="26385DCD" w14:textId="77777777" w:rsidR="0002000D" w:rsidRPr="00CD5AB3" w:rsidRDefault="0002000D" w:rsidP="00D71C4A">
            <w:pPr>
              <w:pStyle w:val="pqiTabBody"/>
            </w:pPr>
            <w:r w:rsidRPr="00CD5AB3">
              <w:t>F</w:t>
            </w:r>
          </w:p>
        </w:tc>
        <w:tc>
          <w:tcPr>
            <w:tcW w:w="1050" w:type="dxa"/>
            <w:shd w:val="clear" w:color="auto" w:fill="F3F3F3"/>
            <w:vAlign w:val="center"/>
          </w:tcPr>
          <w:p w14:paraId="5B7348BA" w14:textId="77777777" w:rsidR="0002000D" w:rsidRPr="00CD5AB3" w:rsidRDefault="0002000D" w:rsidP="00D71C4A">
            <w:pPr>
              <w:pStyle w:val="pqiTabBody"/>
            </w:pPr>
            <w:r w:rsidRPr="00CD5AB3">
              <w:t>G</w:t>
            </w:r>
          </w:p>
        </w:tc>
      </w:tr>
      <w:tr w:rsidR="0002000D" w:rsidRPr="00CD5AB3" w14:paraId="0FC6D1F4" w14:textId="77777777" w:rsidTr="00AC6C89">
        <w:trPr>
          <w:cantSplit/>
        </w:trPr>
        <w:tc>
          <w:tcPr>
            <w:tcW w:w="13766" w:type="dxa"/>
            <w:gridSpan w:val="9"/>
          </w:tcPr>
          <w:p w14:paraId="2A4AB9CE" w14:textId="77777777" w:rsidR="0002000D" w:rsidRPr="00CD5AB3" w:rsidRDefault="0002000D" w:rsidP="00D71C4A">
            <w:pPr>
              <w:pStyle w:val="pqiTabHead"/>
            </w:pPr>
            <w:r w:rsidRPr="00CD5AB3">
              <w:t>DD716 – DD_CCR_NOT – Powiadomienie o kontroli.</w:t>
            </w:r>
          </w:p>
        </w:tc>
      </w:tr>
      <w:tr w:rsidR="0002000D" w:rsidRPr="00CD5AB3" w14:paraId="10911508" w14:textId="77777777" w:rsidTr="00AC6C89">
        <w:trPr>
          <w:cantSplit/>
        </w:trPr>
        <w:tc>
          <w:tcPr>
            <w:tcW w:w="791" w:type="dxa"/>
            <w:gridSpan w:val="4"/>
          </w:tcPr>
          <w:p w14:paraId="5971475E" w14:textId="58AFE79F" w:rsidR="0002000D" w:rsidRPr="00CD5AB3" w:rsidRDefault="0002000D" w:rsidP="00D71C4A">
            <w:pPr>
              <w:pStyle w:val="pqiTabBody"/>
              <w:rPr>
                <w:b/>
                <w:i/>
              </w:rPr>
            </w:pPr>
          </w:p>
        </w:tc>
        <w:tc>
          <w:tcPr>
            <w:tcW w:w="5413" w:type="dxa"/>
          </w:tcPr>
          <w:p w14:paraId="69CBD729" w14:textId="77777777" w:rsidR="0002000D" w:rsidRPr="00CD5AB3" w:rsidRDefault="0002000D" w:rsidP="00D71C4A">
            <w:pPr>
              <w:pStyle w:val="pqiTabBody"/>
              <w:rPr>
                <w:b/>
              </w:rPr>
            </w:pPr>
            <w:r w:rsidRPr="00CD5AB3">
              <w:rPr>
                <w:b/>
              </w:rPr>
              <w:t>&lt;NAGŁÓWEK&gt;</w:t>
            </w:r>
          </w:p>
          <w:p w14:paraId="4C0A1CF4" w14:textId="77777777" w:rsidR="0002000D" w:rsidRPr="00CD5AB3" w:rsidRDefault="0002000D" w:rsidP="00D71C4A">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DD716</w:t>
            </w:r>
            <w:r w:rsidRPr="00CD5AB3">
              <w:rPr>
                <w:rFonts w:ascii="Courier New" w:hAnsi="Courier New"/>
                <w:color w:val="0000FF"/>
              </w:rPr>
              <w:t>/Header</w:t>
            </w:r>
          </w:p>
        </w:tc>
        <w:tc>
          <w:tcPr>
            <w:tcW w:w="367" w:type="dxa"/>
          </w:tcPr>
          <w:p w14:paraId="3B05AD69" w14:textId="77777777" w:rsidR="0002000D" w:rsidRPr="00CD5AB3" w:rsidRDefault="0002000D" w:rsidP="00D71C4A">
            <w:pPr>
              <w:pStyle w:val="pqiTabBody"/>
              <w:rPr>
                <w:b/>
              </w:rPr>
            </w:pPr>
            <w:r w:rsidRPr="00CD5AB3">
              <w:rPr>
                <w:b/>
              </w:rPr>
              <w:t>R</w:t>
            </w:r>
          </w:p>
        </w:tc>
        <w:tc>
          <w:tcPr>
            <w:tcW w:w="2133" w:type="dxa"/>
          </w:tcPr>
          <w:p w14:paraId="63DA56C8" w14:textId="77777777" w:rsidR="0002000D" w:rsidRPr="00CD5AB3" w:rsidRDefault="0002000D" w:rsidP="00D71C4A">
            <w:pPr>
              <w:pStyle w:val="pqiTabBody"/>
              <w:rPr>
                <w:b/>
              </w:rPr>
            </w:pPr>
          </w:p>
        </w:tc>
        <w:tc>
          <w:tcPr>
            <w:tcW w:w="4012" w:type="dxa"/>
          </w:tcPr>
          <w:p w14:paraId="4A4014FE" w14:textId="77777777" w:rsidR="0002000D" w:rsidRPr="00CD5AB3" w:rsidRDefault="0002000D" w:rsidP="00D71C4A">
            <w:pPr>
              <w:pStyle w:val="pqiTabBody"/>
              <w:rPr>
                <w:b/>
              </w:rPr>
            </w:pPr>
          </w:p>
        </w:tc>
        <w:tc>
          <w:tcPr>
            <w:tcW w:w="1050" w:type="dxa"/>
          </w:tcPr>
          <w:p w14:paraId="1772220D" w14:textId="77777777" w:rsidR="0002000D" w:rsidRPr="00CD5AB3" w:rsidRDefault="0002000D" w:rsidP="00D71C4A">
            <w:pPr>
              <w:pStyle w:val="pqiTabBody"/>
              <w:rPr>
                <w:b/>
              </w:rPr>
            </w:pPr>
            <w:r w:rsidRPr="00CD5AB3">
              <w:rPr>
                <w:b/>
              </w:rPr>
              <w:t>1x</w:t>
            </w:r>
          </w:p>
        </w:tc>
      </w:tr>
      <w:tr w:rsidR="0002000D" w:rsidRPr="00CD5AB3" w14:paraId="14122CF8" w14:textId="77777777" w:rsidTr="00AC6C89">
        <w:trPr>
          <w:cantSplit/>
        </w:trPr>
        <w:tc>
          <w:tcPr>
            <w:tcW w:w="13766" w:type="dxa"/>
            <w:gridSpan w:val="9"/>
          </w:tcPr>
          <w:p w14:paraId="28E09240" w14:textId="77777777" w:rsidR="0002000D" w:rsidRPr="00CD5AB3" w:rsidRDefault="0002000D" w:rsidP="00D71C4A">
            <w:pPr>
              <w:pStyle w:val="pqiTabBody"/>
            </w:pPr>
            <w:r w:rsidRPr="00CD5AB3">
              <w:t>Wszystkie główne elementy poczynając od poniższego zawarte są w elemencie:</w:t>
            </w:r>
          </w:p>
          <w:p w14:paraId="4A575985" w14:textId="77777777" w:rsidR="0002000D" w:rsidRPr="00CD5AB3" w:rsidRDefault="0002000D" w:rsidP="00D71C4A">
            <w:pPr>
              <w:pStyle w:val="pqiTabBody"/>
              <w:rPr>
                <w:rFonts w:ascii="Courier New" w:hAnsi="Courier New"/>
                <w:color w:val="0000FF"/>
              </w:rPr>
            </w:pPr>
            <w:r w:rsidRPr="00CD5AB3">
              <w:rPr>
                <w:rFonts w:ascii="Courier New" w:hAnsi="Courier New"/>
                <w:color w:val="0000FF"/>
              </w:rPr>
              <w:t>/DD</w:t>
            </w:r>
            <w:r w:rsidRPr="00CD5AB3">
              <w:rPr>
                <w:rFonts w:ascii="Courier New" w:hAnsi="Courier New" w:cs="Courier New"/>
                <w:noProof/>
                <w:color w:val="0000FF"/>
              </w:rPr>
              <w:t>716</w:t>
            </w:r>
            <w:r w:rsidRPr="00CD5AB3">
              <w:rPr>
                <w:rFonts w:ascii="Courier New" w:hAnsi="Courier New"/>
                <w:color w:val="0000FF"/>
              </w:rPr>
              <w:t>/Body/</w:t>
            </w:r>
            <w:r w:rsidRPr="00CD5AB3">
              <w:t xml:space="preserve"> </w:t>
            </w:r>
            <w:r w:rsidRPr="00CD5AB3">
              <w:rPr>
                <w:rFonts w:ascii="Courier New" w:hAnsi="Courier New"/>
                <w:color w:val="0000FF"/>
              </w:rPr>
              <w:t>ControlNotificationForDelivery</w:t>
            </w:r>
          </w:p>
        </w:tc>
      </w:tr>
      <w:tr w:rsidR="0002000D" w:rsidRPr="00CD5AB3" w14:paraId="4D978B31" w14:textId="77777777" w:rsidTr="00AC6C89">
        <w:trPr>
          <w:cantSplit/>
        </w:trPr>
        <w:tc>
          <w:tcPr>
            <w:tcW w:w="791" w:type="dxa"/>
            <w:gridSpan w:val="4"/>
          </w:tcPr>
          <w:p w14:paraId="1853DDEB" w14:textId="4EDC054B" w:rsidR="0002000D" w:rsidRPr="00CD5AB3" w:rsidRDefault="00E162C1" w:rsidP="00D71C4A">
            <w:pPr>
              <w:pStyle w:val="pqiTabBody"/>
              <w:rPr>
                <w:b/>
                <w:i/>
              </w:rPr>
            </w:pPr>
            <w:r w:rsidRPr="00CD5AB3">
              <w:rPr>
                <w:b/>
              </w:rPr>
              <w:t>1</w:t>
            </w:r>
          </w:p>
        </w:tc>
        <w:tc>
          <w:tcPr>
            <w:tcW w:w="5413" w:type="dxa"/>
          </w:tcPr>
          <w:p w14:paraId="64754035" w14:textId="77777777" w:rsidR="0002000D" w:rsidRPr="00CD5AB3" w:rsidRDefault="0002000D" w:rsidP="00D71C4A">
            <w:pPr>
              <w:pStyle w:val="pqiTabBody"/>
              <w:rPr>
                <w:b/>
              </w:rPr>
            </w:pPr>
            <w:r w:rsidRPr="00CD5AB3">
              <w:rPr>
                <w:b/>
              </w:rPr>
              <w:t>CECHA</w:t>
            </w:r>
          </w:p>
          <w:p w14:paraId="012D282B" w14:textId="77777777" w:rsidR="0002000D" w:rsidRPr="00CD5AB3" w:rsidRDefault="0002000D" w:rsidP="00D71C4A">
            <w:pPr>
              <w:pStyle w:val="pqiTabBody"/>
              <w:rPr>
                <w:rFonts w:ascii="Courier New" w:hAnsi="Courier New"/>
                <w:color w:val="0000FF"/>
              </w:rPr>
            </w:pPr>
            <w:r w:rsidRPr="00CD5AB3">
              <w:rPr>
                <w:rFonts w:ascii="Courier New" w:hAnsi="Courier New"/>
                <w:color w:val="0000FF"/>
              </w:rPr>
              <w:t>Attributes</w:t>
            </w:r>
          </w:p>
        </w:tc>
        <w:tc>
          <w:tcPr>
            <w:tcW w:w="367" w:type="dxa"/>
          </w:tcPr>
          <w:p w14:paraId="3C6AB736" w14:textId="77777777" w:rsidR="0002000D" w:rsidRPr="00CD5AB3" w:rsidRDefault="0002000D" w:rsidP="00D71C4A">
            <w:pPr>
              <w:pStyle w:val="pqiTabBody"/>
              <w:rPr>
                <w:b/>
              </w:rPr>
            </w:pPr>
            <w:r w:rsidRPr="00CD5AB3">
              <w:rPr>
                <w:b/>
              </w:rPr>
              <w:t>R</w:t>
            </w:r>
          </w:p>
        </w:tc>
        <w:tc>
          <w:tcPr>
            <w:tcW w:w="2133" w:type="dxa"/>
          </w:tcPr>
          <w:p w14:paraId="6503784B" w14:textId="77777777" w:rsidR="0002000D" w:rsidRPr="00CD5AB3" w:rsidRDefault="0002000D" w:rsidP="00D71C4A">
            <w:pPr>
              <w:pStyle w:val="pqiTabBody"/>
              <w:rPr>
                <w:b/>
              </w:rPr>
            </w:pPr>
          </w:p>
        </w:tc>
        <w:tc>
          <w:tcPr>
            <w:tcW w:w="4012" w:type="dxa"/>
          </w:tcPr>
          <w:p w14:paraId="512ACD35" w14:textId="77777777" w:rsidR="0002000D" w:rsidRPr="00CD5AB3" w:rsidRDefault="0002000D" w:rsidP="00D71C4A">
            <w:pPr>
              <w:pStyle w:val="pqiTabBody"/>
              <w:rPr>
                <w:b/>
              </w:rPr>
            </w:pPr>
          </w:p>
        </w:tc>
        <w:tc>
          <w:tcPr>
            <w:tcW w:w="1050" w:type="dxa"/>
          </w:tcPr>
          <w:p w14:paraId="720F3CAC" w14:textId="77777777" w:rsidR="0002000D" w:rsidRPr="00CD5AB3" w:rsidRDefault="0002000D" w:rsidP="00D71C4A">
            <w:pPr>
              <w:pStyle w:val="pqiTabBody"/>
              <w:rPr>
                <w:b/>
              </w:rPr>
            </w:pPr>
            <w:r w:rsidRPr="00CD5AB3">
              <w:rPr>
                <w:b/>
              </w:rPr>
              <w:t>1x</w:t>
            </w:r>
          </w:p>
        </w:tc>
      </w:tr>
      <w:tr w:rsidR="0002000D" w:rsidRPr="00CD5AB3" w14:paraId="70B67D84" w14:textId="77777777" w:rsidTr="00AC6C89">
        <w:trPr>
          <w:cantSplit/>
        </w:trPr>
        <w:tc>
          <w:tcPr>
            <w:tcW w:w="423" w:type="dxa"/>
            <w:gridSpan w:val="2"/>
          </w:tcPr>
          <w:p w14:paraId="49C3C89E" w14:textId="77777777" w:rsidR="0002000D" w:rsidRPr="00CD5AB3" w:rsidRDefault="0002000D" w:rsidP="00D71C4A">
            <w:pPr>
              <w:pStyle w:val="pqiTabBody"/>
            </w:pPr>
          </w:p>
        </w:tc>
        <w:tc>
          <w:tcPr>
            <w:tcW w:w="368" w:type="dxa"/>
            <w:gridSpan w:val="2"/>
          </w:tcPr>
          <w:p w14:paraId="76F42BDD" w14:textId="77777777" w:rsidR="0002000D" w:rsidRPr="00CD5AB3" w:rsidRDefault="0002000D" w:rsidP="00D71C4A">
            <w:pPr>
              <w:pStyle w:val="pqiTabBody"/>
              <w:rPr>
                <w:i/>
              </w:rPr>
            </w:pPr>
            <w:r w:rsidRPr="00CD5AB3">
              <w:rPr>
                <w:i/>
              </w:rPr>
              <w:t>a</w:t>
            </w:r>
          </w:p>
        </w:tc>
        <w:tc>
          <w:tcPr>
            <w:tcW w:w="5413" w:type="dxa"/>
          </w:tcPr>
          <w:p w14:paraId="1043AEA8" w14:textId="77777777" w:rsidR="0002000D" w:rsidRPr="00CD5AB3" w:rsidRDefault="0002000D" w:rsidP="00D71C4A">
            <w:pPr>
              <w:pStyle w:val="pqiTabBody"/>
            </w:pPr>
            <w:r w:rsidRPr="00CD5AB3">
              <w:t>Data i czas podjęcia decyzji o kontroli</w:t>
            </w:r>
          </w:p>
          <w:p w14:paraId="0F900FC4"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s="Courier New"/>
                <w:noProof/>
                <w:color w:val="0000FF"/>
              </w:rPr>
              <w:t>DateAndTimeOfIssuanceOfControl</w:t>
            </w:r>
          </w:p>
        </w:tc>
        <w:tc>
          <w:tcPr>
            <w:tcW w:w="367" w:type="dxa"/>
          </w:tcPr>
          <w:p w14:paraId="24B9968A" w14:textId="77777777" w:rsidR="0002000D" w:rsidRPr="00CD5AB3" w:rsidRDefault="0002000D" w:rsidP="00D71C4A">
            <w:pPr>
              <w:pStyle w:val="pqiTabBody"/>
            </w:pPr>
            <w:r w:rsidRPr="00CD5AB3">
              <w:t>R</w:t>
            </w:r>
          </w:p>
        </w:tc>
        <w:tc>
          <w:tcPr>
            <w:tcW w:w="2133" w:type="dxa"/>
          </w:tcPr>
          <w:p w14:paraId="7ED0F8C8" w14:textId="77777777" w:rsidR="0002000D" w:rsidRPr="00CD5AB3" w:rsidRDefault="0002000D" w:rsidP="00D71C4A">
            <w:pPr>
              <w:pStyle w:val="pqiTabBody"/>
            </w:pPr>
          </w:p>
        </w:tc>
        <w:tc>
          <w:tcPr>
            <w:tcW w:w="4012" w:type="dxa"/>
          </w:tcPr>
          <w:p w14:paraId="31E509E4" w14:textId="77777777" w:rsidR="0002000D" w:rsidRPr="00CD5AB3" w:rsidRDefault="0002000D" w:rsidP="00D71C4A">
            <w:pPr>
              <w:pStyle w:val="pqiTabBody"/>
            </w:pPr>
          </w:p>
        </w:tc>
        <w:tc>
          <w:tcPr>
            <w:tcW w:w="1050" w:type="dxa"/>
          </w:tcPr>
          <w:p w14:paraId="3AB945C6" w14:textId="77777777" w:rsidR="0002000D" w:rsidRPr="00CD5AB3" w:rsidRDefault="0002000D" w:rsidP="00D71C4A">
            <w:pPr>
              <w:pStyle w:val="pqiTabBody"/>
            </w:pPr>
            <w:r w:rsidRPr="00CD5AB3">
              <w:t>dateTime</w:t>
            </w:r>
          </w:p>
        </w:tc>
      </w:tr>
      <w:tr w:rsidR="0002000D" w:rsidRPr="00CD5AB3" w14:paraId="267624A4" w14:textId="77777777" w:rsidTr="00AC6C89">
        <w:trPr>
          <w:cantSplit/>
        </w:trPr>
        <w:tc>
          <w:tcPr>
            <w:tcW w:w="423" w:type="dxa"/>
            <w:gridSpan w:val="2"/>
          </w:tcPr>
          <w:p w14:paraId="23FA20D3" w14:textId="77777777" w:rsidR="0002000D" w:rsidRPr="00CD5AB3" w:rsidRDefault="0002000D" w:rsidP="00D71C4A">
            <w:pPr>
              <w:pStyle w:val="pqiTabBody"/>
            </w:pPr>
          </w:p>
        </w:tc>
        <w:tc>
          <w:tcPr>
            <w:tcW w:w="368" w:type="dxa"/>
            <w:gridSpan w:val="2"/>
          </w:tcPr>
          <w:p w14:paraId="4DC9F978" w14:textId="77777777" w:rsidR="0002000D" w:rsidRPr="00CD5AB3" w:rsidRDefault="0002000D" w:rsidP="00D71C4A">
            <w:pPr>
              <w:pStyle w:val="pqiTabBody"/>
              <w:rPr>
                <w:i/>
              </w:rPr>
            </w:pPr>
            <w:r w:rsidRPr="00CD5AB3">
              <w:rPr>
                <w:i/>
              </w:rPr>
              <w:t>b</w:t>
            </w:r>
          </w:p>
        </w:tc>
        <w:tc>
          <w:tcPr>
            <w:tcW w:w="5413" w:type="dxa"/>
          </w:tcPr>
          <w:p w14:paraId="587460FC" w14:textId="77777777" w:rsidR="0002000D" w:rsidRPr="00CD5AB3" w:rsidRDefault="0002000D" w:rsidP="00D71C4A">
            <w:pPr>
              <w:pStyle w:val="pqiTabBody"/>
              <w:rPr>
                <w:lang w:val="en-US"/>
              </w:rPr>
            </w:pPr>
            <w:r w:rsidRPr="00CD5AB3">
              <w:rPr>
                <w:lang w:val="en-US"/>
              </w:rPr>
              <w:t xml:space="preserve">Flaga </w:t>
            </w:r>
            <w:r w:rsidRPr="00CD5AB3">
              <w:t>kontroli</w:t>
            </w:r>
          </w:p>
          <w:p w14:paraId="03B98F13" w14:textId="77777777" w:rsidR="0002000D" w:rsidRPr="00CD5AB3" w:rsidRDefault="0002000D" w:rsidP="00D71C4A">
            <w:pPr>
              <w:pStyle w:val="pqiTabBody"/>
              <w:rPr>
                <w:lang w:val="en-US"/>
              </w:rPr>
            </w:pPr>
            <w:r w:rsidRPr="00CD5AB3">
              <w:rPr>
                <w:rFonts w:ascii="Courier New" w:hAnsi="Courier New" w:cs="Courier New"/>
                <w:noProof/>
                <w:color w:val="0000FF"/>
                <w:lang w:val="en-US"/>
              </w:rPr>
              <w:t>ControlFlag</w:t>
            </w:r>
          </w:p>
        </w:tc>
        <w:tc>
          <w:tcPr>
            <w:tcW w:w="367" w:type="dxa"/>
          </w:tcPr>
          <w:p w14:paraId="00B2721F" w14:textId="77777777" w:rsidR="0002000D" w:rsidRPr="00CD5AB3" w:rsidRDefault="0002000D" w:rsidP="00D71C4A">
            <w:pPr>
              <w:pStyle w:val="pqiTabBody"/>
            </w:pPr>
            <w:r w:rsidRPr="00CD5AB3">
              <w:t>R</w:t>
            </w:r>
          </w:p>
        </w:tc>
        <w:tc>
          <w:tcPr>
            <w:tcW w:w="2133" w:type="dxa"/>
          </w:tcPr>
          <w:p w14:paraId="58D0B4CD" w14:textId="77777777" w:rsidR="0002000D" w:rsidRPr="00CD5AB3" w:rsidRDefault="0002000D" w:rsidP="00D71C4A">
            <w:pPr>
              <w:pStyle w:val="pqiTabBody"/>
            </w:pPr>
          </w:p>
        </w:tc>
        <w:tc>
          <w:tcPr>
            <w:tcW w:w="4012" w:type="dxa"/>
          </w:tcPr>
          <w:p w14:paraId="59B4F663" w14:textId="77777777" w:rsidR="0002000D" w:rsidRPr="00CD5AB3" w:rsidRDefault="0002000D" w:rsidP="00D71C4A">
            <w:pPr>
              <w:pStyle w:val="pqiTabBody"/>
            </w:pPr>
            <w:r w:rsidRPr="00CD5AB3">
              <w:t>0 – Brak kontroli</w:t>
            </w:r>
          </w:p>
          <w:p w14:paraId="0E5D1813" w14:textId="77777777" w:rsidR="0002000D" w:rsidRPr="00CD5AB3" w:rsidRDefault="0002000D" w:rsidP="00D71C4A">
            <w:pPr>
              <w:pStyle w:val="pqiTabBody"/>
            </w:pPr>
            <w:r w:rsidRPr="00CD5AB3">
              <w:t>1 – Kontrola zostanie przeprowadzona</w:t>
            </w:r>
          </w:p>
        </w:tc>
        <w:tc>
          <w:tcPr>
            <w:tcW w:w="1050" w:type="dxa"/>
          </w:tcPr>
          <w:p w14:paraId="247137CB" w14:textId="77777777" w:rsidR="0002000D" w:rsidRPr="00CD5AB3" w:rsidRDefault="0002000D" w:rsidP="00D71C4A">
            <w:pPr>
              <w:pStyle w:val="pqiTabBody"/>
            </w:pPr>
            <w:r w:rsidRPr="00CD5AB3">
              <w:t>n1</w:t>
            </w:r>
          </w:p>
        </w:tc>
      </w:tr>
      <w:tr w:rsidR="0002000D" w:rsidRPr="00CD5AB3" w14:paraId="1727AF55" w14:textId="77777777" w:rsidTr="00AC6C89">
        <w:trPr>
          <w:cantSplit/>
        </w:trPr>
        <w:tc>
          <w:tcPr>
            <w:tcW w:w="423" w:type="dxa"/>
            <w:gridSpan w:val="2"/>
          </w:tcPr>
          <w:p w14:paraId="1D685C68" w14:textId="77777777" w:rsidR="0002000D" w:rsidRPr="00CD5AB3" w:rsidRDefault="0002000D" w:rsidP="00D71C4A">
            <w:pPr>
              <w:pStyle w:val="pqiTabBody"/>
            </w:pPr>
          </w:p>
        </w:tc>
        <w:tc>
          <w:tcPr>
            <w:tcW w:w="368" w:type="dxa"/>
            <w:gridSpan w:val="2"/>
          </w:tcPr>
          <w:p w14:paraId="47ADB76E" w14:textId="77777777" w:rsidR="0002000D" w:rsidRPr="00CD5AB3" w:rsidRDefault="0002000D" w:rsidP="00D71C4A">
            <w:pPr>
              <w:pStyle w:val="pqiTabBody"/>
              <w:rPr>
                <w:i/>
              </w:rPr>
            </w:pPr>
            <w:r w:rsidRPr="00CD5AB3">
              <w:rPr>
                <w:i/>
              </w:rPr>
              <w:t>c</w:t>
            </w:r>
          </w:p>
        </w:tc>
        <w:tc>
          <w:tcPr>
            <w:tcW w:w="5413" w:type="dxa"/>
          </w:tcPr>
          <w:p w14:paraId="6E62D2E5" w14:textId="77777777" w:rsidR="0002000D" w:rsidRPr="00CD5AB3" w:rsidRDefault="0002000D" w:rsidP="00D71C4A">
            <w:pPr>
              <w:pStyle w:val="pqiTabBody"/>
            </w:pPr>
            <w:r w:rsidRPr="00CD5AB3">
              <w:t xml:space="preserve">Informacje o kontroli </w:t>
            </w:r>
          </w:p>
          <w:p w14:paraId="60419686" w14:textId="77777777" w:rsidR="0002000D" w:rsidRPr="00CD5AB3" w:rsidRDefault="0002000D" w:rsidP="00D71C4A">
            <w:pPr>
              <w:pStyle w:val="pqiTabBody"/>
              <w:rPr>
                <w:lang w:val="en-US"/>
              </w:rPr>
            </w:pPr>
            <w:r w:rsidRPr="00CD5AB3">
              <w:rPr>
                <w:rFonts w:ascii="Courier New" w:hAnsi="Courier New" w:cs="Courier New"/>
                <w:noProof/>
                <w:color w:val="0000FF"/>
                <w:lang w:val="en-US"/>
              </w:rPr>
              <w:t>ControlInformation</w:t>
            </w:r>
          </w:p>
        </w:tc>
        <w:tc>
          <w:tcPr>
            <w:tcW w:w="367" w:type="dxa"/>
          </w:tcPr>
          <w:p w14:paraId="4F386BEB" w14:textId="77777777" w:rsidR="0002000D" w:rsidRPr="00CD5AB3" w:rsidRDefault="0002000D" w:rsidP="00D71C4A">
            <w:pPr>
              <w:pStyle w:val="pqiTabBody"/>
            </w:pPr>
            <w:r w:rsidRPr="00CD5AB3">
              <w:t>O</w:t>
            </w:r>
          </w:p>
        </w:tc>
        <w:tc>
          <w:tcPr>
            <w:tcW w:w="2133" w:type="dxa"/>
          </w:tcPr>
          <w:p w14:paraId="4290FD06" w14:textId="77777777" w:rsidR="0002000D" w:rsidRPr="00CD5AB3" w:rsidRDefault="0002000D" w:rsidP="00D71C4A">
            <w:pPr>
              <w:pStyle w:val="pqiTabBody"/>
            </w:pPr>
          </w:p>
        </w:tc>
        <w:tc>
          <w:tcPr>
            <w:tcW w:w="4012" w:type="dxa"/>
          </w:tcPr>
          <w:p w14:paraId="4F47A32C" w14:textId="77777777" w:rsidR="0002000D" w:rsidRPr="00CD5AB3" w:rsidRDefault="0002000D" w:rsidP="00D71C4A">
            <w:pPr>
              <w:pStyle w:val="pqiTabBody"/>
            </w:pPr>
          </w:p>
        </w:tc>
        <w:tc>
          <w:tcPr>
            <w:tcW w:w="1050" w:type="dxa"/>
          </w:tcPr>
          <w:p w14:paraId="0A4BC094" w14:textId="77777777" w:rsidR="0002000D" w:rsidRPr="00CD5AB3" w:rsidRDefault="0002000D" w:rsidP="00D71C4A">
            <w:pPr>
              <w:pStyle w:val="pqiTabBody"/>
            </w:pPr>
            <w:r w:rsidRPr="00CD5AB3">
              <w:t>an..350</w:t>
            </w:r>
          </w:p>
        </w:tc>
      </w:tr>
      <w:tr w:rsidR="0002000D" w:rsidRPr="00CD5AB3" w14:paraId="545CF880" w14:textId="77777777" w:rsidTr="00AC6C89">
        <w:trPr>
          <w:cantSplit/>
        </w:trPr>
        <w:tc>
          <w:tcPr>
            <w:tcW w:w="791" w:type="dxa"/>
            <w:gridSpan w:val="4"/>
          </w:tcPr>
          <w:p w14:paraId="687E00E1" w14:textId="5DE2447A" w:rsidR="0002000D" w:rsidRPr="00CD5AB3" w:rsidRDefault="00E162C1" w:rsidP="00D71C4A">
            <w:pPr>
              <w:pStyle w:val="pqiTabBody"/>
              <w:rPr>
                <w:b/>
                <w:i/>
              </w:rPr>
            </w:pPr>
            <w:r w:rsidRPr="00CD5AB3">
              <w:rPr>
                <w:b/>
                <w:i/>
              </w:rPr>
              <w:t>2</w:t>
            </w:r>
          </w:p>
        </w:tc>
        <w:tc>
          <w:tcPr>
            <w:tcW w:w="5413" w:type="dxa"/>
          </w:tcPr>
          <w:p w14:paraId="44F4B000" w14:textId="77777777" w:rsidR="0002000D" w:rsidRPr="00CD5AB3" w:rsidRDefault="0002000D" w:rsidP="00D71C4A">
            <w:pPr>
              <w:pStyle w:val="pqiTabHead"/>
            </w:pPr>
            <w:r w:rsidRPr="00CD5AB3">
              <w:t>Dokument e-</w:t>
            </w:r>
            <w:r w:rsidR="00132F22" w:rsidRPr="00CD5AB3">
              <w:t xml:space="preserve">DD </w:t>
            </w:r>
            <w:r w:rsidRPr="00CD5AB3">
              <w:t>PRZEMIESZCZENIA WYROBÓW AKCYZOWYCH</w:t>
            </w:r>
          </w:p>
          <w:p w14:paraId="7A10B7EE" w14:textId="77777777" w:rsidR="0002000D" w:rsidRPr="00CD5AB3" w:rsidRDefault="0002000D" w:rsidP="00D71C4A">
            <w:pPr>
              <w:pStyle w:val="pqiTabBody"/>
              <w:rPr>
                <w:rFonts w:ascii="Courier New" w:hAnsi="Courier New"/>
                <w:color w:val="0000FF"/>
              </w:rPr>
            </w:pPr>
            <w:r w:rsidRPr="00CD5AB3">
              <w:rPr>
                <w:rFonts w:ascii="Courier New" w:hAnsi="Courier New"/>
                <w:color w:val="0000FF"/>
              </w:rPr>
              <w:t>DeliveryDocumentReference</w:t>
            </w:r>
          </w:p>
        </w:tc>
        <w:tc>
          <w:tcPr>
            <w:tcW w:w="367" w:type="dxa"/>
          </w:tcPr>
          <w:p w14:paraId="6E6D0DAF" w14:textId="77777777" w:rsidR="0002000D" w:rsidRPr="00CD5AB3" w:rsidRDefault="0002000D" w:rsidP="00D71C4A">
            <w:pPr>
              <w:pStyle w:val="pqiTabBody"/>
              <w:rPr>
                <w:b/>
              </w:rPr>
            </w:pPr>
            <w:r w:rsidRPr="00CD5AB3">
              <w:rPr>
                <w:b/>
              </w:rPr>
              <w:t>R</w:t>
            </w:r>
          </w:p>
        </w:tc>
        <w:tc>
          <w:tcPr>
            <w:tcW w:w="2133" w:type="dxa"/>
          </w:tcPr>
          <w:p w14:paraId="68B2E5E3" w14:textId="77777777" w:rsidR="0002000D" w:rsidRPr="00CD5AB3" w:rsidRDefault="0002000D" w:rsidP="00D71C4A">
            <w:pPr>
              <w:pStyle w:val="pqiTabBody"/>
              <w:rPr>
                <w:b/>
              </w:rPr>
            </w:pPr>
          </w:p>
        </w:tc>
        <w:tc>
          <w:tcPr>
            <w:tcW w:w="4012" w:type="dxa"/>
          </w:tcPr>
          <w:p w14:paraId="322A2449" w14:textId="77777777" w:rsidR="0002000D" w:rsidRPr="00CD5AB3" w:rsidRDefault="0002000D" w:rsidP="00D71C4A">
            <w:pPr>
              <w:pStyle w:val="pqiTabBody"/>
              <w:rPr>
                <w:b/>
              </w:rPr>
            </w:pPr>
          </w:p>
        </w:tc>
        <w:tc>
          <w:tcPr>
            <w:tcW w:w="1050" w:type="dxa"/>
          </w:tcPr>
          <w:p w14:paraId="15BED0CD" w14:textId="77777777" w:rsidR="0002000D" w:rsidRPr="00CD5AB3" w:rsidRDefault="0002000D" w:rsidP="00D71C4A">
            <w:pPr>
              <w:pStyle w:val="pqiTabBody"/>
              <w:rPr>
                <w:b/>
              </w:rPr>
            </w:pPr>
            <w:r w:rsidRPr="00CD5AB3">
              <w:rPr>
                <w:b/>
              </w:rPr>
              <w:t>1x</w:t>
            </w:r>
          </w:p>
        </w:tc>
      </w:tr>
      <w:tr w:rsidR="00AC6C89" w:rsidRPr="00CD5AB3" w14:paraId="5DFE99BA" w14:textId="77777777" w:rsidTr="00AC6C89">
        <w:trPr>
          <w:cantSplit/>
        </w:trPr>
        <w:tc>
          <w:tcPr>
            <w:tcW w:w="408" w:type="dxa"/>
          </w:tcPr>
          <w:p w14:paraId="038F4AB0" w14:textId="77777777" w:rsidR="00AC6C89" w:rsidRPr="00CD5AB3" w:rsidRDefault="00AC6C89" w:rsidP="00AC6C89">
            <w:pPr>
              <w:pStyle w:val="pqiTabBody"/>
            </w:pPr>
          </w:p>
        </w:tc>
        <w:tc>
          <w:tcPr>
            <w:tcW w:w="363" w:type="dxa"/>
            <w:gridSpan w:val="2"/>
          </w:tcPr>
          <w:p w14:paraId="2B30F291" w14:textId="24ACD51D" w:rsidR="00AC6C89" w:rsidRPr="00CD5AB3" w:rsidRDefault="00AC6C89" w:rsidP="00AC6C89">
            <w:pPr>
              <w:pStyle w:val="pqiTabBody"/>
              <w:rPr>
                <w:i/>
              </w:rPr>
            </w:pPr>
            <w:r w:rsidRPr="00CD5AB3">
              <w:rPr>
                <w:i/>
              </w:rPr>
              <w:t>a</w:t>
            </w:r>
          </w:p>
        </w:tc>
        <w:tc>
          <w:tcPr>
            <w:tcW w:w="5433" w:type="dxa"/>
            <w:gridSpan w:val="2"/>
          </w:tcPr>
          <w:p w14:paraId="15787E8C" w14:textId="77777777" w:rsidR="00AC6C89" w:rsidRPr="00CD5AB3" w:rsidRDefault="00AC6C89" w:rsidP="00AC6C89">
            <w:pPr>
              <w:pStyle w:val="pqiTabBody"/>
            </w:pPr>
            <w:r w:rsidRPr="00CD5AB3">
              <w:t>DDARC</w:t>
            </w:r>
          </w:p>
          <w:p w14:paraId="4A9B7F80" w14:textId="77777777" w:rsidR="00AC6C89" w:rsidRPr="00CD5AB3" w:rsidRDefault="00AC6C89" w:rsidP="00AC6C89">
            <w:pPr>
              <w:pStyle w:val="pqiTabBody"/>
              <w:rPr>
                <w:rFonts w:ascii="Courier New" w:hAnsi="Courier New" w:cs="Courier New"/>
                <w:noProof/>
                <w:color w:val="0000FF"/>
              </w:rPr>
            </w:pPr>
            <w:r w:rsidRPr="00CD5AB3">
              <w:rPr>
                <w:rFonts w:ascii="Courier New" w:hAnsi="Courier New" w:cs="Courier New"/>
                <w:noProof/>
                <w:color w:val="0000FF"/>
              </w:rPr>
              <w:t>AdministrativeReference/</w:t>
            </w:r>
          </w:p>
          <w:p w14:paraId="0FD67A19" w14:textId="4A7725A5" w:rsidR="00AC6C89" w:rsidRPr="00CD5AB3" w:rsidRDefault="00AC6C89" w:rsidP="00AC6C89">
            <w:pPr>
              <w:pStyle w:val="pqiTabBody"/>
              <w:rPr>
                <w:lang w:val="en-US"/>
              </w:rPr>
            </w:pPr>
            <w:r w:rsidRPr="00CD5AB3">
              <w:rPr>
                <w:rFonts w:ascii="Courier New" w:hAnsi="Courier New" w:cs="Courier New"/>
                <w:noProof/>
                <w:color w:val="0000FF"/>
              </w:rPr>
              <w:t>DeliveryDocumentAdministrativeReferenceCode</w:t>
            </w:r>
          </w:p>
        </w:tc>
        <w:tc>
          <w:tcPr>
            <w:tcW w:w="367" w:type="dxa"/>
          </w:tcPr>
          <w:p w14:paraId="3216C742" w14:textId="57EC041B" w:rsidR="00AC6C89" w:rsidRPr="00CD5AB3" w:rsidRDefault="00AC6C89" w:rsidP="00AC6C89">
            <w:pPr>
              <w:pStyle w:val="pqiTabBody"/>
            </w:pPr>
            <w:r w:rsidRPr="00CD5AB3">
              <w:t>D</w:t>
            </w:r>
          </w:p>
        </w:tc>
        <w:tc>
          <w:tcPr>
            <w:tcW w:w="2133" w:type="dxa"/>
          </w:tcPr>
          <w:p w14:paraId="2EE6EEF7" w14:textId="72522301" w:rsidR="00AC6C89" w:rsidRPr="00CD5AB3" w:rsidRDefault="00AC6C89" w:rsidP="00AC6C89">
            <w:pPr>
              <w:pStyle w:val="pqiTabBody"/>
            </w:pPr>
            <w:r w:rsidRPr="00CD5AB3">
              <w:t>R gdy komunikat dotyczy kontroli w miejscu odbi</w:t>
            </w:r>
            <w:r w:rsidR="000D69B5">
              <w:t>oru</w:t>
            </w:r>
          </w:p>
        </w:tc>
        <w:tc>
          <w:tcPr>
            <w:tcW w:w="4012" w:type="dxa"/>
          </w:tcPr>
          <w:p w14:paraId="6C6A5836" w14:textId="2238A901" w:rsidR="00AC6C89" w:rsidRPr="00CD5AB3" w:rsidRDefault="00AC6C89" w:rsidP="00AC6C89">
            <w:pPr>
              <w:pStyle w:val="pqiTabBody"/>
            </w:pPr>
          </w:p>
        </w:tc>
        <w:tc>
          <w:tcPr>
            <w:tcW w:w="1050" w:type="dxa"/>
          </w:tcPr>
          <w:p w14:paraId="46C711B1" w14:textId="5F491BA8" w:rsidR="00AC6C89" w:rsidRPr="00CD5AB3" w:rsidRDefault="00AC6C89" w:rsidP="00AC6C89">
            <w:pPr>
              <w:pStyle w:val="pqiTabBody"/>
            </w:pPr>
            <w:r w:rsidRPr="00CD5AB3">
              <w:t>an21</w:t>
            </w:r>
          </w:p>
        </w:tc>
      </w:tr>
      <w:tr w:rsidR="00AC6C89" w:rsidRPr="00CD5AB3" w14:paraId="548F2084" w14:textId="77777777" w:rsidTr="00AC6C89">
        <w:trPr>
          <w:cantSplit/>
        </w:trPr>
        <w:tc>
          <w:tcPr>
            <w:tcW w:w="408" w:type="dxa"/>
          </w:tcPr>
          <w:p w14:paraId="2C733D39" w14:textId="77777777" w:rsidR="00AC6C89" w:rsidRPr="00CD5AB3" w:rsidRDefault="00AC6C89" w:rsidP="00AC6C89">
            <w:pPr>
              <w:pStyle w:val="pqiTabBody"/>
            </w:pPr>
          </w:p>
        </w:tc>
        <w:tc>
          <w:tcPr>
            <w:tcW w:w="363" w:type="dxa"/>
            <w:gridSpan w:val="2"/>
          </w:tcPr>
          <w:p w14:paraId="5C007306" w14:textId="3122B825" w:rsidR="00AC6C89" w:rsidRPr="00CD5AB3" w:rsidRDefault="00AC6C89" w:rsidP="00AC6C89">
            <w:pPr>
              <w:pStyle w:val="pqiTabBody"/>
              <w:rPr>
                <w:i/>
              </w:rPr>
            </w:pPr>
            <w:r w:rsidRPr="00CD5AB3">
              <w:rPr>
                <w:i/>
              </w:rPr>
              <w:t>b</w:t>
            </w:r>
          </w:p>
        </w:tc>
        <w:tc>
          <w:tcPr>
            <w:tcW w:w="5433" w:type="dxa"/>
            <w:gridSpan w:val="2"/>
          </w:tcPr>
          <w:p w14:paraId="1BFF4407" w14:textId="77777777" w:rsidR="00AC6C89" w:rsidRPr="00CD5AB3" w:rsidRDefault="00AC6C89" w:rsidP="00AC6C89">
            <w:pPr>
              <w:pStyle w:val="pqiTabBody"/>
            </w:pPr>
            <w:r w:rsidRPr="00CD5AB3">
              <w:t>Numer porządkowy</w:t>
            </w:r>
          </w:p>
          <w:p w14:paraId="2AE17931" w14:textId="77777777" w:rsidR="00AC6C89" w:rsidRPr="00CD5AB3" w:rsidRDefault="00AC6C89" w:rsidP="00AC6C89">
            <w:pPr>
              <w:pStyle w:val="pqiTabBody"/>
              <w:rPr>
                <w:rFonts w:ascii="Courier New" w:hAnsi="Courier New" w:cs="Courier New"/>
                <w:noProof/>
                <w:color w:val="0000FF"/>
              </w:rPr>
            </w:pPr>
            <w:r w:rsidRPr="00CD5AB3">
              <w:rPr>
                <w:rFonts w:ascii="Courier New" w:hAnsi="Courier New" w:cs="Courier New"/>
                <w:noProof/>
                <w:color w:val="0000FF"/>
              </w:rPr>
              <w:t>AdministrativeReference/</w:t>
            </w:r>
          </w:p>
          <w:p w14:paraId="18498A51" w14:textId="26F30C91" w:rsidR="00AC6C89" w:rsidRPr="00CD5AB3" w:rsidRDefault="00AC6C89" w:rsidP="00AC6C89">
            <w:pPr>
              <w:pStyle w:val="pqiTabBody"/>
              <w:rPr>
                <w:lang w:val="en-US"/>
              </w:rPr>
            </w:pPr>
            <w:r w:rsidRPr="00CD5AB3">
              <w:rPr>
                <w:rFonts w:ascii="Courier New" w:hAnsi="Courier New" w:cs="Courier New"/>
                <w:noProof/>
                <w:color w:val="0000FF"/>
              </w:rPr>
              <w:t>SequenceNumber</w:t>
            </w:r>
          </w:p>
        </w:tc>
        <w:tc>
          <w:tcPr>
            <w:tcW w:w="367" w:type="dxa"/>
          </w:tcPr>
          <w:p w14:paraId="584C16CC" w14:textId="5535E041" w:rsidR="00AC6C89" w:rsidRPr="00CD5AB3" w:rsidRDefault="00AC6C89" w:rsidP="00AC6C89">
            <w:pPr>
              <w:pStyle w:val="pqiTabBody"/>
            </w:pPr>
            <w:r w:rsidRPr="00CD5AB3">
              <w:t>D</w:t>
            </w:r>
          </w:p>
        </w:tc>
        <w:tc>
          <w:tcPr>
            <w:tcW w:w="2133" w:type="dxa"/>
          </w:tcPr>
          <w:p w14:paraId="7A1373FC" w14:textId="17D59B44" w:rsidR="00AC6C89" w:rsidRPr="00CD5AB3" w:rsidRDefault="000D69B5" w:rsidP="00AC6C89">
            <w:pPr>
              <w:pStyle w:val="pqiTabBody"/>
            </w:pPr>
            <w:r w:rsidRPr="00CD5AB3">
              <w:t>R gdy komunikat dotyczy kontroli w miejscu odbi</w:t>
            </w:r>
            <w:r>
              <w:t>oru</w:t>
            </w:r>
          </w:p>
        </w:tc>
        <w:tc>
          <w:tcPr>
            <w:tcW w:w="4012" w:type="dxa"/>
          </w:tcPr>
          <w:p w14:paraId="57558F9E" w14:textId="0EE905B1" w:rsidR="00AC6C89" w:rsidRPr="00CD5AB3" w:rsidRDefault="00AC6C89" w:rsidP="00AC6C89">
            <w:pPr>
              <w:pStyle w:val="pqiTabBody"/>
            </w:pPr>
            <w:r w:rsidRPr="00CD5AB3">
              <w:rPr>
                <w:lang w:eastAsia="en-GB"/>
              </w:rPr>
              <w:t>Numer porządkowy dokumentu e-DD.</w:t>
            </w:r>
          </w:p>
        </w:tc>
        <w:tc>
          <w:tcPr>
            <w:tcW w:w="1050" w:type="dxa"/>
          </w:tcPr>
          <w:p w14:paraId="08739105" w14:textId="1C8C163E" w:rsidR="00AC6C89" w:rsidRPr="00CD5AB3" w:rsidRDefault="00AC6C89" w:rsidP="00AC6C89">
            <w:pPr>
              <w:pStyle w:val="pqiTabBody"/>
            </w:pPr>
            <w:r w:rsidRPr="00CD5AB3">
              <w:t>n..2</w:t>
            </w:r>
          </w:p>
        </w:tc>
      </w:tr>
      <w:tr w:rsidR="00AC6C89" w:rsidRPr="00CD5AB3" w14:paraId="2970E11D" w14:textId="77777777" w:rsidTr="00AC6C89">
        <w:trPr>
          <w:cantSplit/>
        </w:trPr>
        <w:tc>
          <w:tcPr>
            <w:tcW w:w="408" w:type="dxa"/>
          </w:tcPr>
          <w:p w14:paraId="5382BD52" w14:textId="77777777" w:rsidR="00AC6C89" w:rsidRPr="00CD5AB3" w:rsidRDefault="00AC6C89" w:rsidP="00AC6C89">
            <w:pPr>
              <w:pStyle w:val="pqiTabBody"/>
            </w:pPr>
          </w:p>
        </w:tc>
        <w:tc>
          <w:tcPr>
            <w:tcW w:w="363" w:type="dxa"/>
            <w:gridSpan w:val="2"/>
          </w:tcPr>
          <w:p w14:paraId="59A5DAA3" w14:textId="77777777" w:rsidR="00AC6C89" w:rsidRPr="00CD5AB3" w:rsidRDefault="00AC6C89" w:rsidP="00AC6C89">
            <w:pPr>
              <w:pStyle w:val="pqiTabBody"/>
              <w:rPr>
                <w:i/>
              </w:rPr>
            </w:pPr>
            <w:r w:rsidRPr="00CD5AB3">
              <w:rPr>
                <w:i/>
              </w:rPr>
              <w:t>c</w:t>
            </w:r>
          </w:p>
        </w:tc>
        <w:tc>
          <w:tcPr>
            <w:tcW w:w="5433" w:type="dxa"/>
            <w:gridSpan w:val="2"/>
          </w:tcPr>
          <w:p w14:paraId="4AC195FA" w14:textId="77777777" w:rsidR="00AC6C89" w:rsidRPr="00CD5AB3" w:rsidRDefault="00AC6C89" w:rsidP="00AC6C89">
            <w:pPr>
              <w:pStyle w:val="pqiTabBody"/>
              <w:rPr>
                <w:lang w:val="en-US"/>
              </w:rPr>
            </w:pPr>
            <w:r w:rsidRPr="00CD5AB3">
              <w:rPr>
                <w:lang w:val="en-US"/>
              </w:rPr>
              <w:t>Lokalny nr referencyjny</w:t>
            </w:r>
          </w:p>
          <w:p w14:paraId="3BB998AA" w14:textId="77777777" w:rsidR="00AC6C89" w:rsidRPr="00CD5AB3" w:rsidRDefault="00AC6C89" w:rsidP="00AC6C89">
            <w:pPr>
              <w:pStyle w:val="pqiTabBody"/>
              <w:rPr>
                <w:lang w:val="en-US"/>
              </w:rPr>
            </w:pPr>
            <w:r w:rsidRPr="00CD5AB3">
              <w:rPr>
                <w:rFonts w:ascii="Courier New" w:hAnsi="Courier New" w:cs="Courier New"/>
                <w:noProof/>
                <w:color w:val="0000FF"/>
                <w:lang w:val="en-US"/>
              </w:rPr>
              <w:t>LocalReferenceNumber</w:t>
            </w:r>
          </w:p>
        </w:tc>
        <w:tc>
          <w:tcPr>
            <w:tcW w:w="367" w:type="dxa"/>
          </w:tcPr>
          <w:p w14:paraId="5A227737" w14:textId="77777777" w:rsidR="00AC6C89" w:rsidRPr="00CD5AB3" w:rsidRDefault="00AC6C89" w:rsidP="00AC6C89">
            <w:pPr>
              <w:pStyle w:val="pqiTabBody"/>
            </w:pPr>
            <w:r w:rsidRPr="00CD5AB3">
              <w:t>D</w:t>
            </w:r>
          </w:p>
        </w:tc>
        <w:tc>
          <w:tcPr>
            <w:tcW w:w="2133" w:type="dxa"/>
          </w:tcPr>
          <w:p w14:paraId="7744616D" w14:textId="685FDAB1" w:rsidR="00AC6C89" w:rsidRPr="00CD5AB3" w:rsidRDefault="00AC6C89" w:rsidP="00AC6C89">
            <w:pPr>
              <w:pStyle w:val="pqiTabBody"/>
            </w:pPr>
            <w:r w:rsidRPr="00CD5AB3">
              <w:t>R</w:t>
            </w:r>
            <w:r>
              <w:t>,</w:t>
            </w:r>
            <w:r w:rsidRPr="00CD5AB3">
              <w:t xml:space="preserve"> gdy komunikat dotyczy kontroli w miejscu wysyłki (czyli jest wysyłany w ramach odpowiedzi na DD815</w:t>
            </w:r>
            <w:r>
              <w:t xml:space="preserve"> i DD815B</w:t>
            </w:r>
            <w:r w:rsidRPr="00CD5AB3">
              <w:t>)</w:t>
            </w:r>
          </w:p>
        </w:tc>
        <w:tc>
          <w:tcPr>
            <w:tcW w:w="4012" w:type="dxa"/>
          </w:tcPr>
          <w:p w14:paraId="155A9ABF" w14:textId="77777777" w:rsidR="00AC6C89" w:rsidRPr="00CD5AB3" w:rsidRDefault="00AC6C89" w:rsidP="00AC6C89">
            <w:pPr>
              <w:pStyle w:val="pqiTabBody"/>
            </w:pPr>
          </w:p>
        </w:tc>
        <w:tc>
          <w:tcPr>
            <w:tcW w:w="1050" w:type="dxa"/>
          </w:tcPr>
          <w:p w14:paraId="4FEF4683" w14:textId="13C8A322" w:rsidR="00AC6C89" w:rsidRPr="00CD5AB3" w:rsidRDefault="00AC6C89" w:rsidP="00AC6C89">
            <w:pPr>
              <w:pStyle w:val="pqiTabBody"/>
            </w:pPr>
            <w:r w:rsidRPr="00CD5AB3">
              <w:t>an23</w:t>
            </w:r>
          </w:p>
        </w:tc>
      </w:tr>
    </w:tbl>
    <w:p w14:paraId="6A78E0FC" w14:textId="77777777" w:rsidR="00B81787" w:rsidRPr="00CD5AB3" w:rsidRDefault="0002000D" w:rsidP="00B81787">
      <w:r w:rsidRPr="00CD5AB3">
        <w:br w:type="page"/>
      </w:r>
      <w:bookmarkStart w:id="183" w:name="_Toc477726252"/>
      <w:bookmarkStart w:id="184" w:name="_Toc379453955"/>
      <w:bookmarkEnd w:id="179"/>
    </w:p>
    <w:p w14:paraId="3A5C2061" w14:textId="77777777" w:rsidR="0002000D" w:rsidRPr="00CD5AB3" w:rsidRDefault="0002000D" w:rsidP="0002000D">
      <w:pPr>
        <w:pStyle w:val="pqiChpHeadNum2"/>
      </w:pPr>
      <w:bookmarkStart w:id="185" w:name="_Toc526429216"/>
      <w:bookmarkStart w:id="186" w:name="_Toc528064582"/>
      <w:bookmarkStart w:id="187" w:name="_Toc97636635"/>
      <w:r w:rsidRPr="00CD5AB3">
        <w:lastRenderedPageBreak/>
        <w:t>DD801 – Dokument e-DD</w:t>
      </w:r>
      <w:bookmarkEnd w:id="183"/>
      <w:bookmarkEnd w:id="185"/>
      <w:bookmarkEnd w:id="186"/>
      <w:bookmarkEnd w:id="187"/>
    </w:p>
    <w:tbl>
      <w:tblPr>
        <w:tblW w:w="1376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28"/>
        <w:gridCol w:w="95"/>
        <w:gridCol w:w="508"/>
        <w:gridCol w:w="59"/>
        <w:gridCol w:w="4504"/>
        <w:gridCol w:w="32"/>
        <w:gridCol w:w="708"/>
        <w:gridCol w:w="21"/>
        <w:gridCol w:w="2673"/>
        <w:gridCol w:w="17"/>
        <w:gridCol w:w="3212"/>
        <w:gridCol w:w="31"/>
        <w:gridCol w:w="1559"/>
        <w:gridCol w:w="19"/>
      </w:tblGrid>
      <w:tr w:rsidR="0003557A" w:rsidRPr="00CD5AB3" w14:paraId="4592DB46" w14:textId="77777777" w:rsidTr="00755640">
        <w:trPr>
          <w:tblHeader/>
        </w:trPr>
        <w:tc>
          <w:tcPr>
            <w:tcW w:w="328" w:type="dxa"/>
            <w:shd w:val="clear" w:color="auto" w:fill="F3F3F3"/>
            <w:vAlign w:val="center"/>
          </w:tcPr>
          <w:p w14:paraId="7B52F43D" w14:textId="77777777" w:rsidR="0002000D" w:rsidRPr="00CD5AB3" w:rsidRDefault="0002000D" w:rsidP="00D71C4A">
            <w:pPr>
              <w:pStyle w:val="pqiTabBody"/>
            </w:pPr>
            <w:r w:rsidRPr="00CD5AB3">
              <w:br w:type="page"/>
            </w:r>
            <w:r w:rsidRPr="00CD5AB3">
              <w:br w:type="page"/>
              <w:t>A</w:t>
            </w:r>
          </w:p>
        </w:tc>
        <w:tc>
          <w:tcPr>
            <w:tcW w:w="603" w:type="dxa"/>
            <w:gridSpan w:val="2"/>
            <w:shd w:val="clear" w:color="auto" w:fill="F3F3F3"/>
            <w:vAlign w:val="center"/>
          </w:tcPr>
          <w:p w14:paraId="3870C18B" w14:textId="77777777" w:rsidR="0002000D" w:rsidRPr="00CD5AB3" w:rsidRDefault="0002000D" w:rsidP="00D71C4A">
            <w:pPr>
              <w:pStyle w:val="pqiTabBody"/>
            </w:pPr>
            <w:r w:rsidRPr="00CD5AB3">
              <w:t>B</w:t>
            </w:r>
          </w:p>
        </w:tc>
        <w:tc>
          <w:tcPr>
            <w:tcW w:w="4563" w:type="dxa"/>
            <w:gridSpan w:val="2"/>
            <w:shd w:val="clear" w:color="auto" w:fill="F3F3F3"/>
            <w:vAlign w:val="center"/>
          </w:tcPr>
          <w:p w14:paraId="58BDD539" w14:textId="77777777" w:rsidR="0002000D" w:rsidRPr="00CD5AB3" w:rsidRDefault="0002000D" w:rsidP="00D71C4A">
            <w:pPr>
              <w:pStyle w:val="pqiTabBody"/>
            </w:pPr>
            <w:r w:rsidRPr="00CD5AB3">
              <w:t>C</w:t>
            </w:r>
          </w:p>
        </w:tc>
        <w:tc>
          <w:tcPr>
            <w:tcW w:w="761" w:type="dxa"/>
            <w:gridSpan w:val="3"/>
            <w:shd w:val="clear" w:color="auto" w:fill="F3F3F3"/>
            <w:vAlign w:val="center"/>
          </w:tcPr>
          <w:p w14:paraId="05A9E2D9" w14:textId="77777777" w:rsidR="0002000D" w:rsidRPr="00CD5AB3" w:rsidRDefault="0002000D" w:rsidP="00D71C4A">
            <w:pPr>
              <w:pStyle w:val="pqiTabBody"/>
            </w:pPr>
            <w:r w:rsidRPr="00CD5AB3">
              <w:t>D</w:t>
            </w:r>
          </w:p>
        </w:tc>
        <w:tc>
          <w:tcPr>
            <w:tcW w:w="2690" w:type="dxa"/>
            <w:gridSpan w:val="2"/>
            <w:shd w:val="clear" w:color="auto" w:fill="F3F3F3"/>
            <w:vAlign w:val="center"/>
          </w:tcPr>
          <w:p w14:paraId="61704AF7" w14:textId="77777777" w:rsidR="0002000D" w:rsidRPr="00CD5AB3" w:rsidRDefault="0002000D" w:rsidP="00D71C4A">
            <w:pPr>
              <w:pStyle w:val="pqiTabBody"/>
            </w:pPr>
            <w:r w:rsidRPr="00CD5AB3">
              <w:t>E</w:t>
            </w:r>
          </w:p>
        </w:tc>
        <w:tc>
          <w:tcPr>
            <w:tcW w:w="3212" w:type="dxa"/>
            <w:shd w:val="clear" w:color="auto" w:fill="F3F3F3"/>
            <w:vAlign w:val="center"/>
          </w:tcPr>
          <w:p w14:paraId="2BF8BF0C" w14:textId="77777777" w:rsidR="0002000D" w:rsidRPr="00CD5AB3" w:rsidRDefault="0002000D" w:rsidP="00D71C4A">
            <w:pPr>
              <w:pStyle w:val="pqiTabBody"/>
            </w:pPr>
            <w:r w:rsidRPr="00CD5AB3">
              <w:t>F</w:t>
            </w:r>
          </w:p>
        </w:tc>
        <w:tc>
          <w:tcPr>
            <w:tcW w:w="1609" w:type="dxa"/>
            <w:gridSpan w:val="3"/>
            <w:shd w:val="clear" w:color="auto" w:fill="F3F3F3"/>
            <w:vAlign w:val="center"/>
          </w:tcPr>
          <w:p w14:paraId="00C5F69F" w14:textId="77777777" w:rsidR="0002000D" w:rsidRPr="00CD5AB3" w:rsidRDefault="0002000D" w:rsidP="00D71C4A">
            <w:pPr>
              <w:pStyle w:val="pqiTabBody"/>
            </w:pPr>
            <w:r w:rsidRPr="00CD5AB3">
              <w:t>G</w:t>
            </w:r>
          </w:p>
        </w:tc>
      </w:tr>
      <w:tr w:rsidR="0002000D" w:rsidRPr="007621D0" w14:paraId="58569AC6" w14:textId="77777777" w:rsidTr="00755640">
        <w:tc>
          <w:tcPr>
            <w:tcW w:w="13766" w:type="dxa"/>
            <w:gridSpan w:val="14"/>
          </w:tcPr>
          <w:p w14:paraId="2DF2D809" w14:textId="77777777" w:rsidR="0002000D" w:rsidRPr="00CD5AB3" w:rsidRDefault="0002000D" w:rsidP="00D71C4A">
            <w:pPr>
              <w:pStyle w:val="pqiTabHead"/>
              <w:rPr>
                <w:lang w:val="en-US"/>
              </w:rPr>
            </w:pPr>
            <w:r w:rsidRPr="00CD5AB3">
              <w:rPr>
                <w:lang w:val="en-US"/>
              </w:rPr>
              <w:t>DD801 – C_EDD_VAL – Dokument e-DD.</w:t>
            </w:r>
          </w:p>
        </w:tc>
      </w:tr>
      <w:tr w:rsidR="00B5670C" w:rsidRPr="00CD5AB3" w14:paraId="4BCDFFD8" w14:textId="77777777" w:rsidTr="00755640">
        <w:tc>
          <w:tcPr>
            <w:tcW w:w="931" w:type="dxa"/>
            <w:gridSpan w:val="3"/>
          </w:tcPr>
          <w:p w14:paraId="0D7C7F0A" w14:textId="77777777" w:rsidR="0002000D" w:rsidRPr="00CD5AB3" w:rsidRDefault="0002000D" w:rsidP="00D71C4A">
            <w:pPr>
              <w:pStyle w:val="pqiTabBody"/>
              <w:rPr>
                <w:b/>
                <w:i/>
                <w:lang w:val="en-US"/>
              </w:rPr>
            </w:pPr>
          </w:p>
        </w:tc>
        <w:tc>
          <w:tcPr>
            <w:tcW w:w="4563" w:type="dxa"/>
            <w:gridSpan w:val="2"/>
          </w:tcPr>
          <w:p w14:paraId="7C2265B1" w14:textId="77777777" w:rsidR="0002000D" w:rsidRPr="00CD5AB3" w:rsidRDefault="0002000D" w:rsidP="00D71C4A">
            <w:pPr>
              <w:pStyle w:val="pqiTabBody"/>
              <w:rPr>
                <w:b/>
              </w:rPr>
            </w:pPr>
            <w:r w:rsidRPr="00CD5AB3">
              <w:rPr>
                <w:b/>
              </w:rPr>
              <w:t>&lt;NAGŁÓWEK&gt;</w:t>
            </w:r>
          </w:p>
          <w:p w14:paraId="4EA426F2" w14:textId="77777777" w:rsidR="0002000D" w:rsidRPr="00CD5AB3" w:rsidRDefault="0002000D" w:rsidP="00D71C4A">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DD801</w:t>
            </w:r>
            <w:r w:rsidRPr="00CD5AB3">
              <w:rPr>
                <w:rFonts w:ascii="Courier New" w:hAnsi="Courier New"/>
                <w:color w:val="0000FF"/>
              </w:rPr>
              <w:t>/Header</w:t>
            </w:r>
          </w:p>
        </w:tc>
        <w:tc>
          <w:tcPr>
            <w:tcW w:w="761" w:type="dxa"/>
            <w:gridSpan w:val="3"/>
          </w:tcPr>
          <w:p w14:paraId="0A76DE45" w14:textId="77777777" w:rsidR="0002000D" w:rsidRPr="00CD5AB3" w:rsidRDefault="0002000D" w:rsidP="00D71C4A">
            <w:pPr>
              <w:pStyle w:val="pqiTabBody"/>
              <w:rPr>
                <w:b/>
              </w:rPr>
            </w:pPr>
            <w:r w:rsidRPr="00CD5AB3">
              <w:rPr>
                <w:b/>
              </w:rPr>
              <w:t>R</w:t>
            </w:r>
          </w:p>
        </w:tc>
        <w:tc>
          <w:tcPr>
            <w:tcW w:w="2690" w:type="dxa"/>
            <w:gridSpan w:val="2"/>
          </w:tcPr>
          <w:p w14:paraId="0D39B411" w14:textId="77777777" w:rsidR="0002000D" w:rsidRPr="00CD5AB3" w:rsidRDefault="0002000D" w:rsidP="00D71C4A">
            <w:pPr>
              <w:pStyle w:val="pqiTabBody"/>
              <w:rPr>
                <w:b/>
              </w:rPr>
            </w:pPr>
          </w:p>
        </w:tc>
        <w:tc>
          <w:tcPr>
            <w:tcW w:w="3212" w:type="dxa"/>
          </w:tcPr>
          <w:p w14:paraId="79BDB016" w14:textId="77777777" w:rsidR="0002000D" w:rsidRPr="00CD5AB3" w:rsidRDefault="0002000D" w:rsidP="00D71C4A">
            <w:pPr>
              <w:pStyle w:val="pqiTabBody"/>
              <w:rPr>
                <w:b/>
              </w:rPr>
            </w:pPr>
          </w:p>
        </w:tc>
        <w:tc>
          <w:tcPr>
            <w:tcW w:w="1609" w:type="dxa"/>
            <w:gridSpan w:val="3"/>
          </w:tcPr>
          <w:p w14:paraId="7D1939DE" w14:textId="77777777" w:rsidR="0002000D" w:rsidRPr="00CD5AB3" w:rsidRDefault="0002000D" w:rsidP="00D71C4A">
            <w:pPr>
              <w:pStyle w:val="pqiTabBody"/>
              <w:rPr>
                <w:b/>
              </w:rPr>
            </w:pPr>
            <w:r w:rsidRPr="00CD5AB3">
              <w:rPr>
                <w:b/>
              </w:rPr>
              <w:t>1x</w:t>
            </w:r>
          </w:p>
        </w:tc>
      </w:tr>
      <w:tr w:rsidR="0002000D" w:rsidRPr="00CD5AB3" w14:paraId="5932E6F8" w14:textId="77777777" w:rsidTr="00755640">
        <w:tc>
          <w:tcPr>
            <w:tcW w:w="13766" w:type="dxa"/>
            <w:gridSpan w:val="14"/>
          </w:tcPr>
          <w:p w14:paraId="38DCE799" w14:textId="77777777" w:rsidR="0002000D" w:rsidRPr="00CD5AB3" w:rsidRDefault="0002000D" w:rsidP="00D71C4A">
            <w:pPr>
              <w:pStyle w:val="pqiTabBody"/>
            </w:pPr>
            <w:r w:rsidRPr="00CD5AB3">
              <w:t>Wszystkie elementy począwszy od poniższego zawarte są w elemencie:</w:t>
            </w:r>
          </w:p>
          <w:p w14:paraId="0DADA22A" w14:textId="2E1D6253" w:rsidR="0002000D" w:rsidRPr="00CD5AB3" w:rsidRDefault="0002000D" w:rsidP="00D71C4A">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DD801</w:t>
            </w:r>
            <w:r w:rsidRPr="00CD5AB3">
              <w:rPr>
                <w:rFonts w:ascii="Courier New" w:hAnsi="Courier New"/>
                <w:color w:val="0000FF"/>
              </w:rPr>
              <w:t>/Body/EDDContainer</w:t>
            </w:r>
          </w:p>
        </w:tc>
      </w:tr>
      <w:tr w:rsidR="00B5670C" w:rsidRPr="00CD5AB3" w14:paraId="20324066" w14:textId="77777777" w:rsidTr="00755640">
        <w:tc>
          <w:tcPr>
            <w:tcW w:w="931" w:type="dxa"/>
            <w:gridSpan w:val="3"/>
          </w:tcPr>
          <w:p w14:paraId="10D39D66" w14:textId="77777777" w:rsidR="0002000D" w:rsidRPr="00CD5AB3" w:rsidRDefault="0002000D" w:rsidP="00D71C4A">
            <w:pPr>
              <w:pStyle w:val="pqiTabHead"/>
            </w:pPr>
            <w:r w:rsidRPr="00CD5AB3">
              <w:t>1</w:t>
            </w:r>
          </w:p>
        </w:tc>
        <w:tc>
          <w:tcPr>
            <w:tcW w:w="4563" w:type="dxa"/>
            <w:gridSpan w:val="2"/>
          </w:tcPr>
          <w:p w14:paraId="214A1BB6" w14:textId="77777777" w:rsidR="0002000D" w:rsidRPr="00CD5AB3" w:rsidRDefault="0002000D" w:rsidP="00D71C4A">
            <w:pPr>
              <w:pStyle w:val="pqiTabHead"/>
            </w:pPr>
            <w:r w:rsidRPr="00CD5AB3">
              <w:t>Nagłówek dokumentu e-DD</w:t>
            </w:r>
          </w:p>
          <w:p w14:paraId="3315DDCC" w14:textId="77777777" w:rsidR="0002000D" w:rsidRPr="00CD5AB3" w:rsidRDefault="0002000D" w:rsidP="00D71C4A">
            <w:pPr>
              <w:pStyle w:val="pqiTabHead"/>
              <w:rPr>
                <w:rFonts w:ascii="Courier New" w:hAnsi="Courier New" w:cs="Courier New"/>
                <w:noProof/>
                <w:color w:val="0000FF"/>
              </w:rPr>
            </w:pPr>
            <w:r w:rsidRPr="00CD5AB3">
              <w:rPr>
                <w:rFonts w:ascii="Courier New" w:hAnsi="Courier New" w:cs="Courier New"/>
                <w:noProof/>
                <w:color w:val="0000FF"/>
              </w:rPr>
              <w:t>EDD</w:t>
            </w:r>
          </w:p>
        </w:tc>
        <w:tc>
          <w:tcPr>
            <w:tcW w:w="761" w:type="dxa"/>
            <w:gridSpan w:val="3"/>
          </w:tcPr>
          <w:p w14:paraId="68EABC4A" w14:textId="77777777" w:rsidR="0002000D" w:rsidRPr="00CD5AB3" w:rsidRDefault="0002000D" w:rsidP="00D71C4A">
            <w:pPr>
              <w:pStyle w:val="pqiTabHead"/>
            </w:pPr>
            <w:r w:rsidRPr="00CD5AB3">
              <w:t>R</w:t>
            </w:r>
          </w:p>
        </w:tc>
        <w:tc>
          <w:tcPr>
            <w:tcW w:w="2690" w:type="dxa"/>
            <w:gridSpan w:val="2"/>
          </w:tcPr>
          <w:p w14:paraId="10465347" w14:textId="77777777" w:rsidR="0002000D" w:rsidRPr="00CD5AB3" w:rsidRDefault="0002000D" w:rsidP="00D71C4A">
            <w:pPr>
              <w:pStyle w:val="pqiTabHead"/>
            </w:pPr>
          </w:p>
        </w:tc>
        <w:tc>
          <w:tcPr>
            <w:tcW w:w="3212" w:type="dxa"/>
          </w:tcPr>
          <w:p w14:paraId="74F58FF3" w14:textId="77777777" w:rsidR="0002000D" w:rsidRPr="00CD5AB3" w:rsidRDefault="0002000D" w:rsidP="00D71C4A">
            <w:pPr>
              <w:pStyle w:val="pqiTabHead"/>
            </w:pPr>
          </w:p>
        </w:tc>
        <w:tc>
          <w:tcPr>
            <w:tcW w:w="1609" w:type="dxa"/>
            <w:gridSpan w:val="3"/>
          </w:tcPr>
          <w:p w14:paraId="0BA05039" w14:textId="77777777" w:rsidR="0002000D" w:rsidRPr="00CD5AB3" w:rsidRDefault="0002000D" w:rsidP="00D71C4A">
            <w:pPr>
              <w:pStyle w:val="pqiTabHead"/>
            </w:pPr>
            <w:r w:rsidRPr="00CD5AB3">
              <w:t>1x</w:t>
            </w:r>
          </w:p>
        </w:tc>
      </w:tr>
      <w:tr w:rsidR="00B5670C" w:rsidRPr="00CD5AB3" w14:paraId="297C0023" w14:textId="77777777" w:rsidTr="00755640">
        <w:tc>
          <w:tcPr>
            <w:tcW w:w="328" w:type="dxa"/>
          </w:tcPr>
          <w:p w14:paraId="42DD4A8B" w14:textId="77777777" w:rsidR="0002000D" w:rsidRPr="00CD5AB3" w:rsidRDefault="0002000D" w:rsidP="00D71C4A">
            <w:pPr>
              <w:pStyle w:val="pqiTabBody"/>
              <w:rPr>
                <w:b/>
              </w:rPr>
            </w:pPr>
          </w:p>
        </w:tc>
        <w:tc>
          <w:tcPr>
            <w:tcW w:w="603" w:type="dxa"/>
            <w:gridSpan w:val="2"/>
          </w:tcPr>
          <w:p w14:paraId="3E8186E5" w14:textId="77777777" w:rsidR="0002000D" w:rsidRPr="00CD5AB3" w:rsidRDefault="0002000D" w:rsidP="00D71C4A">
            <w:pPr>
              <w:pStyle w:val="pqiTabBody"/>
              <w:rPr>
                <w:i/>
              </w:rPr>
            </w:pPr>
            <w:r w:rsidRPr="00CD5AB3">
              <w:rPr>
                <w:i/>
              </w:rPr>
              <w:t>a</w:t>
            </w:r>
          </w:p>
        </w:tc>
        <w:tc>
          <w:tcPr>
            <w:tcW w:w="4563" w:type="dxa"/>
            <w:gridSpan w:val="2"/>
          </w:tcPr>
          <w:p w14:paraId="0A20D536" w14:textId="77777777" w:rsidR="0002000D" w:rsidRPr="00CD5AB3" w:rsidRDefault="0002000D" w:rsidP="00D71C4A">
            <w:pPr>
              <w:pStyle w:val="pqiTabBody"/>
            </w:pPr>
            <w:r w:rsidRPr="00CD5AB3">
              <w:t>Numer DDARC</w:t>
            </w:r>
          </w:p>
          <w:p w14:paraId="28A0402D"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s="Courier New"/>
                <w:noProof/>
                <w:color w:val="0000FF"/>
              </w:rPr>
              <w:t>DeliveryDocumentReference/</w:t>
            </w:r>
          </w:p>
          <w:p w14:paraId="26CAC3BC" w14:textId="77777777" w:rsidR="0002000D" w:rsidRPr="00CD5AB3" w:rsidRDefault="0002000D" w:rsidP="00D71C4A">
            <w:pPr>
              <w:pStyle w:val="pqiTabBody"/>
            </w:pPr>
            <w:r w:rsidRPr="00CD5AB3">
              <w:rPr>
                <w:rFonts w:ascii="Courier New" w:hAnsi="Courier New" w:cs="Courier New"/>
                <w:noProof/>
                <w:color w:val="0000FF"/>
              </w:rPr>
              <w:t>DeliveryDocumentAdministrativeReferenceCode</w:t>
            </w:r>
          </w:p>
        </w:tc>
        <w:tc>
          <w:tcPr>
            <w:tcW w:w="761" w:type="dxa"/>
            <w:gridSpan w:val="3"/>
          </w:tcPr>
          <w:p w14:paraId="4BC3BE6A" w14:textId="77777777" w:rsidR="0002000D" w:rsidRPr="00CD5AB3" w:rsidRDefault="0002000D" w:rsidP="00D71C4A">
            <w:pPr>
              <w:pStyle w:val="pqiTabBody"/>
            </w:pPr>
            <w:r w:rsidRPr="00CD5AB3">
              <w:t>R</w:t>
            </w:r>
          </w:p>
        </w:tc>
        <w:tc>
          <w:tcPr>
            <w:tcW w:w="2690" w:type="dxa"/>
            <w:gridSpan w:val="2"/>
          </w:tcPr>
          <w:p w14:paraId="2F6CCE69" w14:textId="77777777" w:rsidR="0002000D" w:rsidRPr="00CD5AB3" w:rsidRDefault="0002000D" w:rsidP="00D71C4A">
            <w:pPr>
              <w:pStyle w:val="pqiTabBody"/>
            </w:pPr>
          </w:p>
        </w:tc>
        <w:tc>
          <w:tcPr>
            <w:tcW w:w="3212" w:type="dxa"/>
          </w:tcPr>
          <w:p w14:paraId="7C376D2E" w14:textId="77777777" w:rsidR="0002000D" w:rsidRPr="00CD5AB3" w:rsidRDefault="0002000D" w:rsidP="00D71C4A">
            <w:pPr>
              <w:rPr>
                <w:lang w:eastAsia="en-GB"/>
              </w:rPr>
            </w:pPr>
            <w:r w:rsidRPr="00CD5AB3">
              <w:rPr>
                <w:lang w:eastAsia="en-GB"/>
              </w:rPr>
              <w:t xml:space="preserve">Numer DDARC nadany przez </w:t>
            </w:r>
            <w:r w:rsidR="002F5763" w:rsidRPr="00CD5AB3">
              <w:rPr>
                <w:lang w:eastAsia="en-GB"/>
              </w:rPr>
              <w:t>S</w:t>
            </w:r>
            <w:r w:rsidRPr="00CD5AB3">
              <w:rPr>
                <w:lang w:eastAsia="en-GB"/>
              </w:rPr>
              <w:t>ystem EMCS</w:t>
            </w:r>
            <w:r w:rsidR="002F5763" w:rsidRPr="00CD5AB3">
              <w:rPr>
                <w:lang w:eastAsia="en-GB"/>
              </w:rPr>
              <w:t xml:space="preserve"> PL 2</w:t>
            </w:r>
          </w:p>
        </w:tc>
        <w:tc>
          <w:tcPr>
            <w:tcW w:w="1609" w:type="dxa"/>
            <w:gridSpan w:val="3"/>
          </w:tcPr>
          <w:p w14:paraId="75647226" w14:textId="77777777" w:rsidR="0002000D" w:rsidRPr="00CD5AB3" w:rsidRDefault="00A30C1B" w:rsidP="00D71C4A">
            <w:pPr>
              <w:pStyle w:val="pqiTabBody"/>
            </w:pPr>
            <w:r w:rsidRPr="00CD5AB3">
              <w:t>an21</w:t>
            </w:r>
          </w:p>
        </w:tc>
      </w:tr>
      <w:tr w:rsidR="00B5670C" w:rsidRPr="00CD5AB3" w14:paraId="642B12DE" w14:textId="77777777" w:rsidTr="00755640">
        <w:tc>
          <w:tcPr>
            <w:tcW w:w="328" w:type="dxa"/>
          </w:tcPr>
          <w:p w14:paraId="151DFA96" w14:textId="77777777" w:rsidR="0002000D" w:rsidRPr="00CD5AB3" w:rsidRDefault="0002000D" w:rsidP="00D71C4A">
            <w:pPr>
              <w:pStyle w:val="pqiTabBody"/>
              <w:rPr>
                <w:b/>
              </w:rPr>
            </w:pPr>
          </w:p>
        </w:tc>
        <w:tc>
          <w:tcPr>
            <w:tcW w:w="603" w:type="dxa"/>
            <w:gridSpan w:val="2"/>
          </w:tcPr>
          <w:p w14:paraId="3A2304FD" w14:textId="77777777" w:rsidR="0002000D" w:rsidRPr="00CD5AB3" w:rsidRDefault="0002000D" w:rsidP="00D71C4A">
            <w:pPr>
              <w:pStyle w:val="pqiTabBody"/>
              <w:rPr>
                <w:i/>
              </w:rPr>
            </w:pPr>
            <w:r w:rsidRPr="00CD5AB3">
              <w:rPr>
                <w:i/>
              </w:rPr>
              <w:t>b</w:t>
            </w:r>
          </w:p>
        </w:tc>
        <w:tc>
          <w:tcPr>
            <w:tcW w:w="4563" w:type="dxa"/>
            <w:gridSpan w:val="2"/>
          </w:tcPr>
          <w:p w14:paraId="6C833619" w14:textId="77777777" w:rsidR="0002000D" w:rsidRPr="00CD5AB3" w:rsidRDefault="0002000D" w:rsidP="00D71C4A">
            <w:pPr>
              <w:pStyle w:val="pqiTabBody"/>
            </w:pPr>
            <w:bookmarkStart w:id="188" w:name="OLE_LINK1"/>
            <w:bookmarkStart w:id="189" w:name="OLE_LINK2"/>
            <w:r w:rsidRPr="00CD5AB3">
              <w:t>Numer porządkowy</w:t>
            </w:r>
          </w:p>
          <w:p w14:paraId="00BF5545"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s="Courier New"/>
                <w:noProof/>
                <w:color w:val="0000FF"/>
              </w:rPr>
              <w:t>DeliveryDocumentReference/</w:t>
            </w:r>
          </w:p>
          <w:p w14:paraId="4736F907" w14:textId="77777777" w:rsidR="0002000D" w:rsidRPr="00CD5AB3" w:rsidRDefault="0002000D" w:rsidP="00D71C4A">
            <w:pPr>
              <w:pStyle w:val="pqiTabBody"/>
            </w:pPr>
            <w:r w:rsidRPr="00CD5AB3">
              <w:rPr>
                <w:rFonts w:ascii="Courier New" w:hAnsi="Courier New" w:cs="Courier New"/>
                <w:noProof/>
                <w:color w:val="0000FF"/>
              </w:rPr>
              <w:t>SequenceNumber</w:t>
            </w:r>
            <w:bookmarkEnd w:id="188"/>
            <w:bookmarkEnd w:id="189"/>
          </w:p>
        </w:tc>
        <w:tc>
          <w:tcPr>
            <w:tcW w:w="761" w:type="dxa"/>
            <w:gridSpan w:val="3"/>
          </w:tcPr>
          <w:p w14:paraId="22FC6DE4" w14:textId="77777777" w:rsidR="0002000D" w:rsidRPr="00CD5AB3" w:rsidRDefault="0002000D" w:rsidP="00D71C4A">
            <w:pPr>
              <w:pStyle w:val="pqiTabBody"/>
            </w:pPr>
            <w:r w:rsidRPr="00CD5AB3">
              <w:t>R</w:t>
            </w:r>
          </w:p>
        </w:tc>
        <w:tc>
          <w:tcPr>
            <w:tcW w:w="2690" w:type="dxa"/>
            <w:gridSpan w:val="2"/>
          </w:tcPr>
          <w:p w14:paraId="49109BCB" w14:textId="77777777" w:rsidR="0002000D" w:rsidRPr="00CD5AB3" w:rsidRDefault="0002000D" w:rsidP="00D71C4A">
            <w:pPr>
              <w:pStyle w:val="pqiTabBody"/>
            </w:pPr>
          </w:p>
        </w:tc>
        <w:tc>
          <w:tcPr>
            <w:tcW w:w="3212" w:type="dxa"/>
          </w:tcPr>
          <w:p w14:paraId="1D359E07" w14:textId="77777777" w:rsidR="0002000D" w:rsidRPr="00CD5AB3" w:rsidRDefault="0002000D" w:rsidP="002F5763">
            <w:pPr>
              <w:pStyle w:val="pqiTabBody"/>
            </w:pPr>
            <w:r w:rsidRPr="00CD5AB3">
              <w:rPr>
                <w:lang w:eastAsia="en-GB"/>
              </w:rPr>
              <w:t>Numer porządkowy dokumentu e-</w:t>
            </w:r>
            <w:r w:rsidR="002F5763" w:rsidRPr="00CD5AB3">
              <w:rPr>
                <w:lang w:eastAsia="en-GB"/>
              </w:rPr>
              <w:t>DD</w:t>
            </w:r>
            <w:r w:rsidRPr="00CD5AB3">
              <w:rPr>
                <w:lang w:eastAsia="en-GB"/>
              </w:rPr>
              <w:t>.</w:t>
            </w:r>
          </w:p>
        </w:tc>
        <w:tc>
          <w:tcPr>
            <w:tcW w:w="1609" w:type="dxa"/>
            <w:gridSpan w:val="3"/>
          </w:tcPr>
          <w:p w14:paraId="2CFC3FDF" w14:textId="77777777" w:rsidR="0002000D" w:rsidRPr="00CD5AB3" w:rsidRDefault="0002000D" w:rsidP="00D71C4A">
            <w:pPr>
              <w:pStyle w:val="pqiTabBody"/>
            </w:pPr>
            <w:bookmarkStart w:id="190" w:name="OLE_LINK5"/>
            <w:bookmarkStart w:id="191" w:name="OLE_LINK6"/>
            <w:r w:rsidRPr="00CD5AB3">
              <w:t>n..2</w:t>
            </w:r>
            <w:bookmarkEnd w:id="190"/>
            <w:bookmarkEnd w:id="191"/>
          </w:p>
        </w:tc>
      </w:tr>
      <w:tr w:rsidR="00B5670C" w:rsidRPr="00CD5AB3" w14:paraId="28F16C60" w14:textId="77777777" w:rsidTr="00755640">
        <w:tc>
          <w:tcPr>
            <w:tcW w:w="328" w:type="dxa"/>
          </w:tcPr>
          <w:p w14:paraId="637FCC14" w14:textId="77777777" w:rsidR="0002000D" w:rsidRPr="00CD5AB3" w:rsidRDefault="0002000D" w:rsidP="00D71C4A">
            <w:pPr>
              <w:pStyle w:val="pqiTabBody"/>
              <w:rPr>
                <w:b/>
              </w:rPr>
            </w:pPr>
          </w:p>
        </w:tc>
        <w:tc>
          <w:tcPr>
            <w:tcW w:w="603" w:type="dxa"/>
            <w:gridSpan w:val="2"/>
          </w:tcPr>
          <w:p w14:paraId="38C4F7A7" w14:textId="77777777" w:rsidR="0002000D" w:rsidRPr="00CD5AB3" w:rsidRDefault="0002000D" w:rsidP="00D71C4A">
            <w:pPr>
              <w:pStyle w:val="pqiTabBody"/>
              <w:rPr>
                <w:i/>
              </w:rPr>
            </w:pPr>
            <w:r w:rsidRPr="00CD5AB3">
              <w:rPr>
                <w:i/>
              </w:rPr>
              <w:t>c</w:t>
            </w:r>
          </w:p>
        </w:tc>
        <w:tc>
          <w:tcPr>
            <w:tcW w:w="4563" w:type="dxa"/>
            <w:gridSpan w:val="2"/>
          </w:tcPr>
          <w:p w14:paraId="775D9A15" w14:textId="77777777" w:rsidR="0002000D" w:rsidRPr="00CD5AB3" w:rsidRDefault="0002000D" w:rsidP="00D71C4A">
            <w:pPr>
              <w:pStyle w:val="pqiTabBody"/>
            </w:pPr>
            <w:r w:rsidRPr="00CD5AB3">
              <w:t>Lokalny nr referencyjny</w:t>
            </w:r>
          </w:p>
          <w:p w14:paraId="5CECFE5B" w14:textId="77777777" w:rsidR="0002000D" w:rsidRPr="00CD5AB3" w:rsidRDefault="0002000D" w:rsidP="00D71C4A">
            <w:pPr>
              <w:pStyle w:val="pqiTabBody"/>
            </w:pPr>
            <w:r w:rsidRPr="00CD5AB3">
              <w:rPr>
                <w:rFonts w:ascii="Courier New" w:hAnsi="Courier New" w:cs="Courier New"/>
                <w:noProof/>
                <w:color w:val="0000FF"/>
              </w:rPr>
              <w:t>LocalReferenceNumber</w:t>
            </w:r>
          </w:p>
        </w:tc>
        <w:tc>
          <w:tcPr>
            <w:tcW w:w="761" w:type="dxa"/>
            <w:gridSpan w:val="3"/>
          </w:tcPr>
          <w:p w14:paraId="0AE6C41A" w14:textId="77777777" w:rsidR="0002000D" w:rsidRPr="00CD5AB3" w:rsidRDefault="0002000D" w:rsidP="00D71C4A">
            <w:pPr>
              <w:pStyle w:val="pqiTabBody"/>
            </w:pPr>
            <w:r w:rsidRPr="00CD5AB3">
              <w:t>R</w:t>
            </w:r>
          </w:p>
        </w:tc>
        <w:tc>
          <w:tcPr>
            <w:tcW w:w="2690" w:type="dxa"/>
            <w:gridSpan w:val="2"/>
          </w:tcPr>
          <w:p w14:paraId="51FDC128" w14:textId="77777777" w:rsidR="0002000D" w:rsidRPr="00CD5AB3" w:rsidRDefault="0002000D" w:rsidP="00D71C4A">
            <w:pPr>
              <w:pStyle w:val="pqiTabBody"/>
            </w:pPr>
          </w:p>
        </w:tc>
        <w:tc>
          <w:tcPr>
            <w:tcW w:w="3212" w:type="dxa"/>
          </w:tcPr>
          <w:p w14:paraId="0EE7FFB7" w14:textId="77777777" w:rsidR="0002000D" w:rsidRPr="00CD5AB3" w:rsidRDefault="0002000D" w:rsidP="00D71C4A">
            <w:pPr>
              <w:rPr>
                <w:lang w:eastAsia="en-GB"/>
              </w:rPr>
            </w:pPr>
          </w:p>
        </w:tc>
        <w:tc>
          <w:tcPr>
            <w:tcW w:w="1609" w:type="dxa"/>
            <w:gridSpan w:val="3"/>
          </w:tcPr>
          <w:p w14:paraId="7549BD55" w14:textId="132701DB" w:rsidR="0002000D" w:rsidRPr="00CD5AB3" w:rsidRDefault="0002000D" w:rsidP="00D64FAD">
            <w:pPr>
              <w:pStyle w:val="pqiTabBody"/>
            </w:pPr>
            <w:r w:rsidRPr="00CD5AB3">
              <w:t>an2</w:t>
            </w:r>
            <w:r w:rsidR="00D64FAD" w:rsidRPr="00CD5AB3">
              <w:t>3</w:t>
            </w:r>
          </w:p>
        </w:tc>
      </w:tr>
      <w:tr w:rsidR="00B5670C" w:rsidRPr="00CD5AB3" w14:paraId="5B69F036" w14:textId="77777777" w:rsidTr="00755640">
        <w:tc>
          <w:tcPr>
            <w:tcW w:w="328" w:type="dxa"/>
          </w:tcPr>
          <w:p w14:paraId="50D77A83" w14:textId="77777777" w:rsidR="0002000D" w:rsidRPr="00CD5AB3" w:rsidRDefault="0002000D" w:rsidP="00D71C4A">
            <w:pPr>
              <w:pStyle w:val="pqiTabBody"/>
              <w:rPr>
                <w:b/>
              </w:rPr>
            </w:pPr>
          </w:p>
        </w:tc>
        <w:tc>
          <w:tcPr>
            <w:tcW w:w="603" w:type="dxa"/>
            <w:gridSpan w:val="2"/>
          </w:tcPr>
          <w:p w14:paraId="7583D30C" w14:textId="77777777" w:rsidR="0002000D" w:rsidRPr="00CD5AB3" w:rsidRDefault="0002000D" w:rsidP="00D71C4A">
            <w:pPr>
              <w:pStyle w:val="pqiTabBody"/>
              <w:rPr>
                <w:i/>
              </w:rPr>
            </w:pPr>
            <w:r w:rsidRPr="00CD5AB3">
              <w:rPr>
                <w:i/>
              </w:rPr>
              <w:t>d</w:t>
            </w:r>
          </w:p>
        </w:tc>
        <w:tc>
          <w:tcPr>
            <w:tcW w:w="4563" w:type="dxa"/>
            <w:gridSpan w:val="2"/>
          </w:tcPr>
          <w:p w14:paraId="5D445CEF" w14:textId="3851C3C6" w:rsidR="0002000D" w:rsidRPr="00CD5AB3" w:rsidRDefault="009C7FD0" w:rsidP="00D71C4A">
            <w:pPr>
              <w:pStyle w:val="pqiTabBody"/>
            </w:pPr>
            <w:r w:rsidRPr="00CD5AB3">
              <w:t>Tryb dostawy</w:t>
            </w:r>
          </w:p>
          <w:p w14:paraId="22AE141E" w14:textId="33D0508E" w:rsidR="0002000D" w:rsidRPr="00CD5AB3" w:rsidRDefault="009C7FD0" w:rsidP="00D71C4A">
            <w:pPr>
              <w:pStyle w:val="pqiTabBody"/>
            </w:pPr>
            <w:r w:rsidRPr="00CD5AB3">
              <w:rPr>
                <w:rFonts w:ascii="Courier New" w:hAnsi="Courier New" w:cs="Courier New"/>
                <w:noProof/>
                <w:color w:val="0000FF"/>
              </w:rPr>
              <w:t>DeliveryDocumentMode</w:t>
            </w:r>
          </w:p>
        </w:tc>
        <w:tc>
          <w:tcPr>
            <w:tcW w:w="761" w:type="dxa"/>
            <w:gridSpan w:val="3"/>
          </w:tcPr>
          <w:p w14:paraId="0B468DD5" w14:textId="77777777" w:rsidR="0002000D" w:rsidRPr="00CD5AB3" w:rsidRDefault="00186520" w:rsidP="00D71C4A">
            <w:pPr>
              <w:pStyle w:val="pqiTabBody"/>
            </w:pPr>
            <w:r w:rsidRPr="00CD5AB3">
              <w:t>R</w:t>
            </w:r>
          </w:p>
        </w:tc>
        <w:tc>
          <w:tcPr>
            <w:tcW w:w="2690" w:type="dxa"/>
            <w:gridSpan w:val="2"/>
          </w:tcPr>
          <w:p w14:paraId="2CBBCA12" w14:textId="77777777" w:rsidR="0002000D" w:rsidRPr="00CD5AB3" w:rsidRDefault="0002000D" w:rsidP="00D71C4A">
            <w:pPr>
              <w:pStyle w:val="pqiTabBody"/>
            </w:pPr>
          </w:p>
        </w:tc>
        <w:tc>
          <w:tcPr>
            <w:tcW w:w="3212" w:type="dxa"/>
          </w:tcPr>
          <w:p w14:paraId="66CDD998" w14:textId="3930906E" w:rsidR="0002000D" w:rsidRPr="00CD5AB3" w:rsidRDefault="009C7FD0" w:rsidP="0038451E">
            <w:pPr>
              <w:rPr>
                <w:lang w:eastAsia="en-GB"/>
              </w:rPr>
            </w:pPr>
            <w:r w:rsidRPr="00CD5AB3">
              <w:t xml:space="preserve">Wartość z enumeracji „Tryb dostawy”.  </w:t>
            </w:r>
            <w:r w:rsidR="00697AD8" w:rsidRPr="00CD5AB3">
              <w:t xml:space="preserve">Wartość wstawiana do komunikatu DD801 pochodzi z komunikatu DD815. W przypadku braku </w:t>
            </w:r>
            <w:r w:rsidRPr="00CD5AB3">
              <w:t xml:space="preserve">trybu </w:t>
            </w:r>
            <w:r w:rsidR="00697AD8" w:rsidRPr="00CD5AB3">
              <w:t>w DD815</w:t>
            </w:r>
            <w:r w:rsidR="008F7200">
              <w:t xml:space="preserve"> </w:t>
            </w:r>
            <w:r w:rsidR="00697AD8" w:rsidRPr="00CD5AB3">
              <w:t>wstawiana jest wartość domyślna tj. 0.</w:t>
            </w:r>
            <w:r w:rsidR="00186520" w:rsidRPr="00CD5AB3">
              <w:t xml:space="preserve"> </w:t>
            </w:r>
          </w:p>
        </w:tc>
        <w:tc>
          <w:tcPr>
            <w:tcW w:w="1609" w:type="dxa"/>
            <w:gridSpan w:val="3"/>
          </w:tcPr>
          <w:p w14:paraId="022187F8" w14:textId="77777777" w:rsidR="0002000D" w:rsidRPr="00CD5AB3" w:rsidRDefault="0002000D" w:rsidP="00697AD8">
            <w:pPr>
              <w:pStyle w:val="pqiTabBody"/>
            </w:pPr>
            <w:r w:rsidRPr="00CD5AB3">
              <w:t>n1</w:t>
            </w:r>
          </w:p>
        </w:tc>
      </w:tr>
      <w:tr w:rsidR="00B5670C" w:rsidRPr="00CD5AB3" w14:paraId="6E116BD9" w14:textId="77777777" w:rsidTr="00755640">
        <w:tc>
          <w:tcPr>
            <w:tcW w:w="328" w:type="dxa"/>
          </w:tcPr>
          <w:p w14:paraId="0A312D87" w14:textId="77777777" w:rsidR="0002000D" w:rsidRPr="00CD5AB3" w:rsidRDefault="0002000D" w:rsidP="00D71C4A">
            <w:pPr>
              <w:pStyle w:val="pqiTabBody"/>
              <w:rPr>
                <w:b/>
              </w:rPr>
            </w:pPr>
          </w:p>
        </w:tc>
        <w:tc>
          <w:tcPr>
            <w:tcW w:w="603" w:type="dxa"/>
            <w:gridSpan w:val="2"/>
          </w:tcPr>
          <w:p w14:paraId="1BAC395C" w14:textId="77777777" w:rsidR="0002000D" w:rsidRPr="00CD5AB3" w:rsidRDefault="0002000D" w:rsidP="00D71C4A">
            <w:pPr>
              <w:pStyle w:val="pqiTabBody"/>
              <w:rPr>
                <w:i/>
              </w:rPr>
            </w:pPr>
            <w:r w:rsidRPr="00CD5AB3">
              <w:rPr>
                <w:i/>
              </w:rPr>
              <w:t>e</w:t>
            </w:r>
          </w:p>
        </w:tc>
        <w:tc>
          <w:tcPr>
            <w:tcW w:w="4563" w:type="dxa"/>
            <w:gridSpan w:val="2"/>
          </w:tcPr>
          <w:p w14:paraId="3921436E" w14:textId="3433C643" w:rsidR="0002000D" w:rsidRPr="00CD5AB3" w:rsidRDefault="00697AD8" w:rsidP="00D71C4A">
            <w:pPr>
              <w:pStyle w:val="pqiTabBody"/>
            </w:pPr>
            <w:r w:rsidRPr="00CD5AB3">
              <w:t>Informacja</w:t>
            </w:r>
            <w:r w:rsidR="00A47C43" w:rsidRPr="00CD5AB3">
              <w:t xml:space="preserve"> o</w:t>
            </w:r>
            <w:r w:rsidRPr="00CD5AB3">
              <w:t xml:space="preserve"> rodzaju wyrobów na e-DD z punktu widzenia obowiązku odprowadzenia ak</w:t>
            </w:r>
            <w:r w:rsidR="00F2010D" w:rsidRPr="00CD5AB3">
              <w:t>c</w:t>
            </w:r>
            <w:r w:rsidRPr="00CD5AB3">
              <w:t>yzy</w:t>
            </w:r>
          </w:p>
          <w:p w14:paraId="4C24B7F7" w14:textId="77777777" w:rsidR="0002000D" w:rsidRPr="00CD5AB3" w:rsidRDefault="0002000D" w:rsidP="00D71C4A">
            <w:pPr>
              <w:pStyle w:val="pqiTabBody"/>
            </w:pPr>
            <w:r w:rsidRPr="00CD5AB3">
              <w:rPr>
                <w:rFonts w:ascii="Courier New" w:hAnsi="Courier New" w:cs="Courier New"/>
                <w:noProof/>
                <w:color w:val="0000FF"/>
              </w:rPr>
              <w:t>ExciseDutyRate</w:t>
            </w:r>
          </w:p>
        </w:tc>
        <w:tc>
          <w:tcPr>
            <w:tcW w:w="761" w:type="dxa"/>
            <w:gridSpan w:val="3"/>
          </w:tcPr>
          <w:p w14:paraId="37B252E0" w14:textId="77777777" w:rsidR="0002000D" w:rsidRPr="00CD5AB3" w:rsidRDefault="0002000D" w:rsidP="00D71C4A">
            <w:pPr>
              <w:pStyle w:val="pqiTabBody"/>
            </w:pPr>
          </w:p>
        </w:tc>
        <w:tc>
          <w:tcPr>
            <w:tcW w:w="2690" w:type="dxa"/>
            <w:gridSpan w:val="2"/>
          </w:tcPr>
          <w:p w14:paraId="4F22348A" w14:textId="77777777" w:rsidR="0002000D" w:rsidRPr="00CD5AB3" w:rsidRDefault="0002000D" w:rsidP="00D71C4A">
            <w:pPr>
              <w:pStyle w:val="pqiTabBody"/>
            </w:pPr>
          </w:p>
        </w:tc>
        <w:tc>
          <w:tcPr>
            <w:tcW w:w="3212" w:type="dxa"/>
          </w:tcPr>
          <w:p w14:paraId="287BD00E" w14:textId="77777777" w:rsidR="0002000D" w:rsidRPr="00CD5AB3" w:rsidRDefault="00697AD8" w:rsidP="00D71C4A">
            <w:pPr>
              <w:rPr>
                <w:lang w:eastAsia="en-GB"/>
              </w:rPr>
            </w:pPr>
            <w:r w:rsidRPr="00CD5AB3">
              <w:rPr>
                <w:lang w:eastAsia="en-GB"/>
              </w:rPr>
              <w:t>Wartości ze słownika ExciseDutyRate</w:t>
            </w:r>
          </w:p>
          <w:p w14:paraId="6AE09F97" w14:textId="77777777" w:rsidR="00697AD8" w:rsidRPr="00CD5AB3" w:rsidRDefault="00697AD8" w:rsidP="00D71C4A">
            <w:pPr>
              <w:rPr>
                <w:lang w:eastAsia="en-GB"/>
              </w:rPr>
            </w:pPr>
            <w:r w:rsidRPr="00CD5AB3">
              <w:rPr>
                <w:lang w:eastAsia="en-GB"/>
              </w:rPr>
              <w:t>Możliwe wartości:</w:t>
            </w:r>
          </w:p>
          <w:p w14:paraId="605EAFA2" w14:textId="77777777" w:rsidR="00697AD8" w:rsidRPr="00CD5AB3" w:rsidRDefault="00697AD8" w:rsidP="00D71C4A">
            <w:pPr>
              <w:rPr>
                <w:lang w:eastAsia="en-GB"/>
              </w:rPr>
            </w:pPr>
            <w:r w:rsidRPr="00CD5AB3">
              <w:rPr>
                <w:lang w:eastAsia="en-GB"/>
              </w:rPr>
              <w:t>1 – wyroby zwolnione z akcyzy ze względu na przeznaczenie</w:t>
            </w:r>
          </w:p>
          <w:p w14:paraId="4E0F6877" w14:textId="77777777" w:rsidR="00697AD8" w:rsidRPr="00CD5AB3" w:rsidRDefault="00697AD8" w:rsidP="00D71C4A">
            <w:pPr>
              <w:rPr>
                <w:lang w:eastAsia="en-GB"/>
              </w:rPr>
            </w:pPr>
            <w:r w:rsidRPr="00CD5AB3">
              <w:rPr>
                <w:lang w:eastAsia="en-GB"/>
              </w:rPr>
              <w:t>2 – wyroby objęte zerową stawką</w:t>
            </w:r>
          </w:p>
          <w:p w14:paraId="6E4671D0" w14:textId="5D3D79DB" w:rsidR="00697AD8" w:rsidRPr="00CD5AB3" w:rsidRDefault="00697AD8" w:rsidP="00D71C4A">
            <w:pPr>
              <w:rPr>
                <w:lang w:eastAsia="en-GB"/>
              </w:rPr>
            </w:pPr>
          </w:p>
        </w:tc>
        <w:tc>
          <w:tcPr>
            <w:tcW w:w="1609" w:type="dxa"/>
            <w:gridSpan w:val="3"/>
          </w:tcPr>
          <w:p w14:paraId="1F89370B" w14:textId="77777777" w:rsidR="0002000D" w:rsidRPr="00CD5AB3" w:rsidRDefault="0002000D" w:rsidP="00D71C4A">
            <w:pPr>
              <w:pStyle w:val="pqiTabBody"/>
            </w:pPr>
            <w:r w:rsidRPr="00CD5AB3">
              <w:t>n1</w:t>
            </w:r>
          </w:p>
        </w:tc>
      </w:tr>
      <w:tr w:rsidR="00B5670C" w:rsidRPr="00CD5AB3" w14:paraId="13ECBEA7" w14:textId="77777777" w:rsidTr="00755640">
        <w:tc>
          <w:tcPr>
            <w:tcW w:w="328" w:type="dxa"/>
          </w:tcPr>
          <w:p w14:paraId="6745AC11" w14:textId="77777777" w:rsidR="0002000D" w:rsidRPr="00CD5AB3" w:rsidRDefault="0002000D" w:rsidP="00D71C4A">
            <w:pPr>
              <w:pStyle w:val="pqiTabBody"/>
              <w:rPr>
                <w:b/>
              </w:rPr>
            </w:pPr>
          </w:p>
        </w:tc>
        <w:tc>
          <w:tcPr>
            <w:tcW w:w="603" w:type="dxa"/>
            <w:gridSpan w:val="2"/>
          </w:tcPr>
          <w:p w14:paraId="76E6FA5D" w14:textId="2D4058D6" w:rsidR="0002000D" w:rsidRPr="00CD5AB3" w:rsidRDefault="00B110D3" w:rsidP="00D71C4A">
            <w:pPr>
              <w:pStyle w:val="pqiTabBody"/>
              <w:rPr>
                <w:i/>
              </w:rPr>
            </w:pPr>
            <w:r>
              <w:rPr>
                <w:i/>
              </w:rPr>
              <w:t>f</w:t>
            </w:r>
          </w:p>
        </w:tc>
        <w:tc>
          <w:tcPr>
            <w:tcW w:w="4563" w:type="dxa"/>
            <w:gridSpan w:val="2"/>
          </w:tcPr>
          <w:p w14:paraId="161FBB19" w14:textId="77777777" w:rsidR="0002000D" w:rsidRPr="00CD5AB3" w:rsidRDefault="0002000D" w:rsidP="00D71C4A">
            <w:pPr>
              <w:pStyle w:val="pqiTabBody"/>
            </w:pPr>
            <w:r w:rsidRPr="00CD5AB3">
              <w:t>Numer faktury</w:t>
            </w:r>
          </w:p>
          <w:p w14:paraId="5A59648E" w14:textId="77777777" w:rsidR="0002000D" w:rsidRPr="00CD5AB3" w:rsidRDefault="0002000D" w:rsidP="00D71C4A">
            <w:pPr>
              <w:pStyle w:val="pqiTabBody"/>
            </w:pPr>
            <w:r w:rsidRPr="00CD5AB3">
              <w:rPr>
                <w:rFonts w:ascii="Courier New" w:hAnsi="Courier New" w:cs="Courier New"/>
                <w:noProof/>
                <w:color w:val="0000FF"/>
              </w:rPr>
              <w:t>InvoiceNumber</w:t>
            </w:r>
          </w:p>
        </w:tc>
        <w:tc>
          <w:tcPr>
            <w:tcW w:w="761" w:type="dxa"/>
            <w:gridSpan w:val="3"/>
          </w:tcPr>
          <w:p w14:paraId="32737773" w14:textId="1A78A280" w:rsidR="0002000D" w:rsidRPr="00CD5AB3" w:rsidRDefault="008218BA" w:rsidP="00D71C4A">
            <w:pPr>
              <w:pStyle w:val="pqiTabBody"/>
            </w:pPr>
            <w:r>
              <w:t>R</w:t>
            </w:r>
          </w:p>
        </w:tc>
        <w:tc>
          <w:tcPr>
            <w:tcW w:w="2690" w:type="dxa"/>
            <w:gridSpan w:val="2"/>
          </w:tcPr>
          <w:p w14:paraId="12BA44C8" w14:textId="77777777" w:rsidR="0002000D" w:rsidRPr="00CD5AB3" w:rsidRDefault="0002000D" w:rsidP="00D71C4A">
            <w:pPr>
              <w:pStyle w:val="pqiTabBody"/>
            </w:pPr>
          </w:p>
        </w:tc>
        <w:tc>
          <w:tcPr>
            <w:tcW w:w="3212" w:type="dxa"/>
          </w:tcPr>
          <w:p w14:paraId="0EED6382" w14:textId="77777777" w:rsidR="0002000D" w:rsidRPr="00CD5AB3" w:rsidRDefault="0002000D" w:rsidP="00D71C4A">
            <w:pPr>
              <w:pStyle w:val="pqiTabBody"/>
            </w:pPr>
            <w:r w:rsidRPr="00CD5AB3">
              <w:t>Należy podać numer faktury dotyczącej wyrobów. Jeżeli faktura nie została jeszcze przygotowana, należy podać numer potwierdzenia dostawy lub innego dokumentu przewozowego.</w:t>
            </w:r>
          </w:p>
        </w:tc>
        <w:tc>
          <w:tcPr>
            <w:tcW w:w="1609" w:type="dxa"/>
            <w:gridSpan w:val="3"/>
          </w:tcPr>
          <w:p w14:paraId="440F2434" w14:textId="77777777" w:rsidR="0002000D" w:rsidRPr="00CD5AB3" w:rsidRDefault="0002000D" w:rsidP="00D71C4A">
            <w:pPr>
              <w:pStyle w:val="pqiTabBody"/>
            </w:pPr>
            <w:r w:rsidRPr="00CD5AB3">
              <w:t>an..35</w:t>
            </w:r>
          </w:p>
        </w:tc>
      </w:tr>
      <w:tr w:rsidR="00B5670C" w:rsidRPr="00CD5AB3" w14:paraId="2683896A" w14:textId="77777777" w:rsidTr="00755640">
        <w:tc>
          <w:tcPr>
            <w:tcW w:w="328" w:type="dxa"/>
          </w:tcPr>
          <w:p w14:paraId="7C5AC563" w14:textId="77777777" w:rsidR="00186520" w:rsidRPr="00CD5AB3" w:rsidRDefault="00186520" w:rsidP="00D71C4A">
            <w:pPr>
              <w:pStyle w:val="pqiTabBody"/>
              <w:rPr>
                <w:b/>
              </w:rPr>
            </w:pPr>
          </w:p>
        </w:tc>
        <w:tc>
          <w:tcPr>
            <w:tcW w:w="603" w:type="dxa"/>
            <w:gridSpan w:val="2"/>
          </w:tcPr>
          <w:p w14:paraId="41535410" w14:textId="189CD486" w:rsidR="00186520" w:rsidRPr="00CD5AB3" w:rsidRDefault="00B110D3" w:rsidP="00B110D3">
            <w:pPr>
              <w:pStyle w:val="pqiTabBody"/>
              <w:rPr>
                <w:i/>
              </w:rPr>
            </w:pPr>
            <w:r>
              <w:rPr>
                <w:i/>
              </w:rPr>
              <w:t>g</w:t>
            </w:r>
          </w:p>
        </w:tc>
        <w:tc>
          <w:tcPr>
            <w:tcW w:w="4563" w:type="dxa"/>
            <w:gridSpan w:val="2"/>
          </w:tcPr>
          <w:p w14:paraId="34CCAF46" w14:textId="77777777" w:rsidR="00186520" w:rsidRPr="00CD5AB3" w:rsidRDefault="00186520" w:rsidP="00186520">
            <w:pPr>
              <w:pStyle w:val="pqiTabBody"/>
            </w:pPr>
            <w:r w:rsidRPr="00CD5AB3">
              <w:t>Data faktury</w:t>
            </w:r>
          </w:p>
          <w:p w14:paraId="2B6CD285" w14:textId="77777777" w:rsidR="00186520" w:rsidRPr="00CD5AB3" w:rsidRDefault="00186520" w:rsidP="00186520">
            <w:pPr>
              <w:pStyle w:val="pqiTabBody"/>
            </w:pPr>
            <w:r w:rsidRPr="00CD5AB3">
              <w:rPr>
                <w:rFonts w:ascii="Courier New" w:hAnsi="Courier New" w:cs="Courier New"/>
                <w:noProof/>
                <w:color w:val="0000FF"/>
              </w:rPr>
              <w:t>InvoiceDate</w:t>
            </w:r>
          </w:p>
        </w:tc>
        <w:tc>
          <w:tcPr>
            <w:tcW w:w="761" w:type="dxa"/>
            <w:gridSpan w:val="3"/>
          </w:tcPr>
          <w:p w14:paraId="08D4F3BD" w14:textId="77777777" w:rsidR="00186520" w:rsidRPr="00CD5AB3" w:rsidRDefault="00186520" w:rsidP="00D71C4A">
            <w:pPr>
              <w:pStyle w:val="pqiTabBody"/>
            </w:pPr>
            <w:r w:rsidRPr="00CD5AB3">
              <w:t>R</w:t>
            </w:r>
          </w:p>
        </w:tc>
        <w:tc>
          <w:tcPr>
            <w:tcW w:w="2690" w:type="dxa"/>
            <w:gridSpan w:val="2"/>
          </w:tcPr>
          <w:p w14:paraId="6C974EB5" w14:textId="77777777" w:rsidR="00186520" w:rsidRPr="00CD5AB3" w:rsidRDefault="00186520" w:rsidP="00D71C4A">
            <w:pPr>
              <w:pStyle w:val="pqiTabBody"/>
            </w:pPr>
          </w:p>
        </w:tc>
        <w:tc>
          <w:tcPr>
            <w:tcW w:w="3212" w:type="dxa"/>
          </w:tcPr>
          <w:p w14:paraId="03B366AD" w14:textId="77777777" w:rsidR="00186520" w:rsidRPr="00CD5AB3" w:rsidRDefault="00186520" w:rsidP="00D71C4A">
            <w:pPr>
              <w:pStyle w:val="pqiTabBody"/>
            </w:pPr>
            <w:r w:rsidRPr="00CD5AB3">
              <w:t>Data wystawienie dokumentu wskazanego w elemencie 1g</w:t>
            </w:r>
          </w:p>
        </w:tc>
        <w:tc>
          <w:tcPr>
            <w:tcW w:w="1609" w:type="dxa"/>
            <w:gridSpan w:val="3"/>
          </w:tcPr>
          <w:p w14:paraId="1476A423" w14:textId="77777777" w:rsidR="00186520" w:rsidRPr="00CD5AB3" w:rsidRDefault="00186520" w:rsidP="00D71C4A">
            <w:pPr>
              <w:pStyle w:val="pqiTabBody"/>
            </w:pPr>
            <w:r w:rsidRPr="00CD5AB3">
              <w:t>date</w:t>
            </w:r>
          </w:p>
        </w:tc>
      </w:tr>
      <w:tr w:rsidR="00B5670C" w:rsidRPr="00CD5AB3" w14:paraId="4AADCB33" w14:textId="77777777" w:rsidTr="00755640">
        <w:tc>
          <w:tcPr>
            <w:tcW w:w="328" w:type="dxa"/>
          </w:tcPr>
          <w:p w14:paraId="1F3B71EA" w14:textId="77777777" w:rsidR="0002000D" w:rsidRPr="00CD5AB3" w:rsidRDefault="0002000D" w:rsidP="00D71C4A">
            <w:pPr>
              <w:pStyle w:val="pqiTabBody"/>
              <w:rPr>
                <w:b/>
              </w:rPr>
            </w:pPr>
          </w:p>
        </w:tc>
        <w:tc>
          <w:tcPr>
            <w:tcW w:w="603" w:type="dxa"/>
            <w:gridSpan w:val="2"/>
          </w:tcPr>
          <w:p w14:paraId="468DDFA5" w14:textId="5391D6CB" w:rsidR="0002000D" w:rsidRPr="00CD5AB3" w:rsidRDefault="00B110D3" w:rsidP="00B110D3">
            <w:pPr>
              <w:pStyle w:val="pqiTabBody"/>
              <w:rPr>
                <w:i/>
              </w:rPr>
            </w:pPr>
            <w:r>
              <w:rPr>
                <w:i/>
              </w:rPr>
              <w:t>h</w:t>
            </w:r>
          </w:p>
        </w:tc>
        <w:tc>
          <w:tcPr>
            <w:tcW w:w="4563" w:type="dxa"/>
            <w:gridSpan w:val="2"/>
          </w:tcPr>
          <w:p w14:paraId="4BC99B47" w14:textId="77777777" w:rsidR="0002000D" w:rsidRPr="00CD5AB3" w:rsidRDefault="0002000D" w:rsidP="00D71C4A">
            <w:pPr>
              <w:pStyle w:val="pqiTabBody"/>
            </w:pPr>
            <w:r w:rsidRPr="00CD5AB3">
              <w:t>Data wysyłki</w:t>
            </w:r>
          </w:p>
          <w:p w14:paraId="1056C092" w14:textId="77777777" w:rsidR="0002000D" w:rsidRPr="00CD5AB3" w:rsidRDefault="0002000D" w:rsidP="00D71C4A">
            <w:pPr>
              <w:pStyle w:val="pqiTabBody"/>
            </w:pPr>
            <w:r w:rsidRPr="00CD5AB3">
              <w:rPr>
                <w:rFonts w:ascii="Courier New" w:hAnsi="Courier New" w:cs="Courier New"/>
                <w:noProof/>
                <w:color w:val="0000FF"/>
              </w:rPr>
              <w:t>DateOfDispatch</w:t>
            </w:r>
          </w:p>
        </w:tc>
        <w:tc>
          <w:tcPr>
            <w:tcW w:w="761" w:type="dxa"/>
            <w:gridSpan w:val="3"/>
          </w:tcPr>
          <w:p w14:paraId="6B266958" w14:textId="77777777" w:rsidR="0002000D" w:rsidRPr="00CD5AB3" w:rsidRDefault="0002000D" w:rsidP="00D71C4A">
            <w:pPr>
              <w:pStyle w:val="pqiTabBody"/>
            </w:pPr>
            <w:r w:rsidRPr="00CD5AB3">
              <w:t>R</w:t>
            </w:r>
          </w:p>
        </w:tc>
        <w:tc>
          <w:tcPr>
            <w:tcW w:w="2690" w:type="dxa"/>
            <w:gridSpan w:val="2"/>
          </w:tcPr>
          <w:p w14:paraId="3BA439AC" w14:textId="77777777" w:rsidR="0002000D" w:rsidRPr="00CD5AB3" w:rsidRDefault="0002000D" w:rsidP="00D71C4A">
            <w:pPr>
              <w:pStyle w:val="pqiTabBody"/>
            </w:pPr>
          </w:p>
        </w:tc>
        <w:tc>
          <w:tcPr>
            <w:tcW w:w="3212" w:type="dxa"/>
          </w:tcPr>
          <w:p w14:paraId="26455A1F" w14:textId="5BEE1CC1" w:rsidR="00FE4E41" w:rsidRPr="00CD5AB3" w:rsidRDefault="0002000D" w:rsidP="00FE4E41">
            <w:pPr>
              <w:pStyle w:val="pqiTabBody"/>
            </w:pPr>
            <w:r w:rsidRPr="00CD5AB3">
              <w:t>Data rozpoczęcia przemieszczenia</w:t>
            </w:r>
            <w:r w:rsidR="00FE4E41" w:rsidRPr="00CD5AB3">
              <w:t xml:space="preserve"> na e-DD wskazana przez </w:t>
            </w:r>
            <w:r w:rsidR="00B110D3">
              <w:t>p</w:t>
            </w:r>
            <w:r w:rsidR="00B110D3" w:rsidRPr="00CD5AB3">
              <w:t xml:space="preserve">odmiot </w:t>
            </w:r>
            <w:r w:rsidR="00B110D3">
              <w:t>w</w:t>
            </w:r>
            <w:r w:rsidR="00FE4E41" w:rsidRPr="00CD5AB3">
              <w:t>ysyłający w DD815</w:t>
            </w:r>
            <w:r w:rsidR="00255FEA" w:rsidRPr="00CD5AB3">
              <w:t>.</w:t>
            </w:r>
          </w:p>
          <w:p w14:paraId="4D9F1A8C" w14:textId="0104E3A3" w:rsidR="0002000D" w:rsidRPr="00CD5AB3" w:rsidRDefault="0002000D" w:rsidP="00A253A8">
            <w:pPr>
              <w:pStyle w:val="pqiTabBody"/>
            </w:pPr>
            <w:r w:rsidRPr="00CD5AB3">
              <w:t>Ta data nie może być późniejsza niż 7 dni po dniu przesłania dokumentu e-</w:t>
            </w:r>
            <w:r w:rsidR="00FE4E41" w:rsidRPr="00CD5AB3">
              <w:t>DD</w:t>
            </w:r>
            <w:r w:rsidRPr="00CD5AB3">
              <w:t>. Data wysyłki może być przeszłą datą w przypadku,</w:t>
            </w:r>
            <w:r w:rsidR="00255FEA" w:rsidRPr="00CD5AB3">
              <w:t xml:space="preserve"> gdy Dostawa jest </w:t>
            </w:r>
            <w:r w:rsidR="00255FEA" w:rsidRPr="00CD5AB3">
              <w:lastRenderedPageBreak/>
              <w:t>rejestrowana w trybie odroczonym (tj. w elemencie 1</w:t>
            </w:r>
            <w:r w:rsidR="00A253A8">
              <w:t>d w DD815/DD815B</w:t>
            </w:r>
            <w:r w:rsidR="00255FEA" w:rsidRPr="00CD5AB3">
              <w:t xml:space="preserve"> jest wartość 1)</w:t>
            </w:r>
          </w:p>
        </w:tc>
        <w:tc>
          <w:tcPr>
            <w:tcW w:w="1609" w:type="dxa"/>
            <w:gridSpan w:val="3"/>
          </w:tcPr>
          <w:p w14:paraId="6BCA4B0B" w14:textId="77777777" w:rsidR="0002000D" w:rsidRPr="00CD5AB3" w:rsidRDefault="0002000D" w:rsidP="00D71C4A">
            <w:pPr>
              <w:pStyle w:val="pqiTabBody"/>
            </w:pPr>
            <w:r w:rsidRPr="00CD5AB3">
              <w:lastRenderedPageBreak/>
              <w:t>date</w:t>
            </w:r>
          </w:p>
        </w:tc>
      </w:tr>
      <w:tr w:rsidR="00B5670C" w:rsidRPr="00CD5AB3" w14:paraId="64A05D9C" w14:textId="77777777" w:rsidTr="00755640">
        <w:tc>
          <w:tcPr>
            <w:tcW w:w="328" w:type="dxa"/>
          </w:tcPr>
          <w:p w14:paraId="08593414" w14:textId="77777777" w:rsidR="0002000D" w:rsidRPr="00CD5AB3" w:rsidRDefault="0002000D" w:rsidP="00D71C4A">
            <w:pPr>
              <w:pStyle w:val="pqiTabBody"/>
              <w:rPr>
                <w:b/>
              </w:rPr>
            </w:pPr>
          </w:p>
        </w:tc>
        <w:tc>
          <w:tcPr>
            <w:tcW w:w="603" w:type="dxa"/>
            <w:gridSpan w:val="2"/>
          </w:tcPr>
          <w:p w14:paraId="612FA0DB" w14:textId="58D1F52C" w:rsidR="0002000D" w:rsidRPr="00CD5AB3" w:rsidRDefault="00B110D3" w:rsidP="00B110D3">
            <w:pPr>
              <w:pStyle w:val="pqiTabBody"/>
              <w:rPr>
                <w:i/>
              </w:rPr>
            </w:pPr>
            <w:r>
              <w:rPr>
                <w:i/>
              </w:rPr>
              <w:t>i</w:t>
            </w:r>
          </w:p>
        </w:tc>
        <w:tc>
          <w:tcPr>
            <w:tcW w:w="4563" w:type="dxa"/>
            <w:gridSpan w:val="2"/>
          </w:tcPr>
          <w:p w14:paraId="7B3AD73C" w14:textId="77777777" w:rsidR="0002000D" w:rsidRPr="00CD5AB3" w:rsidRDefault="0002000D" w:rsidP="00D71C4A">
            <w:pPr>
              <w:pStyle w:val="pqiTabBody"/>
            </w:pPr>
            <w:r w:rsidRPr="00CD5AB3">
              <w:t>Czas wysyłki</w:t>
            </w:r>
          </w:p>
          <w:p w14:paraId="1B60054C" w14:textId="77777777" w:rsidR="0002000D" w:rsidRPr="00CD5AB3" w:rsidRDefault="0002000D" w:rsidP="00D71C4A">
            <w:pPr>
              <w:pStyle w:val="pqiTabBody"/>
            </w:pPr>
            <w:r w:rsidRPr="00CD5AB3">
              <w:rPr>
                <w:rFonts w:ascii="Courier New" w:hAnsi="Courier New" w:cs="Courier New"/>
                <w:noProof/>
                <w:color w:val="0000FF"/>
              </w:rPr>
              <w:t>TimeOfDispatch</w:t>
            </w:r>
          </w:p>
        </w:tc>
        <w:tc>
          <w:tcPr>
            <w:tcW w:w="761" w:type="dxa"/>
            <w:gridSpan w:val="3"/>
          </w:tcPr>
          <w:p w14:paraId="4DB7E8AF" w14:textId="77777777" w:rsidR="0002000D" w:rsidRPr="00CD5AB3" w:rsidRDefault="0002000D" w:rsidP="00D71C4A">
            <w:pPr>
              <w:pStyle w:val="pqiTabBody"/>
            </w:pPr>
            <w:r w:rsidRPr="00CD5AB3">
              <w:t>O</w:t>
            </w:r>
          </w:p>
        </w:tc>
        <w:tc>
          <w:tcPr>
            <w:tcW w:w="2690" w:type="dxa"/>
            <w:gridSpan w:val="2"/>
          </w:tcPr>
          <w:p w14:paraId="236664A2" w14:textId="77777777" w:rsidR="0002000D" w:rsidRPr="00CD5AB3" w:rsidRDefault="0002000D" w:rsidP="00D71C4A">
            <w:pPr>
              <w:pStyle w:val="pqiTabBody"/>
            </w:pPr>
          </w:p>
        </w:tc>
        <w:tc>
          <w:tcPr>
            <w:tcW w:w="3212" w:type="dxa"/>
          </w:tcPr>
          <w:p w14:paraId="2A2F5346" w14:textId="77777777" w:rsidR="0002000D" w:rsidRPr="00CD5AB3" w:rsidRDefault="00255FEA" w:rsidP="00255FEA">
            <w:pPr>
              <w:pStyle w:val="pqiTabBody"/>
            </w:pPr>
            <w:r w:rsidRPr="00CD5AB3">
              <w:t>Planowany c</w:t>
            </w:r>
            <w:r w:rsidR="0002000D" w:rsidRPr="00CD5AB3">
              <w:t xml:space="preserve">zas </w:t>
            </w:r>
            <w:r w:rsidRPr="00CD5AB3">
              <w:t xml:space="preserve">(data i godzina) faktycznego </w:t>
            </w:r>
            <w:r w:rsidR="0002000D" w:rsidRPr="00CD5AB3">
              <w:t xml:space="preserve">rozpoczęcia </w:t>
            </w:r>
            <w:r w:rsidR="00B81787" w:rsidRPr="00CD5AB3">
              <w:t>dostawy</w:t>
            </w:r>
            <w:r w:rsidR="0002000D" w:rsidRPr="00CD5AB3">
              <w:t>.</w:t>
            </w:r>
          </w:p>
        </w:tc>
        <w:tc>
          <w:tcPr>
            <w:tcW w:w="1609" w:type="dxa"/>
            <w:gridSpan w:val="3"/>
          </w:tcPr>
          <w:p w14:paraId="749A75A6" w14:textId="77777777" w:rsidR="0002000D" w:rsidRPr="00CD5AB3" w:rsidRDefault="0002000D" w:rsidP="00D71C4A">
            <w:pPr>
              <w:pStyle w:val="pqiTabBody"/>
            </w:pPr>
            <w:r w:rsidRPr="00CD5AB3">
              <w:t>time</w:t>
            </w:r>
          </w:p>
        </w:tc>
      </w:tr>
      <w:tr w:rsidR="00B5670C" w:rsidRPr="00CD5AB3" w14:paraId="5BA9E506" w14:textId="77777777" w:rsidTr="00755640">
        <w:tc>
          <w:tcPr>
            <w:tcW w:w="328" w:type="dxa"/>
          </w:tcPr>
          <w:p w14:paraId="773410B2" w14:textId="77777777" w:rsidR="0002000D" w:rsidRPr="00CD5AB3" w:rsidRDefault="0002000D" w:rsidP="00D71C4A">
            <w:pPr>
              <w:pStyle w:val="pqiTabBody"/>
              <w:rPr>
                <w:b/>
              </w:rPr>
            </w:pPr>
          </w:p>
        </w:tc>
        <w:tc>
          <w:tcPr>
            <w:tcW w:w="603" w:type="dxa"/>
            <w:gridSpan w:val="2"/>
          </w:tcPr>
          <w:p w14:paraId="23717381" w14:textId="09B789C1" w:rsidR="0002000D" w:rsidRPr="00CD5AB3" w:rsidRDefault="00B110D3" w:rsidP="00D71C4A">
            <w:pPr>
              <w:rPr>
                <w:i/>
              </w:rPr>
            </w:pPr>
            <w:r>
              <w:rPr>
                <w:i/>
              </w:rPr>
              <w:t>j</w:t>
            </w:r>
          </w:p>
        </w:tc>
        <w:tc>
          <w:tcPr>
            <w:tcW w:w="4563" w:type="dxa"/>
            <w:gridSpan w:val="2"/>
          </w:tcPr>
          <w:p w14:paraId="5268D2A3" w14:textId="77777777" w:rsidR="0002000D" w:rsidRPr="00CD5AB3" w:rsidRDefault="0002000D" w:rsidP="00D71C4A">
            <w:r w:rsidRPr="00CD5AB3">
              <w:t>Czas</w:t>
            </w:r>
            <w:r w:rsidR="00B94841" w:rsidRPr="00CD5AB3">
              <w:t xml:space="preserve"> </w:t>
            </w:r>
            <w:r w:rsidR="00255FEA" w:rsidRPr="00CD5AB3">
              <w:t>przewozu</w:t>
            </w:r>
          </w:p>
          <w:p w14:paraId="1A658897" w14:textId="77777777" w:rsidR="0002000D" w:rsidRPr="00CD5AB3" w:rsidRDefault="0002000D" w:rsidP="00D71C4A">
            <w:r w:rsidRPr="00CD5AB3">
              <w:rPr>
                <w:rFonts w:ascii="Courier New" w:hAnsi="Courier New" w:cs="Courier New"/>
                <w:noProof/>
                <w:color w:val="0000FF"/>
                <w:szCs w:val="20"/>
              </w:rPr>
              <w:t>JourneyTime</w:t>
            </w:r>
          </w:p>
        </w:tc>
        <w:tc>
          <w:tcPr>
            <w:tcW w:w="761" w:type="dxa"/>
            <w:gridSpan w:val="3"/>
          </w:tcPr>
          <w:p w14:paraId="4435C65F" w14:textId="77777777" w:rsidR="0002000D" w:rsidRPr="00CD5AB3" w:rsidRDefault="0002000D" w:rsidP="00D71C4A">
            <w:pPr>
              <w:jc w:val="center"/>
            </w:pPr>
            <w:r w:rsidRPr="00CD5AB3">
              <w:t>R</w:t>
            </w:r>
          </w:p>
        </w:tc>
        <w:tc>
          <w:tcPr>
            <w:tcW w:w="2690" w:type="dxa"/>
            <w:gridSpan w:val="2"/>
          </w:tcPr>
          <w:p w14:paraId="5E080938" w14:textId="77777777" w:rsidR="0002000D" w:rsidRPr="00CD5AB3" w:rsidRDefault="0002000D" w:rsidP="00D71C4A"/>
        </w:tc>
        <w:tc>
          <w:tcPr>
            <w:tcW w:w="3212" w:type="dxa"/>
          </w:tcPr>
          <w:p w14:paraId="755699F5" w14:textId="612C72C0" w:rsidR="0002000D" w:rsidRPr="00CD5AB3" w:rsidRDefault="0002000D" w:rsidP="00D71C4A">
            <w:r w:rsidRPr="00CD5AB3">
              <w:t xml:space="preserve">Należy podać </w:t>
            </w:r>
            <w:r w:rsidR="00255FEA" w:rsidRPr="00CD5AB3">
              <w:t xml:space="preserve">planowany, </w:t>
            </w:r>
            <w:r w:rsidRPr="00CD5AB3">
              <w:t xml:space="preserve">normalny </w:t>
            </w:r>
            <w:r w:rsidR="00255FEA" w:rsidRPr="00CD5AB3">
              <w:t>czas</w:t>
            </w:r>
            <w:r w:rsidRPr="00CD5AB3">
              <w:t xml:space="preserve"> konieczny do przewozu, biorąc pod uwagę środek transportu i odległość, wyrażony w godzinach (H) albo dniach (D) poprzedzających dwucyfrową liczbę. (Przykłady: H12 lub D04). </w:t>
            </w:r>
            <w:r w:rsidRPr="00CD5AB3">
              <w:rPr>
                <w:szCs w:val="20"/>
              </w:rPr>
              <w:t xml:space="preserve">Wskazana wartość </w:t>
            </w:r>
            <w:r w:rsidRPr="00CD5AB3">
              <w:t xml:space="preserve">dla „H” powinna być mniejsza lub równa 24. </w:t>
            </w:r>
            <w:r w:rsidRPr="00CD5AB3">
              <w:rPr>
                <w:szCs w:val="20"/>
              </w:rPr>
              <w:t xml:space="preserve">Wskazana wartość </w:t>
            </w:r>
            <w:r w:rsidRPr="00CD5AB3">
              <w:t xml:space="preserve">dla „D” powinna być mniejsza lub równa </w:t>
            </w:r>
            <w:r w:rsidR="00B110D3">
              <w:t>30</w:t>
            </w:r>
            <w:r w:rsidRPr="00CD5AB3">
              <w:t>.</w:t>
            </w:r>
          </w:p>
          <w:p w14:paraId="165D4C6F" w14:textId="77777777" w:rsidR="0002000D" w:rsidRPr="00CD5AB3" w:rsidRDefault="0002000D" w:rsidP="00D71C4A"/>
          <w:p w14:paraId="1449FEB1" w14:textId="339D8230" w:rsidR="0002000D" w:rsidRPr="00CD5AB3" w:rsidRDefault="0002000D" w:rsidP="004B101E">
            <w:r w:rsidRPr="00CD5AB3">
              <w:t xml:space="preserve">Podany czas jest traktowany przez EMCS PL </w:t>
            </w:r>
            <w:r w:rsidR="008720E6" w:rsidRPr="00CD5AB3">
              <w:t xml:space="preserve">2 </w:t>
            </w:r>
            <w:r w:rsidRPr="00CD5AB3">
              <w:t xml:space="preserve">jako czas od planowanej daty wysyłki podanej w komunikacie </w:t>
            </w:r>
            <w:r w:rsidR="004B101E" w:rsidRPr="00CD5AB3">
              <w:t xml:space="preserve">DD815 </w:t>
            </w:r>
            <w:r w:rsidR="00255FEA" w:rsidRPr="00CD5AB3">
              <w:t>w elemencie 1</w:t>
            </w:r>
            <w:r w:rsidR="00F10ED8">
              <w:t>h</w:t>
            </w:r>
            <w:r w:rsidRPr="00CD5AB3">
              <w:t>.</w:t>
            </w:r>
          </w:p>
        </w:tc>
        <w:tc>
          <w:tcPr>
            <w:tcW w:w="1609" w:type="dxa"/>
            <w:gridSpan w:val="3"/>
          </w:tcPr>
          <w:p w14:paraId="75BC80E6" w14:textId="77777777" w:rsidR="0002000D" w:rsidRPr="00CD5AB3" w:rsidRDefault="0002000D" w:rsidP="00D71C4A">
            <w:r w:rsidRPr="00CD5AB3">
              <w:t>an3</w:t>
            </w:r>
          </w:p>
        </w:tc>
      </w:tr>
      <w:tr w:rsidR="00B5670C" w:rsidRPr="00CD5AB3" w14:paraId="18CA3C51" w14:textId="77777777" w:rsidTr="00755640">
        <w:tc>
          <w:tcPr>
            <w:tcW w:w="328" w:type="dxa"/>
          </w:tcPr>
          <w:p w14:paraId="1FC3FF8F" w14:textId="77777777" w:rsidR="0002000D" w:rsidRPr="00CD5AB3" w:rsidRDefault="0002000D" w:rsidP="00D71C4A">
            <w:pPr>
              <w:pStyle w:val="pqiTabBody"/>
              <w:rPr>
                <w:b/>
              </w:rPr>
            </w:pPr>
          </w:p>
        </w:tc>
        <w:tc>
          <w:tcPr>
            <w:tcW w:w="603" w:type="dxa"/>
            <w:gridSpan w:val="2"/>
          </w:tcPr>
          <w:p w14:paraId="3D2FC566" w14:textId="013B0E17" w:rsidR="0002000D" w:rsidRPr="00CD5AB3" w:rsidRDefault="00B110D3" w:rsidP="00B110D3">
            <w:pPr>
              <w:pStyle w:val="pqiTabBody"/>
              <w:rPr>
                <w:i/>
              </w:rPr>
            </w:pPr>
            <w:r>
              <w:rPr>
                <w:i/>
              </w:rPr>
              <w:t>k</w:t>
            </w:r>
          </w:p>
        </w:tc>
        <w:tc>
          <w:tcPr>
            <w:tcW w:w="4563" w:type="dxa"/>
            <w:gridSpan w:val="2"/>
          </w:tcPr>
          <w:p w14:paraId="6CB4B996" w14:textId="77777777" w:rsidR="0002000D" w:rsidRPr="00CD5AB3" w:rsidRDefault="0002000D" w:rsidP="00D71C4A">
            <w:pPr>
              <w:pStyle w:val="pqiTabBody"/>
            </w:pPr>
            <w:r w:rsidRPr="00CD5AB3">
              <w:t>Znacznik trybu zamknięcia dostawy</w:t>
            </w:r>
          </w:p>
          <w:p w14:paraId="6C40A008"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s="Courier New"/>
                <w:noProof/>
                <w:color w:val="0000FF"/>
              </w:rPr>
              <w:t>DeliveryClosingFlag</w:t>
            </w:r>
          </w:p>
        </w:tc>
        <w:tc>
          <w:tcPr>
            <w:tcW w:w="761" w:type="dxa"/>
            <w:gridSpan w:val="3"/>
          </w:tcPr>
          <w:p w14:paraId="06484C85" w14:textId="77777777" w:rsidR="0002000D" w:rsidRPr="00CD5AB3" w:rsidRDefault="0002000D" w:rsidP="00D71C4A">
            <w:pPr>
              <w:pStyle w:val="pqiTabBody"/>
            </w:pPr>
            <w:r w:rsidRPr="00CD5AB3">
              <w:t>R</w:t>
            </w:r>
          </w:p>
        </w:tc>
        <w:tc>
          <w:tcPr>
            <w:tcW w:w="2690" w:type="dxa"/>
            <w:gridSpan w:val="2"/>
          </w:tcPr>
          <w:p w14:paraId="1EAC364D" w14:textId="77777777" w:rsidR="0002000D" w:rsidRPr="00CD5AB3" w:rsidRDefault="0002000D" w:rsidP="00D71C4A">
            <w:pPr>
              <w:pStyle w:val="pqiTabBody"/>
            </w:pPr>
          </w:p>
        </w:tc>
        <w:tc>
          <w:tcPr>
            <w:tcW w:w="3212" w:type="dxa"/>
          </w:tcPr>
          <w:p w14:paraId="4FABF35A" w14:textId="77777777" w:rsidR="0002000D" w:rsidRPr="00CD5AB3" w:rsidRDefault="0002000D" w:rsidP="00D71C4A">
            <w:r w:rsidRPr="00CD5AB3">
              <w:t>Znacznik określający tryb, w jakim ma być dostarczony raport odbioru.</w:t>
            </w:r>
          </w:p>
          <w:p w14:paraId="12A39333" w14:textId="77777777" w:rsidR="0002000D" w:rsidRPr="00CD5AB3" w:rsidRDefault="0002000D" w:rsidP="00D71C4A">
            <w:r w:rsidRPr="00CD5AB3">
              <w:t>Możliwe wartości:</w:t>
            </w:r>
          </w:p>
          <w:p w14:paraId="2852B44A" w14:textId="77777777" w:rsidR="0002000D" w:rsidRPr="00CD5AB3" w:rsidRDefault="0002000D" w:rsidP="00D71C4A">
            <w:r w:rsidRPr="00CD5AB3">
              <w:t>1 = Zakończenie standardowe - raport odbioru wysyła podmiot odbierający</w:t>
            </w:r>
          </w:p>
          <w:p w14:paraId="07DB4D88" w14:textId="0801A733" w:rsidR="0002000D" w:rsidRPr="00CD5AB3" w:rsidRDefault="0002000D" w:rsidP="00D71C4A">
            <w:r w:rsidRPr="00CD5AB3">
              <w:t xml:space="preserve">2 = Zakończenie dostawy </w:t>
            </w:r>
            <w:r w:rsidR="004948FF">
              <w:t xml:space="preserve">niestandardowe – raport odbioru sporządza podmiot wysyłający w imieniu podmiotu </w:t>
            </w:r>
            <w:r w:rsidRPr="00CD5AB3">
              <w:t>odbierającego.</w:t>
            </w:r>
          </w:p>
          <w:p w14:paraId="033A1B4C" w14:textId="05C883FD" w:rsidR="0002000D" w:rsidRDefault="0002000D" w:rsidP="00D71C4A">
            <w:r w:rsidRPr="00CD5AB3">
              <w:t xml:space="preserve">3 = Zakończenie na podstawie </w:t>
            </w:r>
            <w:r w:rsidR="00B94841" w:rsidRPr="00CD5AB3">
              <w:t xml:space="preserve">dokumentu </w:t>
            </w:r>
            <w:r w:rsidRPr="00CD5AB3">
              <w:t>e-D</w:t>
            </w:r>
            <w:r w:rsidR="00D71F91" w:rsidRPr="00CD5AB3">
              <w:t xml:space="preserve">D bez wysyłania raportu odbioru (Ten przypadek będzie dotyczył </w:t>
            </w:r>
            <w:r w:rsidR="000D7F84">
              <w:t>przemieszczeń wyrobów węglowych oraz wyda</w:t>
            </w:r>
            <w:r w:rsidR="00AA7BDE">
              <w:t>ń</w:t>
            </w:r>
            <w:r w:rsidR="000D7F84">
              <w:t xml:space="preserve"> paliwa lotniczego ze zbiornika zamontowanego na płycie lotnisk</w:t>
            </w:r>
            <w:r w:rsidR="00AA7BDE">
              <w:t>a lub cysterną na terenie lotniska</w:t>
            </w:r>
            <w:r w:rsidR="000D7F84">
              <w:t>) .</w:t>
            </w:r>
          </w:p>
          <w:p w14:paraId="0BC0A81D" w14:textId="467CA0F4" w:rsidR="00784256" w:rsidRDefault="00784256" w:rsidP="00D71C4A">
            <w:r>
              <w:t xml:space="preserve">4= </w:t>
            </w:r>
            <w:r w:rsidRPr="00784256">
              <w:t>Zakończenie na podstawie procedury eksportowej</w:t>
            </w:r>
          </w:p>
          <w:p w14:paraId="6735F19F" w14:textId="77777777" w:rsidR="0002000D" w:rsidRPr="00CD5AB3" w:rsidRDefault="0002000D" w:rsidP="00F10ED8"/>
        </w:tc>
        <w:tc>
          <w:tcPr>
            <w:tcW w:w="1609" w:type="dxa"/>
            <w:gridSpan w:val="3"/>
          </w:tcPr>
          <w:p w14:paraId="1B8357C1" w14:textId="77777777" w:rsidR="0002000D" w:rsidRPr="00CD5AB3" w:rsidRDefault="0002000D" w:rsidP="00D71C4A">
            <w:pPr>
              <w:pStyle w:val="pqiTabBody"/>
            </w:pPr>
            <w:r w:rsidRPr="00CD5AB3">
              <w:t>n1</w:t>
            </w:r>
          </w:p>
        </w:tc>
      </w:tr>
      <w:tr w:rsidR="00B5670C" w:rsidRPr="00CD5AB3" w14:paraId="12F179DD" w14:textId="77777777" w:rsidTr="00755640">
        <w:tc>
          <w:tcPr>
            <w:tcW w:w="328" w:type="dxa"/>
          </w:tcPr>
          <w:p w14:paraId="2178A18E" w14:textId="77777777" w:rsidR="0002000D" w:rsidRPr="00CD5AB3" w:rsidRDefault="0002000D" w:rsidP="00D71C4A">
            <w:pPr>
              <w:pStyle w:val="pqiTabBody"/>
              <w:rPr>
                <w:b/>
              </w:rPr>
            </w:pPr>
          </w:p>
        </w:tc>
        <w:tc>
          <w:tcPr>
            <w:tcW w:w="603" w:type="dxa"/>
            <w:gridSpan w:val="2"/>
          </w:tcPr>
          <w:p w14:paraId="2BDA8BEB" w14:textId="789C45ED" w:rsidR="0002000D" w:rsidRPr="00CD5AB3" w:rsidRDefault="00B110D3" w:rsidP="00D71C4A">
            <w:pPr>
              <w:pStyle w:val="pqiTabBody"/>
              <w:rPr>
                <w:i/>
              </w:rPr>
            </w:pPr>
            <w:r>
              <w:rPr>
                <w:i/>
              </w:rPr>
              <w:t>l</w:t>
            </w:r>
          </w:p>
        </w:tc>
        <w:tc>
          <w:tcPr>
            <w:tcW w:w="4563" w:type="dxa"/>
            <w:gridSpan w:val="2"/>
          </w:tcPr>
          <w:p w14:paraId="7A368D36" w14:textId="08E1C54D" w:rsidR="0002000D" w:rsidRPr="00CD5AB3" w:rsidRDefault="0002000D" w:rsidP="00D71C4A">
            <w:pPr>
              <w:pStyle w:val="pqiTabBody"/>
            </w:pPr>
            <w:r w:rsidRPr="00CD5AB3">
              <w:t>Data i czas pierwsz</w:t>
            </w:r>
            <w:r w:rsidR="00B078B3" w:rsidRPr="00CD5AB3">
              <w:t>ej walidacji</w:t>
            </w:r>
            <w:r w:rsidRPr="00CD5AB3">
              <w:t xml:space="preserve"> </w:t>
            </w:r>
            <w:r w:rsidR="00552884" w:rsidRPr="00CD5AB3">
              <w:t xml:space="preserve">projektu </w:t>
            </w:r>
            <w:r w:rsidRPr="00CD5AB3">
              <w:t>e-</w:t>
            </w:r>
            <w:r w:rsidR="00CD6DAA" w:rsidRPr="00CD5AB3">
              <w:t>DD</w:t>
            </w:r>
          </w:p>
          <w:p w14:paraId="19D43E77" w14:textId="2F760274" w:rsidR="0002000D" w:rsidRPr="00CD5AB3" w:rsidRDefault="0002000D" w:rsidP="003E16F2">
            <w:pPr>
              <w:pStyle w:val="pqiTabBody"/>
              <w:rPr>
                <w:rFonts w:ascii="Courier New" w:hAnsi="Courier New" w:cs="Courier New"/>
                <w:noProof/>
                <w:color w:val="0000FF"/>
              </w:rPr>
            </w:pPr>
            <w:r w:rsidRPr="00CD5AB3">
              <w:rPr>
                <w:rFonts w:ascii="Courier New" w:hAnsi="Courier New" w:cs="Courier New"/>
                <w:noProof/>
                <w:color w:val="0000FF"/>
              </w:rPr>
              <w:t>DateAndTimeOfValidationOfE</w:t>
            </w:r>
            <w:r w:rsidR="003E16F2" w:rsidRPr="00CD5AB3">
              <w:rPr>
                <w:rFonts w:ascii="Courier New" w:hAnsi="Courier New" w:cs="Courier New"/>
                <w:noProof/>
                <w:color w:val="0000FF"/>
              </w:rPr>
              <w:t>DD</w:t>
            </w:r>
          </w:p>
        </w:tc>
        <w:tc>
          <w:tcPr>
            <w:tcW w:w="761" w:type="dxa"/>
            <w:gridSpan w:val="3"/>
          </w:tcPr>
          <w:p w14:paraId="7E6D19CB" w14:textId="77777777" w:rsidR="0002000D" w:rsidRPr="00CD5AB3" w:rsidRDefault="0002000D" w:rsidP="00D71C4A">
            <w:pPr>
              <w:pStyle w:val="pqiTabBody"/>
            </w:pPr>
            <w:r w:rsidRPr="00CD5AB3">
              <w:t>R</w:t>
            </w:r>
          </w:p>
        </w:tc>
        <w:tc>
          <w:tcPr>
            <w:tcW w:w="2690" w:type="dxa"/>
            <w:gridSpan w:val="2"/>
          </w:tcPr>
          <w:p w14:paraId="3A837449" w14:textId="77777777" w:rsidR="0002000D" w:rsidRPr="00CD5AB3" w:rsidRDefault="0002000D" w:rsidP="00D71C4A">
            <w:pPr>
              <w:pStyle w:val="pqiTabBody"/>
            </w:pPr>
          </w:p>
        </w:tc>
        <w:tc>
          <w:tcPr>
            <w:tcW w:w="3212" w:type="dxa"/>
          </w:tcPr>
          <w:p w14:paraId="6010F1F4" w14:textId="77777777" w:rsidR="0002000D" w:rsidRPr="00CD5AB3" w:rsidRDefault="0002000D" w:rsidP="00D71C4A">
            <w:pPr>
              <w:pStyle w:val="pqiTabBody"/>
            </w:pPr>
          </w:p>
        </w:tc>
        <w:tc>
          <w:tcPr>
            <w:tcW w:w="1609" w:type="dxa"/>
            <w:gridSpan w:val="3"/>
          </w:tcPr>
          <w:p w14:paraId="051F0AE4" w14:textId="77777777" w:rsidR="0002000D" w:rsidRPr="00CD5AB3" w:rsidRDefault="0002000D" w:rsidP="00D71C4A">
            <w:pPr>
              <w:pStyle w:val="pqiTabBody"/>
            </w:pPr>
            <w:r w:rsidRPr="00CD5AB3">
              <w:t>dateTime</w:t>
            </w:r>
          </w:p>
        </w:tc>
      </w:tr>
      <w:tr w:rsidR="00B5670C" w:rsidRPr="00CD5AB3" w14:paraId="508203C4" w14:textId="77777777" w:rsidTr="00755640">
        <w:tc>
          <w:tcPr>
            <w:tcW w:w="328" w:type="dxa"/>
          </w:tcPr>
          <w:p w14:paraId="54DCCD21" w14:textId="77777777" w:rsidR="0002000D" w:rsidRPr="00CD5AB3" w:rsidRDefault="0002000D" w:rsidP="00D71C4A">
            <w:pPr>
              <w:pStyle w:val="pqiTabBody"/>
              <w:rPr>
                <w:b/>
              </w:rPr>
            </w:pPr>
          </w:p>
        </w:tc>
        <w:tc>
          <w:tcPr>
            <w:tcW w:w="603" w:type="dxa"/>
            <w:gridSpan w:val="2"/>
          </w:tcPr>
          <w:p w14:paraId="35B64D85" w14:textId="77777777" w:rsidR="0002000D" w:rsidRPr="00CD5AB3" w:rsidRDefault="0002000D" w:rsidP="00D71C4A">
            <w:pPr>
              <w:pStyle w:val="pqiTabBody"/>
              <w:rPr>
                <w:i/>
              </w:rPr>
            </w:pPr>
            <w:r w:rsidRPr="00CD5AB3">
              <w:rPr>
                <w:i/>
              </w:rPr>
              <w:t>m / n</w:t>
            </w:r>
          </w:p>
        </w:tc>
        <w:tc>
          <w:tcPr>
            <w:tcW w:w="4563" w:type="dxa"/>
            <w:gridSpan w:val="2"/>
          </w:tcPr>
          <w:p w14:paraId="2DC8BBB0" w14:textId="15FA8186" w:rsidR="0002000D" w:rsidRPr="00CD5AB3" w:rsidRDefault="0002000D" w:rsidP="00D71C4A">
            <w:pPr>
              <w:pStyle w:val="pqiTabBody"/>
            </w:pPr>
            <w:r w:rsidRPr="00CD5AB3">
              <w:t xml:space="preserve">Data i czas  </w:t>
            </w:r>
            <w:r w:rsidR="00B078B3" w:rsidRPr="00CD5AB3">
              <w:t>kolejnej walidacji</w:t>
            </w:r>
            <w:r w:rsidRPr="00CD5AB3">
              <w:t xml:space="preserve"> </w:t>
            </w:r>
            <w:r w:rsidR="00552884" w:rsidRPr="00CD5AB3">
              <w:t xml:space="preserve">projektu </w:t>
            </w:r>
            <w:r w:rsidRPr="00CD5AB3">
              <w:t>e-</w:t>
            </w:r>
            <w:r w:rsidR="00CD6DAA" w:rsidRPr="00CD5AB3">
              <w:t>DD</w:t>
            </w:r>
            <w:r w:rsidR="00552884" w:rsidRPr="00CD5AB3">
              <w:t xml:space="preserve"> (jeśli nie było zmian miejsca przeznaczenia) albo ostatniej zmiany miejsca przeznaczenia (DD813)</w:t>
            </w:r>
          </w:p>
          <w:p w14:paraId="08D516A6"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s="Courier New"/>
                <w:noProof/>
                <w:color w:val="0000FF"/>
              </w:rPr>
              <w:t>DateAndTimeOfUpdateValidation</w:t>
            </w:r>
          </w:p>
        </w:tc>
        <w:tc>
          <w:tcPr>
            <w:tcW w:w="761" w:type="dxa"/>
            <w:gridSpan w:val="3"/>
          </w:tcPr>
          <w:p w14:paraId="71D28B42" w14:textId="77777777" w:rsidR="0002000D" w:rsidRPr="00CD5AB3" w:rsidRDefault="0002000D" w:rsidP="00D71C4A">
            <w:pPr>
              <w:pStyle w:val="pqiTabBody"/>
            </w:pPr>
            <w:r w:rsidRPr="00CD5AB3">
              <w:t>R</w:t>
            </w:r>
          </w:p>
        </w:tc>
        <w:tc>
          <w:tcPr>
            <w:tcW w:w="2690" w:type="dxa"/>
            <w:gridSpan w:val="2"/>
          </w:tcPr>
          <w:p w14:paraId="35356295" w14:textId="77777777" w:rsidR="0002000D" w:rsidRPr="00CD5AB3" w:rsidRDefault="0002000D" w:rsidP="00D71C4A">
            <w:pPr>
              <w:pStyle w:val="pqiTabBody"/>
            </w:pPr>
          </w:p>
        </w:tc>
        <w:tc>
          <w:tcPr>
            <w:tcW w:w="3212" w:type="dxa"/>
          </w:tcPr>
          <w:p w14:paraId="5C13AE7E" w14:textId="77777777" w:rsidR="0002000D" w:rsidRPr="00CD5AB3" w:rsidRDefault="0002000D" w:rsidP="00D71C4A">
            <w:pPr>
              <w:pStyle w:val="pqiTabBody"/>
            </w:pPr>
          </w:p>
        </w:tc>
        <w:tc>
          <w:tcPr>
            <w:tcW w:w="1609" w:type="dxa"/>
            <w:gridSpan w:val="3"/>
          </w:tcPr>
          <w:p w14:paraId="7A19F2BC" w14:textId="77777777" w:rsidR="0002000D" w:rsidRPr="00CD5AB3" w:rsidRDefault="0002000D" w:rsidP="00D71C4A">
            <w:pPr>
              <w:pStyle w:val="pqiTabBody"/>
            </w:pPr>
            <w:r w:rsidRPr="00CD5AB3">
              <w:t>dateTime</w:t>
            </w:r>
          </w:p>
        </w:tc>
      </w:tr>
      <w:tr w:rsidR="00755640" w:rsidRPr="009079F8" w14:paraId="1E831A03" w14:textId="77777777" w:rsidTr="00755640">
        <w:trPr>
          <w:gridAfter w:val="1"/>
          <w:wAfter w:w="19" w:type="dxa"/>
        </w:trPr>
        <w:tc>
          <w:tcPr>
            <w:tcW w:w="990" w:type="dxa"/>
            <w:gridSpan w:val="4"/>
          </w:tcPr>
          <w:p w14:paraId="2A833C6F" w14:textId="77777777" w:rsidR="00755640" w:rsidRPr="009079F8" w:rsidRDefault="00755640" w:rsidP="001F61E0">
            <w:pPr>
              <w:pStyle w:val="pqiTabHead"/>
              <w:rPr>
                <w:i/>
              </w:rPr>
            </w:pPr>
            <w:r>
              <w:t>1</w:t>
            </w:r>
            <w:r w:rsidRPr="009079F8">
              <w:t>.1</w:t>
            </w:r>
          </w:p>
        </w:tc>
        <w:tc>
          <w:tcPr>
            <w:tcW w:w="4536" w:type="dxa"/>
            <w:gridSpan w:val="2"/>
          </w:tcPr>
          <w:p w14:paraId="07B2312A" w14:textId="77777777" w:rsidR="00755640" w:rsidRDefault="00755640" w:rsidP="001F61E0">
            <w:pPr>
              <w:pStyle w:val="pqiTabHead"/>
            </w:pPr>
            <w:r w:rsidRPr="009079F8">
              <w:t>SAD PRZYWOZU</w:t>
            </w:r>
          </w:p>
          <w:p w14:paraId="5A14CCA2" w14:textId="77777777" w:rsidR="00755640" w:rsidRPr="009079F8" w:rsidRDefault="00755640" w:rsidP="001F61E0">
            <w:pPr>
              <w:pStyle w:val="pqiTabHead"/>
            </w:pPr>
            <w:r>
              <w:rPr>
                <w:rFonts w:ascii="Courier New" w:hAnsi="Courier New" w:cs="Courier New"/>
                <w:noProof/>
                <w:color w:val="0000FF"/>
              </w:rPr>
              <w:t>ImportSad</w:t>
            </w:r>
          </w:p>
        </w:tc>
        <w:tc>
          <w:tcPr>
            <w:tcW w:w="708" w:type="dxa"/>
          </w:tcPr>
          <w:p w14:paraId="6AFB3B6A" w14:textId="77777777" w:rsidR="00755640" w:rsidRPr="009079F8" w:rsidRDefault="00755640" w:rsidP="001F61E0">
            <w:pPr>
              <w:pStyle w:val="pqiTabHead"/>
            </w:pPr>
            <w:r>
              <w:t>D</w:t>
            </w:r>
          </w:p>
        </w:tc>
        <w:tc>
          <w:tcPr>
            <w:tcW w:w="2694" w:type="dxa"/>
            <w:gridSpan w:val="2"/>
          </w:tcPr>
          <w:p w14:paraId="4323462C" w14:textId="77777777" w:rsidR="00755640" w:rsidRDefault="00755640" w:rsidP="001F61E0">
            <w:pPr>
              <w:pStyle w:val="pqiTabHead"/>
            </w:pPr>
            <w:r w:rsidRPr="009079F8">
              <w:t>„</w:t>
            </w:r>
            <w:r>
              <w:t>O</w:t>
            </w:r>
            <w:r w:rsidRPr="009079F8">
              <w:t xml:space="preserve">”, jeżeli </w:t>
            </w:r>
            <w:r>
              <w:t>Tryb dostawy w polu 1b ma wartość</w:t>
            </w:r>
            <w:r w:rsidRPr="009079F8">
              <w:t xml:space="preserve"> „2”.</w:t>
            </w:r>
          </w:p>
          <w:p w14:paraId="3B47D8C8" w14:textId="77777777" w:rsidR="00755640" w:rsidRPr="009079F8" w:rsidRDefault="00755640" w:rsidP="001F61E0">
            <w:pPr>
              <w:pStyle w:val="pqiTabHead"/>
            </w:pPr>
            <w:r>
              <w:t>- W pozostałych przypadkach nie stosuje się.</w:t>
            </w:r>
          </w:p>
        </w:tc>
        <w:tc>
          <w:tcPr>
            <w:tcW w:w="3260" w:type="dxa"/>
            <w:gridSpan w:val="3"/>
          </w:tcPr>
          <w:p w14:paraId="4E543F7B" w14:textId="77777777" w:rsidR="00755640" w:rsidRPr="009079F8" w:rsidRDefault="00755640" w:rsidP="001F61E0">
            <w:pPr>
              <w:pStyle w:val="pqiTabHead"/>
            </w:pPr>
          </w:p>
        </w:tc>
        <w:tc>
          <w:tcPr>
            <w:tcW w:w="1559" w:type="dxa"/>
          </w:tcPr>
          <w:p w14:paraId="11142ED3" w14:textId="77777777" w:rsidR="00755640" w:rsidRPr="009079F8" w:rsidRDefault="00755640" w:rsidP="001F61E0">
            <w:pPr>
              <w:pStyle w:val="pqiTabHead"/>
            </w:pPr>
            <w:r w:rsidRPr="009079F8">
              <w:t>9</w:t>
            </w:r>
            <w:r>
              <w:t>x</w:t>
            </w:r>
          </w:p>
        </w:tc>
      </w:tr>
      <w:tr w:rsidR="00755640" w:rsidRPr="009079F8" w14:paraId="4DB7F506" w14:textId="77777777" w:rsidTr="00755640">
        <w:trPr>
          <w:gridAfter w:val="1"/>
          <w:wAfter w:w="19" w:type="dxa"/>
        </w:trPr>
        <w:tc>
          <w:tcPr>
            <w:tcW w:w="423" w:type="dxa"/>
            <w:gridSpan w:val="2"/>
          </w:tcPr>
          <w:p w14:paraId="2DE0DA46" w14:textId="77777777" w:rsidR="00755640" w:rsidRPr="009079F8" w:rsidRDefault="00755640" w:rsidP="001F61E0">
            <w:pPr>
              <w:pStyle w:val="pqiTabBody"/>
              <w:rPr>
                <w:b/>
              </w:rPr>
            </w:pPr>
          </w:p>
        </w:tc>
        <w:tc>
          <w:tcPr>
            <w:tcW w:w="567" w:type="dxa"/>
            <w:gridSpan w:val="2"/>
          </w:tcPr>
          <w:p w14:paraId="26228E24" w14:textId="77777777" w:rsidR="00755640" w:rsidRPr="009079F8" w:rsidRDefault="00755640" w:rsidP="001F61E0">
            <w:pPr>
              <w:pStyle w:val="pqiTabBody"/>
              <w:rPr>
                <w:i/>
              </w:rPr>
            </w:pPr>
            <w:r w:rsidRPr="009079F8">
              <w:rPr>
                <w:i/>
              </w:rPr>
              <w:t>a</w:t>
            </w:r>
          </w:p>
        </w:tc>
        <w:tc>
          <w:tcPr>
            <w:tcW w:w="4536" w:type="dxa"/>
            <w:gridSpan w:val="2"/>
          </w:tcPr>
          <w:p w14:paraId="16B3C556" w14:textId="77777777" w:rsidR="00755640" w:rsidRDefault="00755640" w:rsidP="001F61E0">
            <w:pPr>
              <w:pStyle w:val="pqiTabBody"/>
            </w:pPr>
            <w:r w:rsidRPr="009079F8">
              <w:t>Numer dokumentu SAD przywozu</w:t>
            </w:r>
          </w:p>
          <w:p w14:paraId="09A627F2" w14:textId="77777777" w:rsidR="00755640" w:rsidRPr="009079F8" w:rsidRDefault="00755640" w:rsidP="001F61E0">
            <w:pPr>
              <w:pStyle w:val="pqiTabBody"/>
            </w:pPr>
            <w:r>
              <w:rPr>
                <w:rFonts w:ascii="Courier New" w:hAnsi="Courier New" w:cs="Courier New"/>
                <w:noProof/>
                <w:color w:val="0000FF"/>
              </w:rPr>
              <w:t>ImportSadNumber</w:t>
            </w:r>
          </w:p>
        </w:tc>
        <w:tc>
          <w:tcPr>
            <w:tcW w:w="708" w:type="dxa"/>
          </w:tcPr>
          <w:p w14:paraId="46572F21" w14:textId="77777777" w:rsidR="00755640" w:rsidRPr="009079F8" w:rsidRDefault="00755640" w:rsidP="001F61E0">
            <w:pPr>
              <w:pStyle w:val="pqiTabBody"/>
            </w:pPr>
            <w:r w:rsidRPr="009079F8">
              <w:t>R</w:t>
            </w:r>
          </w:p>
        </w:tc>
        <w:tc>
          <w:tcPr>
            <w:tcW w:w="2694" w:type="dxa"/>
            <w:gridSpan w:val="2"/>
          </w:tcPr>
          <w:p w14:paraId="19B7D204" w14:textId="77777777" w:rsidR="00755640" w:rsidRPr="009079F8" w:rsidRDefault="00755640" w:rsidP="001F61E0">
            <w:pPr>
              <w:pStyle w:val="pqiTabBody"/>
            </w:pPr>
            <w:r w:rsidRPr="009079F8">
              <w:t xml:space="preserve">Numer dokumentu SAD podaje wysyłający </w:t>
            </w:r>
            <w:r>
              <w:br/>
              <w:t>w momencie przesyłania</w:t>
            </w:r>
            <w:r w:rsidRPr="009079F8">
              <w:t xml:space="preserve"> projektu dokumentu e-</w:t>
            </w:r>
            <w:r>
              <w:t>D</w:t>
            </w:r>
            <w:r w:rsidRPr="009079F8">
              <w:t xml:space="preserve">D lub właściwe organy </w:t>
            </w:r>
            <w:r>
              <w:t>skarbowe</w:t>
            </w:r>
            <w:r w:rsidRPr="009079F8">
              <w:t xml:space="preserve"> po zatwierdzeniu projektu dokumentu e-</w:t>
            </w:r>
            <w:r>
              <w:t>D</w:t>
            </w:r>
            <w:r w:rsidRPr="009079F8">
              <w:t>D.</w:t>
            </w:r>
          </w:p>
        </w:tc>
        <w:tc>
          <w:tcPr>
            <w:tcW w:w="3260" w:type="dxa"/>
            <w:gridSpan w:val="3"/>
          </w:tcPr>
          <w:p w14:paraId="3C00B2CE" w14:textId="77777777" w:rsidR="00755640" w:rsidRPr="009079F8" w:rsidRDefault="00755640" w:rsidP="001F61E0">
            <w:pPr>
              <w:pStyle w:val="pqiTabBody"/>
            </w:pPr>
            <w:r w:rsidRPr="009079F8">
              <w:t xml:space="preserve">Należy podać numer (numery) jednolitego dokumentu administracyjnego(jednolitych dokumentów administracyjnych) zastosowanego (zastosowanych) </w:t>
            </w:r>
            <w:r>
              <w:t>na podstawie których dokonano</w:t>
            </w:r>
            <w:r w:rsidRPr="009079F8">
              <w:t xml:space="preserve"> dopuszczenia przedmiotowych wyrobów do swobodnego obrotu.</w:t>
            </w:r>
          </w:p>
        </w:tc>
        <w:tc>
          <w:tcPr>
            <w:tcW w:w="1559" w:type="dxa"/>
          </w:tcPr>
          <w:p w14:paraId="01D84A07" w14:textId="77777777" w:rsidR="00755640" w:rsidRPr="009079F8" w:rsidRDefault="00755640" w:rsidP="001F61E0">
            <w:pPr>
              <w:pStyle w:val="pqiTabBody"/>
            </w:pPr>
            <w:r>
              <w:t>a</w:t>
            </w:r>
            <w:r w:rsidRPr="009079F8">
              <w:t>n..21</w:t>
            </w:r>
          </w:p>
        </w:tc>
      </w:tr>
      <w:tr w:rsidR="00B5670C" w:rsidRPr="00CD5AB3" w14:paraId="25AE2E65" w14:textId="77777777" w:rsidTr="00755640">
        <w:tc>
          <w:tcPr>
            <w:tcW w:w="931" w:type="dxa"/>
            <w:gridSpan w:val="3"/>
          </w:tcPr>
          <w:p w14:paraId="26D75E95" w14:textId="77777777" w:rsidR="0002000D" w:rsidRPr="00CD5AB3" w:rsidRDefault="0002000D" w:rsidP="00D71C4A">
            <w:pPr>
              <w:pStyle w:val="pqiTabHead"/>
            </w:pPr>
            <w:r w:rsidRPr="00CD5AB3">
              <w:t>2</w:t>
            </w:r>
          </w:p>
        </w:tc>
        <w:tc>
          <w:tcPr>
            <w:tcW w:w="4563" w:type="dxa"/>
            <w:gridSpan w:val="2"/>
          </w:tcPr>
          <w:p w14:paraId="2F542E94" w14:textId="77777777" w:rsidR="0002000D" w:rsidRPr="00CD5AB3" w:rsidRDefault="0002000D" w:rsidP="00D71C4A">
            <w:pPr>
              <w:pStyle w:val="pqiTabHead"/>
            </w:pPr>
            <w:r w:rsidRPr="00CD5AB3">
              <w:t>PODMIOT wysyłający</w:t>
            </w:r>
          </w:p>
          <w:p w14:paraId="4B8BC34C" w14:textId="77777777" w:rsidR="0002000D" w:rsidRPr="00CD5AB3" w:rsidRDefault="0002000D" w:rsidP="00D71C4A">
            <w:pPr>
              <w:pStyle w:val="pqiTabHead"/>
            </w:pPr>
            <w:r w:rsidRPr="00CD5AB3">
              <w:rPr>
                <w:rFonts w:ascii="Courier New" w:hAnsi="Courier New" w:cs="Courier New"/>
                <w:noProof/>
                <w:color w:val="0000FF"/>
              </w:rPr>
              <w:t>ConsignorTrader</w:t>
            </w:r>
          </w:p>
        </w:tc>
        <w:tc>
          <w:tcPr>
            <w:tcW w:w="761" w:type="dxa"/>
            <w:gridSpan w:val="3"/>
          </w:tcPr>
          <w:p w14:paraId="4BD02B27" w14:textId="77777777" w:rsidR="0002000D" w:rsidRPr="00CD5AB3" w:rsidRDefault="0002000D" w:rsidP="00D71C4A">
            <w:pPr>
              <w:pStyle w:val="pqiTabHead"/>
            </w:pPr>
            <w:r w:rsidRPr="00CD5AB3">
              <w:t>R</w:t>
            </w:r>
          </w:p>
        </w:tc>
        <w:tc>
          <w:tcPr>
            <w:tcW w:w="2690" w:type="dxa"/>
            <w:gridSpan w:val="2"/>
          </w:tcPr>
          <w:p w14:paraId="0C144A44" w14:textId="77777777" w:rsidR="0002000D" w:rsidRPr="00CD5AB3" w:rsidRDefault="0002000D" w:rsidP="00D71C4A">
            <w:pPr>
              <w:pStyle w:val="pqiTabHead"/>
            </w:pPr>
          </w:p>
        </w:tc>
        <w:tc>
          <w:tcPr>
            <w:tcW w:w="3212" w:type="dxa"/>
          </w:tcPr>
          <w:p w14:paraId="0171D70B" w14:textId="77777777" w:rsidR="0002000D" w:rsidRPr="00CD5AB3" w:rsidRDefault="0002000D" w:rsidP="00D71C4A">
            <w:pPr>
              <w:pStyle w:val="pqiTabHead"/>
            </w:pPr>
          </w:p>
        </w:tc>
        <w:tc>
          <w:tcPr>
            <w:tcW w:w="1609" w:type="dxa"/>
            <w:gridSpan w:val="3"/>
          </w:tcPr>
          <w:p w14:paraId="0753674A" w14:textId="77777777" w:rsidR="0002000D" w:rsidRPr="00CD5AB3" w:rsidRDefault="0002000D" w:rsidP="00D71C4A">
            <w:pPr>
              <w:pStyle w:val="pqiTabHead"/>
            </w:pPr>
            <w:r w:rsidRPr="00CD5AB3">
              <w:t>1x</w:t>
            </w:r>
          </w:p>
        </w:tc>
      </w:tr>
      <w:tr w:rsidR="00B5670C" w:rsidRPr="00CD5AB3" w14:paraId="4FA1828F" w14:textId="77777777" w:rsidTr="00755640">
        <w:tc>
          <w:tcPr>
            <w:tcW w:w="931" w:type="dxa"/>
            <w:gridSpan w:val="3"/>
          </w:tcPr>
          <w:p w14:paraId="263693A0" w14:textId="77777777" w:rsidR="0002000D" w:rsidRPr="00CD5AB3" w:rsidRDefault="0002000D" w:rsidP="00D71C4A">
            <w:pPr>
              <w:pStyle w:val="pqiTabBody"/>
              <w:rPr>
                <w:i/>
              </w:rPr>
            </w:pPr>
          </w:p>
        </w:tc>
        <w:tc>
          <w:tcPr>
            <w:tcW w:w="4563" w:type="dxa"/>
            <w:gridSpan w:val="2"/>
          </w:tcPr>
          <w:p w14:paraId="16CA226E" w14:textId="77777777" w:rsidR="0002000D" w:rsidRPr="00CD5AB3" w:rsidRDefault="0002000D" w:rsidP="00D71C4A">
            <w:pPr>
              <w:pStyle w:val="pqiTabBody"/>
            </w:pPr>
            <w:r w:rsidRPr="00CD5AB3">
              <w:t>JĘZYK ELEMENTU</w:t>
            </w:r>
          </w:p>
          <w:p w14:paraId="639781C1" w14:textId="77777777" w:rsidR="0002000D" w:rsidRPr="00CD5AB3" w:rsidRDefault="0002000D" w:rsidP="00D71C4A">
            <w:pPr>
              <w:pStyle w:val="pqiTabBody"/>
            </w:pPr>
            <w:r w:rsidRPr="00CD5AB3">
              <w:rPr>
                <w:rFonts w:ascii="Courier New" w:hAnsi="Courier New" w:cs="Courier New"/>
                <w:noProof/>
                <w:color w:val="0000FF"/>
              </w:rPr>
              <w:t>@language</w:t>
            </w:r>
          </w:p>
        </w:tc>
        <w:tc>
          <w:tcPr>
            <w:tcW w:w="761" w:type="dxa"/>
            <w:gridSpan w:val="3"/>
          </w:tcPr>
          <w:p w14:paraId="4659BC9D" w14:textId="77777777" w:rsidR="0002000D" w:rsidRPr="00CD5AB3" w:rsidRDefault="0002000D" w:rsidP="00D71C4A">
            <w:pPr>
              <w:pStyle w:val="pqiTabBody"/>
            </w:pPr>
            <w:r w:rsidRPr="00CD5AB3">
              <w:t>R</w:t>
            </w:r>
          </w:p>
        </w:tc>
        <w:tc>
          <w:tcPr>
            <w:tcW w:w="2690" w:type="dxa"/>
            <w:gridSpan w:val="2"/>
          </w:tcPr>
          <w:p w14:paraId="7BA5BFFA" w14:textId="77777777" w:rsidR="0002000D" w:rsidRPr="00CD5AB3" w:rsidRDefault="0002000D" w:rsidP="00D71C4A">
            <w:pPr>
              <w:pStyle w:val="pqiTabBody"/>
            </w:pPr>
          </w:p>
        </w:tc>
        <w:tc>
          <w:tcPr>
            <w:tcW w:w="3212" w:type="dxa"/>
          </w:tcPr>
          <w:p w14:paraId="20C2DE12" w14:textId="77777777" w:rsidR="0002000D" w:rsidRPr="00CD5AB3" w:rsidRDefault="0002000D" w:rsidP="00D71C4A">
            <w:pPr>
              <w:pStyle w:val="pqiTabBody"/>
            </w:pPr>
            <w:r w:rsidRPr="00CD5AB3">
              <w:t>Atrybut.</w:t>
            </w:r>
          </w:p>
          <w:p w14:paraId="6ECE22F1" w14:textId="77777777" w:rsidR="0002000D" w:rsidRPr="00CD5AB3" w:rsidRDefault="0002000D" w:rsidP="00D71C4A">
            <w:pPr>
              <w:pStyle w:val="pqiTabBody"/>
            </w:pPr>
            <w:r w:rsidRPr="00CD5AB3">
              <w:t>Wartość ze słownika „Kody języka (Language codes)”</w:t>
            </w:r>
          </w:p>
        </w:tc>
        <w:tc>
          <w:tcPr>
            <w:tcW w:w="1609" w:type="dxa"/>
            <w:gridSpan w:val="3"/>
          </w:tcPr>
          <w:p w14:paraId="751F5F8C" w14:textId="77777777" w:rsidR="0002000D" w:rsidRPr="00CD5AB3" w:rsidRDefault="0002000D" w:rsidP="00D71C4A">
            <w:pPr>
              <w:pStyle w:val="pqiTabBody"/>
            </w:pPr>
            <w:r w:rsidRPr="00CD5AB3">
              <w:t>a2</w:t>
            </w:r>
          </w:p>
        </w:tc>
      </w:tr>
      <w:tr w:rsidR="00B5670C" w:rsidRPr="00CD5AB3" w14:paraId="185E469B" w14:textId="77777777" w:rsidTr="00755640">
        <w:tc>
          <w:tcPr>
            <w:tcW w:w="931" w:type="dxa"/>
            <w:gridSpan w:val="3"/>
          </w:tcPr>
          <w:p w14:paraId="021A75CE" w14:textId="77777777" w:rsidR="0002000D" w:rsidRPr="00CD5AB3" w:rsidRDefault="0002000D" w:rsidP="00D71C4A">
            <w:pPr>
              <w:pStyle w:val="pqiTabBody"/>
              <w:rPr>
                <w:i/>
              </w:rPr>
            </w:pPr>
          </w:p>
        </w:tc>
        <w:tc>
          <w:tcPr>
            <w:tcW w:w="4563" w:type="dxa"/>
            <w:gridSpan w:val="2"/>
          </w:tcPr>
          <w:p w14:paraId="4C2608BF" w14:textId="77777777" w:rsidR="0002000D" w:rsidRPr="00CD5AB3" w:rsidRDefault="0002000D" w:rsidP="00D71C4A">
            <w:pPr>
              <w:pStyle w:val="pqiTabBody"/>
            </w:pPr>
            <w:r w:rsidRPr="00CD5AB3">
              <w:t>TYP PODMIOTU</w:t>
            </w:r>
            <w:r w:rsidR="00DC7F33" w:rsidRPr="00CD5AB3">
              <w:t xml:space="preserve"> WYSYŁAJĄCEGO</w:t>
            </w:r>
          </w:p>
          <w:p w14:paraId="6A2A67F8" w14:textId="77777777" w:rsidR="0002000D" w:rsidRPr="00CD5AB3" w:rsidRDefault="0002000D" w:rsidP="00D71C4A">
            <w:pPr>
              <w:pStyle w:val="pqiTabBody"/>
            </w:pPr>
            <w:r w:rsidRPr="00CD5AB3">
              <w:rPr>
                <w:rFonts w:ascii="Courier New" w:hAnsi="Courier New" w:cs="Courier New"/>
                <w:noProof/>
                <w:color w:val="0000FF"/>
              </w:rPr>
              <w:t>@deliveryTraderType</w:t>
            </w:r>
          </w:p>
        </w:tc>
        <w:tc>
          <w:tcPr>
            <w:tcW w:w="761" w:type="dxa"/>
            <w:gridSpan w:val="3"/>
          </w:tcPr>
          <w:p w14:paraId="77E38B1A" w14:textId="1FA51C27" w:rsidR="0002000D" w:rsidRPr="00CD5AB3" w:rsidRDefault="001D2472" w:rsidP="001D2472">
            <w:pPr>
              <w:pStyle w:val="pqiTabBody"/>
            </w:pPr>
            <w:r>
              <w:t>R</w:t>
            </w:r>
          </w:p>
        </w:tc>
        <w:tc>
          <w:tcPr>
            <w:tcW w:w="2690" w:type="dxa"/>
            <w:gridSpan w:val="2"/>
          </w:tcPr>
          <w:p w14:paraId="6F5C67DE" w14:textId="04E6806F" w:rsidR="0002000D" w:rsidRPr="00CD5AB3" w:rsidRDefault="0002000D" w:rsidP="00AD4EB0">
            <w:pPr>
              <w:pStyle w:val="pqiTabBody"/>
            </w:pPr>
          </w:p>
        </w:tc>
        <w:tc>
          <w:tcPr>
            <w:tcW w:w="3212" w:type="dxa"/>
          </w:tcPr>
          <w:p w14:paraId="4709A091" w14:textId="77777777" w:rsidR="0002000D" w:rsidRPr="00CD5AB3" w:rsidRDefault="0002000D" w:rsidP="00D71C4A">
            <w:pPr>
              <w:pStyle w:val="pqiTabBody"/>
            </w:pPr>
            <w:r w:rsidRPr="00CD5AB3">
              <w:t>Atrybut</w:t>
            </w:r>
          </w:p>
          <w:p w14:paraId="5761AA53" w14:textId="77777777" w:rsidR="0002000D" w:rsidRPr="00CD5AB3" w:rsidRDefault="0002000D" w:rsidP="00D71C4A">
            <w:pPr>
              <w:pStyle w:val="pqiTabBody"/>
            </w:pPr>
            <w:r w:rsidRPr="00CD5AB3">
              <w:t>Określa rodzaj podmiotu.</w:t>
            </w:r>
          </w:p>
          <w:p w14:paraId="58D00F36" w14:textId="19D9D3C8" w:rsidR="0002000D" w:rsidRPr="00CD5AB3" w:rsidRDefault="0002000D" w:rsidP="001D2472">
            <w:pPr>
              <w:pStyle w:val="pqiTabBody"/>
            </w:pPr>
            <w:r w:rsidRPr="00CD5AB3">
              <w:lastRenderedPageBreak/>
              <w:t>Możliwe wartości</w:t>
            </w:r>
            <w:r w:rsidR="00CB6B00" w:rsidRPr="00CD5AB3">
              <w:t xml:space="preserve"> określa słownik</w:t>
            </w:r>
            <w:r w:rsidR="00C87F44" w:rsidRPr="00CD5AB3">
              <w:t xml:space="preserve"> 4.</w:t>
            </w:r>
            <w:r w:rsidR="001D2472">
              <w:t xml:space="preserve"> 5</w:t>
            </w:r>
          </w:p>
        </w:tc>
        <w:tc>
          <w:tcPr>
            <w:tcW w:w="1609" w:type="dxa"/>
            <w:gridSpan w:val="3"/>
          </w:tcPr>
          <w:p w14:paraId="40E47B62" w14:textId="77777777" w:rsidR="0002000D" w:rsidRPr="00CD5AB3" w:rsidRDefault="0002000D" w:rsidP="00D71C4A">
            <w:pPr>
              <w:pStyle w:val="pqiTabBody"/>
            </w:pPr>
            <w:r w:rsidRPr="00CD5AB3">
              <w:lastRenderedPageBreak/>
              <w:t>n1</w:t>
            </w:r>
          </w:p>
        </w:tc>
      </w:tr>
      <w:tr w:rsidR="00B5670C" w:rsidRPr="00CD5AB3" w14:paraId="04C61A64" w14:textId="77777777" w:rsidTr="00755640">
        <w:tc>
          <w:tcPr>
            <w:tcW w:w="328" w:type="dxa"/>
          </w:tcPr>
          <w:p w14:paraId="73C76047" w14:textId="77777777" w:rsidR="0002000D" w:rsidRPr="00CD5AB3" w:rsidRDefault="0002000D" w:rsidP="00D71C4A">
            <w:pPr>
              <w:pStyle w:val="pqiTabBody"/>
              <w:rPr>
                <w:b/>
              </w:rPr>
            </w:pPr>
          </w:p>
        </w:tc>
        <w:tc>
          <w:tcPr>
            <w:tcW w:w="603" w:type="dxa"/>
            <w:gridSpan w:val="2"/>
          </w:tcPr>
          <w:p w14:paraId="42C577EF" w14:textId="77777777" w:rsidR="0002000D" w:rsidRPr="00CD5AB3" w:rsidRDefault="0002000D" w:rsidP="00D71C4A">
            <w:pPr>
              <w:pStyle w:val="pqiTabBody"/>
              <w:rPr>
                <w:i/>
              </w:rPr>
            </w:pPr>
            <w:r w:rsidRPr="00CD5AB3">
              <w:rPr>
                <w:i/>
              </w:rPr>
              <w:t>a</w:t>
            </w:r>
          </w:p>
        </w:tc>
        <w:tc>
          <w:tcPr>
            <w:tcW w:w="4563" w:type="dxa"/>
            <w:gridSpan w:val="2"/>
          </w:tcPr>
          <w:p w14:paraId="2C96D448" w14:textId="77777777" w:rsidR="0002000D" w:rsidRPr="00CD5AB3" w:rsidRDefault="0002000D" w:rsidP="00D71C4A">
            <w:pPr>
              <w:pStyle w:val="pqiTabBody"/>
              <w:rPr>
                <w:lang w:val="en-US"/>
              </w:rPr>
            </w:pPr>
            <w:r w:rsidRPr="00CD5AB3">
              <w:rPr>
                <w:lang w:val="en-US"/>
              </w:rPr>
              <w:t>Identyfikacja podmiotu</w:t>
            </w:r>
          </w:p>
          <w:p w14:paraId="315A9A6F" w14:textId="77777777" w:rsidR="0002000D" w:rsidRPr="00CD5AB3" w:rsidRDefault="0002000D" w:rsidP="00D71C4A">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64A05D82" w14:textId="0B07D922" w:rsidR="001C4004" w:rsidRPr="00CD5AB3" w:rsidRDefault="0002000D" w:rsidP="00360F1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5E81D8E1" w14:textId="6000DE08" w:rsidR="0002000D" w:rsidRPr="00CD5AB3" w:rsidRDefault="0002000D" w:rsidP="00360F1E">
            <w:pPr>
              <w:pStyle w:val="pqiTabBody"/>
            </w:pPr>
            <w:r w:rsidRPr="00CD5AB3">
              <w:rPr>
                <w:rFonts w:ascii="Courier New" w:hAnsi="Courier New" w:cs="Courier New"/>
                <w:noProof/>
                <w:color w:val="0000FF"/>
              </w:rPr>
              <w:t>TraderId/PersonalId</w:t>
            </w:r>
          </w:p>
        </w:tc>
        <w:tc>
          <w:tcPr>
            <w:tcW w:w="761" w:type="dxa"/>
            <w:gridSpan w:val="3"/>
          </w:tcPr>
          <w:p w14:paraId="366A06E1" w14:textId="77777777" w:rsidR="0002000D" w:rsidRPr="00CD5AB3" w:rsidRDefault="0002000D" w:rsidP="00D71C4A">
            <w:pPr>
              <w:pStyle w:val="pqiTabBody"/>
            </w:pPr>
            <w:r w:rsidRPr="00CD5AB3">
              <w:t>R</w:t>
            </w:r>
          </w:p>
        </w:tc>
        <w:tc>
          <w:tcPr>
            <w:tcW w:w="2690" w:type="dxa"/>
            <w:gridSpan w:val="2"/>
          </w:tcPr>
          <w:p w14:paraId="1C96C918" w14:textId="77777777" w:rsidR="0002000D" w:rsidRPr="00CD5AB3" w:rsidRDefault="0002000D" w:rsidP="00D71C4A">
            <w:pPr>
              <w:pStyle w:val="pqiTabBody"/>
            </w:pPr>
          </w:p>
        </w:tc>
        <w:tc>
          <w:tcPr>
            <w:tcW w:w="3212" w:type="dxa"/>
          </w:tcPr>
          <w:p w14:paraId="60574A14" w14:textId="77777777" w:rsidR="004E5F84" w:rsidRDefault="004E5F84" w:rsidP="004E5F84">
            <w:pPr>
              <w:pStyle w:val="pqiTabBody"/>
            </w:pPr>
            <w:r>
              <w:t>Należy podać identyfikator podmiotu zależny od wybranego typu podmiotu.</w:t>
            </w:r>
          </w:p>
          <w:p w14:paraId="1BFBC432" w14:textId="66424598" w:rsidR="006B13EA" w:rsidRPr="00CD5AB3" w:rsidRDefault="004E5F84" w:rsidP="006B13EA">
            <w:pPr>
              <w:pStyle w:val="pqiTabBody"/>
            </w:pPr>
            <w:r>
              <w:t xml:space="preserve">Obowiązkowe podanie dokładnie jednego identyfikatora. </w:t>
            </w:r>
            <w:r w:rsidR="00B248B1">
              <w:t>Dla nieobjętych systemem oraz osób fizycznych zarejestrowanych w PUESC (podmiot zużywający) podajemy Personal ID (PESEL lub inny numer). Dla zużywających i zużywających gospodarczych, podmiotów niszczących podajemy TaxNumber (NIP. Dla reszty podajemy ExciseNumber (numer akcyzowy) lub numer podmiotu pośredniczącego.</w:t>
            </w:r>
            <w:r w:rsidR="009C69EF">
              <w:t>W</w:t>
            </w:r>
            <w:r>
              <w:t xml:space="preserve"> przypadku wysyłki wyrobów ze składu podatkowego w polu tym należy wpisać dane prowadzącego skład podatkowy</w:t>
            </w:r>
          </w:p>
        </w:tc>
        <w:tc>
          <w:tcPr>
            <w:tcW w:w="1609" w:type="dxa"/>
            <w:gridSpan w:val="3"/>
          </w:tcPr>
          <w:p w14:paraId="24A2633E" w14:textId="77777777" w:rsidR="0002000D" w:rsidRPr="00CD5AB3" w:rsidRDefault="0002000D" w:rsidP="00D71C4A">
            <w:pPr>
              <w:pStyle w:val="pqiTabBody"/>
            </w:pPr>
            <w:r w:rsidRPr="00CD5AB3">
              <w:t>an13</w:t>
            </w:r>
          </w:p>
        </w:tc>
      </w:tr>
      <w:tr w:rsidR="00B5670C" w:rsidRPr="00CD5AB3" w14:paraId="07B5A12F" w14:textId="77777777" w:rsidTr="00755640">
        <w:tc>
          <w:tcPr>
            <w:tcW w:w="328" w:type="dxa"/>
          </w:tcPr>
          <w:p w14:paraId="3EEF3223" w14:textId="77777777" w:rsidR="0002000D" w:rsidRPr="00CD5AB3" w:rsidRDefault="0002000D" w:rsidP="00D71C4A">
            <w:pPr>
              <w:pStyle w:val="pqiTabBody"/>
              <w:rPr>
                <w:b/>
              </w:rPr>
            </w:pPr>
          </w:p>
        </w:tc>
        <w:tc>
          <w:tcPr>
            <w:tcW w:w="603" w:type="dxa"/>
            <w:gridSpan w:val="2"/>
          </w:tcPr>
          <w:p w14:paraId="79635150" w14:textId="77777777" w:rsidR="0002000D" w:rsidRPr="00CD5AB3" w:rsidRDefault="0002000D" w:rsidP="00D71C4A">
            <w:pPr>
              <w:pStyle w:val="pqiTabBody"/>
              <w:rPr>
                <w:i/>
              </w:rPr>
            </w:pPr>
            <w:r w:rsidRPr="00CD5AB3">
              <w:rPr>
                <w:i/>
              </w:rPr>
              <w:t>b</w:t>
            </w:r>
          </w:p>
        </w:tc>
        <w:tc>
          <w:tcPr>
            <w:tcW w:w="4563" w:type="dxa"/>
            <w:gridSpan w:val="2"/>
          </w:tcPr>
          <w:p w14:paraId="723359C7" w14:textId="77777777" w:rsidR="0002000D" w:rsidRPr="00CD5AB3" w:rsidRDefault="0002000D" w:rsidP="00D71C4A">
            <w:pPr>
              <w:pStyle w:val="pqiTabBody"/>
            </w:pPr>
            <w:r w:rsidRPr="00CD5AB3">
              <w:t>Nazwa podmiotu / Imię i Nazwisko</w:t>
            </w:r>
          </w:p>
          <w:p w14:paraId="370820E7" w14:textId="77777777" w:rsidR="0002000D" w:rsidRPr="00CD5AB3" w:rsidRDefault="0002000D" w:rsidP="00D71C4A">
            <w:pPr>
              <w:pStyle w:val="pqiTabBody"/>
            </w:pPr>
            <w:r w:rsidRPr="00CD5AB3">
              <w:rPr>
                <w:rFonts w:ascii="Courier New" w:hAnsi="Courier New" w:cs="Courier New"/>
                <w:noProof/>
                <w:color w:val="0000FF"/>
              </w:rPr>
              <w:t>TraderName</w:t>
            </w:r>
          </w:p>
        </w:tc>
        <w:tc>
          <w:tcPr>
            <w:tcW w:w="761" w:type="dxa"/>
            <w:gridSpan w:val="3"/>
          </w:tcPr>
          <w:p w14:paraId="4DE31043" w14:textId="77777777" w:rsidR="0002000D" w:rsidRPr="00CD5AB3" w:rsidRDefault="0002000D" w:rsidP="00D71C4A">
            <w:pPr>
              <w:pStyle w:val="pqiTabBody"/>
            </w:pPr>
            <w:r w:rsidRPr="00CD5AB3">
              <w:t>R</w:t>
            </w:r>
          </w:p>
        </w:tc>
        <w:tc>
          <w:tcPr>
            <w:tcW w:w="2690" w:type="dxa"/>
            <w:gridSpan w:val="2"/>
          </w:tcPr>
          <w:p w14:paraId="1AF3CC15" w14:textId="77777777" w:rsidR="0002000D" w:rsidRPr="00CD5AB3" w:rsidRDefault="0002000D" w:rsidP="00D71C4A">
            <w:pPr>
              <w:pStyle w:val="pqiTabBody"/>
            </w:pPr>
          </w:p>
        </w:tc>
        <w:tc>
          <w:tcPr>
            <w:tcW w:w="3212" w:type="dxa"/>
          </w:tcPr>
          <w:p w14:paraId="15E91121" w14:textId="6B9C826D" w:rsidR="0002000D" w:rsidRPr="00CD5AB3" w:rsidRDefault="0002000D" w:rsidP="004E5F84">
            <w:pPr>
              <w:pStyle w:val="pqiTabBody"/>
            </w:pPr>
            <w:r w:rsidRPr="00CD5AB3">
              <w:t>Nazwa podmiotu albo imię i nazwisko w przypadku osoby fizycznej</w:t>
            </w:r>
            <w:r w:rsidR="004E5F84">
              <w:t xml:space="preserve"> prowadzącej działalność gospodarczą</w:t>
            </w:r>
            <w:r w:rsidR="003F16F8">
              <w:t>.</w:t>
            </w:r>
          </w:p>
        </w:tc>
        <w:tc>
          <w:tcPr>
            <w:tcW w:w="1609" w:type="dxa"/>
            <w:gridSpan w:val="3"/>
          </w:tcPr>
          <w:p w14:paraId="2942EE1D" w14:textId="77777777" w:rsidR="0002000D" w:rsidRPr="00CD5AB3" w:rsidRDefault="0002000D" w:rsidP="00D71C4A">
            <w:pPr>
              <w:pStyle w:val="pqiTabBody"/>
            </w:pPr>
            <w:r w:rsidRPr="00CD5AB3">
              <w:t>an..182</w:t>
            </w:r>
          </w:p>
        </w:tc>
      </w:tr>
      <w:tr w:rsidR="00B5670C" w:rsidRPr="00CD5AB3" w14:paraId="461EB548" w14:textId="77777777" w:rsidTr="00755640">
        <w:tc>
          <w:tcPr>
            <w:tcW w:w="328" w:type="dxa"/>
          </w:tcPr>
          <w:p w14:paraId="5DF548F6" w14:textId="77777777" w:rsidR="00CB6B00" w:rsidRPr="00CD5AB3" w:rsidRDefault="00CB6B00" w:rsidP="00D71C4A">
            <w:pPr>
              <w:pStyle w:val="pqiTabBody"/>
              <w:rPr>
                <w:b/>
              </w:rPr>
            </w:pPr>
          </w:p>
        </w:tc>
        <w:tc>
          <w:tcPr>
            <w:tcW w:w="603" w:type="dxa"/>
            <w:gridSpan w:val="2"/>
          </w:tcPr>
          <w:p w14:paraId="25FCEABF" w14:textId="77777777" w:rsidR="00CB6B00" w:rsidRPr="00CD5AB3" w:rsidRDefault="00CB6B00" w:rsidP="00D71C4A">
            <w:pPr>
              <w:pStyle w:val="pqiTabBody"/>
              <w:rPr>
                <w:i/>
              </w:rPr>
            </w:pPr>
            <w:r w:rsidRPr="00CD5AB3">
              <w:rPr>
                <w:i/>
              </w:rPr>
              <w:t>c</w:t>
            </w:r>
          </w:p>
        </w:tc>
        <w:tc>
          <w:tcPr>
            <w:tcW w:w="4563" w:type="dxa"/>
            <w:gridSpan w:val="2"/>
          </w:tcPr>
          <w:p w14:paraId="72C67202" w14:textId="77777777" w:rsidR="00CB6B00" w:rsidRPr="00CD5AB3" w:rsidRDefault="00CB6B00" w:rsidP="00D71C4A">
            <w:pPr>
              <w:pStyle w:val="pqiTabBody"/>
            </w:pPr>
            <w:r w:rsidRPr="00CD5AB3">
              <w:t>Ulica</w:t>
            </w:r>
          </w:p>
          <w:p w14:paraId="4210A1A6" w14:textId="77777777" w:rsidR="00CB6B00" w:rsidRPr="00CD5AB3" w:rsidRDefault="00CB6B00" w:rsidP="00D71C4A">
            <w:pPr>
              <w:pStyle w:val="pqiTabBody"/>
            </w:pPr>
            <w:r w:rsidRPr="00CD5AB3">
              <w:rPr>
                <w:rFonts w:ascii="Courier New" w:hAnsi="Courier New" w:cs="Courier New"/>
                <w:noProof/>
                <w:color w:val="0000FF"/>
              </w:rPr>
              <w:t>StreetName</w:t>
            </w:r>
          </w:p>
        </w:tc>
        <w:tc>
          <w:tcPr>
            <w:tcW w:w="761" w:type="dxa"/>
            <w:gridSpan w:val="3"/>
          </w:tcPr>
          <w:p w14:paraId="13163EF0" w14:textId="77777777" w:rsidR="00CB6B00" w:rsidRPr="00CD5AB3" w:rsidRDefault="00CB6B00" w:rsidP="00D71C4A">
            <w:pPr>
              <w:pStyle w:val="pqiTabBody"/>
            </w:pPr>
            <w:r w:rsidRPr="00CD5AB3">
              <w:t>R</w:t>
            </w:r>
          </w:p>
        </w:tc>
        <w:tc>
          <w:tcPr>
            <w:tcW w:w="2690" w:type="dxa"/>
            <w:gridSpan w:val="2"/>
          </w:tcPr>
          <w:p w14:paraId="57794AAA" w14:textId="77777777" w:rsidR="00CB6B00" w:rsidRPr="00CD5AB3" w:rsidRDefault="00CB6B00" w:rsidP="00D71C4A">
            <w:pPr>
              <w:pStyle w:val="pqiTabBody"/>
            </w:pPr>
          </w:p>
        </w:tc>
        <w:tc>
          <w:tcPr>
            <w:tcW w:w="3212" w:type="dxa"/>
            <w:vMerge w:val="restart"/>
          </w:tcPr>
          <w:p w14:paraId="63322E8D" w14:textId="4C0E4D07" w:rsidR="00CB6B00" w:rsidRPr="00CD5AB3" w:rsidRDefault="00CB6B00" w:rsidP="00AC47E1">
            <w:pPr>
              <w:pStyle w:val="pqiTabBody"/>
            </w:pPr>
            <w:r w:rsidRPr="00CD5AB3">
              <w:t xml:space="preserve">Adres </w:t>
            </w:r>
            <w:r w:rsidR="00AC47E1" w:rsidRPr="00CD5AB3">
              <w:t>siedziby</w:t>
            </w:r>
            <w:r w:rsidRPr="00CD5AB3">
              <w:t xml:space="preserve"> albo adres zamieszkania (w przypadku osoby fizycznej)</w:t>
            </w:r>
          </w:p>
        </w:tc>
        <w:tc>
          <w:tcPr>
            <w:tcW w:w="1609" w:type="dxa"/>
            <w:gridSpan w:val="3"/>
          </w:tcPr>
          <w:p w14:paraId="1730CC6A" w14:textId="77777777" w:rsidR="00CB6B00" w:rsidRPr="00CD5AB3" w:rsidRDefault="00CB6B00" w:rsidP="00D71C4A">
            <w:pPr>
              <w:pStyle w:val="pqiTabBody"/>
            </w:pPr>
            <w:r w:rsidRPr="00CD5AB3">
              <w:t>an..65</w:t>
            </w:r>
          </w:p>
        </w:tc>
      </w:tr>
      <w:tr w:rsidR="00B5670C" w:rsidRPr="00CD5AB3" w14:paraId="0D6401A5" w14:textId="77777777" w:rsidTr="00755640">
        <w:tc>
          <w:tcPr>
            <w:tcW w:w="328" w:type="dxa"/>
          </w:tcPr>
          <w:p w14:paraId="231D5C88" w14:textId="77777777" w:rsidR="00CB6B00" w:rsidRPr="00CD5AB3" w:rsidRDefault="00CB6B00" w:rsidP="00D71C4A">
            <w:pPr>
              <w:pStyle w:val="pqiTabBody"/>
              <w:rPr>
                <w:b/>
              </w:rPr>
            </w:pPr>
          </w:p>
        </w:tc>
        <w:tc>
          <w:tcPr>
            <w:tcW w:w="603" w:type="dxa"/>
            <w:gridSpan w:val="2"/>
          </w:tcPr>
          <w:p w14:paraId="38738AEC" w14:textId="77777777" w:rsidR="00CB6B00" w:rsidRPr="00CD5AB3" w:rsidRDefault="00CB6B00" w:rsidP="00D71C4A">
            <w:pPr>
              <w:pStyle w:val="pqiTabBody"/>
              <w:rPr>
                <w:i/>
              </w:rPr>
            </w:pPr>
            <w:r w:rsidRPr="00CD5AB3">
              <w:rPr>
                <w:i/>
              </w:rPr>
              <w:t>d</w:t>
            </w:r>
          </w:p>
        </w:tc>
        <w:tc>
          <w:tcPr>
            <w:tcW w:w="4563" w:type="dxa"/>
            <w:gridSpan w:val="2"/>
          </w:tcPr>
          <w:p w14:paraId="43A55E72" w14:textId="77777777" w:rsidR="00CB6B00" w:rsidRPr="00CD5AB3" w:rsidRDefault="00CB6B00" w:rsidP="00D71C4A">
            <w:pPr>
              <w:pStyle w:val="pqiTabBody"/>
            </w:pPr>
            <w:r w:rsidRPr="00CD5AB3">
              <w:t>Numer domu</w:t>
            </w:r>
          </w:p>
          <w:p w14:paraId="3A2505AB" w14:textId="77777777" w:rsidR="00CB6B00" w:rsidRPr="00CD5AB3" w:rsidRDefault="00CB6B00" w:rsidP="00D71C4A">
            <w:pPr>
              <w:pStyle w:val="pqiTabBody"/>
            </w:pPr>
            <w:r w:rsidRPr="00CD5AB3">
              <w:rPr>
                <w:rFonts w:ascii="Courier New" w:hAnsi="Courier New" w:cs="Courier New"/>
                <w:noProof/>
                <w:color w:val="0000FF"/>
              </w:rPr>
              <w:t>StreetNumber</w:t>
            </w:r>
          </w:p>
        </w:tc>
        <w:tc>
          <w:tcPr>
            <w:tcW w:w="761" w:type="dxa"/>
            <w:gridSpan w:val="3"/>
          </w:tcPr>
          <w:p w14:paraId="39574B30" w14:textId="77777777" w:rsidR="00CB6B00" w:rsidRPr="00CD5AB3" w:rsidRDefault="00CB6B00" w:rsidP="00D71C4A">
            <w:pPr>
              <w:pStyle w:val="pqiTabBody"/>
            </w:pPr>
            <w:r w:rsidRPr="00CD5AB3">
              <w:t>O</w:t>
            </w:r>
          </w:p>
        </w:tc>
        <w:tc>
          <w:tcPr>
            <w:tcW w:w="2690" w:type="dxa"/>
            <w:gridSpan w:val="2"/>
          </w:tcPr>
          <w:p w14:paraId="64EC30A6" w14:textId="77777777" w:rsidR="00CB6B00" w:rsidRPr="00CD5AB3" w:rsidRDefault="00CB6B00" w:rsidP="00D71C4A">
            <w:pPr>
              <w:pStyle w:val="pqiTabBody"/>
            </w:pPr>
          </w:p>
        </w:tc>
        <w:tc>
          <w:tcPr>
            <w:tcW w:w="3212" w:type="dxa"/>
            <w:vMerge/>
          </w:tcPr>
          <w:p w14:paraId="541343B1" w14:textId="77777777" w:rsidR="00CB6B00" w:rsidRPr="00CD5AB3" w:rsidRDefault="00CB6B00" w:rsidP="00D71C4A">
            <w:pPr>
              <w:pStyle w:val="pqiTabBody"/>
            </w:pPr>
          </w:p>
        </w:tc>
        <w:tc>
          <w:tcPr>
            <w:tcW w:w="1609" w:type="dxa"/>
            <w:gridSpan w:val="3"/>
          </w:tcPr>
          <w:p w14:paraId="0218D304" w14:textId="77777777" w:rsidR="00CB6B00" w:rsidRPr="00CD5AB3" w:rsidRDefault="00CB6B00" w:rsidP="00D71C4A">
            <w:pPr>
              <w:pStyle w:val="pqiTabBody"/>
            </w:pPr>
            <w:r w:rsidRPr="00CD5AB3">
              <w:t>an..11</w:t>
            </w:r>
          </w:p>
        </w:tc>
      </w:tr>
      <w:tr w:rsidR="00B5670C" w:rsidRPr="00CD5AB3" w14:paraId="22676149" w14:textId="77777777" w:rsidTr="00755640">
        <w:tc>
          <w:tcPr>
            <w:tcW w:w="328" w:type="dxa"/>
          </w:tcPr>
          <w:p w14:paraId="509FCB78" w14:textId="77777777" w:rsidR="00CB6B00" w:rsidRPr="00CD5AB3" w:rsidRDefault="00CB6B00" w:rsidP="00D71C4A">
            <w:pPr>
              <w:pStyle w:val="pqiTabBody"/>
              <w:rPr>
                <w:b/>
              </w:rPr>
            </w:pPr>
          </w:p>
        </w:tc>
        <w:tc>
          <w:tcPr>
            <w:tcW w:w="603" w:type="dxa"/>
            <w:gridSpan w:val="2"/>
          </w:tcPr>
          <w:p w14:paraId="1D4D91BD" w14:textId="77777777" w:rsidR="00CB6B00" w:rsidRPr="00CD5AB3" w:rsidRDefault="00CB6B00" w:rsidP="00D71C4A">
            <w:pPr>
              <w:pStyle w:val="pqiTabBody"/>
              <w:rPr>
                <w:i/>
              </w:rPr>
            </w:pPr>
            <w:r w:rsidRPr="00CD5AB3">
              <w:rPr>
                <w:i/>
              </w:rPr>
              <w:t>e</w:t>
            </w:r>
          </w:p>
        </w:tc>
        <w:tc>
          <w:tcPr>
            <w:tcW w:w="4563" w:type="dxa"/>
            <w:gridSpan w:val="2"/>
          </w:tcPr>
          <w:p w14:paraId="43DCBCA7" w14:textId="77777777" w:rsidR="00CB6B00" w:rsidRPr="00CD5AB3" w:rsidRDefault="00CB6B00" w:rsidP="00D71C4A">
            <w:pPr>
              <w:pStyle w:val="pqiTabBody"/>
            </w:pPr>
            <w:r w:rsidRPr="00CD5AB3">
              <w:t>Kod pocztowy</w:t>
            </w:r>
          </w:p>
          <w:p w14:paraId="063E26F7" w14:textId="77777777" w:rsidR="00CB6B00" w:rsidRPr="00CD5AB3" w:rsidRDefault="00CB6B00" w:rsidP="00D71C4A">
            <w:pPr>
              <w:pStyle w:val="pqiTabBody"/>
            </w:pPr>
            <w:r w:rsidRPr="00CD5AB3">
              <w:rPr>
                <w:rFonts w:ascii="Courier New" w:hAnsi="Courier New" w:cs="Courier New"/>
                <w:noProof/>
                <w:color w:val="0000FF"/>
              </w:rPr>
              <w:t>Postcode</w:t>
            </w:r>
          </w:p>
        </w:tc>
        <w:tc>
          <w:tcPr>
            <w:tcW w:w="761" w:type="dxa"/>
            <w:gridSpan w:val="3"/>
          </w:tcPr>
          <w:p w14:paraId="19699279" w14:textId="77777777" w:rsidR="00CB6B00" w:rsidRPr="00CD5AB3" w:rsidRDefault="00CB6B00" w:rsidP="00D71C4A">
            <w:pPr>
              <w:pStyle w:val="pqiTabBody"/>
            </w:pPr>
            <w:r w:rsidRPr="00CD5AB3">
              <w:t>R</w:t>
            </w:r>
          </w:p>
        </w:tc>
        <w:tc>
          <w:tcPr>
            <w:tcW w:w="2690" w:type="dxa"/>
            <w:gridSpan w:val="2"/>
          </w:tcPr>
          <w:p w14:paraId="0224DD0A" w14:textId="77777777" w:rsidR="00CB6B00" w:rsidRPr="00CD5AB3" w:rsidRDefault="00CB6B00" w:rsidP="00D71C4A">
            <w:pPr>
              <w:pStyle w:val="pqiTabBody"/>
            </w:pPr>
          </w:p>
        </w:tc>
        <w:tc>
          <w:tcPr>
            <w:tcW w:w="3212" w:type="dxa"/>
            <w:vMerge/>
          </w:tcPr>
          <w:p w14:paraId="5B407B22" w14:textId="77777777" w:rsidR="00CB6B00" w:rsidRPr="00CD5AB3" w:rsidRDefault="00CB6B00" w:rsidP="00D71C4A">
            <w:pPr>
              <w:pStyle w:val="pqiTabBody"/>
            </w:pPr>
          </w:p>
        </w:tc>
        <w:tc>
          <w:tcPr>
            <w:tcW w:w="1609" w:type="dxa"/>
            <w:gridSpan w:val="3"/>
          </w:tcPr>
          <w:p w14:paraId="53C0B187" w14:textId="77777777" w:rsidR="00CB6B00" w:rsidRPr="00CD5AB3" w:rsidRDefault="00CB6B00" w:rsidP="00D71C4A">
            <w:pPr>
              <w:pStyle w:val="pqiTabBody"/>
            </w:pPr>
            <w:r w:rsidRPr="00CD5AB3">
              <w:t>an..10</w:t>
            </w:r>
          </w:p>
        </w:tc>
      </w:tr>
      <w:tr w:rsidR="00B5670C" w:rsidRPr="00CD5AB3" w14:paraId="2C6FFC95" w14:textId="77777777" w:rsidTr="00755640">
        <w:tc>
          <w:tcPr>
            <w:tcW w:w="328" w:type="dxa"/>
          </w:tcPr>
          <w:p w14:paraId="730BEDCE" w14:textId="77777777" w:rsidR="00CB6B00" w:rsidRPr="00CD5AB3" w:rsidRDefault="00CB6B00" w:rsidP="00D71C4A">
            <w:pPr>
              <w:pStyle w:val="pqiTabBody"/>
              <w:rPr>
                <w:b/>
              </w:rPr>
            </w:pPr>
          </w:p>
        </w:tc>
        <w:tc>
          <w:tcPr>
            <w:tcW w:w="603" w:type="dxa"/>
            <w:gridSpan w:val="2"/>
          </w:tcPr>
          <w:p w14:paraId="2BAEF232" w14:textId="77777777" w:rsidR="00CB6B00" w:rsidRPr="00CD5AB3" w:rsidRDefault="00CB6B00" w:rsidP="00D71C4A">
            <w:pPr>
              <w:pStyle w:val="pqiTabBody"/>
              <w:rPr>
                <w:i/>
              </w:rPr>
            </w:pPr>
            <w:r w:rsidRPr="00CD5AB3">
              <w:rPr>
                <w:i/>
              </w:rPr>
              <w:t>f</w:t>
            </w:r>
          </w:p>
        </w:tc>
        <w:tc>
          <w:tcPr>
            <w:tcW w:w="4563" w:type="dxa"/>
            <w:gridSpan w:val="2"/>
          </w:tcPr>
          <w:p w14:paraId="718E3377" w14:textId="77777777" w:rsidR="00CB6B00" w:rsidRPr="00CD5AB3" w:rsidRDefault="00CB6B00" w:rsidP="00D71C4A">
            <w:pPr>
              <w:pStyle w:val="pqiTabBody"/>
            </w:pPr>
            <w:r w:rsidRPr="00CD5AB3">
              <w:t>Miejscowość</w:t>
            </w:r>
          </w:p>
          <w:p w14:paraId="77594B1F" w14:textId="77777777" w:rsidR="00CB6B00" w:rsidRPr="00CD5AB3" w:rsidRDefault="00CB6B00" w:rsidP="00D71C4A">
            <w:pPr>
              <w:pStyle w:val="pqiTabBody"/>
            </w:pPr>
            <w:r w:rsidRPr="00CD5AB3">
              <w:rPr>
                <w:rFonts w:ascii="Courier New" w:hAnsi="Courier New" w:cs="Courier New"/>
                <w:noProof/>
                <w:color w:val="0000FF"/>
              </w:rPr>
              <w:t>City</w:t>
            </w:r>
          </w:p>
        </w:tc>
        <w:tc>
          <w:tcPr>
            <w:tcW w:w="761" w:type="dxa"/>
            <w:gridSpan w:val="3"/>
          </w:tcPr>
          <w:p w14:paraId="37A3DDDF" w14:textId="77777777" w:rsidR="00CB6B00" w:rsidRPr="00CD5AB3" w:rsidRDefault="00CB6B00" w:rsidP="00D71C4A">
            <w:pPr>
              <w:pStyle w:val="pqiTabBody"/>
            </w:pPr>
            <w:r w:rsidRPr="00CD5AB3">
              <w:t>R</w:t>
            </w:r>
          </w:p>
        </w:tc>
        <w:tc>
          <w:tcPr>
            <w:tcW w:w="2690" w:type="dxa"/>
            <w:gridSpan w:val="2"/>
          </w:tcPr>
          <w:p w14:paraId="2483865C" w14:textId="77777777" w:rsidR="00CB6B00" w:rsidRPr="00CD5AB3" w:rsidRDefault="00CB6B00" w:rsidP="00D71C4A">
            <w:pPr>
              <w:pStyle w:val="pqiTabBody"/>
            </w:pPr>
          </w:p>
        </w:tc>
        <w:tc>
          <w:tcPr>
            <w:tcW w:w="3212" w:type="dxa"/>
            <w:vMerge/>
          </w:tcPr>
          <w:p w14:paraId="64C642CC" w14:textId="77777777" w:rsidR="00CB6B00" w:rsidRPr="00CD5AB3" w:rsidRDefault="00CB6B00" w:rsidP="00D71C4A">
            <w:pPr>
              <w:pStyle w:val="pqiTabBody"/>
            </w:pPr>
          </w:p>
        </w:tc>
        <w:tc>
          <w:tcPr>
            <w:tcW w:w="1609" w:type="dxa"/>
            <w:gridSpan w:val="3"/>
          </w:tcPr>
          <w:p w14:paraId="24FD81F9" w14:textId="77777777" w:rsidR="00CB6B00" w:rsidRPr="00CD5AB3" w:rsidRDefault="00CB6B00" w:rsidP="00D71C4A">
            <w:pPr>
              <w:pStyle w:val="pqiTabBody"/>
            </w:pPr>
            <w:r w:rsidRPr="00CD5AB3">
              <w:t>an..50</w:t>
            </w:r>
          </w:p>
        </w:tc>
      </w:tr>
      <w:tr w:rsidR="00B5670C" w:rsidRPr="00CD5AB3" w14:paraId="73CDE7BF" w14:textId="77777777" w:rsidTr="00755640">
        <w:tc>
          <w:tcPr>
            <w:tcW w:w="931" w:type="dxa"/>
            <w:gridSpan w:val="3"/>
          </w:tcPr>
          <w:p w14:paraId="42846269" w14:textId="59DB6168" w:rsidR="0002000D" w:rsidRPr="00CD5AB3" w:rsidRDefault="00F8014C" w:rsidP="00D71C4A">
            <w:pPr>
              <w:pStyle w:val="pqiTabHead"/>
            </w:pPr>
            <w:r w:rsidRPr="00CD5AB3">
              <w:t>3</w:t>
            </w:r>
          </w:p>
        </w:tc>
        <w:tc>
          <w:tcPr>
            <w:tcW w:w="4563" w:type="dxa"/>
            <w:gridSpan w:val="2"/>
          </w:tcPr>
          <w:p w14:paraId="6BC03D9E" w14:textId="77777777" w:rsidR="0002000D" w:rsidRPr="00CD5AB3" w:rsidRDefault="00AF7118" w:rsidP="00D71C4A">
            <w:pPr>
              <w:pStyle w:val="pqiTabHead"/>
            </w:pPr>
            <w:r w:rsidRPr="00CD5AB3">
              <w:t>M</w:t>
            </w:r>
            <w:r w:rsidR="0002000D" w:rsidRPr="00CD5AB3">
              <w:t>iejsce wysyłki</w:t>
            </w:r>
          </w:p>
          <w:p w14:paraId="4908D0AE" w14:textId="77777777" w:rsidR="0002000D" w:rsidRPr="00CD5AB3" w:rsidRDefault="0002000D" w:rsidP="00D71C4A">
            <w:pPr>
              <w:pStyle w:val="pqiTabHead"/>
            </w:pPr>
            <w:r w:rsidRPr="00CD5AB3">
              <w:rPr>
                <w:rFonts w:ascii="Courier New" w:hAnsi="Courier New" w:cs="Courier New"/>
                <w:noProof/>
                <w:color w:val="0000FF"/>
              </w:rPr>
              <w:t>PlaceOfDispatchTrader</w:t>
            </w:r>
          </w:p>
        </w:tc>
        <w:tc>
          <w:tcPr>
            <w:tcW w:w="761" w:type="dxa"/>
            <w:gridSpan w:val="3"/>
          </w:tcPr>
          <w:p w14:paraId="723A8DD5" w14:textId="77777777" w:rsidR="0002000D" w:rsidRPr="00CD5AB3" w:rsidRDefault="0002000D" w:rsidP="00D71C4A">
            <w:pPr>
              <w:pStyle w:val="pqiTabHead"/>
            </w:pPr>
            <w:r w:rsidRPr="00CD5AB3">
              <w:t>D</w:t>
            </w:r>
          </w:p>
        </w:tc>
        <w:tc>
          <w:tcPr>
            <w:tcW w:w="2690" w:type="dxa"/>
            <w:gridSpan w:val="2"/>
          </w:tcPr>
          <w:p w14:paraId="4B60106D" w14:textId="1979C576" w:rsidR="0002000D" w:rsidRPr="00CD5AB3" w:rsidRDefault="00F8014C" w:rsidP="00F8014C">
            <w:pPr>
              <w:pStyle w:val="pqiTabHead"/>
            </w:pPr>
            <w:r w:rsidRPr="00CD5AB3">
              <w:rPr>
                <w:b w:val="0"/>
              </w:rPr>
              <w:t>„R” w przypadku, gdy inne niż sekcja 2</w:t>
            </w:r>
          </w:p>
        </w:tc>
        <w:tc>
          <w:tcPr>
            <w:tcW w:w="3212" w:type="dxa"/>
          </w:tcPr>
          <w:p w14:paraId="3F62FCBD" w14:textId="630254D8" w:rsidR="0002000D" w:rsidRPr="00CD5AB3" w:rsidRDefault="00FD0E4B" w:rsidP="00D71C4A">
            <w:pPr>
              <w:pStyle w:val="pqiTabHead"/>
              <w:rPr>
                <w:b w:val="0"/>
              </w:rPr>
            </w:pPr>
            <w:r w:rsidRPr="00CD5AB3">
              <w:rPr>
                <w:b w:val="0"/>
              </w:rPr>
              <w:t xml:space="preserve">Należy podać miejsce faktycznej wysyłki, jeżeli jest ono inne niż siedziba Podmiotu wysyłającego wskazana w sekcji </w:t>
            </w:r>
            <w:r w:rsidR="00A47C43" w:rsidRPr="00CD5AB3">
              <w:rPr>
                <w:b w:val="0"/>
              </w:rPr>
              <w:t>2</w:t>
            </w:r>
            <w:r w:rsidRPr="00CD5AB3">
              <w:rPr>
                <w:b w:val="0"/>
              </w:rPr>
              <w:t xml:space="preserve">  </w:t>
            </w:r>
          </w:p>
        </w:tc>
        <w:tc>
          <w:tcPr>
            <w:tcW w:w="1609" w:type="dxa"/>
            <w:gridSpan w:val="3"/>
          </w:tcPr>
          <w:p w14:paraId="5386C204" w14:textId="77777777" w:rsidR="0002000D" w:rsidRPr="00CD5AB3" w:rsidRDefault="0002000D" w:rsidP="00D71C4A">
            <w:pPr>
              <w:pStyle w:val="pqiTabHead"/>
            </w:pPr>
            <w:r w:rsidRPr="00CD5AB3">
              <w:t>1x</w:t>
            </w:r>
          </w:p>
        </w:tc>
      </w:tr>
      <w:tr w:rsidR="00B5670C" w:rsidRPr="00CD5AB3" w14:paraId="15E4C556" w14:textId="77777777" w:rsidTr="00755640">
        <w:tc>
          <w:tcPr>
            <w:tcW w:w="931" w:type="dxa"/>
            <w:gridSpan w:val="3"/>
          </w:tcPr>
          <w:p w14:paraId="3D40717D" w14:textId="77777777" w:rsidR="0002000D" w:rsidRPr="00CD5AB3" w:rsidRDefault="0002000D" w:rsidP="00D71C4A">
            <w:pPr>
              <w:pStyle w:val="pqiTabBody"/>
              <w:rPr>
                <w:i/>
              </w:rPr>
            </w:pPr>
          </w:p>
        </w:tc>
        <w:tc>
          <w:tcPr>
            <w:tcW w:w="4563" w:type="dxa"/>
            <w:gridSpan w:val="2"/>
          </w:tcPr>
          <w:p w14:paraId="6C4E9FD9" w14:textId="77777777" w:rsidR="0002000D" w:rsidRPr="00CD5AB3" w:rsidRDefault="0002000D" w:rsidP="00D71C4A">
            <w:pPr>
              <w:pStyle w:val="pqiTabBody"/>
            </w:pPr>
            <w:r w:rsidRPr="00CD5AB3">
              <w:t xml:space="preserve">JĘZYK ELEMENTU </w:t>
            </w:r>
          </w:p>
          <w:p w14:paraId="1F574710" w14:textId="77777777" w:rsidR="0002000D" w:rsidRPr="00CD5AB3" w:rsidRDefault="0002000D" w:rsidP="00D71C4A">
            <w:pPr>
              <w:pStyle w:val="pqiTabBody"/>
            </w:pPr>
            <w:r w:rsidRPr="00CD5AB3">
              <w:rPr>
                <w:rFonts w:ascii="Courier New" w:hAnsi="Courier New" w:cs="Courier New"/>
                <w:noProof/>
                <w:color w:val="0000FF"/>
              </w:rPr>
              <w:t>@language</w:t>
            </w:r>
          </w:p>
        </w:tc>
        <w:tc>
          <w:tcPr>
            <w:tcW w:w="761" w:type="dxa"/>
            <w:gridSpan w:val="3"/>
          </w:tcPr>
          <w:p w14:paraId="724DF4C5" w14:textId="77777777" w:rsidR="0002000D" w:rsidRPr="00CD5AB3" w:rsidRDefault="0002000D" w:rsidP="00D71C4A">
            <w:pPr>
              <w:pStyle w:val="pqiTabBody"/>
            </w:pPr>
            <w:r w:rsidRPr="00CD5AB3">
              <w:t>R</w:t>
            </w:r>
          </w:p>
        </w:tc>
        <w:tc>
          <w:tcPr>
            <w:tcW w:w="2690" w:type="dxa"/>
            <w:gridSpan w:val="2"/>
          </w:tcPr>
          <w:p w14:paraId="33B4201B" w14:textId="77777777" w:rsidR="0002000D" w:rsidRPr="00CD5AB3" w:rsidRDefault="0002000D" w:rsidP="00D71C4A">
            <w:pPr>
              <w:pStyle w:val="pqiTabBody"/>
            </w:pPr>
          </w:p>
        </w:tc>
        <w:tc>
          <w:tcPr>
            <w:tcW w:w="3212" w:type="dxa"/>
          </w:tcPr>
          <w:p w14:paraId="20406D13" w14:textId="77777777" w:rsidR="0002000D" w:rsidRPr="00CD5AB3" w:rsidRDefault="0002000D" w:rsidP="00D71C4A">
            <w:pPr>
              <w:pStyle w:val="pqiTabBody"/>
            </w:pPr>
            <w:r w:rsidRPr="00CD5AB3">
              <w:t>Atrybut.</w:t>
            </w:r>
          </w:p>
          <w:p w14:paraId="62A52D65" w14:textId="77777777" w:rsidR="0002000D" w:rsidRPr="00CD5AB3" w:rsidRDefault="0002000D" w:rsidP="00D71C4A">
            <w:pPr>
              <w:pStyle w:val="pqiTabBody"/>
            </w:pPr>
            <w:r w:rsidRPr="00CD5AB3">
              <w:t>Wartość ze słownika „Kody języka (Language codes)”</w:t>
            </w:r>
          </w:p>
        </w:tc>
        <w:tc>
          <w:tcPr>
            <w:tcW w:w="1609" w:type="dxa"/>
            <w:gridSpan w:val="3"/>
          </w:tcPr>
          <w:p w14:paraId="75CB5E12" w14:textId="77777777" w:rsidR="0002000D" w:rsidRPr="00CD5AB3" w:rsidRDefault="0002000D" w:rsidP="00D71C4A">
            <w:pPr>
              <w:pStyle w:val="pqiTabBody"/>
            </w:pPr>
            <w:r w:rsidRPr="00CD5AB3">
              <w:t>a2</w:t>
            </w:r>
          </w:p>
        </w:tc>
      </w:tr>
      <w:tr w:rsidR="00B5670C" w:rsidRPr="00CD5AB3" w14:paraId="532EC772" w14:textId="77777777" w:rsidTr="00755640">
        <w:tc>
          <w:tcPr>
            <w:tcW w:w="931" w:type="dxa"/>
            <w:gridSpan w:val="3"/>
          </w:tcPr>
          <w:p w14:paraId="04734432" w14:textId="77777777" w:rsidR="0002000D" w:rsidRPr="00CD5AB3" w:rsidRDefault="0002000D" w:rsidP="00D71C4A">
            <w:pPr>
              <w:pStyle w:val="pqiTabBody"/>
              <w:rPr>
                <w:i/>
              </w:rPr>
            </w:pPr>
          </w:p>
        </w:tc>
        <w:tc>
          <w:tcPr>
            <w:tcW w:w="4563" w:type="dxa"/>
            <w:gridSpan w:val="2"/>
          </w:tcPr>
          <w:p w14:paraId="550BDE5F" w14:textId="77777777" w:rsidR="0002000D" w:rsidRPr="00CD5AB3" w:rsidRDefault="0002000D" w:rsidP="00D71C4A">
            <w:pPr>
              <w:pStyle w:val="pqiTabBody"/>
            </w:pPr>
            <w:r w:rsidRPr="00CD5AB3">
              <w:t>TYP PODMIOTU</w:t>
            </w:r>
          </w:p>
          <w:p w14:paraId="435EC2CB" w14:textId="77777777" w:rsidR="0002000D" w:rsidRPr="00CD5AB3" w:rsidRDefault="0002000D" w:rsidP="00D71C4A">
            <w:pPr>
              <w:pStyle w:val="pqiTabBody"/>
            </w:pPr>
            <w:r w:rsidRPr="00CD5AB3">
              <w:rPr>
                <w:rFonts w:ascii="Courier New" w:hAnsi="Courier New" w:cs="Courier New"/>
                <w:noProof/>
                <w:color w:val="0000FF"/>
              </w:rPr>
              <w:t>@deliveryTraderType</w:t>
            </w:r>
          </w:p>
        </w:tc>
        <w:tc>
          <w:tcPr>
            <w:tcW w:w="761" w:type="dxa"/>
            <w:gridSpan w:val="3"/>
          </w:tcPr>
          <w:p w14:paraId="2563CF3F" w14:textId="549E4EA3" w:rsidR="0002000D" w:rsidRPr="00CD5AB3" w:rsidRDefault="001D2472" w:rsidP="00D71C4A">
            <w:pPr>
              <w:pStyle w:val="pqiTabBody"/>
            </w:pPr>
            <w:r>
              <w:t>R</w:t>
            </w:r>
          </w:p>
        </w:tc>
        <w:tc>
          <w:tcPr>
            <w:tcW w:w="2690" w:type="dxa"/>
            <w:gridSpan w:val="2"/>
          </w:tcPr>
          <w:p w14:paraId="01127424" w14:textId="583B98C8" w:rsidR="0002000D" w:rsidRPr="00CD5AB3" w:rsidRDefault="0002000D" w:rsidP="00D71C4A">
            <w:pPr>
              <w:pStyle w:val="pqiTabBody"/>
            </w:pPr>
          </w:p>
        </w:tc>
        <w:tc>
          <w:tcPr>
            <w:tcW w:w="3212" w:type="dxa"/>
          </w:tcPr>
          <w:p w14:paraId="3BFE2ACC" w14:textId="77777777" w:rsidR="0002000D" w:rsidRPr="00CD5AB3" w:rsidRDefault="0002000D" w:rsidP="00D71C4A">
            <w:pPr>
              <w:pStyle w:val="pqiTabBody"/>
            </w:pPr>
            <w:r w:rsidRPr="00CD5AB3">
              <w:t>Atrybut</w:t>
            </w:r>
          </w:p>
          <w:p w14:paraId="20BCA3E9" w14:textId="77777777" w:rsidR="0002000D" w:rsidRPr="00CD5AB3" w:rsidRDefault="0002000D" w:rsidP="00D71C4A">
            <w:pPr>
              <w:pStyle w:val="pqiTabBody"/>
            </w:pPr>
            <w:r w:rsidRPr="00CD5AB3">
              <w:t>Określa rodzaj podmiotu.</w:t>
            </w:r>
          </w:p>
          <w:p w14:paraId="7FE8F1BD" w14:textId="49EA862D" w:rsidR="0002000D" w:rsidRPr="00CD5AB3" w:rsidRDefault="0002000D" w:rsidP="003F16F8">
            <w:pPr>
              <w:pStyle w:val="pqiTabBody"/>
            </w:pPr>
            <w:r w:rsidRPr="00CD5AB3">
              <w:t>Możliwe wartości</w:t>
            </w:r>
            <w:r w:rsidR="00AF7118" w:rsidRPr="00CD5AB3">
              <w:t xml:space="preserve"> określa słownik</w:t>
            </w:r>
            <w:r w:rsidR="00C87F44" w:rsidRPr="00CD5AB3">
              <w:t xml:space="preserve"> 4.</w:t>
            </w:r>
            <w:r w:rsidR="003F16F8" w:rsidRPr="00CD5AB3" w:rsidDel="003F16F8">
              <w:t xml:space="preserve"> </w:t>
            </w:r>
            <w:r w:rsidR="003F16F8">
              <w:t>5</w:t>
            </w:r>
          </w:p>
        </w:tc>
        <w:tc>
          <w:tcPr>
            <w:tcW w:w="1609" w:type="dxa"/>
            <w:gridSpan w:val="3"/>
          </w:tcPr>
          <w:p w14:paraId="268EE688" w14:textId="77777777" w:rsidR="0002000D" w:rsidRPr="00CD5AB3" w:rsidRDefault="0002000D" w:rsidP="00D71C4A">
            <w:pPr>
              <w:pStyle w:val="pqiTabBody"/>
            </w:pPr>
            <w:r w:rsidRPr="00CD5AB3">
              <w:t>n1</w:t>
            </w:r>
          </w:p>
        </w:tc>
      </w:tr>
      <w:tr w:rsidR="00B5670C" w:rsidRPr="00CD5AB3" w14:paraId="5966756F" w14:textId="77777777" w:rsidTr="00755640">
        <w:tc>
          <w:tcPr>
            <w:tcW w:w="328" w:type="dxa"/>
          </w:tcPr>
          <w:p w14:paraId="44A64AAA" w14:textId="77777777" w:rsidR="0002000D" w:rsidRPr="00CD5AB3" w:rsidRDefault="0002000D" w:rsidP="00D71C4A">
            <w:pPr>
              <w:pStyle w:val="pqiTabBody"/>
              <w:rPr>
                <w:b/>
              </w:rPr>
            </w:pPr>
          </w:p>
        </w:tc>
        <w:tc>
          <w:tcPr>
            <w:tcW w:w="603" w:type="dxa"/>
            <w:gridSpan w:val="2"/>
          </w:tcPr>
          <w:p w14:paraId="3A8B24F7" w14:textId="77777777" w:rsidR="0002000D" w:rsidRPr="00CD5AB3" w:rsidRDefault="0002000D" w:rsidP="00D71C4A">
            <w:pPr>
              <w:pStyle w:val="pqiTabBody"/>
              <w:rPr>
                <w:i/>
              </w:rPr>
            </w:pPr>
            <w:r w:rsidRPr="00CD5AB3">
              <w:rPr>
                <w:i/>
              </w:rPr>
              <w:t>a</w:t>
            </w:r>
          </w:p>
        </w:tc>
        <w:tc>
          <w:tcPr>
            <w:tcW w:w="4563" w:type="dxa"/>
            <w:gridSpan w:val="2"/>
          </w:tcPr>
          <w:p w14:paraId="5FD0FB85" w14:textId="77777777" w:rsidR="003F16F8" w:rsidRPr="00CD5AB3" w:rsidRDefault="003F16F8" w:rsidP="003F16F8">
            <w:pPr>
              <w:pStyle w:val="pqiTabBody"/>
              <w:rPr>
                <w:lang w:val="en-US"/>
              </w:rPr>
            </w:pPr>
            <w:r w:rsidRPr="00CD5AB3">
              <w:rPr>
                <w:lang w:val="en-US"/>
              </w:rPr>
              <w:t>Identyfikacja podmiotu</w:t>
            </w:r>
          </w:p>
          <w:p w14:paraId="6F4DF6B4" w14:textId="77777777" w:rsidR="003F16F8" w:rsidRPr="00CD5AB3" w:rsidRDefault="003F16F8" w:rsidP="003F16F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1CFE4BFB" w14:textId="77777777" w:rsidR="003F16F8" w:rsidRDefault="003F16F8" w:rsidP="003F16F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6CCAC346" w14:textId="10CEF463" w:rsidR="0002000D" w:rsidRPr="00CD5AB3" w:rsidRDefault="003F16F8" w:rsidP="00D71C4A">
            <w:pPr>
              <w:pStyle w:val="pqiTabBody"/>
            </w:pPr>
            <w:r w:rsidRPr="00CD5AB3">
              <w:rPr>
                <w:rFonts w:ascii="Courier New" w:hAnsi="Courier New" w:cs="Courier New"/>
                <w:noProof/>
                <w:color w:val="0000FF"/>
              </w:rPr>
              <w:t>TraderId/PersonalId</w:t>
            </w:r>
          </w:p>
        </w:tc>
        <w:tc>
          <w:tcPr>
            <w:tcW w:w="761" w:type="dxa"/>
            <w:gridSpan w:val="3"/>
          </w:tcPr>
          <w:p w14:paraId="39B24293" w14:textId="77777777" w:rsidR="0002000D" w:rsidRPr="00CD5AB3" w:rsidRDefault="0002000D" w:rsidP="00D71C4A">
            <w:pPr>
              <w:pStyle w:val="pqiTabBody"/>
            </w:pPr>
            <w:r w:rsidRPr="00CD5AB3">
              <w:t>R</w:t>
            </w:r>
          </w:p>
        </w:tc>
        <w:tc>
          <w:tcPr>
            <w:tcW w:w="2690" w:type="dxa"/>
            <w:gridSpan w:val="2"/>
          </w:tcPr>
          <w:p w14:paraId="06B0DBD8" w14:textId="77777777" w:rsidR="0002000D" w:rsidRPr="00CD5AB3" w:rsidRDefault="0002000D" w:rsidP="00D71C4A">
            <w:pPr>
              <w:pStyle w:val="pqiTabBody"/>
            </w:pPr>
          </w:p>
        </w:tc>
        <w:tc>
          <w:tcPr>
            <w:tcW w:w="3212" w:type="dxa"/>
          </w:tcPr>
          <w:p w14:paraId="7EFA88F2" w14:textId="77777777" w:rsidR="003F16F8" w:rsidRDefault="003F16F8" w:rsidP="003F16F8">
            <w:pPr>
              <w:pStyle w:val="pqiTabBody"/>
            </w:pPr>
            <w:r>
              <w:t>Należy podać identyfikator podmiotu zależny od wybranego typu podmiotu.</w:t>
            </w:r>
          </w:p>
          <w:p w14:paraId="49EEAA29" w14:textId="241A673E" w:rsidR="0002000D" w:rsidRPr="00CD5AB3" w:rsidRDefault="00446470" w:rsidP="00EE7ACC">
            <w:pPr>
              <w:pStyle w:val="pqiTabBody"/>
            </w:pPr>
            <w:r>
              <w:t xml:space="preserve">Obowiązkowe podanie dokładnie jednego identyfikatora. </w:t>
            </w:r>
            <w:r w:rsidR="00B248B1">
              <w:t xml:space="preserve">Dla nieobjętych systemem oraz osób </w:t>
            </w:r>
            <w:r w:rsidR="00B248B1">
              <w:lastRenderedPageBreak/>
              <w:t>fizycznych zarejestrowanych w PUESC (podmiot zużywający) podajemy Personal ID (PESEL lub inny numer). Dla zużywających i zużywających gospodarczych, podmiotów niszczących podajemy TaxNumber (NIP). Dla reszty podajemy ExciseNumber (numer akcyzowy) lub numer podmiotu pośredniczącego.</w:t>
            </w:r>
            <w:r w:rsidR="003F16F8">
              <w:t xml:space="preserve">W przypadku, gdy </w:t>
            </w:r>
            <w:r w:rsidR="00B110D3">
              <w:t xml:space="preserve">Podmiotem </w:t>
            </w:r>
            <w:r w:rsidR="003F16F8">
              <w:t>wysyłającym jest właściciel składu podatkowego, w miejscu wysyłki należy podać skład podatkowy</w:t>
            </w:r>
            <w:r w:rsidR="00EE7ACC">
              <w:t>.</w:t>
            </w:r>
          </w:p>
        </w:tc>
        <w:tc>
          <w:tcPr>
            <w:tcW w:w="1609" w:type="dxa"/>
            <w:gridSpan w:val="3"/>
          </w:tcPr>
          <w:p w14:paraId="6402C5AD" w14:textId="77777777" w:rsidR="0002000D" w:rsidRPr="00CD5AB3" w:rsidRDefault="0002000D" w:rsidP="00D71C4A">
            <w:pPr>
              <w:pStyle w:val="pqiTabBody"/>
            </w:pPr>
            <w:r w:rsidRPr="00CD5AB3">
              <w:lastRenderedPageBreak/>
              <w:t>an13</w:t>
            </w:r>
          </w:p>
        </w:tc>
      </w:tr>
      <w:tr w:rsidR="00B5670C" w:rsidRPr="00CD5AB3" w14:paraId="35FA0142" w14:textId="77777777" w:rsidTr="00755640">
        <w:tc>
          <w:tcPr>
            <w:tcW w:w="328" w:type="dxa"/>
          </w:tcPr>
          <w:p w14:paraId="4AB3F944" w14:textId="77777777" w:rsidR="0002000D" w:rsidRPr="00CD5AB3" w:rsidRDefault="0002000D" w:rsidP="00D71C4A">
            <w:pPr>
              <w:pStyle w:val="pqiTabBody"/>
              <w:rPr>
                <w:b/>
              </w:rPr>
            </w:pPr>
          </w:p>
        </w:tc>
        <w:tc>
          <w:tcPr>
            <w:tcW w:w="603" w:type="dxa"/>
            <w:gridSpan w:val="2"/>
          </w:tcPr>
          <w:p w14:paraId="756E8CA7" w14:textId="77777777" w:rsidR="0002000D" w:rsidRPr="00CD5AB3" w:rsidRDefault="0002000D" w:rsidP="00D71C4A">
            <w:pPr>
              <w:pStyle w:val="pqiTabBody"/>
              <w:rPr>
                <w:i/>
              </w:rPr>
            </w:pPr>
            <w:r w:rsidRPr="00CD5AB3">
              <w:rPr>
                <w:i/>
              </w:rPr>
              <w:t>b</w:t>
            </w:r>
          </w:p>
        </w:tc>
        <w:tc>
          <w:tcPr>
            <w:tcW w:w="4563" w:type="dxa"/>
            <w:gridSpan w:val="2"/>
          </w:tcPr>
          <w:p w14:paraId="2D16D28A" w14:textId="72D2215A" w:rsidR="0002000D" w:rsidRPr="00CD5AB3" w:rsidRDefault="0002000D" w:rsidP="00D71C4A">
            <w:pPr>
              <w:pStyle w:val="pqiTabBody"/>
            </w:pPr>
            <w:r w:rsidRPr="00CD5AB3">
              <w:t>Nazwa podmiotu</w:t>
            </w:r>
          </w:p>
          <w:p w14:paraId="5F97B2F3" w14:textId="77777777" w:rsidR="0002000D" w:rsidRPr="00CD5AB3" w:rsidRDefault="0002000D" w:rsidP="00D71C4A">
            <w:pPr>
              <w:pStyle w:val="pqiTabBody"/>
            </w:pPr>
            <w:r w:rsidRPr="00CD5AB3">
              <w:rPr>
                <w:rFonts w:ascii="Courier New" w:hAnsi="Courier New" w:cs="Courier New"/>
                <w:noProof/>
                <w:color w:val="0000FF"/>
              </w:rPr>
              <w:t>TraderName</w:t>
            </w:r>
          </w:p>
        </w:tc>
        <w:tc>
          <w:tcPr>
            <w:tcW w:w="761" w:type="dxa"/>
            <w:gridSpan w:val="3"/>
          </w:tcPr>
          <w:p w14:paraId="59B904AB" w14:textId="77777777" w:rsidR="0002000D" w:rsidRPr="00CD5AB3" w:rsidRDefault="0002000D" w:rsidP="00D71C4A">
            <w:pPr>
              <w:pStyle w:val="pqiTabBody"/>
            </w:pPr>
            <w:r w:rsidRPr="00CD5AB3">
              <w:t>R</w:t>
            </w:r>
          </w:p>
        </w:tc>
        <w:tc>
          <w:tcPr>
            <w:tcW w:w="2690" w:type="dxa"/>
            <w:gridSpan w:val="2"/>
            <w:vMerge w:val="restart"/>
          </w:tcPr>
          <w:p w14:paraId="29F4FFA5" w14:textId="77777777" w:rsidR="0002000D" w:rsidRPr="00CD5AB3" w:rsidRDefault="0002000D" w:rsidP="00D71C4A">
            <w:pPr>
              <w:pStyle w:val="pqiTabBody"/>
            </w:pPr>
          </w:p>
        </w:tc>
        <w:tc>
          <w:tcPr>
            <w:tcW w:w="3212" w:type="dxa"/>
          </w:tcPr>
          <w:p w14:paraId="37002985" w14:textId="77777777" w:rsidR="0002000D" w:rsidRPr="00CD5AB3" w:rsidRDefault="0002000D" w:rsidP="00D71C4A">
            <w:pPr>
              <w:pStyle w:val="pqiTabBody"/>
            </w:pPr>
          </w:p>
        </w:tc>
        <w:tc>
          <w:tcPr>
            <w:tcW w:w="1609" w:type="dxa"/>
            <w:gridSpan w:val="3"/>
          </w:tcPr>
          <w:p w14:paraId="1C459F39" w14:textId="77777777" w:rsidR="0002000D" w:rsidRPr="00CD5AB3" w:rsidRDefault="0002000D" w:rsidP="00D71C4A">
            <w:pPr>
              <w:pStyle w:val="pqiTabBody"/>
            </w:pPr>
            <w:r w:rsidRPr="00CD5AB3">
              <w:t>an..182</w:t>
            </w:r>
          </w:p>
        </w:tc>
      </w:tr>
      <w:tr w:rsidR="00B5670C" w:rsidRPr="00CD5AB3" w14:paraId="76985731" w14:textId="77777777" w:rsidTr="00755640">
        <w:tc>
          <w:tcPr>
            <w:tcW w:w="328" w:type="dxa"/>
          </w:tcPr>
          <w:p w14:paraId="530F199E" w14:textId="77777777" w:rsidR="0002000D" w:rsidRPr="00CD5AB3" w:rsidRDefault="0002000D" w:rsidP="00D71C4A">
            <w:pPr>
              <w:pStyle w:val="pqiTabBody"/>
              <w:rPr>
                <w:b/>
              </w:rPr>
            </w:pPr>
          </w:p>
        </w:tc>
        <w:tc>
          <w:tcPr>
            <w:tcW w:w="603" w:type="dxa"/>
            <w:gridSpan w:val="2"/>
          </w:tcPr>
          <w:p w14:paraId="055697AC" w14:textId="77777777" w:rsidR="0002000D" w:rsidRPr="00CD5AB3" w:rsidRDefault="0002000D" w:rsidP="00D71C4A">
            <w:pPr>
              <w:pStyle w:val="pqiTabBody"/>
              <w:rPr>
                <w:i/>
              </w:rPr>
            </w:pPr>
            <w:r w:rsidRPr="00CD5AB3">
              <w:rPr>
                <w:i/>
              </w:rPr>
              <w:t>c</w:t>
            </w:r>
          </w:p>
        </w:tc>
        <w:tc>
          <w:tcPr>
            <w:tcW w:w="4563" w:type="dxa"/>
            <w:gridSpan w:val="2"/>
          </w:tcPr>
          <w:p w14:paraId="660549B8" w14:textId="77777777" w:rsidR="0002000D" w:rsidRPr="00CD5AB3" w:rsidRDefault="0002000D" w:rsidP="00D71C4A">
            <w:pPr>
              <w:pStyle w:val="pqiTabBody"/>
            </w:pPr>
            <w:r w:rsidRPr="00CD5AB3">
              <w:t>Ulica</w:t>
            </w:r>
          </w:p>
          <w:p w14:paraId="73EA066F" w14:textId="77777777" w:rsidR="0002000D" w:rsidRPr="00CD5AB3" w:rsidRDefault="0002000D" w:rsidP="00D71C4A">
            <w:pPr>
              <w:pStyle w:val="pqiTabBody"/>
            </w:pPr>
            <w:r w:rsidRPr="00CD5AB3">
              <w:rPr>
                <w:rFonts w:ascii="Courier New" w:hAnsi="Courier New" w:cs="Courier New"/>
                <w:noProof/>
                <w:color w:val="0000FF"/>
              </w:rPr>
              <w:t>StreetName</w:t>
            </w:r>
          </w:p>
        </w:tc>
        <w:tc>
          <w:tcPr>
            <w:tcW w:w="761" w:type="dxa"/>
            <w:gridSpan w:val="3"/>
          </w:tcPr>
          <w:p w14:paraId="7405D46C" w14:textId="77777777" w:rsidR="0002000D" w:rsidRPr="00CD5AB3" w:rsidRDefault="0002000D" w:rsidP="00D71C4A">
            <w:pPr>
              <w:pStyle w:val="pqiTabBody"/>
            </w:pPr>
            <w:r w:rsidRPr="00CD5AB3">
              <w:t>R</w:t>
            </w:r>
          </w:p>
        </w:tc>
        <w:tc>
          <w:tcPr>
            <w:tcW w:w="2690" w:type="dxa"/>
            <w:gridSpan w:val="2"/>
            <w:vMerge/>
          </w:tcPr>
          <w:p w14:paraId="1EB31611" w14:textId="77777777" w:rsidR="0002000D" w:rsidRPr="00CD5AB3" w:rsidRDefault="0002000D" w:rsidP="00D71C4A">
            <w:pPr>
              <w:pStyle w:val="pqiTabBody"/>
            </w:pPr>
          </w:p>
        </w:tc>
        <w:tc>
          <w:tcPr>
            <w:tcW w:w="3212" w:type="dxa"/>
          </w:tcPr>
          <w:p w14:paraId="57625421" w14:textId="77777777" w:rsidR="0002000D" w:rsidRPr="00CD5AB3" w:rsidRDefault="0002000D" w:rsidP="00D71C4A">
            <w:pPr>
              <w:pStyle w:val="pqiTabBody"/>
            </w:pPr>
          </w:p>
        </w:tc>
        <w:tc>
          <w:tcPr>
            <w:tcW w:w="1609" w:type="dxa"/>
            <w:gridSpan w:val="3"/>
          </w:tcPr>
          <w:p w14:paraId="72425A8A" w14:textId="77777777" w:rsidR="0002000D" w:rsidRPr="00CD5AB3" w:rsidRDefault="0002000D" w:rsidP="00D71C4A">
            <w:pPr>
              <w:pStyle w:val="pqiTabBody"/>
            </w:pPr>
            <w:r w:rsidRPr="00CD5AB3">
              <w:t>an..65</w:t>
            </w:r>
          </w:p>
        </w:tc>
      </w:tr>
      <w:tr w:rsidR="00B5670C" w:rsidRPr="00CD5AB3" w14:paraId="6D3866C1" w14:textId="77777777" w:rsidTr="00755640">
        <w:tc>
          <w:tcPr>
            <w:tcW w:w="328" w:type="dxa"/>
          </w:tcPr>
          <w:p w14:paraId="4D55E4C4" w14:textId="77777777" w:rsidR="0002000D" w:rsidRPr="00CD5AB3" w:rsidRDefault="0002000D" w:rsidP="00D71C4A">
            <w:pPr>
              <w:pStyle w:val="pqiTabBody"/>
              <w:rPr>
                <w:b/>
              </w:rPr>
            </w:pPr>
          </w:p>
        </w:tc>
        <w:tc>
          <w:tcPr>
            <w:tcW w:w="603" w:type="dxa"/>
            <w:gridSpan w:val="2"/>
          </w:tcPr>
          <w:p w14:paraId="733617AE" w14:textId="77777777" w:rsidR="0002000D" w:rsidRPr="00CD5AB3" w:rsidRDefault="0002000D" w:rsidP="00D71C4A">
            <w:pPr>
              <w:pStyle w:val="pqiTabBody"/>
              <w:rPr>
                <w:i/>
              </w:rPr>
            </w:pPr>
            <w:r w:rsidRPr="00CD5AB3">
              <w:rPr>
                <w:i/>
              </w:rPr>
              <w:t>d</w:t>
            </w:r>
          </w:p>
        </w:tc>
        <w:tc>
          <w:tcPr>
            <w:tcW w:w="4563" w:type="dxa"/>
            <w:gridSpan w:val="2"/>
          </w:tcPr>
          <w:p w14:paraId="7D375E4D" w14:textId="77777777" w:rsidR="0002000D" w:rsidRPr="00CD5AB3" w:rsidRDefault="0002000D" w:rsidP="00D71C4A">
            <w:pPr>
              <w:pStyle w:val="pqiTabBody"/>
            </w:pPr>
            <w:r w:rsidRPr="00CD5AB3">
              <w:t>Numer domu</w:t>
            </w:r>
          </w:p>
          <w:p w14:paraId="5029A5FC" w14:textId="77777777" w:rsidR="0002000D" w:rsidRPr="00CD5AB3" w:rsidRDefault="0002000D" w:rsidP="00D71C4A">
            <w:pPr>
              <w:pStyle w:val="pqiTabBody"/>
            </w:pPr>
            <w:r w:rsidRPr="00CD5AB3">
              <w:rPr>
                <w:rFonts w:ascii="Courier New" w:hAnsi="Courier New" w:cs="Courier New"/>
                <w:noProof/>
                <w:color w:val="0000FF"/>
              </w:rPr>
              <w:t>StreetNumber</w:t>
            </w:r>
          </w:p>
        </w:tc>
        <w:tc>
          <w:tcPr>
            <w:tcW w:w="761" w:type="dxa"/>
            <w:gridSpan w:val="3"/>
          </w:tcPr>
          <w:p w14:paraId="68D191AE" w14:textId="77777777" w:rsidR="0002000D" w:rsidRPr="00CD5AB3" w:rsidRDefault="0002000D" w:rsidP="00D71C4A">
            <w:pPr>
              <w:pStyle w:val="pqiTabBody"/>
            </w:pPr>
            <w:r w:rsidRPr="00CD5AB3">
              <w:t>O</w:t>
            </w:r>
          </w:p>
        </w:tc>
        <w:tc>
          <w:tcPr>
            <w:tcW w:w="2690" w:type="dxa"/>
            <w:gridSpan w:val="2"/>
            <w:vMerge/>
          </w:tcPr>
          <w:p w14:paraId="4ACEB7F2" w14:textId="77777777" w:rsidR="0002000D" w:rsidRPr="00CD5AB3" w:rsidRDefault="0002000D" w:rsidP="00D71C4A">
            <w:pPr>
              <w:pStyle w:val="pqiTabBody"/>
            </w:pPr>
          </w:p>
        </w:tc>
        <w:tc>
          <w:tcPr>
            <w:tcW w:w="3212" w:type="dxa"/>
          </w:tcPr>
          <w:p w14:paraId="7773A2CA" w14:textId="77777777" w:rsidR="0002000D" w:rsidRPr="00CD5AB3" w:rsidRDefault="0002000D" w:rsidP="00D71C4A">
            <w:pPr>
              <w:pStyle w:val="pqiTabBody"/>
            </w:pPr>
          </w:p>
        </w:tc>
        <w:tc>
          <w:tcPr>
            <w:tcW w:w="1609" w:type="dxa"/>
            <w:gridSpan w:val="3"/>
          </w:tcPr>
          <w:p w14:paraId="2A392475" w14:textId="77777777" w:rsidR="0002000D" w:rsidRPr="00CD5AB3" w:rsidRDefault="0002000D" w:rsidP="00D71C4A">
            <w:pPr>
              <w:pStyle w:val="pqiTabBody"/>
            </w:pPr>
            <w:r w:rsidRPr="00CD5AB3">
              <w:t>an..11</w:t>
            </w:r>
          </w:p>
        </w:tc>
      </w:tr>
      <w:tr w:rsidR="00B5670C" w:rsidRPr="00CD5AB3" w14:paraId="5A8BFE7F" w14:textId="77777777" w:rsidTr="00755640">
        <w:tc>
          <w:tcPr>
            <w:tcW w:w="328" w:type="dxa"/>
          </w:tcPr>
          <w:p w14:paraId="27CAFA8B" w14:textId="77777777" w:rsidR="0002000D" w:rsidRPr="00CD5AB3" w:rsidRDefault="0002000D" w:rsidP="00D71C4A">
            <w:pPr>
              <w:pStyle w:val="pqiTabBody"/>
              <w:rPr>
                <w:b/>
              </w:rPr>
            </w:pPr>
          </w:p>
        </w:tc>
        <w:tc>
          <w:tcPr>
            <w:tcW w:w="603" w:type="dxa"/>
            <w:gridSpan w:val="2"/>
          </w:tcPr>
          <w:p w14:paraId="30FA66DC" w14:textId="77777777" w:rsidR="0002000D" w:rsidRPr="00CD5AB3" w:rsidRDefault="0002000D" w:rsidP="00D71C4A">
            <w:pPr>
              <w:pStyle w:val="pqiTabBody"/>
              <w:rPr>
                <w:i/>
              </w:rPr>
            </w:pPr>
            <w:r w:rsidRPr="00CD5AB3">
              <w:rPr>
                <w:i/>
              </w:rPr>
              <w:t>e</w:t>
            </w:r>
          </w:p>
        </w:tc>
        <w:tc>
          <w:tcPr>
            <w:tcW w:w="4563" w:type="dxa"/>
            <w:gridSpan w:val="2"/>
          </w:tcPr>
          <w:p w14:paraId="1148E0E3" w14:textId="77777777" w:rsidR="0002000D" w:rsidRPr="00CD5AB3" w:rsidRDefault="0002000D" w:rsidP="00D71C4A">
            <w:pPr>
              <w:pStyle w:val="pqiTabBody"/>
            </w:pPr>
            <w:r w:rsidRPr="00CD5AB3">
              <w:t>Kod pocztowy</w:t>
            </w:r>
          </w:p>
          <w:p w14:paraId="33E82B93" w14:textId="77777777" w:rsidR="0002000D" w:rsidRPr="00CD5AB3" w:rsidRDefault="0002000D" w:rsidP="00D71C4A">
            <w:pPr>
              <w:pStyle w:val="pqiTabBody"/>
            </w:pPr>
            <w:r w:rsidRPr="00CD5AB3">
              <w:rPr>
                <w:rFonts w:ascii="Courier New" w:hAnsi="Courier New" w:cs="Courier New"/>
                <w:noProof/>
                <w:color w:val="0000FF"/>
              </w:rPr>
              <w:t>Postcode</w:t>
            </w:r>
          </w:p>
        </w:tc>
        <w:tc>
          <w:tcPr>
            <w:tcW w:w="761" w:type="dxa"/>
            <w:gridSpan w:val="3"/>
          </w:tcPr>
          <w:p w14:paraId="6CDC6856" w14:textId="77777777" w:rsidR="0002000D" w:rsidRPr="00CD5AB3" w:rsidRDefault="0002000D" w:rsidP="00D71C4A">
            <w:pPr>
              <w:pStyle w:val="pqiTabBody"/>
            </w:pPr>
            <w:r w:rsidRPr="00CD5AB3">
              <w:t>R</w:t>
            </w:r>
          </w:p>
        </w:tc>
        <w:tc>
          <w:tcPr>
            <w:tcW w:w="2690" w:type="dxa"/>
            <w:gridSpan w:val="2"/>
            <w:vMerge/>
          </w:tcPr>
          <w:p w14:paraId="5E9BA573" w14:textId="77777777" w:rsidR="0002000D" w:rsidRPr="00CD5AB3" w:rsidRDefault="0002000D" w:rsidP="00D71C4A">
            <w:pPr>
              <w:pStyle w:val="pqiTabBody"/>
            </w:pPr>
          </w:p>
        </w:tc>
        <w:tc>
          <w:tcPr>
            <w:tcW w:w="3212" w:type="dxa"/>
          </w:tcPr>
          <w:p w14:paraId="14271083" w14:textId="77777777" w:rsidR="0002000D" w:rsidRPr="00CD5AB3" w:rsidRDefault="0002000D" w:rsidP="00D71C4A">
            <w:pPr>
              <w:pStyle w:val="pqiTabBody"/>
            </w:pPr>
          </w:p>
        </w:tc>
        <w:tc>
          <w:tcPr>
            <w:tcW w:w="1609" w:type="dxa"/>
            <w:gridSpan w:val="3"/>
          </w:tcPr>
          <w:p w14:paraId="39B11C00" w14:textId="77777777" w:rsidR="0002000D" w:rsidRPr="00CD5AB3" w:rsidRDefault="0002000D" w:rsidP="00D71C4A">
            <w:pPr>
              <w:pStyle w:val="pqiTabBody"/>
            </w:pPr>
            <w:r w:rsidRPr="00CD5AB3">
              <w:t>an..10</w:t>
            </w:r>
          </w:p>
        </w:tc>
      </w:tr>
      <w:tr w:rsidR="00B5670C" w:rsidRPr="00CD5AB3" w14:paraId="4E4D9011" w14:textId="77777777" w:rsidTr="00755640">
        <w:tc>
          <w:tcPr>
            <w:tcW w:w="328" w:type="dxa"/>
          </w:tcPr>
          <w:p w14:paraId="47AF2773" w14:textId="77777777" w:rsidR="0002000D" w:rsidRPr="00CD5AB3" w:rsidRDefault="0002000D" w:rsidP="00D71C4A">
            <w:pPr>
              <w:pStyle w:val="pqiTabBody"/>
              <w:rPr>
                <w:b/>
              </w:rPr>
            </w:pPr>
          </w:p>
        </w:tc>
        <w:tc>
          <w:tcPr>
            <w:tcW w:w="603" w:type="dxa"/>
            <w:gridSpan w:val="2"/>
          </w:tcPr>
          <w:p w14:paraId="25895466" w14:textId="77777777" w:rsidR="0002000D" w:rsidRPr="00CD5AB3" w:rsidRDefault="0002000D" w:rsidP="00D71C4A">
            <w:pPr>
              <w:pStyle w:val="pqiTabBody"/>
              <w:rPr>
                <w:i/>
              </w:rPr>
            </w:pPr>
            <w:r w:rsidRPr="00CD5AB3">
              <w:rPr>
                <w:i/>
              </w:rPr>
              <w:t>f</w:t>
            </w:r>
          </w:p>
        </w:tc>
        <w:tc>
          <w:tcPr>
            <w:tcW w:w="4563" w:type="dxa"/>
            <w:gridSpan w:val="2"/>
          </w:tcPr>
          <w:p w14:paraId="20779CEE" w14:textId="77777777" w:rsidR="0002000D" w:rsidRPr="00CD5AB3" w:rsidRDefault="0002000D" w:rsidP="00D71C4A">
            <w:pPr>
              <w:pStyle w:val="pqiTabBody"/>
            </w:pPr>
            <w:r w:rsidRPr="00CD5AB3">
              <w:t>Miejscowość</w:t>
            </w:r>
          </w:p>
          <w:p w14:paraId="27CC2211" w14:textId="77777777" w:rsidR="0002000D" w:rsidRPr="00CD5AB3" w:rsidRDefault="0002000D" w:rsidP="00D71C4A">
            <w:pPr>
              <w:pStyle w:val="pqiTabBody"/>
            </w:pPr>
            <w:r w:rsidRPr="00CD5AB3">
              <w:rPr>
                <w:rFonts w:ascii="Courier New" w:hAnsi="Courier New" w:cs="Courier New"/>
                <w:noProof/>
                <w:color w:val="0000FF"/>
              </w:rPr>
              <w:t>City</w:t>
            </w:r>
          </w:p>
        </w:tc>
        <w:tc>
          <w:tcPr>
            <w:tcW w:w="761" w:type="dxa"/>
            <w:gridSpan w:val="3"/>
          </w:tcPr>
          <w:p w14:paraId="5D43A437" w14:textId="77777777" w:rsidR="0002000D" w:rsidRPr="00CD5AB3" w:rsidRDefault="0002000D" w:rsidP="00D71C4A">
            <w:pPr>
              <w:pStyle w:val="pqiTabBody"/>
            </w:pPr>
            <w:r w:rsidRPr="00CD5AB3">
              <w:t>R</w:t>
            </w:r>
          </w:p>
        </w:tc>
        <w:tc>
          <w:tcPr>
            <w:tcW w:w="2690" w:type="dxa"/>
            <w:gridSpan w:val="2"/>
            <w:vMerge/>
          </w:tcPr>
          <w:p w14:paraId="06FFBB1C" w14:textId="77777777" w:rsidR="0002000D" w:rsidRPr="00CD5AB3" w:rsidRDefault="0002000D" w:rsidP="00D71C4A">
            <w:pPr>
              <w:pStyle w:val="pqiTabBody"/>
            </w:pPr>
          </w:p>
        </w:tc>
        <w:tc>
          <w:tcPr>
            <w:tcW w:w="3212" w:type="dxa"/>
          </w:tcPr>
          <w:p w14:paraId="1BB9CE95" w14:textId="77777777" w:rsidR="0002000D" w:rsidRPr="00CD5AB3" w:rsidRDefault="0002000D" w:rsidP="00D71C4A">
            <w:pPr>
              <w:pStyle w:val="pqiTabBody"/>
            </w:pPr>
          </w:p>
        </w:tc>
        <w:tc>
          <w:tcPr>
            <w:tcW w:w="1609" w:type="dxa"/>
            <w:gridSpan w:val="3"/>
          </w:tcPr>
          <w:p w14:paraId="4236E074" w14:textId="77777777" w:rsidR="0002000D" w:rsidRPr="00CD5AB3" w:rsidRDefault="0002000D" w:rsidP="00D71C4A">
            <w:pPr>
              <w:pStyle w:val="pqiTabBody"/>
            </w:pPr>
            <w:r w:rsidRPr="00CD5AB3">
              <w:t>an..50</w:t>
            </w:r>
          </w:p>
        </w:tc>
      </w:tr>
      <w:tr w:rsidR="00B5670C" w:rsidRPr="00CD5AB3" w14:paraId="2605EB80" w14:textId="77777777" w:rsidTr="00755640">
        <w:tc>
          <w:tcPr>
            <w:tcW w:w="931" w:type="dxa"/>
            <w:gridSpan w:val="3"/>
          </w:tcPr>
          <w:p w14:paraId="109CB26C" w14:textId="0B4563AA" w:rsidR="0002000D" w:rsidRPr="00CD5AB3" w:rsidRDefault="00F8014C" w:rsidP="00D71C4A">
            <w:pPr>
              <w:pStyle w:val="pqiTabHead"/>
            </w:pPr>
            <w:r w:rsidRPr="00CD5AB3">
              <w:lastRenderedPageBreak/>
              <w:t>4</w:t>
            </w:r>
          </w:p>
        </w:tc>
        <w:tc>
          <w:tcPr>
            <w:tcW w:w="4563" w:type="dxa"/>
            <w:gridSpan w:val="2"/>
          </w:tcPr>
          <w:p w14:paraId="66758F55" w14:textId="77777777" w:rsidR="0002000D" w:rsidRPr="00CD5AB3" w:rsidRDefault="0002000D" w:rsidP="00D71C4A">
            <w:pPr>
              <w:pStyle w:val="pqiTabHead"/>
            </w:pPr>
            <w:r w:rsidRPr="00CD5AB3">
              <w:t>URZĄD właściwy w miejscu wysyłki</w:t>
            </w:r>
          </w:p>
          <w:p w14:paraId="47088F43" w14:textId="77777777" w:rsidR="0002000D" w:rsidRPr="00CD5AB3" w:rsidRDefault="0002000D" w:rsidP="00D71C4A">
            <w:pPr>
              <w:pStyle w:val="pqiTabHead"/>
            </w:pPr>
            <w:r w:rsidRPr="00CD5AB3">
              <w:rPr>
                <w:rFonts w:ascii="Courier New" w:hAnsi="Courier New" w:cs="Courier New"/>
                <w:noProof/>
                <w:color w:val="0000FF"/>
              </w:rPr>
              <w:t>PlaceOfDispatchCustomsOffice</w:t>
            </w:r>
          </w:p>
        </w:tc>
        <w:tc>
          <w:tcPr>
            <w:tcW w:w="761" w:type="dxa"/>
            <w:gridSpan w:val="3"/>
          </w:tcPr>
          <w:p w14:paraId="2E6CDFF2" w14:textId="5F403A1A" w:rsidR="0002000D" w:rsidRPr="00CD5AB3" w:rsidRDefault="00F8014C" w:rsidP="00D71C4A">
            <w:pPr>
              <w:pStyle w:val="pqiTabHead"/>
            </w:pPr>
            <w:r w:rsidRPr="00CD5AB3">
              <w:t>R</w:t>
            </w:r>
          </w:p>
        </w:tc>
        <w:tc>
          <w:tcPr>
            <w:tcW w:w="2690" w:type="dxa"/>
            <w:gridSpan w:val="2"/>
          </w:tcPr>
          <w:p w14:paraId="21D82241" w14:textId="0531883C" w:rsidR="0002000D" w:rsidRPr="00CD5AB3" w:rsidRDefault="0002000D" w:rsidP="00D71C4A">
            <w:pPr>
              <w:pStyle w:val="pqiTabHead"/>
              <w:rPr>
                <w:b w:val="0"/>
              </w:rPr>
            </w:pPr>
          </w:p>
        </w:tc>
        <w:tc>
          <w:tcPr>
            <w:tcW w:w="3212" w:type="dxa"/>
          </w:tcPr>
          <w:p w14:paraId="7BA6DB32" w14:textId="213AC693" w:rsidR="0002000D" w:rsidRPr="00CD5AB3" w:rsidRDefault="0002000D" w:rsidP="00D71C4A">
            <w:pPr>
              <w:pStyle w:val="pqiTabHead"/>
              <w:rPr>
                <w:b w:val="0"/>
              </w:rPr>
            </w:pPr>
          </w:p>
        </w:tc>
        <w:tc>
          <w:tcPr>
            <w:tcW w:w="1609" w:type="dxa"/>
            <w:gridSpan w:val="3"/>
          </w:tcPr>
          <w:p w14:paraId="4B340739" w14:textId="77777777" w:rsidR="0002000D" w:rsidRPr="00CD5AB3" w:rsidRDefault="0002000D" w:rsidP="00D71C4A">
            <w:pPr>
              <w:pStyle w:val="pqiTabHead"/>
            </w:pPr>
            <w:r w:rsidRPr="00CD5AB3">
              <w:t>1x</w:t>
            </w:r>
          </w:p>
        </w:tc>
      </w:tr>
      <w:tr w:rsidR="00B5670C" w:rsidRPr="00CD5AB3" w14:paraId="7509C375" w14:textId="77777777" w:rsidTr="00755640">
        <w:tc>
          <w:tcPr>
            <w:tcW w:w="328" w:type="dxa"/>
          </w:tcPr>
          <w:p w14:paraId="4C286684" w14:textId="77777777" w:rsidR="0002000D" w:rsidRPr="00CD5AB3" w:rsidRDefault="0002000D" w:rsidP="00D71C4A">
            <w:pPr>
              <w:pStyle w:val="pqiTabBody"/>
              <w:rPr>
                <w:b/>
              </w:rPr>
            </w:pPr>
          </w:p>
        </w:tc>
        <w:tc>
          <w:tcPr>
            <w:tcW w:w="603" w:type="dxa"/>
            <w:gridSpan w:val="2"/>
          </w:tcPr>
          <w:p w14:paraId="44F1A7B3" w14:textId="77777777" w:rsidR="0002000D" w:rsidRPr="00CD5AB3" w:rsidRDefault="0002000D" w:rsidP="00D71C4A">
            <w:pPr>
              <w:pStyle w:val="pqiTabBody"/>
              <w:rPr>
                <w:i/>
              </w:rPr>
            </w:pPr>
            <w:r w:rsidRPr="00CD5AB3">
              <w:rPr>
                <w:i/>
              </w:rPr>
              <w:t>a</w:t>
            </w:r>
          </w:p>
        </w:tc>
        <w:tc>
          <w:tcPr>
            <w:tcW w:w="4563" w:type="dxa"/>
            <w:gridSpan w:val="2"/>
          </w:tcPr>
          <w:p w14:paraId="05BB5E64" w14:textId="77777777" w:rsidR="0002000D" w:rsidRPr="00CD5AB3" w:rsidRDefault="0002000D" w:rsidP="00D71C4A">
            <w:pPr>
              <w:pStyle w:val="pqiTabBody"/>
            </w:pPr>
            <w:r w:rsidRPr="00CD5AB3">
              <w:t>Numer referencyjny urzędu</w:t>
            </w:r>
          </w:p>
          <w:p w14:paraId="0020C613" w14:textId="77777777" w:rsidR="0002000D" w:rsidRPr="00CD5AB3" w:rsidRDefault="0002000D" w:rsidP="00D71C4A">
            <w:pPr>
              <w:pStyle w:val="pqiTabBody"/>
            </w:pPr>
            <w:r w:rsidRPr="00CD5AB3">
              <w:rPr>
                <w:rFonts w:ascii="Courier New" w:hAnsi="Courier New" w:cs="Courier New"/>
                <w:noProof/>
                <w:color w:val="0000FF"/>
              </w:rPr>
              <w:t>ReferenceNumber</w:t>
            </w:r>
          </w:p>
        </w:tc>
        <w:tc>
          <w:tcPr>
            <w:tcW w:w="761" w:type="dxa"/>
            <w:gridSpan w:val="3"/>
          </w:tcPr>
          <w:p w14:paraId="045B6CAC" w14:textId="77777777" w:rsidR="0002000D" w:rsidRPr="00CD5AB3" w:rsidRDefault="0002000D" w:rsidP="00D71C4A">
            <w:pPr>
              <w:pStyle w:val="pqiTabBody"/>
            </w:pPr>
            <w:r w:rsidRPr="00CD5AB3">
              <w:t>R</w:t>
            </w:r>
          </w:p>
        </w:tc>
        <w:tc>
          <w:tcPr>
            <w:tcW w:w="2690" w:type="dxa"/>
            <w:gridSpan w:val="2"/>
          </w:tcPr>
          <w:p w14:paraId="4264A494" w14:textId="77777777" w:rsidR="0002000D" w:rsidRPr="00CD5AB3" w:rsidRDefault="0002000D" w:rsidP="00D71C4A">
            <w:pPr>
              <w:pStyle w:val="pqiTabBody"/>
            </w:pPr>
          </w:p>
        </w:tc>
        <w:tc>
          <w:tcPr>
            <w:tcW w:w="3212" w:type="dxa"/>
          </w:tcPr>
          <w:p w14:paraId="2A0A9C6B" w14:textId="63780F5C" w:rsidR="0002000D" w:rsidRPr="00CD5AB3" w:rsidRDefault="0002000D" w:rsidP="0051211F">
            <w:pPr>
              <w:pStyle w:val="pqiTabBody"/>
            </w:pPr>
            <w:r w:rsidRPr="00CD5AB3">
              <w:t xml:space="preserve">Należy podać kod </w:t>
            </w:r>
            <w:r w:rsidR="00D70E28" w:rsidRPr="00CD5AB3">
              <w:t>urzędu</w:t>
            </w:r>
            <w:r w:rsidR="00B110D3">
              <w:t xml:space="preserve"> </w:t>
            </w:r>
            <w:r w:rsidR="00B110D3" w:rsidRPr="00CD5AB3">
              <w:t>skarbowego właściwego ze względu na miejsc</w:t>
            </w:r>
            <w:r w:rsidR="00B110D3">
              <w:t>e</w:t>
            </w:r>
            <w:r w:rsidR="00B110D3" w:rsidRPr="00CD5AB3">
              <w:t xml:space="preserve"> wysyłki.</w:t>
            </w:r>
            <w:r w:rsidR="00D70E28" w:rsidRPr="00CD5AB3">
              <w:t>.</w:t>
            </w:r>
          </w:p>
        </w:tc>
        <w:tc>
          <w:tcPr>
            <w:tcW w:w="1609" w:type="dxa"/>
            <w:gridSpan w:val="3"/>
          </w:tcPr>
          <w:p w14:paraId="741F6F9D" w14:textId="77777777" w:rsidR="0002000D" w:rsidRPr="00CD5AB3" w:rsidRDefault="0002000D" w:rsidP="00D71C4A">
            <w:pPr>
              <w:pStyle w:val="pqiTabBody"/>
            </w:pPr>
            <w:r w:rsidRPr="00CD5AB3">
              <w:t>an8</w:t>
            </w:r>
          </w:p>
        </w:tc>
      </w:tr>
      <w:tr w:rsidR="00C32899" w:rsidRPr="00CD5AB3" w14:paraId="27194E84" w14:textId="77777777" w:rsidTr="00755640">
        <w:tc>
          <w:tcPr>
            <w:tcW w:w="328" w:type="dxa"/>
          </w:tcPr>
          <w:p w14:paraId="0F1D8F33" w14:textId="77777777" w:rsidR="00C32899" w:rsidRPr="00CD5AB3" w:rsidRDefault="00C32899" w:rsidP="00C32899">
            <w:pPr>
              <w:pStyle w:val="pqiTabBody"/>
              <w:rPr>
                <w:b/>
              </w:rPr>
            </w:pPr>
          </w:p>
        </w:tc>
        <w:tc>
          <w:tcPr>
            <w:tcW w:w="603" w:type="dxa"/>
            <w:gridSpan w:val="2"/>
          </w:tcPr>
          <w:p w14:paraId="7C0B4588" w14:textId="474A4F5E" w:rsidR="00C32899" w:rsidRPr="00CD5AB3" w:rsidRDefault="00C32899" w:rsidP="00C32899">
            <w:pPr>
              <w:pStyle w:val="pqiTabBody"/>
              <w:rPr>
                <w:i/>
              </w:rPr>
            </w:pPr>
            <w:r>
              <w:rPr>
                <w:i/>
              </w:rPr>
              <w:t>b</w:t>
            </w:r>
          </w:p>
        </w:tc>
        <w:tc>
          <w:tcPr>
            <w:tcW w:w="4563" w:type="dxa"/>
            <w:gridSpan w:val="2"/>
          </w:tcPr>
          <w:p w14:paraId="08D39342" w14:textId="77777777" w:rsidR="00C32899" w:rsidRDefault="00C32899" w:rsidP="00C32899">
            <w:pPr>
              <w:pStyle w:val="pqiTabBody"/>
            </w:pPr>
            <w:r>
              <w:t>Numer referencyjny urzędu właściwego dla importu</w:t>
            </w:r>
          </w:p>
          <w:p w14:paraId="5777607A" w14:textId="37C4F0BE" w:rsidR="00C32899" w:rsidRPr="00CD5AB3" w:rsidRDefault="00C32899" w:rsidP="00C32899">
            <w:pPr>
              <w:pStyle w:val="pqiTabBody"/>
            </w:pPr>
            <w:r w:rsidRPr="007621D0">
              <w:rPr>
                <w:rFonts w:ascii="Courier New" w:hAnsi="Courier New" w:cs="Courier New"/>
                <w:noProof/>
                <w:color w:val="0000FF"/>
              </w:rPr>
              <w:t>DispatchImportOfficeReferenceNumber</w:t>
            </w:r>
          </w:p>
        </w:tc>
        <w:tc>
          <w:tcPr>
            <w:tcW w:w="761" w:type="dxa"/>
            <w:gridSpan w:val="3"/>
          </w:tcPr>
          <w:p w14:paraId="19BCFBB8" w14:textId="1954717B" w:rsidR="00C32899" w:rsidRPr="00CD5AB3" w:rsidRDefault="00C32899" w:rsidP="00C32899">
            <w:pPr>
              <w:pStyle w:val="pqiTabBody"/>
            </w:pPr>
            <w:r>
              <w:t>D</w:t>
            </w:r>
          </w:p>
        </w:tc>
        <w:tc>
          <w:tcPr>
            <w:tcW w:w="2690" w:type="dxa"/>
            <w:gridSpan w:val="2"/>
          </w:tcPr>
          <w:p w14:paraId="02117BB1" w14:textId="77777777" w:rsidR="00C32899" w:rsidRPr="00CD5AB3" w:rsidRDefault="00C32899" w:rsidP="00C32899">
            <w:pPr>
              <w:pStyle w:val="pqiTabBody"/>
            </w:pPr>
          </w:p>
        </w:tc>
        <w:tc>
          <w:tcPr>
            <w:tcW w:w="3212" w:type="dxa"/>
          </w:tcPr>
          <w:p w14:paraId="73C2F177" w14:textId="4A11DCC4" w:rsidR="00C32899" w:rsidRPr="00CD5AB3" w:rsidRDefault="00C32899" w:rsidP="00C32899">
            <w:pPr>
              <w:pStyle w:val="pqiTabBody"/>
            </w:pPr>
            <w:r>
              <w:t>Wymagany w przypadku gdy tryb dostawy = 3 Import</w:t>
            </w:r>
          </w:p>
        </w:tc>
        <w:tc>
          <w:tcPr>
            <w:tcW w:w="1609" w:type="dxa"/>
            <w:gridSpan w:val="3"/>
          </w:tcPr>
          <w:p w14:paraId="18B65CF8" w14:textId="77777777" w:rsidR="00C32899" w:rsidRPr="00CD5AB3" w:rsidRDefault="00C32899" w:rsidP="00C32899">
            <w:pPr>
              <w:pStyle w:val="pqiTabBody"/>
            </w:pPr>
          </w:p>
        </w:tc>
      </w:tr>
      <w:tr w:rsidR="00B5670C" w:rsidRPr="00CD5AB3" w14:paraId="73690753" w14:textId="77777777" w:rsidTr="00755640">
        <w:tc>
          <w:tcPr>
            <w:tcW w:w="931" w:type="dxa"/>
            <w:gridSpan w:val="3"/>
          </w:tcPr>
          <w:p w14:paraId="129C4F3A" w14:textId="2B7EC6A9" w:rsidR="0002000D" w:rsidRPr="00CD5AB3" w:rsidRDefault="00F8014C" w:rsidP="00D71C4A">
            <w:pPr>
              <w:pStyle w:val="pqiTabHead"/>
            </w:pPr>
            <w:r w:rsidRPr="00CD5AB3">
              <w:t>5</w:t>
            </w:r>
          </w:p>
        </w:tc>
        <w:tc>
          <w:tcPr>
            <w:tcW w:w="4563" w:type="dxa"/>
            <w:gridSpan w:val="2"/>
          </w:tcPr>
          <w:p w14:paraId="119810F5" w14:textId="77777777" w:rsidR="0002000D" w:rsidRPr="00CD5AB3" w:rsidRDefault="0002000D" w:rsidP="00D71C4A">
            <w:pPr>
              <w:pStyle w:val="pqiTabHead"/>
            </w:pPr>
            <w:r w:rsidRPr="00CD5AB3">
              <w:t>PODMIOT Odbierający</w:t>
            </w:r>
          </w:p>
          <w:p w14:paraId="11CF32EA" w14:textId="77777777" w:rsidR="0002000D" w:rsidRPr="00CD5AB3" w:rsidRDefault="0002000D" w:rsidP="00D71C4A">
            <w:pPr>
              <w:pStyle w:val="pqiTabHead"/>
            </w:pPr>
            <w:r w:rsidRPr="00CD5AB3">
              <w:rPr>
                <w:rFonts w:ascii="Courier New" w:hAnsi="Courier New" w:cs="Courier New"/>
                <w:noProof/>
                <w:color w:val="0000FF"/>
              </w:rPr>
              <w:t>ConsigneeTrader</w:t>
            </w:r>
          </w:p>
        </w:tc>
        <w:tc>
          <w:tcPr>
            <w:tcW w:w="761" w:type="dxa"/>
            <w:gridSpan w:val="3"/>
          </w:tcPr>
          <w:p w14:paraId="54E0FF6B" w14:textId="77777777" w:rsidR="0002000D" w:rsidRPr="00CD5AB3" w:rsidRDefault="0002000D" w:rsidP="00D71C4A">
            <w:pPr>
              <w:pStyle w:val="pqiTabHead"/>
            </w:pPr>
            <w:r w:rsidRPr="00CD5AB3">
              <w:t>R</w:t>
            </w:r>
          </w:p>
        </w:tc>
        <w:tc>
          <w:tcPr>
            <w:tcW w:w="2690" w:type="dxa"/>
            <w:gridSpan w:val="2"/>
          </w:tcPr>
          <w:p w14:paraId="56B37F7D" w14:textId="77777777" w:rsidR="0002000D" w:rsidRPr="00CD5AB3" w:rsidRDefault="0002000D" w:rsidP="00D71C4A">
            <w:pPr>
              <w:pStyle w:val="pqiTabHead"/>
            </w:pPr>
          </w:p>
        </w:tc>
        <w:tc>
          <w:tcPr>
            <w:tcW w:w="3212" w:type="dxa"/>
          </w:tcPr>
          <w:p w14:paraId="3F2ED386" w14:textId="2CA44F1E" w:rsidR="0002000D" w:rsidRPr="00CD5AB3" w:rsidRDefault="0078544D" w:rsidP="00D71C4A">
            <w:pPr>
              <w:pStyle w:val="pqiTabHead"/>
            </w:pPr>
            <w:r w:rsidRPr="00CD5AB3">
              <w:rPr>
                <w:b w:val="0"/>
              </w:rPr>
              <w:t>Należy podać adres siedziby lub miejsca prowadzenia działalności albo miejsce zamieszkania w przypadku, gdy podmiotem odbierającym są podmioty zużywające będące osobami fizycznym</w:t>
            </w:r>
            <w:r w:rsidRPr="00CD5AB3">
              <w:t>i</w:t>
            </w:r>
          </w:p>
        </w:tc>
        <w:tc>
          <w:tcPr>
            <w:tcW w:w="1609" w:type="dxa"/>
            <w:gridSpan w:val="3"/>
          </w:tcPr>
          <w:p w14:paraId="027591DA" w14:textId="77777777" w:rsidR="0002000D" w:rsidRPr="00CD5AB3" w:rsidRDefault="0002000D" w:rsidP="00D71C4A">
            <w:pPr>
              <w:pStyle w:val="pqiTabHead"/>
            </w:pPr>
            <w:r w:rsidRPr="00CD5AB3">
              <w:t>1x</w:t>
            </w:r>
          </w:p>
        </w:tc>
      </w:tr>
      <w:tr w:rsidR="00B5670C" w:rsidRPr="00CD5AB3" w14:paraId="23CAF768" w14:textId="77777777" w:rsidTr="00755640">
        <w:tc>
          <w:tcPr>
            <w:tcW w:w="931" w:type="dxa"/>
            <w:gridSpan w:val="3"/>
          </w:tcPr>
          <w:p w14:paraId="1F4ADEA9" w14:textId="77777777" w:rsidR="0002000D" w:rsidRPr="00CD5AB3" w:rsidRDefault="0002000D" w:rsidP="00D71C4A">
            <w:pPr>
              <w:pStyle w:val="pqiTabBody"/>
              <w:rPr>
                <w:i/>
              </w:rPr>
            </w:pPr>
          </w:p>
        </w:tc>
        <w:tc>
          <w:tcPr>
            <w:tcW w:w="4563" w:type="dxa"/>
            <w:gridSpan w:val="2"/>
          </w:tcPr>
          <w:p w14:paraId="164CCC58" w14:textId="77777777" w:rsidR="0002000D" w:rsidRPr="00CD5AB3" w:rsidRDefault="0002000D" w:rsidP="00D71C4A">
            <w:pPr>
              <w:pStyle w:val="pqiTabBody"/>
            </w:pPr>
            <w:r w:rsidRPr="00CD5AB3">
              <w:t xml:space="preserve">JĘZYK ELEMENTU </w:t>
            </w:r>
          </w:p>
          <w:p w14:paraId="1B48025F" w14:textId="77777777" w:rsidR="0002000D" w:rsidRPr="00CD5AB3" w:rsidRDefault="0002000D" w:rsidP="00D71C4A">
            <w:pPr>
              <w:pStyle w:val="pqiTabBody"/>
            </w:pPr>
            <w:r w:rsidRPr="00CD5AB3">
              <w:rPr>
                <w:rFonts w:ascii="Courier New" w:hAnsi="Courier New" w:cs="Courier New"/>
                <w:noProof/>
                <w:color w:val="0000FF"/>
              </w:rPr>
              <w:t>@language</w:t>
            </w:r>
          </w:p>
        </w:tc>
        <w:tc>
          <w:tcPr>
            <w:tcW w:w="761" w:type="dxa"/>
            <w:gridSpan w:val="3"/>
          </w:tcPr>
          <w:p w14:paraId="348FA50B" w14:textId="77777777" w:rsidR="0002000D" w:rsidRPr="00CD5AB3" w:rsidRDefault="0002000D" w:rsidP="00D71C4A">
            <w:pPr>
              <w:pStyle w:val="pqiTabBody"/>
            </w:pPr>
            <w:r w:rsidRPr="00CD5AB3">
              <w:t>R</w:t>
            </w:r>
          </w:p>
        </w:tc>
        <w:tc>
          <w:tcPr>
            <w:tcW w:w="2690" w:type="dxa"/>
            <w:gridSpan w:val="2"/>
          </w:tcPr>
          <w:p w14:paraId="05BB691F" w14:textId="77777777" w:rsidR="0002000D" w:rsidRPr="00CD5AB3" w:rsidRDefault="0002000D" w:rsidP="00D71C4A">
            <w:pPr>
              <w:pStyle w:val="pqiTabBody"/>
            </w:pPr>
          </w:p>
        </w:tc>
        <w:tc>
          <w:tcPr>
            <w:tcW w:w="3212" w:type="dxa"/>
          </w:tcPr>
          <w:p w14:paraId="01BC80BD" w14:textId="77777777" w:rsidR="0002000D" w:rsidRPr="00CD5AB3" w:rsidRDefault="0002000D" w:rsidP="00D71C4A">
            <w:pPr>
              <w:pStyle w:val="pqiTabBody"/>
            </w:pPr>
            <w:r w:rsidRPr="00CD5AB3">
              <w:t>Atrybut.</w:t>
            </w:r>
          </w:p>
          <w:p w14:paraId="37A38829" w14:textId="77777777" w:rsidR="0002000D" w:rsidRPr="00CD5AB3" w:rsidRDefault="0002000D" w:rsidP="00D71C4A">
            <w:pPr>
              <w:pStyle w:val="pqiTabBody"/>
            </w:pPr>
            <w:r w:rsidRPr="00CD5AB3">
              <w:t>Wartość ze słownika „Kody języka (Language codes)”.</w:t>
            </w:r>
          </w:p>
        </w:tc>
        <w:tc>
          <w:tcPr>
            <w:tcW w:w="1609" w:type="dxa"/>
            <w:gridSpan w:val="3"/>
          </w:tcPr>
          <w:p w14:paraId="17AB5AE6" w14:textId="77777777" w:rsidR="0002000D" w:rsidRPr="00CD5AB3" w:rsidRDefault="0002000D" w:rsidP="00D71C4A">
            <w:pPr>
              <w:pStyle w:val="pqiTabBody"/>
            </w:pPr>
            <w:r w:rsidRPr="00CD5AB3">
              <w:t>a2</w:t>
            </w:r>
          </w:p>
        </w:tc>
      </w:tr>
      <w:tr w:rsidR="00B5670C" w:rsidRPr="00CD5AB3" w14:paraId="5FCF6FCC" w14:textId="77777777" w:rsidTr="00755640">
        <w:tc>
          <w:tcPr>
            <w:tcW w:w="931" w:type="dxa"/>
            <w:gridSpan w:val="3"/>
          </w:tcPr>
          <w:p w14:paraId="3C82200E" w14:textId="77777777" w:rsidR="0002000D" w:rsidRPr="00CD5AB3" w:rsidRDefault="0002000D" w:rsidP="00D71C4A">
            <w:pPr>
              <w:pStyle w:val="pqiTabBody"/>
              <w:rPr>
                <w:i/>
              </w:rPr>
            </w:pPr>
          </w:p>
        </w:tc>
        <w:tc>
          <w:tcPr>
            <w:tcW w:w="4563" w:type="dxa"/>
            <w:gridSpan w:val="2"/>
          </w:tcPr>
          <w:p w14:paraId="671499AB" w14:textId="77777777" w:rsidR="0002000D" w:rsidRPr="00CD5AB3" w:rsidRDefault="0002000D" w:rsidP="00D71C4A">
            <w:pPr>
              <w:pStyle w:val="pqiTabBody"/>
            </w:pPr>
            <w:r w:rsidRPr="00CD5AB3">
              <w:t>TYP PODMIOTU</w:t>
            </w:r>
          </w:p>
          <w:p w14:paraId="1C581422" w14:textId="77777777" w:rsidR="0002000D" w:rsidRPr="00CD5AB3" w:rsidRDefault="0002000D" w:rsidP="00D71C4A">
            <w:pPr>
              <w:pStyle w:val="pqiTabBody"/>
            </w:pPr>
            <w:r w:rsidRPr="00CD5AB3">
              <w:rPr>
                <w:rFonts w:ascii="Courier New" w:hAnsi="Courier New" w:cs="Courier New"/>
                <w:noProof/>
                <w:color w:val="0000FF"/>
              </w:rPr>
              <w:t>@deliveryTraderType</w:t>
            </w:r>
          </w:p>
        </w:tc>
        <w:tc>
          <w:tcPr>
            <w:tcW w:w="761" w:type="dxa"/>
            <w:gridSpan w:val="3"/>
          </w:tcPr>
          <w:p w14:paraId="7A091C1D" w14:textId="01611B22" w:rsidR="0002000D" w:rsidRPr="00CD5AB3" w:rsidRDefault="001D2472" w:rsidP="001D2472">
            <w:pPr>
              <w:pStyle w:val="pqiTabBody"/>
            </w:pPr>
            <w:r>
              <w:t>R</w:t>
            </w:r>
          </w:p>
        </w:tc>
        <w:tc>
          <w:tcPr>
            <w:tcW w:w="2690" w:type="dxa"/>
            <w:gridSpan w:val="2"/>
          </w:tcPr>
          <w:p w14:paraId="4A88747A" w14:textId="055A9F1A" w:rsidR="0002000D" w:rsidRPr="00CD5AB3" w:rsidRDefault="0002000D" w:rsidP="00D71C4A">
            <w:pPr>
              <w:pStyle w:val="pqiTabBody"/>
            </w:pPr>
          </w:p>
        </w:tc>
        <w:tc>
          <w:tcPr>
            <w:tcW w:w="3212" w:type="dxa"/>
          </w:tcPr>
          <w:p w14:paraId="6FE9548B" w14:textId="77777777" w:rsidR="0002000D" w:rsidRPr="00CD5AB3" w:rsidRDefault="0002000D" w:rsidP="00D71C4A">
            <w:pPr>
              <w:pStyle w:val="pqiTabBody"/>
            </w:pPr>
            <w:r w:rsidRPr="00CD5AB3">
              <w:t>Atrybut</w:t>
            </w:r>
          </w:p>
          <w:p w14:paraId="655D4BBC" w14:textId="77777777" w:rsidR="0002000D" w:rsidRPr="00CD5AB3" w:rsidRDefault="0002000D" w:rsidP="00D71C4A">
            <w:pPr>
              <w:pStyle w:val="pqiTabBody"/>
            </w:pPr>
            <w:r w:rsidRPr="00CD5AB3">
              <w:t>Określa rodzaj podmiotu.</w:t>
            </w:r>
          </w:p>
          <w:p w14:paraId="472F5339" w14:textId="00966152" w:rsidR="0002000D" w:rsidRPr="00CD5AB3" w:rsidRDefault="0002000D" w:rsidP="001D2472">
            <w:pPr>
              <w:pStyle w:val="pqiTabBody"/>
            </w:pPr>
            <w:r w:rsidRPr="00CD5AB3">
              <w:t>Możliwe wartości</w:t>
            </w:r>
            <w:r w:rsidR="00AF7118" w:rsidRPr="00CD5AB3">
              <w:t xml:space="preserve"> określa słownik</w:t>
            </w:r>
            <w:r w:rsidR="00C87F44" w:rsidRPr="00CD5AB3">
              <w:t xml:space="preserve"> 4.</w:t>
            </w:r>
            <w:r w:rsidR="001D2472" w:rsidRPr="00CD5AB3" w:rsidDel="001D2472">
              <w:t xml:space="preserve"> </w:t>
            </w:r>
            <w:r w:rsidR="001D2472">
              <w:t>5</w:t>
            </w:r>
          </w:p>
        </w:tc>
        <w:tc>
          <w:tcPr>
            <w:tcW w:w="1609" w:type="dxa"/>
            <w:gridSpan w:val="3"/>
          </w:tcPr>
          <w:p w14:paraId="7D988912" w14:textId="77777777" w:rsidR="0002000D" w:rsidRPr="00CD5AB3" w:rsidRDefault="0002000D" w:rsidP="00D71C4A">
            <w:pPr>
              <w:pStyle w:val="pqiTabBody"/>
            </w:pPr>
            <w:r w:rsidRPr="00CD5AB3">
              <w:t>n1</w:t>
            </w:r>
          </w:p>
        </w:tc>
      </w:tr>
      <w:tr w:rsidR="00B5670C" w:rsidRPr="00CD5AB3" w14:paraId="180E2854" w14:textId="77777777" w:rsidTr="00755640">
        <w:tc>
          <w:tcPr>
            <w:tcW w:w="328" w:type="dxa"/>
          </w:tcPr>
          <w:p w14:paraId="3400D37B" w14:textId="77777777" w:rsidR="0002000D" w:rsidRPr="00CD5AB3" w:rsidRDefault="0002000D" w:rsidP="00D71C4A">
            <w:pPr>
              <w:pStyle w:val="pqiTabBody"/>
              <w:rPr>
                <w:b/>
              </w:rPr>
            </w:pPr>
          </w:p>
        </w:tc>
        <w:tc>
          <w:tcPr>
            <w:tcW w:w="603" w:type="dxa"/>
            <w:gridSpan w:val="2"/>
          </w:tcPr>
          <w:p w14:paraId="1EBDDE84" w14:textId="77777777" w:rsidR="0002000D" w:rsidRPr="00CD5AB3" w:rsidRDefault="0002000D" w:rsidP="00D71C4A">
            <w:pPr>
              <w:pStyle w:val="pqiTabBody"/>
              <w:rPr>
                <w:i/>
              </w:rPr>
            </w:pPr>
            <w:r w:rsidRPr="00CD5AB3">
              <w:rPr>
                <w:i/>
              </w:rPr>
              <w:t>a</w:t>
            </w:r>
          </w:p>
        </w:tc>
        <w:tc>
          <w:tcPr>
            <w:tcW w:w="4563" w:type="dxa"/>
            <w:gridSpan w:val="2"/>
          </w:tcPr>
          <w:p w14:paraId="750E36B5" w14:textId="77777777" w:rsidR="0002000D" w:rsidRPr="00CD5AB3" w:rsidRDefault="0002000D" w:rsidP="00D71C4A">
            <w:pPr>
              <w:pStyle w:val="pqiTabBody"/>
              <w:rPr>
                <w:lang w:val="en-US"/>
              </w:rPr>
            </w:pPr>
            <w:r w:rsidRPr="00CD5AB3">
              <w:rPr>
                <w:lang w:val="en-US"/>
              </w:rPr>
              <w:t>Identyfikacja podmiotu</w:t>
            </w:r>
            <w:r w:rsidR="00777257" w:rsidRPr="00CD5AB3">
              <w:rPr>
                <w:lang w:val="en-US"/>
              </w:rPr>
              <w:t xml:space="preserve"> </w:t>
            </w:r>
          </w:p>
          <w:p w14:paraId="3D55A5E8" w14:textId="77777777" w:rsidR="0002000D" w:rsidRPr="00CD5AB3" w:rsidRDefault="0002000D" w:rsidP="00D71C4A">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2A897D1" w14:textId="142A0D4F" w:rsidR="00276AFA" w:rsidRPr="00CD5AB3" w:rsidRDefault="0002000D" w:rsidP="00360F1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07EA8C14" w14:textId="234B8387" w:rsidR="0002000D" w:rsidRPr="00CD5AB3" w:rsidRDefault="0002000D" w:rsidP="00360F1E">
            <w:pPr>
              <w:pStyle w:val="pqiTabBody"/>
            </w:pPr>
            <w:r w:rsidRPr="00CD5AB3">
              <w:rPr>
                <w:rFonts w:ascii="Courier New" w:hAnsi="Courier New" w:cs="Courier New"/>
                <w:noProof/>
                <w:color w:val="0000FF"/>
              </w:rPr>
              <w:lastRenderedPageBreak/>
              <w:t>TraderId/PersonalId</w:t>
            </w:r>
          </w:p>
        </w:tc>
        <w:tc>
          <w:tcPr>
            <w:tcW w:w="761" w:type="dxa"/>
            <w:gridSpan w:val="3"/>
          </w:tcPr>
          <w:p w14:paraId="4C0C9C14" w14:textId="77777777" w:rsidR="0002000D" w:rsidRPr="00CD5AB3" w:rsidRDefault="0002000D" w:rsidP="00D71C4A">
            <w:pPr>
              <w:pStyle w:val="pqiTabBody"/>
            </w:pPr>
            <w:r w:rsidRPr="00CD5AB3">
              <w:lastRenderedPageBreak/>
              <w:t>R</w:t>
            </w:r>
          </w:p>
        </w:tc>
        <w:tc>
          <w:tcPr>
            <w:tcW w:w="2690" w:type="dxa"/>
            <w:gridSpan w:val="2"/>
          </w:tcPr>
          <w:p w14:paraId="1ACC89AE" w14:textId="77777777" w:rsidR="0002000D" w:rsidRPr="00CD5AB3" w:rsidRDefault="0002000D" w:rsidP="00D71C4A">
            <w:pPr>
              <w:pStyle w:val="pqiTabBody"/>
            </w:pPr>
          </w:p>
        </w:tc>
        <w:tc>
          <w:tcPr>
            <w:tcW w:w="3212" w:type="dxa"/>
          </w:tcPr>
          <w:p w14:paraId="1E10631C" w14:textId="77777777" w:rsidR="00D70E28" w:rsidRDefault="00D70E28" w:rsidP="00D70E28">
            <w:pPr>
              <w:pStyle w:val="pqiTabBody"/>
            </w:pPr>
            <w:r>
              <w:t>Należy podać identyfikator podmiotu zależny od wybranego typu podmiotu.</w:t>
            </w:r>
          </w:p>
          <w:p w14:paraId="7B9A3966" w14:textId="695C767E" w:rsidR="0002000D" w:rsidRPr="00CD5AB3" w:rsidRDefault="00F303D1" w:rsidP="00F303D1">
            <w:pPr>
              <w:pStyle w:val="pqiTabBody"/>
            </w:pPr>
            <w:r>
              <w:lastRenderedPageBreak/>
              <w:t xml:space="preserve">Obowiązkowe podanie dokładnie jednego identyfikatora. </w:t>
            </w:r>
            <w:r w:rsidR="00F94A97">
              <w:t>Dla nieobjętych systemem oraz osób fizycznych zarejestrowanych w PUESC (podmiot zużywający) podajemy Personal ID (PESEL lub inny numer). Dla zużywających i zużywających gospodarczych, podmiotów niszczących podajemy TaxNumber (NIP). Dla reszty podajemy ExciseNumber (numer akcyzowy) lub numer podmiotu pośredniczącego.</w:t>
            </w:r>
            <w:r>
              <w:t xml:space="preserve"> W przypadku wysyłki ze składu podatkowego nalży podać numer akcyzowy składu podatkowego. </w:t>
            </w:r>
          </w:p>
        </w:tc>
        <w:tc>
          <w:tcPr>
            <w:tcW w:w="1609" w:type="dxa"/>
            <w:gridSpan w:val="3"/>
          </w:tcPr>
          <w:p w14:paraId="6699097F" w14:textId="77777777" w:rsidR="0002000D" w:rsidRPr="00CD5AB3" w:rsidRDefault="0002000D" w:rsidP="00D71C4A">
            <w:pPr>
              <w:pStyle w:val="pqiTabBody"/>
            </w:pPr>
            <w:r w:rsidRPr="00CD5AB3">
              <w:lastRenderedPageBreak/>
              <w:t>an13</w:t>
            </w:r>
          </w:p>
        </w:tc>
      </w:tr>
      <w:tr w:rsidR="00B5670C" w:rsidRPr="00CD5AB3" w14:paraId="74349C31" w14:textId="77777777" w:rsidTr="00755640">
        <w:tc>
          <w:tcPr>
            <w:tcW w:w="328" w:type="dxa"/>
          </w:tcPr>
          <w:p w14:paraId="722DD429" w14:textId="77777777" w:rsidR="0002000D" w:rsidRPr="00CD5AB3" w:rsidRDefault="0002000D" w:rsidP="00D71C4A">
            <w:pPr>
              <w:pStyle w:val="pqiTabBody"/>
              <w:rPr>
                <w:b/>
              </w:rPr>
            </w:pPr>
          </w:p>
        </w:tc>
        <w:tc>
          <w:tcPr>
            <w:tcW w:w="603" w:type="dxa"/>
            <w:gridSpan w:val="2"/>
          </w:tcPr>
          <w:p w14:paraId="63312B31" w14:textId="77777777" w:rsidR="0002000D" w:rsidRPr="00CD5AB3" w:rsidRDefault="0002000D" w:rsidP="00D71C4A">
            <w:pPr>
              <w:pStyle w:val="pqiTabBody"/>
              <w:rPr>
                <w:i/>
              </w:rPr>
            </w:pPr>
            <w:r w:rsidRPr="00CD5AB3">
              <w:rPr>
                <w:i/>
              </w:rPr>
              <w:t>b</w:t>
            </w:r>
          </w:p>
        </w:tc>
        <w:tc>
          <w:tcPr>
            <w:tcW w:w="4563" w:type="dxa"/>
            <w:gridSpan w:val="2"/>
          </w:tcPr>
          <w:p w14:paraId="7052F234" w14:textId="77777777" w:rsidR="0002000D" w:rsidRPr="00CD5AB3" w:rsidRDefault="0002000D" w:rsidP="00D71C4A">
            <w:pPr>
              <w:pStyle w:val="pqiTabBody"/>
            </w:pPr>
            <w:r w:rsidRPr="00CD5AB3">
              <w:t xml:space="preserve">Nazwa podmiotu </w:t>
            </w:r>
          </w:p>
          <w:p w14:paraId="3922BB50" w14:textId="77777777" w:rsidR="0002000D" w:rsidRPr="00CD5AB3" w:rsidRDefault="0002000D" w:rsidP="00D71C4A">
            <w:pPr>
              <w:pStyle w:val="pqiTabBody"/>
            </w:pPr>
            <w:r w:rsidRPr="00CD5AB3">
              <w:rPr>
                <w:rFonts w:ascii="Courier New" w:hAnsi="Courier New" w:cs="Courier New"/>
                <w:noProof/>
                <w:color w:val="0000FF"/>
              </w:rPr>
              <w:t>TraderName</w:t>
            </w:r>
          </w:p>
        </w:tc>
        <w:tc>
          <w:tcPr>
            <w:tcW w:w="761" w:type="dxa"/>
            <w:gridSpan w:val="3"/>
          </w:tcPr>
          <w:p w14:paraId="0478C0CF" w14:textId="77777777" w:rsidR="0002000D" w:rsidRPr="00CD5AB3" w:rsidRDefault="0002000D" w:rsidP="00D71C4A">
            <w:pPr>
              <w:pStyle w:val="pqiTabBody"/>
            </w:pPr>
            <w:r w:rsidRPr="00CD5AB3">
              <w:t>R</w:t>
            </w:r>
          </w:p>
        </w:tc>
        <w:tc>
          <w:tcPr>
            <w:tcW w:w="2690" w:type="dxa"/>
            <w:gridSpan w:val="2"/>
          </w:tcPr>
          <w:p w14:paraId="27898963" w14:textId="77777777" w:rsidR="0002000D" w:rsidRPr="00CD5AB3" w:rsidRDefault="0002000D" w:rsidP="00D71C4A">
            <w:pPr>
              <w:pStyle w:val="pqiTabBody"/>
            </w:pPr>
          </w:p>
        </w:tc>
        <w:tc>
          <w:tcPr>
            <w:tcW w:w="3212" w:type="dxa"/>
          </w:tcPr>
          <w:p w14:paraId="626859AE" w14:textId="77777777" w:rsidR="0002000D" w:rsidRPr="00CD5AB3" w:rsidRDefault="0002000D" w:rsidP="00D71C4A">
            <w:pPr>
              <w:pStyle w:val="pqiTabBody"/>
            </w:pPr>
          </w:p>
        </w:tc>
        <w:tc>
          <w:tcPr>
            <w:tcW w:w="1609" w:type="dxa"/>
            <w:gridSpan w:val="3"/>
          </w:tcPr>
          <w:p w14:paraId="58454353" w14:textId="77777777" w:rsidR="0002000D" w:rsidRPr="00CD5AB3" w:rsidRDefault="0002000D" w:rsidP="00D71C4A">
            <w:pPr>
              <w:pStyle w:val="pqiTabBody"/>
            </w:pPr>
            <w:r w:rsidRPr="00CD5AB3">
              <w:t>an..182</w:t>
            </w:r>
          </w:p>
        </w:tc>
      </w:tr>
      <w:tr w:rsidR="00AF7118" w:rsidRPr="00CD5AB3" w14:paraId="75FB0CF3" w14:textId="77777777" w:rsidTr="00755640">
        <w:tc>
          <w:tcPr>
            <w:tcW w:w="328" w:type="dxa"/>
          </w:tcPr>
          <w:p w14:paraId="21590A39" w14:textId="77777777" w:rsidR="00AF7118" w:rsidRPr="00CD5AB3" w:rsidRDefault="00AF7118" w:rsidP="00D71C4A">
            <w:pPr>
              <w:pStyle w:val="pqiTabBody"/>
              <w:rPr>
                <w:b/>
              </w:rPr>
            </w:pPr>
          </w:p>
        </w:tc>
        <w:tc>
          <w:tcPr>
            <w:tcW w:w="603" w:type="dxa"/>
            <w:gridSpan w:val="2"/>
          </w:tcPr>
          <w:p w14:paraId="6FEA0173" w14:textId="77777777" w:rsidR="00AF7118" w:rsidRPr="00CD5AB3" w:rsidRDefault="00AF7118" w:rsidP="00D71C4A">
            <w:pPr>
              <w:pStyle w:val="pqiTabBody"/>
              <w:rPr>
                <w:i/>
              </w:rPr>
            </w:pPr>
            <w:r w:rsidRPr="00CD5AB3">
              <w:rPr>
                <w:i/>
              </w:rPr>
              <w:t>c</w:t>
            </w:r>
          </w:p>
        </w:tc>
        <w:tc>
          <w:tcPr>
            <w:tcW w:w="4563" w:type="dxa"/>
            <w:gridSpan w:val="2"/>
          </w:tcPr>
          <w:p w14:paraId="7F468352" w14:textId="77777777" w:rsidR="00AF7118" w:rsidRPr="00CD5AB3" w:rsidRDefault="00AF7118" w:rsidP="00D71C4A">
            <w:pPr>
              <w:pStyle w:val="pqiTabBody"/>
            </w:pPr>
            <w:r w:rsidRPr="00CD5AB3">
              <w:t>Ulica</w:t>
            </w:r>
          </w:p>
          <w:p w14:paraId="4F28EC61" w14:textId="77777777" w:rsidR="00AF7118" w:rsidRPr="00CD5AB3" w:rsidRDefault="00AF7118" w:rsidP="00D71C4A">
            <w:pPr>
              <w:pStyle w:val="pqiTabBody"/>
            </w:pPr>
            <w:r w:rsidRPr="00CD5AB3">
              <w:rPr>
                <w:rFonts w:ascii="Courier New" w:hAnsi="Courier New" w:cs="Courier New"/>
                <w:noProof/>
                <w:color w:val="0000FF"/>
              </w:rPr>
              <w:t>StreetName</w:t>
            </w:r>
          </w:p>
        </w:tc>
        <w:tc>
          <w:tcPr>
            <w:tcW w:w="761" w:type="dxa"/>
            <w:gridSpan w:val="3"/>
          </w:tcPr>
          <w:p w14:paraId="70012E5C" w14:textId="77777777" w:rsidR="00AF7118" w:rsidRPr="00CD5AB3" w:rsidRDefault="00AF7118" w:rsidP="00D71C4A">
            <w:pPr>
              <w:pStyle w:val="pqiTabBody"/>
            </w:pPr>
            <w:r w:rsidRPr="00CD5AB3">
              <w:t>R</w:t>
            </w:r>
          </w:p>
        </w:tc>
        <w:tc>
          <w:tcPr>
            <w:tcW w:w="2690" w:type="dxa"/>
            <w:gridSpan w:val="2"/>
          </w:tcPr>
          <w:p w14:paraId="785C798D" w14:textId="77777777" w:rsidR="00AF7118" w:rsidRPr="00CD5AB3" w:rsidRDefault="00AF7118" w:rsidP="00D71C4A">
            <w:pPr>
              <w:pStyle w:val="pqiTabBody"/>
            </w:pPr>
          </w:p>
        </w:tc>
        <w:tc>
          <w:tcPr>
            <w:tcW w:w="3212" w:type="dxa"/>
            <w:vMerge w:val="restart"/>
          </w:tcPr>
          <w:p w14:paraId="0EB0196D" w14:textId="77777777" w:rsidR="00AF7118" w:rsidRPr="00CD5AB3" w:rsidRDefault="00AF7118" w:rsidP="00AF7118">
            <w:pPr>
              <w:pStyle w:val="pqiTabBody"/>
            </w:pPr>
          </w:p>
        </w:tc>
        <w:tc>
          <w:tcPr>
            <w:tcW w:w="1609" w:type="dxa"/>
            <w:gridSpan w:val="3"/>
          </w:tcPr>
          <w:p w14:paraId="14CC202D" w14:textId="77777777" w:rsidR="00AF7118" w:rsidRPr="00CD5AB3" w:rsidRDefault="00AF7118" w:rsidP="00D71C4A">
            <w:pPr>
              <w:pStyle w:val="pqiTabBody"/>
            </w:pPr>
            <w:r w:rsidRPr="00CD5AB3">
              <w:t>an..65</w:t>
            </w:r>
          </w:p>
        </w:tc>
      </w:tr>
      <w:tr w:rsidR="00AF7118" w:rsidRPr="00CD5AB3" w14:paraId="29DD12CD" w14:textId="77777777" w:rsidTr="00755640">
        <w:tc>
          <w:tcPr>
            <w:tcW w:w="328" w:type="dxa"/>
          </w:tcPr>
          <w:p w14:paraId="3B2CC5BB" w14:textId="77777777" w:rsidR="00AF7118" w:rsidRPr="00CD5AB3" w:rsidRDefault="00AF7118" w:rsidP="00D71C4A">
            <w:pPr>
              <w:pStyle w:val="pqiTabBody"/>
              <w:rPr>
                <w:b/>
              </w:rPr>
            </w:pPr>
          </w:p>
        </w:tc>
        <w:tc>
          <w:tcPr>
            <w:tcW w:w="603" w:type="dxa"/>
            <w:gridSpan w:val="2"/>
          </w:tcPr>
          <w:p w14:paraId="3FAA6FB9" w14:textId="77777777" w:rsidR="00AF7118" w:rsidRPr="00CD5AB3" w:rsidRDefault="00AF7118" w:rsidP="00D71C4A">
            <w:pPr>
              <w:pStyle w:val="pqiTabBody"/>
              <w:rPr>
                <w:i/>
              </w:rPr>
            </w:pPr>
            <w:r w:rsidRPr="00CD5AB3">
              <w:rPr>
                <w:i/>
              </w:rPr>
              <w:t>d</w:t>
            </w:r>
          </w:p>
        </w:tc>
        <w:tc>
          <w:tcPr>
            <w:tcW w:w="4563" w:type="dxa"/>
            <w:gridSpan w:val="2"/>
          </w:tcPr>
          <w:p w14:paraId="088CEF6A" w14:textId="77777777" w:rsidR="00AF7118" w:rsidRPr="00CD5AB3" w:rsidRDefault="00AF7118" w:rsidP="00D71C4A">
            <w:pPr>
              <w:pStyle w:val="pqiTabBody"/>
            </w:pPr>
            <w:r w:rsidRPr="00CD5AB3">
              <w:t>Numer domu</w:t>
            </w:r>
          </w:p>
          <w:p w14:paraId="21C97BDE" w14:textId="77777777" w:rsidR="00AF7118" w:rsidRPr="00CD5AB3" w:rsidRDefault="00AF7118" w:rsidP="00D71C4A">
            <w:pPr>
              <w:pStyle w:val="pqiTabBody"/>
            </w:pPr>
            <w:r w:rsidRPr="00CD5AB3">
              <w:rPr>
                <w:rFonts w:ascii="Courier New" w:hAnsi="Courier New" w:cs="Courier New"/>
                <w:noProof/>
                <w:color w:val="0000FF"/>
              </w:rPr>
              <w:t>StreetNumber</w:t>
            </w:r>
          </w:p>
        </w:tc>
        <w:tc>
          <w:tcPr>
            <w:tcW w:w="761" w:type="dxa"/>
            <w:gridSpan w:val="3"/>
          </w:tcPr>
          <w:p w14:paraId="49A1BCA1" w14:textId="77777777" w:rsidR="00AF7118" w:rsidRPr="00CD5AB3" w:rsidRDefault="00AF7118" w:rsidP="00D71C4A">
            <w:pPr>
              <w:pStyle w:val="pqiTabBody"/>
            </w:pPr>
            <w:r w:rsidRPr="00CD5AB3">
              <w:t>O</w:t>
            </w:r>
          </w:p>
        </w:tc>
        <w:tc>
          <w:tcPr>
            <w:tcW w:w="2690" w:type="dxa"/>
            <w:gridSpan w:val="2"/>
          </w:tcPr>
          <w:p w14:paraId="5CCE432E" w14:textId="77777777" w:rsidR="00AF7118" w:rsidRPr="00CD5AB3" w:rsidRDefault="00AF7118" w:rsidP="00D71C4A">
            <w:pPr>
              <w:pStyle w:val="pqiTabBody"/>
            </w:pPr>
          </w:p>
        </w:tc>
        <w:tc>
          <w:tcPr>
            <w:tcW w:w="3212" w:type="dxa"/>
            <w:vMerge/>
          </w:tcPr>
          <w:p w14:paraId="6FF41B9E" w14:textId="77777777" w:rsidR="00AF7118" w:rsidRPr="00CD5AB3" w:rsidRDefault="00AF7118" w:rsidP="00D71C4A">
            <w:pPr>
              <w:pStyle w:val="pqiTabBody"/>
            </w:pPr>
          </w:p>
        </w:tc>
        <w:tc>
          <w:tcPr>
            <w:tcW w:w="1609" w:type="dxa"/>
            <w:gridSpan w:val="3"/>
          </w:tcPr>
          <w:p w14:paraId="02D4696C" w14:textId="77777777" w:rsidR="00AF7118" w:rsidRPr="00CD5AB3" w:rsidRDefault="00AF7118" w:rsidP="00D71C4A">
            <w:pPr>
              <w:pStyle w:val="pqiTabBody"/>
            </w:pPr>
            <w:r w:rsidRPr="00CD5AB3">
              <w:t>an..11</w:t>
            </w:r>
          </w:p>
        </w:tc>
      </w:tr>
      <w:tr w:rsidR="00AF7118" w:rsidRPr="00CD5AB3" w14:paraId="06360135" w14:textId="77777777" w:rsidTr="00755640">
        <w:tc>
          <w:tcPr>
            <w:tcW w:w="328" w:type="dxa"/>
          </w:tcPr>
          <w:p w14:paraId="21270FA7" w14:textId="77777777" w:rsidR="00AF7118" w:rsidRPr="00CD5AB3" w:rsidRDefault="00AF7118" w:rsidP="00D71C4A">
            <w:pPr>
              <w:pStyle w:val="pqiTabBody"/>
              <w:rPr>
                <w:b/>
              </w:rPr>
            </w:pPr>
          </w:p>
        </w:tc>
        <w:tc>
          <w:tcPr>
            <w:tcW w:w="603" w:type="dxa"/>
            <w:gridSpan w:val="2"/>
          </w:tcPr>
          <w:p w14:paraId="72904797" w14:textId="77777777" w:rsidR="00AF7118" w:rsidRPr="00CD5AB3" w:rsidRDefault="00AF7118" w:rsidP="00D71C4A">
            <w:pPr>
              <w:pStyle w:val="pqiTabBody"/>
              <w:rPr>
                <w:i/>
              </w:rPr>
            </w:pPr>
            <w:r w:rsidRPr="00CD5AB3">
              <w:rPr>
                <w:i/>
              </w:rPr>
              <w:t>e</w:t>
            </w:r>
          </w:p>
        </w:tc>
        <w:tc>
          <w:tcPr>
            <w:tcW w:w="4563" w:type="dxa"/>
            <w:gridSpan w:val="2"/>
          </w:tcPr>
          <w:p w14:paraId="24176877" w14:textId="77777777" w:rsidR="00AF7118" w:rsidRPr="00CD5AB3" w:rsidRDefault="00AF7118" w:rsidP="00D71C4A">
            <w:pPr>
              <w:pStyle w:val="pqiTabBody"/>
            </w:pPr>
            <w:r w:rsidRPr="00CD5AB3">
              <w:t>Kod pocztowy</w:t>
            </w:r>
          </w:p>
          <w:p w14:paraId="310F5368" w14:textId="77777777" w:rsidR="00AF7118" w:rsidRPr="00CD5AB3" w:rsidRDefault="00AF7118" w:rsidP="00D71C4A">
            <w:pPr>
              <w:pStyle w:val="pqiTabBody"/>
            </w:pPr>
            <w:r w:rsidRPr="00CD5AB3">
              <w:rPr>
                <w:rFonts w:ascii="Courier New" w:hAnsi="Courier New" w:cs="Courier New"/>
                <w:noProof/>
                <w:color w:val="0000FF"/>
              </w:rPr>
              <w:t>Postcode</w:t>
            </w:r>
          </w:p>
        </w:tc>
        <w:tc>
          <w:tcPr>
            <w:tcW w:w="761" w:type="dxa"/>
            <w:gridSpan w:val="3"/>
          </w:tcPr>
          <w:p w14:paraId="33FF7CC5" w14:textId="77777777" w:rsidR="00AF7118" w:rsidRPr="00CD5AB3" w:rsidRDefault="00AF7118" w:rsidP="00D71C4A">
            <w:pPr>
              <w:pStyle w:val="pqiTabBody"/>
            </w:pPr>
            <w:r w:rsidRPr="00CD5AB3">
              <w:t>R</w:t>
            </w:r>
          </w:p>
        </w:tc>
        <w:tc>
          <w:tcPr>
            <w:tcW w:w="2690" w:type="dxa"/>
            <w:gridSpan w:val="2"/>
          </w:tcPr>
          <w:p w14:paraId="6B62700C" w14:textId="77777777" w:rsidR="00AF7118" w:rsidRPr="00CD5AB3" w:rsidRDefault="00AF7118" w:rsidP="00D71C4A">
            <w:pPr>
              <w:pStyle w:val="pqiTabBody"/>
            </w:pPr>
          </w:p>
        </w:tc>
        <w:tc>
          <w:tcPr>
            <w:tcW w:w="3212" w:type="dxa"/>
            <w:vMerge/>
          </w:tcPr>
          <w:p w14:paraId="3A717E70" w14:textId="77777777" w:rsidR="00AF7118" w:rsidRPr="00CD5AB3" w:rsidRDefault="00AF7118" w:rsidP="00D71C4A">
            <w:pPr>
              <w:pStyle w:val="pqiTabBody"/>
            </w:pPr>
          </w:p>
        </w:tc>
        <w:tc>
          <w:tcPr>
            <w:tcW w:w="1609" w:type="dxa"/>
            <w:gridSpan w:val="3"/>
          </w:tcPr>
          <w:p w14:paraId="2F0C4EC1" w14:textId="77777777" w:rsidR="00AF7118" w:rsidRPr="00CD5AB3" w:rsidRDefault="00AF7118" w:rsidP="00D71C4A">
            <w:pPr>
              <w:pStyle w:val="pqiTabBody"/>
            </w:pPr>
            <w:r w:rsidRPr="00CD5AB3">
              <w:t>an..10</w:t>
            </w:r>
          </w:p>
        </w:tc>
      </w:tr>
      <w:tr w:rsidR="00AF7118" w:rsidRPr="00CD5AB3" w14:paraId="1C80F814" w14:textId="77777777" w:rsidTr="00755640">
        <w:tc>
          <w:tcPr>
            <w:tcW w:w="328" w:type="dxa"/>
          </w:tcPr>
          <w:p w14:paraId="60D8FF7B" w14:textId="77777777" w:rsidR="00AF7118" w:rsidRPr="00CD5AB3" w:rsidRDefault="00AF7118" w:rsidP="00D71C4A">
            <w:pPr>
              <w:pStyle w:val="pqiTabBody"/>
              <w:rPr>
                <w:b/>
              </w:rPr>
            </w:pPr>
          </w:p>
        </w:tc>
        <w:tc>
          <w:tcPr>
            <w:tcW w:w="603" w:type="dxa"/>
            <w:gridSpan w:val="2"/>
          </w:tcPr>
          <w:p w14:paraId="7FCDF87B" w14:textId="77777777" w:rsidR="00AF7118" w:rsidRPr="00CD5AB3" w:rsidRDefault="00AF7118" w:rsidP="00D71C4A">
            <w:pPr>
              <w:pStyle w:val="pqiTabBody"/>
              <w:rPr>
                <w:i/>
              </w:rPr>
            </w:pPr>
            <w:r w:rsidRPr="00CD5AB3">
              <w:rPr>
                <w:i/>
              </w:rPr>
              <w:t>f</w:t>
            </w:r>
          </w:p>
        </w:tc>
        <w:tc>
          <w:tcPr>
            <w:tcW w:w="4563" w:type="dxa"/>
            <w:gridSpan w:val="2"/>
          </w:tcPr>
          <w:p w14:paraId="1BC28EFB" w14:textId="77777777" w:rsidR="00AF7118" w:rsidRPr="00CD5AB3" w:rsidRDefault="00AF7118" w:rsidP="00D71C4A">
            <w:pPr>
              <w:pStyle w:val="pqiTabBody"/>
            </w:pPr>
            <w:r w:rsidRPr="00CD5AB3">
              <w:t>Miejscowość</w:t>
            </w:r>
          </w:p>
          <w:p w14:paraId="11F3F63F" w14:textId="77777777" w:rsidR="00AF7118" w:rsidRPr="00CD5AB3" w:rsidRDefault="00AF7118" w:rsidP="00D71C4A">
            <w:pPr>
              <w:pStyle w:val="pqiTabBody"/>
            </w:pPr>
            <w:r w:rsidRPr="00CD5AB3">
              <w:rPr>
                <w:rFonts w:ascii="Courier New" w:hAnsi="Courier New" w:cs="Courier New"/>
                <w:noProof/>
                <w:color w:val="0000FF"/>
              </w:rPr>
              <w:lastRenderedPageBreak/>
              <w:t>City</w:t>
            </w:r>
          </w:p>
        </w:tc>
        <w:tc>
          <w:tcPr>
            <w:tcW w:w="761" w:type="dxa"/>
            <w:gridSpan w:val="3"/>
          </w:tcPr>
          <w:p w14:paraId="573A982A" w14:textId="77777777" w:rsidR="00AF7118" w:rsidRPr="00CD5AB3" w:rsidRDefault="00AF7118" w:rsidP="00D71C4A">
            <w:pPr>
              <w:pStyle w:val="pqiTabBody"/>
            </w:pPr>
            <w:r w:rsidRPr="00CD5AB3">
              <w:lastRenderedPageBreak/>
              <w:t>R</w:t>
            </w:r>
          </w:p>
        </w:tc>
        <w:tc>
          <w:tcPr>
            <w:tcW w:w="2690" w:type="dxa"/>
            <w:gridSpan w:val="2"/>
          </w:tcPr>
          <w:p w14:paraId="7DEC75D2" w14:textId="77777777" w:rsidR="00AF7118" w:rsidRPr="00CD5AB3" w:rsidRDefault="00AF7118" w:rsidP="00D71C4A">
            <w:pPr>
              <w:pStyle w:val="pqiTabBody"/>
            </w:pPr>
          </w:p>
        </w:tc>
        <w:tc>
          <w:tcPr>
            <w:tcW w:w="3212" w:type="dxa"/>
            <w:vMerge/>
          </w:tcPr>
          <w:p w14:paraId="7370EF13" w14:textId="77777777" w:rsidR="00AF7118" w:rsidRPr="00CD5AB3" w:rsidRDefault="00AF7118" w:rsidP="00D71C4A">
            <w:pPr>
              <w:pStyle w:val="pqiTabBody"/>
            </w:pPr>
          </w:p>
        </w:tc>
        <w:tc>
          <w:tcPr>
            <w:tcW w:w="1609" w:type="dxa"/>
            <w:gridSpan w:val="3"/>
          </w:tcPr>
          <w:p w14:paraId="4E909A6C" w14:textId="77777777" w:rsidR="00AF7118" w:rsidRPr="00CD5AB3" w:rsidRDefault="00AF7118" w:rsidP="00D71C4A">
            <w:pPr>
              <w:pStyle w:val="pqiTabBody"/>
            </w:pPr>
            <w:r w:rsidRPr="00CD5AB3">
              <w:t>an..50</w:t>
            </w:r>
          </w:p>
        </w:tc>
      </w:tr>
      <w:tr w:rsidR="00B5670C" w:rsidRPr="00CD5AB3" w14:paraId="42A71128" w14:textId="77777777" w:rsidTr="00755640">
        <w:tc>
          <w:tcPr>
            <w:tcW w:w="931" w:type="dxa"/>
            <w:gridSpan w:val="3"/>
          </w:tcPr>
          <w:p w14:paraId="5A238C3F" w14:textId="3C7438A9" w:rsidR="0002000D" w:rsidRPr="00CD5AB3" w:rsidRDefault="00F8014C" w:rsidP="00D71C4A">
            <w:pPr>
              <w:pStyle w:val="pqiTabHead"/>
            </w:pPr>
            <w:r w:rsidRPr="00CD5AB3">
              <w:t>6</w:t>
            </w:r>
          </w:p>
        </w:tc>
        <w:tc>
          <w:tcPr>
            <w:tcW w:w="4563" w:type="dxa"/>
            <w:gridSpan w:val="2"/>
          </w:tcPr>
          <w:p w14:paraId="20C8369D" w14:textId="67DD1BD9" w:rsidR="0002000D" w:rsidRPr="00CD5AB3" w:rsidRDefault="0002000D" w:rsidP="00D71C4A">
            <w:pPr>
              <w:pStyle w:val="pqiTabHead"/>
            </w:pPr>
            <w:r w:rsidRPr="00CD5AB3">
              <w:t xml:space="preserve">Miejsce </w:t>
            </w:r>
            <w:r w:rsidR="00AF0C11" w:rsidRPr="00CD5AB3">
              <w:t xml:space="preserve"> odbioru</w:t>
            </w:r>
          </w:p>
          <w:p w14:paraId="3BE3E3D3" w14:textId="77777777" w:rsidR="0002000D" w:rsidRPr="00CD5AB3" w:rsidRDefault="0002000D" w:rsidP="00D71C4A">
            <w:pPr>
              <w:pStyle w:val="pqiTabHead"/>
            </w:pPr>
            <w:r w:rsidRPr="00CD5AB3">
              <w:rPr>
                <w:rFonts w:ascii="Courier New" w:hAnsi="Courier New" w:cs="Courier New"/>
                <w:noProof/>
                <w:color w:val="0000FF"/>
              </w:rPr>
              <w:t>DeliveryPlaceTrader</w:t>
            </w:r>
          </w:p>
        </w:tc>
        <w:tc>
          <w:tcPr>
            <w:tcW w:w="761" w:type="dxa"/>
            <w:gridSpan w:val="3"/>
          </w:tcPr>
          <w:p w14:paraId="30A7F7BC" w14:textId="77777777" w:rsidR="0002000D" w:rsidRPr="00CD5AB3" w:rsidRDefault="0002000D" w:rsidP="00D71C4A">
            <w:pPr>
              <w:pStyle w:val="pqiTabHead"/>
            </w:pPr>
            <w:r w:rsidRPr="00CD5AB3">
              <w:t>D</w:t>
            </w:r>
          </w:p>
        </w:tc>
        <w:tc>
          <w:tcPr>
            <w:tcW w:w="2690" w:type="dxa"/>
            <w:gridSpan w:val="2"/>
          </w:tcPr>
          <w:p w14:paraId="36D7B838" w14:textId="3A41E3CE" w:rsidR="0002000D" w:rsidRPr="00CD5AB3" w:rsidRDefault="00F8014C" w:rsidP="00F8014C">
            <w:pPr>
              <w:pStyle w:val="pqiTabHead"/>
            </w:pPr>
            <w:r w:rsidRPr="00CD5AB3">
              <w:rPr>
                <w:b w:val="0"/>
              </w:rPr>
              <w:t>„R” w przypadku, gdy inne niż sekcja 5</w:t>
            </w:r>
          </w:p>
        </w:tc>
        <w:tc>
          <w:tcPr>
            <w:tcW w:w="3212" w:type="dxa"/>
          </w:tcPr>
          <w:p w14:paraId="0CC31CC8" w14:textId="4F0BFD5C" w:rsidR="0002000D" w:rsidRPr="00CD5AB3" w:rsidRDefault="0002000D" w:rsidP="00D71C4A">
            <w:pPr>
              <w:pStyle w:val="pqiTabHead"/>
            </w:pPr>
            <w:r w:rsidRPr="00CD5AB3">
              <w:rPr>
                <w:b w:val="0"/>
              </w:rPr>
              <w:t xml:space="preserve">Należy podać </w:t>
            </w:r>
            <w:r w:rsidR="00826387" w:rsidRPr="00CD5AB3">
              <w:rPr>
                <w:b w:val="0"/>
              </w:rPr>
              <w:t>faktyczn</w:t>
            </w:r>
            <w:r w:rsidRPr="00CD5AB3">
              <w:rPr>
                <w:b w:val="0"/>
              </w:rPr>
              <w:t>e miejsce dostawy wyrobów akcyzowych</w:t>
            </w:r>
            <w:r w:rsidRPr="00CD5AB3">
              <w:t>.</w:t>
            </w:r>
          </w:p>
        </w:tc>
        <w:tc>
          <w:tcPr>
            <w:tcW w:w="1609" w:type="dxa"/>
            <w:gridSpan w:val="3"/>
          </w:tcPr>
          <w:p w14:paraId="3433CF5E" w14:textId="77777777" w:rsidR="0002000D" w:rsidRPr="00CD5AB3" w:rsidRDefault="0002000D" w:rsidP="00D71C4A">
            <w:pPr>
              <w:pStyle w:val="pqiTabHead"/>
            </w:pPr>
          </w:p>
        </w:tc>
      </w:tr>
      <w:tr w:rsidR="00B5670C" w:rsidRPr="00CD5AB3" w14:paraId="33C78910" w14:textId="77777777" w:rsidTr="00755640">
        <w:tc>
          <w:tcPr>
            <w:tcW w:w="931" w:type="dxa"/>
            <w:gridSpan w:val="3"/>
          </w:tcPr>
          <w:p w14:paraId="1E49F45D" w14:textId="77777777" w:rsidR="0002000D" w:rsidRPr="00CD5AB3" w:rsidRDefault="0002000D" w:rsidP="00D71C4A">
            <w:pPr>
              <w:pStyle w:val="pqiTabBody"/>
              <w:rPr>
                <w:i/>
              </w:rPr>
            </w:pPr>
          </w:p>
        </w:tc>
        <w:tc>
          <w:tcPr>
            <w:tcW w:w="4563" w:type="dxa"/>
            <w:gridSpan w:val="2"/>
          </w:tcPr>
          <w:p w14:paraId="16305C8B" w14:textId="77777777" w:rsidR="0002000D" w:rsidRPr="00CD5AB3" w:rsidRDefault="0002000D" w:rsidP="00D71C4A">
            <w:pPr>
              <w:pStyle w:val="pqiTabBody"/>
            </w:pPr>
            <w:r w:rsidRPr="00CD5AB3">
              <w:t xml:space="preserve">JĘZYK ELEMENTU </w:t>
            </w:r>
          </w:p>
          <w:p w14:paraId="585B0248" w14:textId="77777777" w:rsidR="0002000D" w:rsidRPr="00CD5AB3" w:rsidRDefault="0002000D" w:rsidP="00D71C4A">
            <w:pPr>
              <w:pStyle w:val="pqiTabBody"/>
            </w:pPr>
            <w:r w:rsidRPr="00CD5AB3">
              <w:rPr>
                <w:rFonts w:ascii="Courier New" w:hAnsi="Courier New" w:cs="Courier New"/>
                <w:noProof/>
                <w:color w:val="0000FF"/>
              </w:rPr>
              <w:t>@language</w:t>
            </w:r>
          </w:p>
        </w:tc>
        <w:tc>
          <w:tcPr>
            <w:tcW w:w="761" w:type="dxa"/>
            <w:gridSpan w:val="3"/>
          </w:tcPr>
          <w:p w14:paraId="3673706E" w14:textId="77777777" w:rsidR="0002000D" w:rsidRPr="00CD5AB3" w:rsidRDefault="0002000D" w:rsidP="00D71C4A">
            <w:pPr>
              <w:pStyle w:val="pqiTabBody"/>
            </w:pPr>
            <w:r w:rsidRPr="00CD5AB3">
              <w:t>R</w:t>
            </w:r>
          </w:p>
        </w:tc>
        <w:tc>
          <w:tcPr>
            <w:tcW w:w="2690" w:type="dxa"/>
            <w:gridSpan w:val="2"/>
          </w:tcPr>
          <w:p w14:paraId="05ACF180" w14:textId="4F3CA3F7" w:rsidR="0002000D" w:rsidRPr="00CD5AB3" w:rsidRDefault="0002000D" w:rsidP="00D71C4A">
            <w:pPr>
              <w:pStyle w:val="pqiTabBody"/>
            </w:pPr>
          </w:p>
        </w:tc>
        <w:tc>
          <w:tcPr>
            <w:tcW w:w="3212" w:type="dxa"/>
          </w:tcPr>
          <w:p w14:paraId="56B95E31" w14:textId="77777777" w:rsidR="0002000D" w:rsidRPr="00CD5AB3" w:rsidRDefault="0002000D" w:rsidP="00D71C4A">
            <w:pPr>
              <w:pStyle w:val="pqiTabBody"/>
            </w:pPr>
            <w:r w:rsidRPr="00CD5AB3">
              <w:t>Atrybut.</w:t>
            </w:r>
          </w:p>
          <w:p w14:paraId="205F5B77" w14:textId="77777777" w:rsidR="0002000D" w:rsidRPr="00CD5AB3" w:rsidRDefault="0002000D" w:rsidP="00D71C4A">
            <w:pPr>
              <w:pStyle w:val="pqiTabBody"/>
            </w:pPr>
            <w:r w:rsidRPr="00CD5AB3">
              <w:t>Wartość ze słownika „Kody języka (Language codes)”.</w:t>
            </w:r>
          </w:p>
        </w:tc>
        <w:tc>
          <w:tcPr>
            <w:tcW w:w="1609" w:type="dxa"/>
            <w:gridSpan w:val="3"/>
          </w:tcPr>
          <w:p w14:paraId="054499A9" w14:textId="77777777" w:rsidR="0002000D" w:rsidRPr="00CD5AB3" w:rsidRDefault="0002000D" w:rsidP="00D71C4A">
            <w:pPr>
              <w:pStyle w:val="pqiTabBody"/>
            </w:pPr>
            <w:r w:rsidRPr="00CD5AB3">
              <w:t>a2</w:t>
            </w:r>
          </w:p>
        </w:tc>
      </w:tr>
      <w:tr w:rsidR="00C06337" w:rsidRPr="00CD5AB3" w14:paraId="78B26554" w14:textId="77777777" w:rsidTr="00755640">
        <w:tc>
          <w:tcPr>
            <w:tcW w:w="931" w:type="dxa"/>
            <w:gridSpan w:val="3"/>
          </w:tcPr>
          <w:p w14:paraId="5482A0C9" w14:textId="77777777" w:rsidR="00C06337" w:rsidRPr="00CD5AB3" w:rsidRDefault="00C06337" w:rsidP="00C06337">
            <w:pPr>
              <w:pStyle w:val="pqiTabBody"/>
              <w:rPr>
                <w:i/>
              </w:rPr>
            </w:pPr>
          </w:p>
        </w:tc>
        <w:tc>
          <w:tcPr>
            <w:tcW w:w="4563" w:type="dxa"/>
            <w:gridSpan w:val="2"/>
          </w:tcPr>
          <w:p w14:paraId="2494A60F" w14:textId="77777777" w:rsidR="00C06337" w:rsidRPr="00CD5AB3" w:rsidRDefault="00C06337" w:rsidP="00C06337">
            <w:pPr>
              <w:pStyle w:val="pqiTabBody"/>
            </w:pPr>
            <w:r w:rsidRPr="00CD5AB3">
              <w:t>TYP PODMIOTU</w:t>
            </w:r>
          </w:p>
          <w:p w14:paraId="325F2526" w14:textId="75B34F62" w:rsidR="00C06337" w:rsidRPr="00CD5AB3" w:rsidRDefault="00C06337" w:rsidP="00C06337">
            <w:pPr>
              <w:pStyle w:val="pqiTabBody"/>
            </w:pPr>
            <w:r w:rsidRPr="00CD5AB3">
              <w:rPr>
                <w:rFonts w:ascii="Courier New" w:hAnsi="Courier New" w:cs="Courier New"/>
                <w:noProof/>
                <w:color w:val="0000FF"/>
              </w:rPr>
              <w:t>@deliveryTraderType</w:t>
            </w:r>
          </w:p>
        </w:tc>
        <w:tc>
          <w:tcPr>
            <w:tcW w:w="761" w:type="dxa"/>
            <w:gridSpan w:val="3"/>
          </w:tcPr>
          <w:p w14:paraId="0720EC63" w14:textId="24204098" w:rsidR="00C06337" w:rsidRPr="00CD5AB3" w:rsidRDefault="001D2472" w:rsidP="001D2472">
            <w:pPr>
              <w:pStyle w:val="pqiTabBody"/>
            </w:pPr>
            <w:r>
              <w:t>R</w:t>
            </w:r>
          </w:p>
        </w:tc>
        <w:tc>
          <w:tcPr>
            <w:tcW w:w="2690" w:type="dxa"/>
            <w:gridSpan w:val="2"/>
          </w:tcPr>
          <w:p w14:paraId="151953AE" w14:textId="045ACB76" w:rsidR="00C06337" w:rsidRPr="00CD5AB3" w:rsidRDefault="00C06337" w:rsidP="00C06337">
            <w:pPr>
              <w:pStyle w:val="pqiTabBody"/>
            </w:pPr>
          </w:p>
        </w:tc>
        <w:tc>
          <w:tcPr>
            <w:tcW w:w="3212" w:type="dxa"/>
          </w:tcPr>
          <w:p w14:paraId="24FA553B" w14:textId="77777777" w:rsidR="00C06337" w:rsidRPr="00CD5AB3" w:rsidRDefault="00C06337" w:rsidP="00C06337">
            <w:pPr>
              <w:pStyle w:val="pqiTabBody"/>
            </w:pPr>
            <w:r w:rsidRPr="00CD5AB3">
              <w:t>Atrybut</w:t>
            </w:r>
          </w:p>
          <w:p w14:paraId="32A48FF3" w14:textId="77777777" w:rsidR="00C06337" w:rsidRPr="00CD5AB3" w:rsidRDefault="00C06337" w:rsidP="00C06337">
            <w:pPr>
              <w:pStyle w:val="pqiTabBody"/>
            </w:pPr>
            <w:r w:rsidRPr="00CD5AB3">
              <w:t>Określa rodzaj podmiotu.</w:t>
            </w:r>
          </w:p>
          <w:p w14:paraId="07ABF928" w14:textId="2A3C18EA" w:rsidR="00C06337" w:rsidRPr="00CD5AB3" w:rsidRDefault="00C06337" w:rsidP="001D2472">
            <w:pPr>
              <w:pStyle w:val="pqiTabBody"/>
            </w:pPr>
            <w:r w:rsidRPr="00CD5AB3">
              <w:t>Możliwe wartości określa słownik 4.</w:t>
            </w:r>
            <w:r w:rsidR="001D2472">
              <w:t>5</w:t>
            </w:r>
          </w:p>
        </w:tc>
        <w:tc>
          <w:tcPr>
            <w:tcW w:w="1609" w:type="dxa"/>
            <w:gridSpan w:val="3"/>
          </w:tcPr>
          <w:p w14:paraId="6B8216D2" w14:textId="3EBC413A" w:rsidR="00C06337" w:rsidRPr="00CD5AB3" w:rsidRDefault="00C06337" w:rsidP="00C06337">
            <w:pPr>
              <w:pStyle w:val="pqiTabBody"/>
            </w:pPr>
            <w:r w:rsidRPr="00CD5AB3">
              <w:t>n1</w:t>
            </w:r>
          </w:p>
        </w:tc>
      </w:tr>
      <w:tr w:rsidR="00B5670C" w:rsidRPr="00CD5AB3" w14:paraId="70781719" w14:textId="77777777" w:rsidTr="00755640">
        <w:tc>
          <w:tcPr>
            <w:tcW w:w="328" w:type="dxa"/>
          </w:tcPr>
          <w:p w14:paraId="08E20C26" w14:textId="77777777" w:rsidR="0002000D" w:rsidRPr="00CD5AB3" w:rsidRDefault="0002000D" w:rsidP="00D71C4A">
            <w:pPr>
              <w:pStyle w:val="pqiTabBody"/>
              <w:rPr>
                <w:b/>
              </w:rPr>
            </w:pPr>
          </w:p>
        </w:tc>
        <w:tc>
          <w:tcPr>
            <w:tcW w:w="603" w:type="dxa"/>
            <w:gridSpan w:val="2"/>
          </w:tcPr>
          <w:p w14:paraId="62F8BF68" w14:textId="77777777" w:rsidR="0002000D" w:rsidRPr="00CD5AB3" w:rsidRDefault="0002000D" w:rsidP="00D71C4A">
            <w:pPr>
              <w:pStyle w:val="pqiTabBody"/>
              <w:rPr>
                <w:i/>
              </w:rPr>
            </w:pPr>
            <w:r w:rsidRPr="00CD5AB3">
              <w:rPr>
                <w:i/>
              </w:rPr>
              <w:t>a</w:t>
            </w:r>
          </w:p>
        </w:tc>
        <w:tc>
          <w:tcPr>
            <w:tcW w:w="4563" w:type="dxa"/>
            <w:gridSpan w:val="2"/>
          </w:tcPr>
          <w:p w14:paraId="7BD3DC0F" w14:textId="32B2C616" w:rsidR="0002000D" w:rsidRPr="00CD5AB3" w:rsidRDefault="0002000D" w:rsidP="00D71C4A">
            <w:pPr>
              <w:pStyle w:val="pqiTabBody"/>
              <w:rPr>
                <w:lang w:val="en-US"/>
              </w:rPr>
            </w:pPr>
            <w:r w:rsidRPr="00CD5AB3">
              <w:rPr>
                <w:lang w:val="en-US"/>
              </w:rPr>
              <w:t>Identyfikacja podmiotu</w:t>
            </w:r>
          </w:p>
          <w:p w14:paraId="09AE1F24" w14:textId="77777777" w:rsidR="0002000D" w:rsidRPr="00CD5AB3" w:rsidRDefault="0002000D" w:rsidP="00D71C4A">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53AD643D" w14:textId="13438715" w:rsidR="002174A4" w:rsidRPr="0091415B" w:rsidRDefault="0002000D" w:rsidP="00781287">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6F127D9F" w14:textId="4E98C2E9" w:rsidR="00781287" w:rsidRPr="00CD5AB3" w:rsidRDefault="00781287" w:rsidP="00781287">
            <w:pPr>
              <w:pStyle w:val="pqiTabBody"/>
              <w:rPr>
                <w:rFonts w:ascii="Courier New" w:hAnsi="Courier New" w:cs="Courier New"/>
                <w:noProof/>
                <w:color w:val="0000FF"/>
                <w:lang w:val="en-US"/>
              </w:rPr>
            </w:pPr>
            <w:r w:rsidRPr="00CD5AB3">
              <w:rPr>
                <w:rFonts w:ascii="Courier New" w:hAnsi="Courier New" w:cs="Courier New"/>
                <w:noProof/>
                <w:color w:val="0000FF"/>
              </w:rPr>
              <w:t>TraderId/PersonalI</w:t>
            </w:r>
            <w:r w:rsidR="00C06337">
              <w:rPr>
                <w:rFonts w:ascii="Courier New" w:hAnsi="Courier New" w:cs="Courier New"/>
                <w:noProof/>
                <w:color w:val="0000FF"/>
              </w:rPr>
              <w:t>d</w:t>
            </w:r>
          </w:p>
          <w:p w14:paraId="6A790A40" w14:textId="1A9FF10A" w:rsidR="0002000D" w:rsidRPr="00CD5AB3" w:rsidRDefault="0002000D" w:rsidP="00360F1E">
            <w:pPr>
              <w:pStyle w:val="pqiTabBody"/>
              <w:rPr>
                <w:lang w:val="en-US"/>
              </w:rPr>
            </w:pPr>
          </w:p>
        </w:tc>
        <w:tc>
          <w:tcPr>
            <w:tcW w:w="761" w:type="dxa"/>
            <w:gridSpan w:val="3"/>
          </w:tcPr>
          <w:p w14:paraId="408B3C26" w14:textId="05FEBA0C" w:rsidR="0002000D" w:rsidRPr="00CD5AB3" w:rsidRDefault="00C06337" w:rsidP="00D71C4A">
            <w:pPr>
              <w:pStyle w:val="pqiTabBody"/>
            </w:pPr>
            <w:r>
              <w:t>R</w:t>
            </w:r>
          </w:p>
        </w:tc>
        <w:tc>
          <w:tcPr>
            <w:tcW w:w="2690" w:type="dxa"/>
            <w:gridSpan w:val="2"/>
          </w:tcPr>
          <w:p w14:paraId="388F6428" w14:textId="14E5952C" w:rsidR="0002000D" w:rsidRPr="00CD5AB3" w:rsidRDefault="0002000D" w:rsidP="008A3509">
            <w:pPr>
              <w:pStyle w:val="pqiTabBody"/>
            </w:pPr>
          </w:p>
        </w:tc>
        <w:tc>
          <w:tcPr>
            <w:tcW w:w="3212" w:type="dxa"/>
          </w:tcPr>
          <w:p w14:paraId="6C7F16F0" w14:textId="77777777" w:rsidR="00781287" w:rsidRDefault="00781287" w:rsidP="00781287">
            <w:pPr>
              <w:pStyle w:val="pqiTabBody"/>
            </w:pPr>
            <w:r>
              <w:t>Należy podać identyfikator podmiotu zależny od wybranego typu podmiotu.</w:t>
            </w:r>
          </w:p>
          <w:p w14:paraId="1F1F422B" w14:textId="581B35CE" w:rsidR="0002000D" w:rsidRPr="00CD5AB3" w:rsidRDefault="00781287" w:rsidP="00D71C4A">
            <w:pPr>
              <w:pStyle w:val="pqiTabBody"/>
            </w:pPr>
            <w:r>
              <w:t xml:space="preserve">Obowiązkowe podanie dokładnie jednego identyfikatora. </w:t>
            </w:r>
            <w:r w:rsidR="00F94A97">
              <w:t xml:space="preserve">Dla nieobjętych systemem oraz osób fizycznych zarejestrowanych w PUESC (podmiot zużywający) podajemy Personal ID (PESEL lub inny numer). Dla zużywających i zużywających gospodarczych, podmiotów niszczących podajemy TaxNumber (NIP). Dla reszty podajemy ExciseNumber (numer </w:t>
            </w:r>
            <w:r w:rsidR="00F94A97">
              <w:lastRenderedPageBreak/>
              <w:t>akcyzowy) lub numer podmiotu pośredniczącego.</w:t>
            </w:r>
          </w:p>
        </w:tc>
        <w:tc>
          <w:tcPr>
            <w:tcW w:w="1609" w:type="dxa"/>
            <w:gridSpan w:val="3"/>
          </w:tcPr>
          <w:p w14:paraId="6E376762" w14:textId="3C1DBD0C" w:rsidR="00F85600" w:rsidRPr="00CD5AB3" w:rsidRDefault="00F85600" w:rsidP="00D71C4A">
            <w:pPr>
              <w:pStyle w:val="pqiTabBody"/>
              <w:rPr>
                <w:lang w:val="en-US"/>
              </w:rPr>
            </w:pPr>
            <w:r w:rsidRPr="00CD5AB3">
              <w:rPr>
                <w:lang w:val="en-US"/>
              </w:rPr>
              <w:lastRenderedPageBreak/>
              <w:t>an13</w:t>
            </w:r>
          </w:p>
          <w:p w14:paraId="784B0126" w14:textId="53F5A08A" w:rsidR="0002000D" w:rsidRPr="00CD5AB3" w:rsidRDefault="0002000D" w:rsidP="00D71C4A">
            <w:pPr>
              <w:pStyle w:val="pqiTabBody"/>
            </w:pPr>
          </w:p>
        </w:tc>
      </w:tr>
      <w:tr w:rsidR="00B5670C" w:rsidRPr="00CD5AB3" w14:paraId="2CAA189C" w14:textId="77777777" w:rsidTr="00755640">
        <w:tc>
          <w:tcPr>
            <w:tcW w:w="328" w:type="dxa"/>
          </w:tcPr>
          <w:p w14:paraId="4A1B0381" w14:textId="77777777" w:rsidR="0002000D" w:rsidRPr="00CD5AB3" w:rsidRDefault="0002000D" w:rsidP="00D71C4A">
            <w:pPr>
              <w:pStyle w:val="pqiTabBody"/>
              <w:rPr>
                <w:b/>
              </w:rPr>
            </w:pPr>
          </w:p>
        </w:tc>
        <w:tc>
          <w:tcPr>
            <w:tcW w:w="603" w:type="dxa"/>
            <w:gridSpan w:val="2"/>
          </w:tcPr>
          <w:p w14:paraId="09625B96" w14:textId="77777777" w:rsidR="0002000D" w:rsidRPr="00CD5AB3" w:rsidRDefault="0002000D" w:rsidP="00D71C4A">
            <w:pPr>
              <w:pStyle w:val="pqiTabBody"/>
              <w:rPr>
                <w:i/>
              </w:rPr>
            </w:pPr>
            <w:r w:rsidRPr="00CD5AB3">
              <w:rPr>
                <w:i/>
              </w:rPr>
              <w:t>b</w:t>
            </w:r>
          </w:p>
        </w:tc>
        <w:tc>
          <w:tcPr>
            <w:tcW w:w="4563" w:type="dxa"/>
            <w:gridSpan w:val="2"/>
          </w:tcPr>
          <w:p w14:paraId="1D60364D" w14:textId="297AB74A" w:rsidR="0002000D" w:rsidRPr="00CD5AB3" w:rsidRDefault="0002000D" w:rsidP="00D71C4A">
            <w:pPr>
              <w:pStyle w:val="pqiTabBody"/>
            </w:pPr>
            <w:r w:rsidRPr="00CD5AB3">
              <w:t>Nazwa podmiotu / imię i nazwisko</w:t>
            </w:r>
          </w:p>
          <w:p w14:paraId="0F0FF347" w14:textId="77777777" w:rsidR="0002000D" w:rsidRPr="00CD5AB3" w:rsidRDefault="0002000D" w:rsidP="00D71C4A">
            <w:pPr>
              <w:pStyle w:val="pqiTabBody"/>
            </w:pPr>
            <w:r w:rsidRPr="00CD5AB3">
              <w:rPr>
                <w:rFonts w:ascii="Courier New" w:hAnsi="Courier New" w:cs="Courier New"/>
                <w:noProof/>
                <w:color w:val="0000FF"/>
              </w:rPr>
              <w:t>TraderName</w:t>
            </w:r>
          </w:p>
        </w:tc>
        <w:tc>
          <w:tcPr>
            <w:tcW w:w="761" w:type="dxa"/>
            <w:gridSpan w:val="3"/>
          </w:tcPr>
          <w:p w14:paraId="71F4B352" w14:textId="77777777" w:rsidR="0002000D" w:rsidRPr="00CD5AB3" w:rsidRDefault="0002000D" w:rsidP="00D71C4A">
            <w:pPr>
              <w:pStyle w:val="pqiTabBody"/>
            </w:pPr>
            <w:r w:rsidRPr="00CD5AB3">
              <w:t>R</w:t>
            </w:r>
          </w:p>
        </w:tc>
        <w:tc>
          <w:tcPr>
            <w:tcW w:w="2690" w:type="dxa"/>
            <w:gridSpan w:val="2"/>
          </w:tcPr>
          <w:p w14:paraId="53904A66" w14:textId="77777777" w:rsidR="0002000D" w:rsidRPr="00CD5AB3" w:rsidRDefault="0002000D" w:rsidP="00D71C4A">
            <w:pPr>
              <w:pStyle w:val="pqiTabBody"/>
            </w:pPr>
          </w:p>
        </w:tc>
        <w:tc>
          <w:tcPr>
            <w:tcW w:w="3212" w:type="dxa"/>
          </w:tcPr>
          <w:p w14:paraId="6182FD66" w14:textId="77777777" w:rsidR="0002000D" w:rsidRPr="00CD5AB3" w:rsidRDefault="0002000D" w:rsidP="00D71C4A">
            <w:pPr>
              <w:pStyle w:val="pqiTabBody"/>
            </w:pPr>
          </w:p>
        </w:tc>
        <w:tc>
          <w:tcPr>
            <w:tcW w:w="1609" w:type="dxa"/>
            <w:gridSpan w:val="3"/>
          </w:tcPr>
          <w:p w14:paraId="794023CB" w14:textId="77777777" w:rsidR="0002000D" w:rsidRPr="00CD5AB3" w:rsidRDefault="0002000D" w:rsidP="00D71C4A">
            <w:pPr>
              <w:pStyle w:val="pqiTabBody"/>
            </w:pPr>
            <w:r w:rsidRPr="00CD5AB3">
              <w:t>an..182</w:t>
            </w:r>
          </w:p>
        </w:tc>
      </w:tr>
      <w:tr w:rsidR="00B5670C" w:rsidRPr="00CD5AB3" w14:paraId="24C516A5" w14:textId="77777777" w:rsidTr="00755640">
        <w:tc>
          <w:tcPr>
            <w:tcW w:w="328" w:type="dxa"/>
          </w:tcPr>
          <w:p w14:paraId="147EE7E0" w14:textId="77777777" w:rsidR="0002000D" w:rsidRPr="00CD5AB3" w:rsidRDefault="0002000D" w:rsidP="00D71C4A">
            <w:pPr>
              <w:pStyle w:val="pqiTabBody"/>
              <w:rPr>
                <w:b/>
              </w:rPr>
            </w:pPr>
          </w:p>
        </w:tc>
        <w:tc>
          <w:tcPr>
            <w:tcW w:w="603" w:type="dxa"/>
            <w:gridSpan w:val="2"/>
          </w:tcPr>
          <w:p w14:paraId="63922FA0" w14:textId="77777777" w:rsidR="0002000D" w:rsidRPr="00CD5AB3" w:rsidRDefault="0002000D" w:rsidP="00D71C4A">
            <w:pPr>
              <w:pStyle w:val="pqiTabBody"/>
              <w:rPr>
                <w:i/>
              </w:rPr>
            </w:pPr>
            <w:r w:rsidRPr="00CD5AB3">
              <w:rPr>
                <w:i/>
              </w:rPr>
              <w:t>c</w:t>
            </w:r>
          </w:p>
        </w:tc>
        <w:tc>
          <w:tcPr>
            <w:tcW w:w="4563" w:type="dxa"/>
            <w:gridSpan w:val="2"/>
          </w:tcPr>
          <w:p w14:paraId="7A39F040" w14:textId="44A5976A" w:rsidR="0002000D" w:rsidRPr="00CD5AB3" w:rsidRDefault="0002000D" w:rsidP="00D71C4A">
            <w:pPr>
              <w:pStyle w:val="pqiTabBody"/>
            </w:pPr>
            <w:r w:rsidRPr="00CD5AB3">
              <w:t>Ulica</w:t>
            </w:r>
            <w:r w:rsidR="002C7214" w:rsidRPr="00CD5AB3">
              <w:t xml:space="preserve"> </w:t>
            </w:r>
          </w:p>
          <w:p w14:paraId="1BC2D35E" w14:textId="77777777" w:rsidR="0002000D" w:rsidRPr="00CD5AB3" w:rsidRDefault="0002000D" w:rsidP="00D71C4A">
            <w:pPr>
              <w:pStyle w:val="pqiTabBody"/>
            </w:pPr>
            <w:r w:rsidRPr="00CD5AB3">
              <w:rPr>
                <w:rFonts w:ascii="Courier New" w:hAnsi="Courier New" w:cs="Courier New"/>
                <w:noProof/>
                <w:color w:val="0000FF"/>
              </w:rPr>
              <w:t>StreetName</w:t>
            </w:r>
          </w:p>
        </w:tc>
        <w:tc>
          <w:tcPr>
            <w:tcW w:w="761" w:type="dxa"/>
            <w:gridSpan w:val="3"/>
          </w:tcPr>
          <w:p w14:paraId="1C338A67" w14:textId="77777777" w:rsidR="0002000D" w:rsidRPr="00CD5AB3" w:rsidRDefault="0002000D" w:rsidP="00D71C4A">
            <w:pPr>
              <w:pStyle w:val="pqiTabBody"/>
            </w:pPr>
            <w:r w:rsidRPr="00CD5AB3">
              <w:t>R</w:t>
            </w:r>
          </w:p>
        </w:tc>
        <w:tc>
          <w:tcPr>
            <w:tcW w:w="2690" w:type="dxa"/>
            <w:gridSpan w:val="2"/>
            <w:vMerge w:val="restart"/>
          </w:tcPr>
          <w:p w14:paraId="00514F50" w14:textId="77777777" w:rsidR="0002000D" w:rsidRPr="00CD5AB3" w:rsidRDefault="0002000D" w:rsidP="00D71C4A">
            <w:pPr>
              <w:pStyle w:val="pqiTabBody"/>
            </w:pPr>
          </w:p>
        </w:tc>
        <w:tc>
          <w:tcPr>
            <w:tcW w:w="3212" w:type="dxa"/>
          </w:tcPr>
          <w:p w14:paraId="4A5C64E3" w14:textId="77777777" w:rsidR="0002000D" w:rsidRPr="00CD5AB3" w:rsidRDefault="0002000D" w:rsidP="00D71C4A">
            <w:pPr>
              <w:pStyle w:val="pqiTabBody"/>
            </w:pPr>
          </w:p>
        </w:tc>
        <w:tc>
          <w:tcPr>
            <w:tcW w:w="1609" w:type="dxa"/>
            <w:gridSpan w:val="3"/>
          </w:tcPr>
          <w:p w14:paraId="5597347A" w14:textId="77777777" w:rsidR="0002000D" w:rsidRPr="00CD5AB3" w:rsidRDefault="0002000D" w:rsidP="00D71C4A">
            <w:pPr>
              <w:pStyle w:val="pqiTabBody"/>
            </w:pPr>
            <w:r w:rsidRPr="00CD5AB3">
              <w:t>an..65</w:t>
            </w:r>
          </w:p>
        </w:tc>
      </w:tr>
      <w:tr w:rsidR="00B5670C" w:rsidRPr="00CD5AB3" w14:paraId="72616748" w14:textId="77777777" w:rsidTr="00755640">
        <w:tc>
          <w:tcPr>
            <w:tcW w:w="328" w:type="dxa"/>
          </w:tcPr>
          <w:p w14:paraId="3802881E" w14:textId="77777777" w:rsidR="0002000D" w:rsidRPr="00CD5AB3" w:rsidRDefault="0002000D" w:rsidP="00D71C4A">
            <w:pPr>
              <w:pStyle w:val="pqiTabBody"/>
              <w:rPr>
                <w:b/>
              </w:rPr>
            </w:pPr>
          </w:p>
        </w:tc>
        <w:tc>
          <w:tcPr>
            <w:tcW w:w="603" w:type="dxa"/>
            <w:gridSpan w:val="2"/>
          </w:tcPr>
          <w:p w14:paraId="542CA803" w14:textId="77777777" w:rsidR="0002000D" w:rsidRPr="00CD5AB3" w:rsidRDefault="0002000D" w:rsidP="00D71C4A">
            <w:pPr>
              <w:pStyle w:val="pqiTabBody"/>
              <w:rPr>
                <w:i/>
              </w:rPr>
            </w:pPr>
            <w:r w:rsidRPr="00CD5AB3">
              <w:rPr>
                <w:i/>
              </w:rPr>
              <w:t>d</w:t>
            </w:r>
          </w:p>
        </w:tc>
        <w:tc>
          <w:tcPr>
            <w:tcW w:w="4563" w:type="dxa"/>
            <w:gridSpan w:val="2"/>
          </w:tcPr>
          <w:p w14:paraId="50364F02" w14:textId="2C3B8513" w:rsidR="0002000D" w:rsidRPr="00CD5AB3" w:rsidRDefault="0002000D" w:rsidP="00D71C4A">
            <w:pPr>
              <w:pStyle w:val="pqiTabBody"/>
            </w:pPr>
            <w:r w:rsidRPr="00CD5AB3">
              <w:t>Numer domu</w:t>
            </w:r>
          </w:p>
          <w:p w14:paraId="4E81EA59" w14:textId="77777777" w:rsidR="0002000D" w:rsidRPr="00CD5AB3" w:rsidRDefault="0002000D" w:rsidP="00D71C4A">
            <w:pPr>
              <w:pStyle w:val="pqiTabBody"/>
            </w:pPr>
            <w:r w:rsidRPr="00CD5AB3">
              <w:rPr>
                <w:rFonts w:ascii="Courier New" w:hAnsi="Courier New" w:cs="Courier New"/>
                <w:noProof/>
                <w:color w:val="0000FF"/>
              </w:rPr>
              <w:t>StreetNumber</w:t>
            </w:r>
          </w:p>
        </w:tc>
        <w:tc>
          <w:tcPr>
            <w:tcW w:w="761" w:type="dxa"/>
            <w:gridSpan w:val="3"/>
          </w:tcPr>
          <w:p w14:paraId="69084460" w14:textId="77777777" w:rsidR="0002000D" w:rsidRPr="00CD5AB3" w:rsidRDefault="0002000D" w:rsidP="00D71C4A">
            <w:pPr>
              <w:pStyle w:val="pqiTabBody"/>
            </w:pPr>
            <w:r w:rsidRPr="00CD5AB3">
              <w:t>O</w:t>
            </w:r>
          </w:p>
        </w:tc>
        <w:tc>
          <w:tcPr>
            <w:tcW w:w="2690" w:type="dxa"/>
            <w:gridSpan w:val="2"/>
            <w:vMerge/>
          </w:tcPr>
          <w:p w14:paraId="7D34143A" w14:textId="77777777" w:rsidR="0002000D" w:rsidRPr="00CD5AB3" w:rsidRDefault="0002000D" w:rsidP="00D71C4A">
            <w:pPr>
              <w:pStyle w:val="pqiTabBody"/>
            </w:pPr>
          </w:p>
        </w:tc>
        <w:tc>
          <w:tcPr>
            <w:tcW w:w="3212" w:type="dxa"/>
          </w:tcPr>
          <w:p w14:paraId="51F8F0DA" w14:textId="77777777" w:rsidR="0002000D" w:rsidRPr="00CD5AB3" w:rsidRDefault="0002000D" w:rsidP="00D71C4A">
            <w:pPr>
              <w:pStyle w:val="pqiTabBody"/>
            </w:pPr>
          </w:p>
        </w:tc>
        <w:tc>
          <w:tcPr>
            <w:tcW w:w="1609" w:type="dxa"/>
            <w:gridSpan w:val="3"/>
          </w:tcPr>
          <w:p w14:paraId="563CB7BB" w14:textId="77777777" w:rsidR="0002000D" w:rsidRPr="00CD5AB3" w:rsidRDefault="0002000D" w:rsidP="00D71C4A">
            <w:pPr>
              <w:pStyle w:val="pqiTabBody"/>
            </w:pPr>
            <w:r w:rsidRPr="00CD5AB3">
              <w:t>an..11</w:t>
            </w:r>
          </w:p>
        </w:tc>
      </w:tr>
      <w:tr w:rsidR="00B5670C" w:rsidRPr="00CD5AB3" w14:paraId="0447B191" w14:textId="77777777" w:rsidTr="00755640">
        <w:tc>
          <w:tcPr>
            <w:tcW w:w="328" w:type="dxa"/>
          </w:tcPr>
          <w:p w14:paraId="1DC43A02" w14:textId="77777777" w:rsidR="0002000D" w:rsidRPr="00CD5AB3" w:rsidRDefault="0002000D" w:rsidP="00D71C4A">
            <w:pPr>
              <w:pStyle w:val="pqiTabBody"/>
              <w:rPr>
                <w:b/>
              </w:rPr>
            </w:pPr>
          </w:p>
        </w:tc>
        <w:tc>
          <w:tcPr>
            <w:tcW w:w="603" w:type="dxa"/>
            <w:gridSpan w:val="2"/>
          </w:tcPr>
          <w:p w14:paraId="0BF21427" w14:textId="77777777" w:rsidR="0002000D" w:rsidRPr="00CD5AB3" w:rsidRDefault="0002000D" w:rsidP="00D71C4A">
            <w:pPr>
              <w:pStyle w:val="pqiTabBody"/>
              <w:rPr>
                <w:i/>
              </w:rPr>
            </w:pPr>
            <w:r w:rsidRPr="00CD5AB3">
              <w:rPr>
                <w:i/>
              </w:rPr>
              <w:t>e</w:t>
            </w:r>
          </w:p>
        </w:tc>
        <w:tc>
          <w:tcPr>
            <w:tcW w:w="4563" w:type="dxa"/>
            <w:gridSpan w:val="2"/>
          </w:tcPr>
          <w:p w14:paraId="60FBE333" w14:textId="555C587E" w:rsidR="0002000D" w:rsidRPr="00CD5AB3" w:rsidRDefault="0002000D" w:rsidP="00D71C4A">
            <w:pPr>
              <w:pStyle w:val="pqiTabBody"/>
            </w:pPr>
            <w:r w:rsidRPr="00CD5AB3">
              <w:t>Kod pocztowy</w:t>
            </w:r>
            <w:r w:rsidR="002C7214" w:rsidRPr="00CD5AB3">
              <w:t xml:space="preserve"> </w:t>
            </w:r>
          </w:p>
          <w:p w14:paraId="3A47FCDC" w14:textId="77777777" w:rsidR="0002000D" w:rsidRPr="00CD5AB3" w:rsidRDefault="0002000D" w:rsidP="00D71C4A">
            <w:pPr>
              <w:pStyle w:val="pqiTabBody"/>
            </w:pPr>
            <w:r w:rsidRPr="00CD5AB3">
              <w:rPr>
                <w:rFonts w:ascii="Courier New" w:hAnsi="Courier New" w:cs="Courier New"/>
                <w:noProof/>
                <w:color w:val="0000FF"/>
              </w:rPr>
              <w:t>Postcode</w:t>
            </w:r>
          </w:p>
        </w:tc>
        <w:tc>
          <w:tcPr>
            <w:tcW w:w="761" w:type="dxa"/>
            <w:gridSpan w:val="3"/>
          </w:tcPr>
          <w:p w14:paraId="76BC5BE2" w14:textId="77777777" w:rsidR="0002000D" w:rsidRPr="00CD5AB3" w:rsidRDefault="0002000D" w:rsidP="00D71C4A">
            <w:pPr>
              <w:pStyle w:val="pqiTabBody"/>
            </w:pPr>
            <w:r w:rsidRPr="00CD5AB3">
              <w:t>R</w:t>
            </w:r>
          </w:p>
        </w:tc>
        <w:tc>
          <w:tcPr>
            <w:tcW w:w="2690" w:type="dxa"/>
            <w:gridSpan w:val="2"/>
            <w:vMerge/>
          </w:tcPr>
          <w:p w14:paraId="331DF6BF" w14:textId="77777777" w:rsidR="0002000D" w:rsidRPr="00CD5AB3" w:rsidRDefault="0002000D" w:rsidP="00D71C4A">
            <w:pPr>
              <w:pStyle w:val="pqiTabBody"/>
            </w:pPr>
          </w:p>
        </w:tc>
        <w:tc>
          <w:tcPr>
            <w:tcW w:w="3212" w:type="dxa"/>
          </w:tcPr>
          <w:p w14:paraId="1F8FCACA" w14:textId="77777777" w:rsidR="0002000D" w:rsidRPr="00CD5AB3" w:rsidRDefault="0002000D" w:rsidP="00D71C4A">
            <w:pPr>
              <w:pStyle w:val="pqiTabBody"/>
            </w:pPr>
          </w:p>
        </w:tc>
        <w:tc>
          <w:tcPr>
            <w:tcW w:w="1609" w:type="dxa"/>
            <w:gridSpan w:val="3"/>
          </w:tcPr>
          <w:p w14:paraId="6A637335" w14:textId="77777777" w:rsidR="0002000D" w:rsidRPr="00CD5AB3" w:rsidRDefault="0002000D" w:rsidP="00D71C4A">
            <w:pPr>
              <w:pStyle w:val="pqiTabBody"/>
            </w:pPr>
            <w:r w:rsidRPr="00CD5AB3">
              <w:t>an..10</w:t>
            </w:r>
          </w:p>
        </w:tc>
      </w:tr>
      <w:tr w:rsidR="00B5670C" w:rsidRPr="00CD5AB3" w14:paraId="49726211" w14:textId="77777777" w:rsidTr="00755640">
        <w:tc>
          <w:tcPr>
            <w:tcW w:w="328" w:type="dxa"/>
          </w:tcPr>
          <w:p w14:paraId="4D73BE13" w14:textId="77777777" w:rsidR="0002000D" w:rsidRPr="00CD5AB3" w:rsidRDefault="0002000D" w:rsidP="00D71C4A">
            <w:pPr>
              <w:pStyle w:val="pqiTabBody"/>
              <w:rPr>
                <w:b/>
              </w:rPr>
            </w:pPr>
          </w:p>
        </w:tc>
        <w:tc>
          <w:tcPr>
            <w:tcW w:w="603" w:type="dxa"/>
            <w:gridSpan w:val="2"/>
          </w:tcPr>
          <w:p w14:paraId="6C4FB3CB" w14:textId="77777777" w:rsidR="0002000D" w:rsidRPr="00CD5AB3" w:rsidRDefault="0002000D" w:rsidP="00D71C4A">
            <w:pPr>
              <w:pStyle w:val="pqiTabBody"/>
              <w:rPr>
                <w:i/>
              </w:rPr>
            </w:pPr>
            <w:r w:rsidRPr="00CD5AB3">
              <w:rPr>
                <w:i/>
              </w:rPr>
              <w:t>f</w:t>
            </w:r>
          </w:p>
        </w:tc>
        <w:tc>
          <w:tcPr>
            <w:tcW w:w="4563" w:type="dxa"/>
            <w:gridSpan w:val="2"/>
          </w:tcPr>
          <w:p w14:paraId="596B9345" w14:textId="48324EF7" w:rsidR="0002000D" w:rsidRPr="00CD5AB3" w:rsidRDefault="0002000D" w:rsidP="00D71C4A">
            <w:pPr>
              <w:pStyle w:val="pqiTabBody"/>
            </w:pPr>
            <w:r w:rsidRPr="00CD5AB3">
              <w:t>Miejscowość</w:t>
            </w:r>
            <w:r w:rsidR="002C7214" w:rsidRPr="00CD5AB3">
              <w:t xml:space="preserve"> </w:t>
            </w:r>
            <w:r w:rsidRPr="00CD5AB3">
              <w:rPr>
                <w:rFonts w:ascii="Courier New" w:hAnsi="Courier New" w:cs="Courier New"/>
                <w:noProof/>
                <w:color w:val="0000FF"/>
              </w:rPr>
              <w:t>City</w:t>
            </w:r>
          </w:p>
        </w:tc>
        <w:tc>
          <w:tcPr>
            <w:tcW w:w="761" w:type="dxa"/>
            <w:gridSpan w:val="3"/>
          </w:tcPr>
          <w:p w14:paraId="0EFD99EF" w14:textId="77777777" w:rsidR="0002000D" w:rsidRPr="00CD5AB3" w:rsidRDefault="0002000D" w:rsidP="00D71C4A">
            <w:pPr>
              <w:pStyle w:val="pqiTabBody"/>
            </w:pPr>
            <w:r w:rsidRPr="00CD5AB3">
              <w:t>R</w:t>
            </w:r>
          </w:p>
        </w:tc>
        <w:tc>
          <w:tcPr>
            <w:tcW w:w="2690" w:type="dxa"/>
            <w:gridSpan w:val="2"/>
            <w:vMerge/>
          </w:tcPr>
          <w:p w14:paraId="32070D76" w14:textId="77777777" w:rsidR="0002000D" w:rsidRPr="00CD5AB3" w:rsidRDefault="0002000D" w:rsidP="00D71C4A">
            <w:pPr>
              <w:pStyle w:val="pqiTabBody"/>
            </w:pPr>
          </w:p>
        </w:tc>
        <w:tc>
          <w:tcPr>
            <w:tcW w:w="3212" w:type="dxa"/>
          </w:tcPr>
          <w:p w14:paraId="539C4514" w14:textId="77777777" w:rsidR="0002000D" w:rsidRPr="00CD5AB3" w:rsidRDefault="0002000D" w:rsidP="00D71C4A">
            <w:pPr>
              <w:pStyle w:val="pqiTabBody"/>
            </w:pPr>
          </w:p>
        </w:tc>
        <w:tc>
          <w:tcPr>
            <w:tcW w:w="1609" w:type="dxa"/>
            <w:gridSpan w:val="3"/>
          </w:tcPr>
          <w:p w14:paraId="2D12E89C" w14:textId="77777777" w:rsidR="0002000D" w:rsidRPr="00CD5AB3" w:rsidRDefault="0002000D" w:rsidP="00D71C4A">
            <w:pPr>
              <w:pStyle w:val="pqiTabBody"/>
            </w:pPr>
            <w:r w:rsidRPr="00CD5AB3">
              <w:t>an..50</w:t>
            </w:r>
          </w:p>
        </w:tc>
      </w:tr>
      <w:tr w:rsidR="00B5670C" w:rsidRPr="00CD5AB3" w14:paraId="4B3B6997" w14:textId="77777777" w:rsidTr="00755640">
        <w:tc>
          <w:tcPr>
            <w:tcW w:w="931" w:type="dxa"/>
            <w:gridSpan w:val="3"/>
          </w:tcPr>
          <w:p w14:paraId="44290543" w14:textId="6F993E8B" w:rsidR="0002000D" w:rsidRPr="00CD5AB3" w:rsidRDefault="00F8014C" w:rsidP="00D71C4A">
            <w:pPr>
              <w:pStyle w:val="pqiTabHead"/>
            </w:pPr>
            <w:r w:rsidRPr="00CD5AB3">
              <w:t>7</w:t>
            </w:r>
          </w:p>
        </w:tc>
        <w:tc>
          <w:tcPr>
            <w:tcW w:w="4563" w:type="dxa"/>
            <w:gridSpan w:val="2"/>
          </w:tcPr>
          <w:p w14:paraId="74BBA212" w14:textId="77777777" w:rsidR="0002000D" w:rsidRPr="00CD5AB3" w:rsidRDefault="0002000D" w:rsidP="00D71C4A">
            <w:pPr>
              <w:pStyle w:val="pqiTabHead"/>
            </w:pPr>
            <w:r w:rsidRPr="00CD5AB3">
              <w:t xml:space="preserve">URZĄD Miejsce </w:t>
            </w:r>
            <w:r w:rsidR="00AF0C11" w:rsidRPr="00CD5AB3">
              <w:t>odbioru</w:t>
            </w:r>
          </w:p>
          <w:p w14:paraId="5D45785C" w14:textId="77777777" w:rsidR="0002000D" w:rsidRPr="00CD5AB3" w:rsidRDefault="0002000D" w:rsidP="00D71C4A">
            <w:pPr>
              <w:pStyle w:val="pqiTabHead"/>
            </w:pPr>
            <w:r w:rsidRPr="00CD5AB3">
              <w:rPr>
                <w:rFonts w:ascii="Courier New" w:hAnsi="Courier New" w:cs="Courier New"/>
                <w:noProof/>
                <w:color w:val="0000FF"/>
              </w:rPr>
              <w:t>DeliveryPlaceCustomsOffice</w:t>
            </w:r>
          </w:p>
        </w:tc>
        <w:tc>
          <w:tcPr>
            <w:tcW w:w="761" w:type="dxa"/>
            <w:gridSpan w:val="3"/>
          </w:tcPr>
          <w:p w14:paraId="4D2749F2" w14:textId="7A56B9B0" w:rsidR="0002000D" w:rsidRPr="00CD5AB3" w:rsidRDefault="00F8014C" w:rsidP="00D71C4A">
            <w:pPr>
              <w:pStyle w:val="pqiTabHead"/>
            </w:pPr>
            <w:r w:rsidRPr="00CD5AB3">
              <w:t>R</w:t>
            </w:r>
          </w:p>
        </w:tc>
        <w:tc>
          <w:tcPr>
            <w:tcW w:w="2690" w:type="dxa"/>
            <w:gridSpan w:val="2"/>
          </w:tcPr>
          <w:p w14:paraId="774CB1A9" w14:textId="33150FA1" w:rsidR="0002000D" w:rsidRPr="00CD5AB3" w:rsidRDefault="0002000D" w:rsidP="00D71C4A">
            <w:pPr>
              <w:pStyle w:val="pqiTabHead"/>
              <w:rPr>
                <w:b w:val="0"/>
              </w:rPr>
            </w:pPr>
          </w:p>
        </w:tc>
        <w:tc>
          <w:tcPr>
            <w:tcW w:w="3212" w:type="dxa"/>
          </w:tcPr>
          <w:p w14:paraId="54489E0C" w14:textId="11DFDBB3" w:rsidR="0002000D" w:rsidRPr="00CD5AB3" w:rsidRDefault="0002000D" w:rsidP="003444F1"/>
        </w:tc>
        <w:tc>
          <w:tcPr>
            <w:tcW w:w="1609" w:type="dxa"/>
            <w:gridSpan w:val="3"/>
          </w:tcPr>
          <w:p w14:paraId="00E423BB" w14:textId="77777777" w:rsidR="0002000D" w:rsidRPr="00CD5AB3" w:rsidRDefault="0002000D" w:rsidP="00D71C4A">
            <w:pPr>
              <w:pStyle w:val="pqiTabHead"/>
            </w:pPr>
          </w:p>
        </w:tc>
      </w:tr>
      <w:tr w:rsidR="00B5670C" w:rsidRPr="00CD5AB3" w14:paraId="25D153FC" w14:textId="77777777" w:rsidTr="00755640">
        <w:tc>
          <w:tcPr>
            <w:tcW w:w="328" w:type="dxa"/>
          </w:tcPr>
          <w:p w14:paraId="414EA996" w14:textId="77777777" w:rsidR="0002000D" w:rsidRPr="00CD5AB3" w:rsidRDefault="0002000D" w:rsidP="00D71C4A">
            <w:pPr>
              <w:pStyle w:val="pqiTabBody"/>
              <w:rPr>
                <w:b/>
              </w:rPr>
            </w:pPr>
          </w:p>
        </w:tc>
        <w:tc>
          <w:tcPr>
            <w:tcW w:w="603" w:type="dxa"/>
            <w:gridSpan w:val="2"/>
          </w:tcPr>
          <w:p w14:paraId="01CCBBBC" w14:textId="77777777" w:rsidR="0002000D" w:rsidRPr="00CD5AB3" w:rsidRDefault="0002000D" w:rsidP="00D71C4A">
            <w:pPr>
              <w:pStyle w:val="pqiTabBody"/>
              <w:rPr>
                <w:i/>
              </w:rPr>
            </w:pPr>
            <w:r w:rsidRPr="00CD5AB3">
              <w:rPr>
                <w:i/>
              </w:rPr>
              <w:t>a</w:t>
            </w:r>
          </w:p>
        </w:tc>
        <w:tc>
          <w:tcPr>
            <w:tcW w:w="4563" w:type="dxa"/>
            <w:gridSpan w:val="2"/>
          </w:tcPr>
          <w:p w14:paraId="264ABF6A" w14:textId="77777777" w:rsidR="0002000D" w:rsidRPr="00CD5AB3" w:rsidRDefault="0002000D" w:rsidP="00D71C4A">
            <w:pPr>
              <w:pStyle w:val="pqiTabBody"/>
            </w:pPr>
            <w:r w:rsidRPr="00CD5AB3">
              <w:t>Numer referencyjny urzędu</w:t>
            </w:r>
          </w:p>
          <w:p w14:paraId="1C9E0E1E" w14:textId="77777777" w:rsidR="0002000D" w:rsidRPr="00CD5AB3" w:rsidRDefault="0002000D" w:rsidP="00D71C4A">
            <w:pPr>
              <w:pStyle w:val="pqiTabBody"/>
            </w:pPr>
            <w:r w:rsidRPr="00CD5AB3">
              <w:rPr>
                <w:rFonts w:ascii="Courier New" w:hAnsi="Courier New" w:cs="Courier New"/>
                <w:noProof/>
                <w:color w:val="0000FF"/>
              </w:rPr>
              <w:t>ReferenceNumber</w:t>
            </w:r>
          </w:p>
        </w:tc>
        <w:tc>
          <w:tcPr>
            <w:tcW w:w="761" w:type="dxa"/>
            <w:gridSpan w:val="3"/>
          </w:tcPr>
          <w:p w14:paraId="76905FC0" w14:textId="77777777" w:rsidR="0002000D" w:rsidRPr="00CD5AB3" w:rsidRDefault="0002000D" w:rsidP="00D71C4A">
            <w:pPr>
              <w:pStyle w:val="pqiTabBody"/>
            </w:pPr>
            <w:r w:rsidRPr="00CD5AB3">
              <w:t>R</w:t>
            </w:r>
          </w:p>
        </w:tc>
        <w:tc>
          <w:tcPr>
            <w:tcW w:w="2690" w:type="dxa"/>
            <w:gridSpan w:val="2"/>
          </w:tcPr>
          <w:p w14:paraId="1BB63433" w14:textId="77777777" w:rsidR="0002000D" w:rsidRPr="00CD5AB3" w:rsidRDefault="0002000D" w:rsidP="00D71C4A">
            <w:pPr>
              <w:pStyle w:val="pqiTabBody"/>
            </w:pPr>
          </w:p>
        </w:tc>
        <w:tc>
          <w:tcPr>
            <w:tcW w:w="3212" w:type="dxa"/>
          </w:tcPr>
          <w:p w14:paraId="37FD4E49" w14:textId="45BDD541" w:rsidR="0002000D" w:rsidRPr="00CD5AB3" w:rsidRDefault="00B110D3" w:rsidP="00D71C4A">
            <w:pPr>
              <w:pStyle w:val="pqiTabBody"/>
            </w:pPr>
            <w:r>
              <w:t>Należy podać kod</w:t>
            </w:r>
            <w:r w:rsidRPr="00CD5AB3">
              <w:t xml:space="preserve"> urz</w:t>
            </w:r>
            <w:r>
              <w:t>ę</w:t>
            </w:r>
            <w:r w:rsidRPr="00CD5AB3">
              <w:t>d</w:t>
            </w:r>
            <w:r>
              <w:t>u</w:t>
            </w:r>
            <w:r w:rsidRPr="00CD5AB3">
              <w:t xml:space="preserve"> skarbowego właściwego ze względu na miejsc</w:t>
            </w:r>
            <w:r>
              <w:t>e</w:t>
            </w:r>
            <w:r w:rsidRPr="00CD5AB3">
              <w:t xml:space="preserve"> odbioru</w:t>
            </w:r>
          </w:p>
        </w:tc>
        <w:tc>
          <w:tcPr>
            <w:tcW w:w="1609" w:type="dxa"/>
            <w:gridSpan w:val="3"/>
          </w:tcPr>
          <w:p w14:paraId="0BB1247C" w14:textId="77777777" w:rsidR="0002000D" w:rsidRPr="00CD5AB3" w:rsidRDefault="0002000D" w:rsidP="00D71C4A">
            <w:pPr>
              <w:pStyle w:val="pqiTabBody"/>
            </w:pPr>
            <w:r w:rsidRPr="00CD5AB3">
              <w:t>an8</w:t>
            </w:r>
          </w:p>
        </w:tc>
      </w:tr>
      <w:tr w:rsidR="00B5670C" w:rsidRPr="00CD5AB3" w14:paraId="67FEAFBF" w14:textId="77777777" w:rsidTr="00755640">
        <w:tc>
          <w:tcPr>
            <w:tcW w:w="931" w:type="dxa"/>
            <w:gridSpan w:val="3"/>
          </w:tcPr>
          <w:p w14:paraId="6A8FA118" w14:textId="048474D2" w:rsidR="0002000D" w:rsidRPr="00CD5AB3" w:rsidRDefault="00F8014C" w:rsidP="00D71C4A">
            <w:pPr>
              <w:pStyle w:val="pqiTabHead"/>
              <w:rPr>
                <w:i/>
              </w:rPr>
            </w:pPr>
            <w:r w:rsidRPr="00CD5AB3">
              <w:lastRenderedPageBreak/>
              <w:t>8</w:t>
            </w:r>
          </w:p>
        </w:tc>
        <w:tc>
          <w:tcPr>
            <w:tcW w:w="4563" w:type="dxa"/>
            <w:gridSpan w:val="2"/>
          </w:tcPr>
          <w:p w14:paraId="2323F88D" w14:textId="77777777" w:rsidR="0002000D" w:rsidRPr="00CD5AB3" w:rsidRDefault="0002000D" w:rsidP="00D71C4A">
            <w:pPr>
              <w:pStyle w:val="pqiTabHead"/>
            </w:pPr>
            <w:r w:rsidRPr="00CD5AB3">
              <w:t>GWARANT</w:t>
            </w:r>
          </w:p>
          <w:p w14:paraId="3603031A" w14:textId="77777777" w:rsidR="0002000D" w:rsidRPr="00CD5AB3" w:rsidRDefault="0002000D" w:rsidP="00D71C4A">
            <w:pPr>
              <w:pStyle w:val="pqiTabHead"/>
            </w:pPr>
            <w:r w:rsidRPr="00CD5AB3">
              <w:rPr>
                <w:rFonts w:ascii="Courier New" w:hAnsi="Courier New" w:cs="Courier New"/>
                <w:noProof/>
                <w:color w:val="0000FF"/>
              </w:rPr>
              <w:t>DeliveryGuarantee</w:t>
            </w:r>
          </w:p>
        </w:tc>
        <w:tc>
          <w:tcPr>
            <w:tcW w:w="761" w:type="dxa"/>
            <w:gridSpan w:val="3"/>
          </w:tcPr>
          <w:p w14:paraId="2C9ADA08" w14:textId="77777777" w:rsidR="0002000D" w:rsidRPr="00CD5AB3" w:rsidRDefault="0002000D" w:rsidP="00D71C4A">
            <w:pPr>
              <w:pStyle w:val="pqiTabHead"/>
            </w:pPr>
            <w:r w:rsidRPr="00CD5AB3">
              <w:t>D</w:t>
            </w:r>
          </w:p>
        </w:tc>
        <w:tc>
          <w:tcPr>
            <w:tcW w:w="2690" w:type="dxa"/>
            <w:gridSpan w:val="2"/>
          </w:tcPr>
          <w:p w14:paraId="24D18964" w14:textId="77777777" w:rsidR="00781287" w:rsidRDefault="00781287" w:rsidP="00781287">
            <w:pPr>
              <w:pStyle w:val="pqiTabHead"/>
              <w:rPr>
                <w:b w:val="0"/>
              </w:rPr>
            </w:pPr>
            <w:r>
              <w:rPr>
                <w:b w:val="0"/>
              </w:rPr>
              <w:t>O</w:t>
            </w:r>
            <w:r w:rsidRPr="00BF64A9">
              <w:rPr>
                <w:b w:val="0"/>
              </w:rPr>
              <w:t xml:space="preserve">”, jeżeli </w:t>
            </w:r>
            <w:r w:rsidRPr="009F13F5">
              <w:rPr>
                <w:b w:val="0"/>
              </w:rPr>
              <w:t>Informacja o rodzaju wyrobów na e-DD z punktu widzenia obowiązku odprowadzenia akcyzy</w:t>
            </w:r>
            <w:r>
              <w:rPr>
                <w:b w:val="0"/>
              </w:rPr>
              <w:t xml:space="preserve"> ma wartość 2 - „Zerowa stawka podatku akcyzowego”. </w:t>
            </w:r>
          </w:p>
          <w:p w14:paraId="4BAB39BA" w14:textId="15908F8E" w:rsidR="0002000D" w:rsidRPr="00CD5AB3" w:rsidRDefault="00781287" w:rsidP="00781287">
            <w:pPr>
              <w:pStyle w:val="pqiTabHead"/>
            </w:pPr>
            <w:r>
              <w:rPr>
                <w:b w:val="0"/>
              </w:rPr>
              <w:t>„R” w przeciwnym wypadku.</w:t>
            </w:r>
          </w:p>
        </w:tc>
        <w:tc>
          <w:tcPr>
            <w:tcW w:w="3212" w:type="dxa"/>
          </w:tcPr>
          <w:p w14:paraId="02D25FBA" w14:textId="77777777" w:rsidR="0002000D" w:rsidRPr="00CD5AB3" w:rsidRDefault="0002000D" w:rsidP="00D71C4A">
            <w:pPr>
              <w:pStyle w:val="pqiTabHead"/>
            </w:pPr>
          </w:p>
        </w:tc>
        <w:tc>
          <w:tcPr>
            <w:tcW w:w="1609" w:type="dxa"/>
            <w:gridSpan w:val="3"/>
          </w:tcPr>
          <w:p w14:paraId="5BAF1D2A" w14:textId="77777777" w:rsidR="0002000D" w:rsidRPr="00CD5AB3" w:rsidRDefault="0002000D" w:rsidP="00D71C4A">
            <w:pPr>
              <w:pStyle w:val="pqiTabHead"/>
            </w:pPr>
          </w:p>
        </w:tc>
      </w:tr>
      <w:tr w:rsidR="00B5670C" w:rsidRPr="00CD5AB3" w14:paraId="17F65547" w14:textId="77777777" w:rsidTr="00755640">
        <w:tc>
          <w:tcPr>
            <w:tcW w:w="328" w:type="dxa"/>
          </w:tcPr>
          <w:p w14:paraId="30A91AEA" w14:textId="77777777" w:rsidR="0002000D" w:rsidRPr="00CD5AB3" w:rsidRDefault="0002000D" w:rsidP="00D71C4A">
            <w:pPr>
              <w:pStyle w:val="pqiTabBody"/>
              <w:rPr>
                <w:b/>
              </w:rPr>
            </w:pPr>
          </w:p>
        </w:tc>
        <w:tc>
          <w:tcPr>
            <w:tcW w:w="603" w:type="dxa"/>
            <w:gridSpan w:val="2"/>
          </w:tcPr>
          <w:p w14:paraId="627A4564" w14:textId="77777777" w:rsidR="0002000D" w:rsidRPr="00CD5AB3" w:rsidRDefault="0002000D" w:rsidP="00D71C4A">
            <w:pPr>
              <w:pStyle w:val="pqiTabBody"/>
              <w:rPr>
                <w:i/>
              </w:rPr>
            </w:pPr>
            <w:r w:rsidRPr="00CD5AB3">
              <w:rPr>
                <w:i/>
              </w:rPr>
              <w:t>a</w:t>
            </w:r>
          </w:p>
        </w:tc>
        <w:tc>
          <w:tcPr>
            <w:tcW w:w="4563" w:type="dxa"/>
            <w:gridSpan w:val="2"/>
          </w:tcPr>
          <w:p w14:paraId="07C50AFD" w14:textId="77777777" w:rsidR="0002000D" w:rsidRPr="00CD5AB3" w:rsidRDefault="0002000D" w:rsidP="00D71C4A">
            <w:pPr>
              <w:pStyle w:val="pqiTabBody"/>
            </w:pPr>
            <w:r w:rsidRPr="00CD5AB3">
              <w:t>Kod rodzaju gwaranta</w:t>
            </w:r>
          </w:p>
          <w:p w14:paraId="2D43307A" w14:textId="77777777" w:rsidR="0002000D" w:rsidRPr="00CD5AB3" w:rsidRDefault="0002000D" w:rsidP="00D71C4A">
            <w:pPr>
              <w:pStyle w:val="pqiTabBody"/>
            </w:pPr>
            <w:r w:rsidRPr="00CD5AB3">
              <w:rPr>
                <w:rFonts w:ascii="Courier New" w:hAnsi="Courier New" w:cs="Courier New"/>
                <w:noProof/>
                <w:color w:val="0000FF"/>
              </w:rPr>
              <w:t>GuarantorTypeCode</w:t>
            </w:r>
          </w:p>
        </w:tc>
        <w:tc>
          <w:tcPr>
            <w:tcW w:w="761" w:type="dxa"/>
            <w:gridSpan w:val="3"/>
          </w:tcPr>
          <w:p w14:paraId="05A78460" w14:textId="77777777" w:rsidR="0002000D" w:rsidRPr="00CD5AB3" w:rsidRDefault="0002000D" w:rsidP="00D71C4A">
            <w:pPr>
              <w:pStyle w:val="pqiTabBody"/>
            </w:pPr>
            <w:r w:rsidRPr="00CD5AB3">
              <w:t>R</w:t>
            </w:r>
          </w:p>
        </w:tc>
        <w:tc>
          <w:tcPr>
            <w:tcW w:w="2690" w:type="dxa"/>
            <w:gridSpan w:val="2"/>
          </w:tcPr>
          <w:p w14:paraId="068E185E" w14:textId="77777777" w:rsidR="0002000D" w:rsidRPr="00CD5AB3" w:rsidRDefault="0002000D" w:rsidP="00D71C4A">
            <w:pPr>
              <w:pStyle w:val="pqiTabBody"/>
            </w:pPr>
          </w:p>
        </w:tc>
        <w:tc>
          <w:tcPr>
            <w:tcW w:w="3212" w:type="dxa"/>
          </w:tcPr>
          <w:p w14:paraId="14497830" w14:textId="4510A9C1" w:rsidR="0002000D" w:rsidRPr="00CD5AB3" w:rsidRDefault="0002000D" w:rsidP="00D71C4A">
            <w:pPr>
              <w:rPr>
                <w:lang w:eastAsia="en-GB"/>
              </w:rPr>
            </w:pPr>
            <w:r w:rsidRPr="00CD5AB3">
              <w:rPr>
                <w:lang w:eastAsia="en-GB"/>
              </w:rPr>
              <w:t>Wartość z enumeracji „</w:t>
            </w:r>
            <w:r w:rsidR="00215CF5" w:rsidRPr="00CD5AB3">
              <w:rPr>
                <w:lang w:eastAsia="en-GB"/>
              </w:rPr>
              <w:fldChar w:fldCharType="begin"/>
            </w:r>
            <w:r w:rsidRPr="00CD5AB3">
              <w:rPr>
                <w:lang w:eastAsia="en-GB"/>
              </w:rPr>
              <w:instrText xml:space="preserve"> REF _Ref267947321 \h </w:instrText>
            </w:r>
            <w:r w:rsidR="00CD5AB3" w:rsidRPr="00CD5AB3">
              <w:rPr>
                <w:lang w:eastAsia="en-GB"/>
              </w:rPr>
              <w:instrText xml:space="preserve"> \* MERGEFORMAT </w:instrText>
            </w:r>
            <w:r w:rsidR="00215CF5" w:rsidRPr="00CD5AB3">
              <w:rPr>
                <w:lang w:eastAsia="en-GB"/>
              </w:rPr>
            </w:r>
            <w:r w:rsidR="00215CF5" w:rsidRPr="00CD5AB3">
              <w:rPr>
                <w:lang w:eastAsia="en-GB"/>
              </w:rPr>
              <w:fldChar w:fldCharType="separate"/>
            </w:r>
            <w:r w:rsidR="00AF7862" w:rsidRPr="00CD5AB3">
              <w:t>Kody rodzaju gwaranta (Guarantor type codes)</w:t>
            </w:r>
            <w:r w:rsidR="00215CF5" w:rsidRPr="00CD5AB3">
              <w:rPr>
                <w:lang w:eastAsia="en-GB"/>
              </w:rPr>
              <w:fldChar w:fldCharType="end"/>
            </w:r>
            <w:r w:rsidRPr="00CD5AB3">
              <w:rPr>
                <w:lang w:eastAsia="en-GB"/>
              </w:rPr>
              <w:t>”.</w:t>
            </w:r>
          </w:p>
        </w:tc>
        <w:tc>
          <w:tcPr>
            <w:tcW w:w="1609" w:type="dxa"/>
            <w:gridSpan w:val="3"/>
          </w:tcPr>
          <w:p w14:paraId="61947917" w14:textId="77777777" w:rsidR="0002000D" w:rsidRPr="00CD5AB3" w:rsidRDefault="0002000D" w:rsidP="00D71C4A">
            <w:pPr>
              <w:pStyle w:val="pqiTabBody"/>
            </w:pPr>
            <w:r w:rsidRPr="00CD5AB3">
              <w:t>n..4</w:t>
            </w:r>
          </w:p>
        </w:tc>
      </w:tr>
      <w:tr w:rsidR="008A3509" w:rsidRPr="00CD5AB3" w14:paraId="008E86B1" w14:textId="77777777" w:rsidTr="00755640">
        <w:tc>
          <w:tcPr>
            <w:tcW w:w="931" w:type="dxa"/>
            <w:gridSpan w:val="3"/>
          </w:tcPr>
          <w:p w14:paraId="60324A2D" w14:textId="4784FC31" w:rsidR="008A3509" w:rsidRPr="00CD5AB3" w:rsidRDefault="00781287" w:rsidP="008A3509">
            <w:pPr>
              <w:pStyle w:val="pqiTabHead"/>
              <w:rPr>
                <w:i/>
              </w:rPr>
            </w:pPr>
            <w:r>
              <w:rPr>
                <w:i/>
              </w:rPr>
              <w:lastRenderedPageBreak/>
              <w:t>8.1</w:t>
            </w:r>
          </w:p>
        </w:tc>
        <w:tc>
          <w:tcPr>
            <w:tcW w:w="4563" w:type="dxa"/>
            <w:gridSpan w:val="2"/>
          </w:tcPr>
          <w:p w14:paraId="045481D5" w14:textId="196197E0" w:rsidR="008A3509" w:rsidRPr="00CD5AB3" w:rsidRDefault="008A3509" w:rsidP="008A3509">
            <w:pPr>
              <w:pStyle w:val="pqiTabHead"/>
            </w:pPr>
            <w:r w:rsidRPr="00CD5AB3">
              <w:t>PODMIOT Gwarant</w:t>
            </w:r>
          </w:p>
          <w:p w14:paraId="390587EB" w14:textId="500C350E" w:rsidR="008A3509" w:rsidRPr="00CD5AB3" w:rsidRDefault="008A3509" w:rsidP="008A3509">
            <w:pPr>
              <w:pStyle w:val="pqiTabHead"/>
            </w:pPr>
            <w:r w:rsidRPr="00CD5AB3">
              <w:rPr>
                <w:rFonts w:ascii="Courier New" w:hAnsi="Courier New" w:cs="Courier New"/>
                <w:noProof/>
                <w:color w:val="0000FF"/>
              </w:rPr>
              <w:t>GuarantorTrader</w:t>
            </w:r>
          </w:p>
        </w:tc>
        <w:tc>
          <w:tcPr>
            <w:tcW w:w="761" w:type="dxa"/>
            <w:gridSpan w:val="3"/>
          </w:tcPr>
          <w:p w14:paraId="243C1D69" w14:textId="28D0A457" w:rsidR="008A3509" w:rsidRPr="00CD5AB3" w:rsidRDefault="0003277C" w:rsidP="008A3509">
            <w:pPr>
              <w:pStyle w:val="pqiTabHead"/>
            </w:pPr>
            <w:r>
              <w:t>D</w:t>
            </w:r>
          </w:p>
        </w:tc>
        <w:tc>
          <w:tcPr>
            <w:tcW w:w="2690" w:type="dxa"/>
            <w:gridSpan w:val="2"/>
          </w:tcPr>
          <w:p w14:paraId="3A74FC2E" w14:textId="53FC1A4C" w:rsidR="00781287" w:rsidRDefault="00781287" w:rsidP="00781287">
            <w:pPr>
              <w:pStyle w:val="pqiTabHead"/>
            </w:pPr>
            <w:r w:rsidRPr="009079F8">
              <w:t>„R”, jeżeli ma zastosowanie jeden z następujących kodów rodzaju gwaranta</w:t>
            </w:r>
            <w:r>
              <w:t xml:space="preserve"> z pola </w:t>
            </w:r>
            <w:r w:rsidR="00B110D3">
              <w:t>8a</w:t>
            </w:r>
            <w:r w:rsidRPr="009079F8">
              <w:t>: 2, 3, 12, 13, 23, 24, 34, 123, 124, 134, 234 lub 1234.</w:t>
            </w:r>
          </w:p>
          <w:p w14:paraId="31411339" w14:textId="34FB483A" w:rsidR="008A3509" w:rsidRPr="00CD5AB3" w:rsidRDefault="00781287" w:rsidP="00781287">
            <w:pPr>
              <w:pStyle w:val="pqiTabHead"/>
            </w:pPr>
            <w:r>
              <w:t>W pozostałych przypadkach nie stosuje się.</w:t>
            </w:r>
          </w:p>
        </w:tc>
        <w:tc>
          <w:tcPr>
            <w:tcW w:w="3212" w:type="dxa"/>
          </w:tcPr>
          <w:p w14:paraId="713020D0" w14:textId="77777777" w:rsidR="00781287" w:rsidRDefault="00781287" w:rsidP="00781287">
            <w:pPr>
              <w:pStyle w:val="pqiTabHead"/>
            </w:pPr>
            <w:r w:rsidRPr="009079F8">
              <w:t xml:space="preserve">Należy </w:t>
            </w:r>
            <w:r>
              <w:t>podać dane</w:t>
            </w:r>
            <w:r w:rsidRPr="009079F8">
              <w:t xml:space="preserve"> przewoźnika lub</w:t>
            </w:r>
            <w:r>
              <w:t>/i</w:t>
            </w:r>
            <w:r w:rsidRPr="009079F8">
              <w:t xml:space="preserve"> właściciela wyrobów, jeżeli wnoszą oni gwarancję.</w:t>
            </w:r>
          </w:p>
          <w:p w14:paraId="5E67BF66" w14:textId="77777777" w:rsidR="00781287" w:rsidRDefault="00781287" w:rsidP="00781287">
            <w:pPr>
              <w:pStyle w:val="pqiTabHead"/>
            </w:pPr>
            <w:r>
              <w:t>Zależnie od wartości pola 11a ilość elementów 11.1 ma wynosić:</w:t>
            </w:r>
          </w:p>
          <w:p w14:paraId="4D26A55D" w14:textId="77777777" w:rsidR="00781287" w:rsidRDefault="00781287" w:rsidP="00781287">
            <w:pPr>
              <w:pStyle w:val="pqiTabHead"/>
            </w:pPr>
            <w:r>
              <w:t>- 0, gdy wybrano kod rodzaju gwaranta 1, 4, 14</w:t>
            </w:r>
          </w:p>
          <w:p w14:paraId="5EA2BD8B" w14:textId="2004D841" w:rsidR="00781287" w:rsidRPr="001536A8" w:rsidRDefault="00781287" w:rsidP="00781287">
            <w:pPr>
              <w:pStyle w:val="pqiTabHead"/>
            </w:pPr>
            <w:r>
              <w:t xml:space="preserve">- 1, gdy wybrano kod rodzaju gwaranta </w:t>
            </w:r>
            <w:r w:rsidRPr="001536A8">
              <w:t>2, 3, 12, 13, 24, 34, 124, 134</w:t>
            </w:r>
            <w:r w:rsidR="000A5287">
              <w:t>, 23, 123, 234,</w:t>
            </w:r>
            <w:r w:rsidR="000A5287" w:rsidRPr="001536A8">
              <w:t>1234</w:t>
            </w:r>
          </w:p>
          <w:p w14:paraId="288B2F86" w14:textId="512BDD8A" w:rsidR="008A3509" w:rsidRPr="00CD5AB3" w:rsidRDefault="008A3509" w:rsidP="00781287">
            <w:pPr>
              <w:pStyle w:val="pqiTabHead"/>
            </w:pPr>
          </w:p>
        </w:tc>
        <w:tc>
          <w:tcPr>
            <w:tcW w:w="1609" w:type="dxa"/>
            <w:gridSpan w:val="3"/>
          </w:tcPr>
          <w:p w14:paraId="7EAAFBE5" w14:textId="3AC2116A" w:rsidR="008A3509" w:rsidRPr="00CD5AB3" w:rsidRDefault="008A3509" w:rsidP="008A3509">
            <w:pPr>
              <w:pStyle w:val="pqiTabHead"/>
            </w:pPr>
            <w:r w:rsidRPr="00CD5AB3">
              <w:t>1X</w:t>
            </w:r>
          </w:p>
        </w:tc>
      </w:tr>
      <w:tr w:rsidR="008A3509" w:rsidRPr="00CD5AB3" w14:paraId="0C63D66C" w14:textId="77777777" w:rsidTr="00755640">
        <w:tc>
          <w:tcPr>
            <w:tcW w:w="931" w:type="dxa"/>
            <w:gridSpan w:val="3"/>
          </w:tcPr>
          <w:p w14:paraId="76D1E992" w14:textId="77777777" w:rsidR="008A3509" w:rsidRPr="00CD5AB3" w:rsidRDefault="008A3509" w:rsidP="008A3509">
            <w:pPr>
              <w:pStyle w:val="pqiTabBody"/>
              <w:rPr>
                <w:i/>
              </w:rPr>
            </w:pPr>
          </w:p>
        </w:tc>
        <w:tc>
          <w:tcPr>
            <w:tcW w:w="4563" w:type="dxa"/>
            <w:gridSpan w:val="2"/>
          </w:tcPr>
          <w:p w14:paraId="6DFA8BDC" w14:textId="6E9F65B7" w:rsidR="008A3509" w:rsidRPr="00CD5AB3" w:rsidRDefault="008A3509" w:rsidP="008A3509">
            <w:pPr>
              <w:pStyle w:val="pqiTabBody"/>
            </w:pPr>
            <w:r w:rsidRPr="00CD5AB3">
              <w:t xml:space="preserve">JĘZYK ELEMENTU </w:t>
            </w:r>
          </w:p>
          <w:p w14:paraId="3FD46C09" w14:textId="740E0B66" w:rsidR="008A3509" w:rsidRPr="00CD5AB3" w:rsidRDefault="008A3509" w:rsidP="008A3509">
            <w:pPr>
              <w:pStyle w:val="pqiTabBody"/>
            </w:pPr>
            <w:r w:rsidRPr="00CD5AB3">
              <w:rPr>
                <w:rFonts w:ascii="Courier New" w:hAnsi="Courier New" w:cs="Courier New"/>
                <w:noProof/>
                <w:color w:val="0000FF"/>
              </w:rPr>
              <w:t>@language</w:t>
            </w:r>
          </w:p>
        </w:tc>
        <w:tc>
          <w:tcPr>
            <w:tcW w:w="761" w:type="dxa"/>
            <w:gridSpan w:val="3"/>
          </w:tcPr>
          <w:p w14:paraId="53416B83" w14:textId="099C0294" w:rsidR="008A3509" w:rsidRPr="00CD5AB3" w:rsidRDefault="00781287" w:rsidP="008A3509">
            <w:pPr>
              <w:pStyle w:val="pqiTabBody"/>
            </w:pPr>
            <w:r>
              <w:t>D</w:t>
            </w:r>
          </w:p>
        </w:tc>
        <w:tc>
          <w:tcPr>
            <w:tcW w:w="2690" w:type="dxa"/>
            <w:gridSpan w:val="2"/>
          </w:tcPr>
          <w:p w14:paraId="0FC65D0E" w14:textId="05CE7B7D" w:rsidR="008A3509" w:rsidRPr="00CD5AB3" w:rsidRDefault="00EC2D43" w:rsidP="008A3509">
            <w:pPr>
              <w:pStyle w:val="pqiTabBody"/>
            </w:pPr>
            <w:r w:rsidRPr="009079F8">
              <w:t xml:space="preserve">„R”, jeżeli stosuje się </w:t>
            </w:r>
            <w:r>
              <w:t>element 8.1.</w:t>
            </w:r>
          </w:p>
        </w:tc>
        <w:tc>
          <w:tcPr>
            <w:tcW w:w="3212" w:type="dxa"/>
          </w:tcPr>
          <w:p w14:paraId="47EC9B1B" w14:textId="07191B1B" w:rsidR="008A3509" w:rsidRPr="00CD5AB3" w:rsidRDefault="008A3509" w:rsidP="008A3509">
            <w:pPr>
              <w:pStyle w:val="pqiTabBody"/>
            </w:pPr>
            <w:r w:rsidRPr="00CD5AB3">
              <w:t>Atrybut.</w:t>
            </w:r>
          </w:p>
          <w:p w14:paraId="5B073D6A" w14:textId="6931807F" w:rsidR="008A3509" w:rsidRPr="00CD5AB3" w:rsidRDefault="008A3509" w:rsidP="008A3509">
            <w:pPr>
              <w:pStyle w:val="pqiTabBody"/>
            </w:pPr>
            <w:r w:rsidRPr="00CD5AB3">
              <w:t>Wartość ze słownika „Kody języka (Language codes)”.</w:t>
            </w:r>
          </w:p>
        </w:tc>
        <w:tc>
          <w:tcPr>
            <w:tcW w:w="1609" w:type="dxa"/>
            <w:gridSpan w:val="3"/>
          </w:tcPr>
          <w:p w14:paraId="3FCBE6D9" w14:textId="105A9019" w:rsidR="008A3509" w:rsidRPr="00CD5AB3" w:rsidRDefault="008A3509" w:rsidP="008A3509">
            <w:pPr>
              <w:pStyle w:val="pqiTabBody"/>
            </w:pPr>
            <w:r w:rsidRPr="00CD5AB3">
              <w:t>a2</w:t>
            </w:r>
          </w:p>
        </w:tc>
      </w:tr>
      <w:tr w:rsidR="00E40F9A" w:rsidRPr="00CD5AB3" w14:paraId="1D5F4FB5" w14:textId="77777777" w:rsidTr="00755640">
        <w:tc>
          <w:tcPr>
            <w:tcW w:w="328" w:type="dxa"/>
          </w:tcPr>
          <w:p w14:paraId="1F2A3BE0" w14:textId="77777777" w:rsidR="00E40F9A" w:rsidRPr="00CD5AB3" w:rsidRDefault="00E40F9A" w:rsidP="00E40F9A">
            <w:pPr>
              <w:pStyle w:val="pqiTabBody"/>
              <w:rPr>
                <w:b/>
              </w:rPr>
            </w:pPr>
          </w:p>
        </w:tc>
        <w:tc>
          <w:tcPr>
            <w:tcW w:w="603" w:type="dxa"/>
            <w:gridSpan w:val="2"/>
          </w:tcPr>
          <w:p w14:paraId="3247BF17" w14:textId="4161F7EE" w:rsidR="00E40F9A" w:rsidRDefault="00E40F9A" w:rsidP="00E40F9A">
            <w:pPr>
              <w:pStyle w:val="pqiTabBody"/>
              <w:rPr>
                <w:i/>
              </w:rPr>
            </w:pPr>
            <w:r>
              <w:rPr>
                <w:i/>
              </w:rPr>
              <w:t>a</w:t>
            </w:r>
          </w:p>
        </w:tc>
        <w:tc>
          <w:tcPr>
            <w:tcW w:w="4563" w:type="dxa"/>
            <w:gridSpan w:val="2"/>
          </w:tcPr>
          <w:p w14:paraId="057AB079" w14:textId="66713602" w:rsidR="00E40F9A" w:rsidRPr="00CD5AB3" w:rsidRDefault="00E40F9A" w:rsidP="00E40F9A">
            <w:pPr>
              <w:pStyle w:val="pqiTabBody"/>
            </w:pPr>
            <w:r w:rsidRPr="00CD5AB3">
              <w:t xml:space="preserve">Numer akcyzowy podmiotu </w:t>
            </w:r>
            <w:r w:rsidRPr="00CD5AB3">
              <w:br/>
            </w:r>
            <w:r w:rsidRPr="00CD5AB3">
              <w:rPr>
                <w:rFonts w:ascii="Courier New" w:hAnsi="Courier New" w:cs="Courier New"/>
                <w:noProof/>
                <w:color w:val="0000FF"/>
              </w:rPr>
              <w:t>TraderExciseNumber</w:t>
            </w:r>
          </w:p>
        </w:tc>
        <w:tc>
          <w:tcPr>
            <w:tcW w:w="761" w:type="dxa"/>
            <w:gridSpan w:val="3"/>
          </w:tcPr>
          <w:p w14:paraId="4ED0C0A3" w14:textId="2031E5B0" w:rsidR="00E40F9A" w:rsidRPr="00CD5AB3" w:rsidRDefault="00E40F9A" w:rsidP="00E40F9A">
            <w:pPr>
              <w:pStyle w:val="pqiTabBody"/>
            </w:pPr>
            <w:r w:rsidRPr="00CD5AB3">
              <w:t>O</w:t>
            </w:r>
          </w:p>
        </w:tc>
        <w:tc>
          <w:tcPr>
            <w:tcW w:w="2690" w:type="dxa"/>
            <w:gridSpan w:val="2"/>
            <w:shd w:val="clear" w:color="auto" w:fill="auto"/>
          </w:tcPr>
          <w:p w14:paraId="397B0D46" w14:textId="77777777" w:rsidR="00E40F9A" w:rsidRPr="00CD5AB3" w:rsidRDefault="00E40F9A" w:rsidP="00E40F9A">
            <w:pPr>
              <w:pStyle w:val="pqiTabBody"/>
            </w:pPr>
          </w:p>
        </w:tc>
        <w:tc>
          <w:tcPr>
            <w:tcW w:w="3212" w:type="dxa"/>
          </w:tcPr>
          <w:p w14:paraId="40B90B06" w14:textId="35454730" w:rsidR="00E40F9A" w:rsidRPr="00CD5AB3" w:rsidRDefault="00E40F9A" w:rsidP="00E40F9A">
            <w:pPr>
              <w:pStyle w:val="pqiTabBody"/>
            </w:pPr>
            <w:r w:rsidRPr="00CD5AB3">
              <w:t>Należy podać ważny numer akcyzowy</w:t>
            </w:r>
          </w:p>
        </w:tc>
        <w:tc>
          <w:tcPr>
            <w:tcW w:w="1609" w:type="dxa"/>
            <w:gridSpan w:val="3"/>
          </w:tcPr>
          <w:p w14:paraId="15E8C1CB" w14:textId="3DC8C365" w:rsidR="00E40F9A" w:rsidRPr="00CD5AB3" w:rsidRDefault="00E40F9A" w:rsidP="00E40F9A">
            <w:pPr>
              <w:pStyle w:val="pqiTabBody"/>
            </w:pPr>
            <w:r w:rsidRPr="00CD5AB3">
              <w:t>an13</w:t>
            </w:r>
          </w:p>
        </w:tc>
      </w:tr>
      <w:tr w:rsidR="00C73894" w:rsidRPr="00CD5AB3" w14:paraId="4A6D4688" w14:textId="77777777" w:rsidTr="00755640">
        <w:tc>
          <w:tcPr>
            <w:tcW w:w="328" w:type="dxa"/>
          </w:tcPr>
          <w:p w14:paraId="580F5AC9" w14:textId="77777777" w:rsidR="00C73894" w:rsidRPr="00CD5AB3" w:rsidRDefault="00C73894" w:rsidP="00C73894">
            <w:pPr>
              <w:pStyle w:val="pqiTabBody"/>
              <w:rPr>
                <w:b/>
              </w:rPr>
            </w:pPr>
          </w:p>
        </w:tc>
        <w:tc>
          <w:tcPr>
            <w:tcW w:w="603" w:type="dxa"/>
            <w:gridSpan w:val="2"/>
          </w:tcPr>
          <w:p w14:paraId="601AB07A" w14:textId="615DAEC9" w:rsidR="00C73894" w:rsidRPr="00CD5AB3" w:rsidRDefault="00781287" w:rsidP="00C73894">
            <w:pPr>
              <w:pStyle w:val="pqiTabBody"/>
              <w:rPr>
                <w:i/>
              </w:rPr>
            </w:pPr>
            <w:r>
              <w:rPr>
                <w:i/>
              </w:rPr>
              <w:t>b</w:t>
            </w:r>
          </w:p>
        </w:tc>
        <w:tc>
          <w:tcPr>
            <w:tcW w:w="4563" w:type="dxa"/>
            <w:gridSpan w:val="2"/>
          </w:tcPr>
          <w:p w14:paraId="7A4D779B" w14:textId="77777777" w:rsidR="00781287" w:rsidRPr="00CD5AB3" w:rsidRDefault="00781287" w:rsidP="00781287">
            <w:pPr>
              <w:pStyle w:val="pqiTabBody"/>
            </w:pPr>
            <w:r w:rsidRPr="00CD5AB3">
              <w:t>Numer VAT</w:t>
            </w:r>
          </w:p>
          <w:p w14:paraId="2B7768FC" w14:textId="3DB4FC6A" w:rsidR="00C73894" w:rsidRPr="00CD5AB3" w:rsidRDefault="00781287" w:rsidP="00C73894">
            <w:pPr>
              <w:pStyle w:val="pqiTabBody"/>
            </w:pPr>
            <w:r w:rsidRPr="00CD5AB3">
              <w:rPr>
                <w:rFonts w:ascii="Courier New" w:hAnsi="Courier New" w:cs="Courier New"/>
                <w:noProof/>
                <w:color w:val="0000FF"/>
              </w:rPr>
              <w:t>VatNumber</w:t>
            </w:r>
          </w:p>
        </w:tc>
        <w:tc>
          <w:tcPr>
            <w:tcW w:w="761" w:type="dxa"/>
            <w:gridSpan w:val="3"/>
          </w:tcPr>
          <w:p w14:paraId="1F034CA9" w14:textId="5E444A1F" w:rsidR="00C73894" w:rsidRPr="00CD5AB3" w:rsidRDefault="00781287" w:rsidP="00C73894">
            <w:pPr>
              <w:pStyle w:val="pqiTabBody"/>
            </w:pPr>
            <w:r w:rsidRPr="00CD5AB3">
              <w:t>R</w:t>
            </w:r>
          </w:p>
        </w:tc>
        <w:tc>
          <w:tcPr>
            <w:tcW w:w="2690" w:type="dxa"/>
            <w:gridSpan w:val="2"/>
            <w:shd w:val="clear" w:color="auto" w:fill="auto"/>
          </w:tcPr>
          <w:p w14:paraId="5CA0C350" w14:textId="77777777" w:rsidR="00C73894" w:rsidRPr="00CD5AB3" w:rsidRDefault="00C73894" w:rsidP="00C73894">
            <w:pPr>
              <w:pStyle w:val="pqiTabBody"/>
            </w:pPr>
          </w:p>
        </w:tc>
        <w:tc>
          <w:tcPr>
            <w:tcW w:w="3212" w:type="dxa"/>
          </w:tcPr>
          <w:p w14:paraId="0CAD2BA0" w14:textId="380D4088" w:rsidR="00C73894" w:rsidRPr="00CD5AB3" w:rsidRDefault="00C73894" w:rsidP="006A1D3D">
            <w:pPr>
              <w:pStyle w:val="pqiTabBody"/>
              <w:jc w:val="center"/>
            </w:pPr>
          </w:p>
        </w:tc>
        <w:tc>
          <w:tcPr>
            <w:tcW w:w="1609" w:type="dxa"/>
            <w:gridSpan w:val="3"/>
          </w:tcPr>
          <w:p w14:paraId="6A6F49C0" w14:textId="6B98CFEF" w:rsidR="00C73894" w:rsidRPr="00CD5AB3" w:rsidRDefault="00781287" w:rsidP="00C73894">
            <w:pPr>
              <w:pStyle w:val="pqiTabBody"/>
            </w:pPr>
            <w:r w:rsidRPr="00CD5AB3">
              <w:t>an..14</w:t>
            </w:r>
          </w:p>
        </w:tc>
      </w:tr>
      <w:tr w:rsidR="00AB568C" w:rsidRPr="00CD5AB3" w14:paraId="51CE5B90" w14:textId="77777777" w:rsidTr="00755640">
        <w:tc>
          <w:tcPr>
            <w:tcW w:w="328" w:type="dxa"/>
          </w:tcPr>
          <w:p w14:paraId="358C58F4" w14:textId="77777777" w:rsidR="00AB568C" w:rsidRPr="00CD5AB3" w:rsidRDefault="00AB568C" w:rsidP="00AB568C">
            <w:pPr>
              <w:pStyle w:val="pqiTabBody"/>
              <w:rPr>
                <w:i/>
              </w:rPr>
            </w:pPr>
          </w:p>
        </w:tc>
        <w:tc>
          <w:tcPr>
            <w:tcW w:w="603" w:type="dxa"/>
            <w:gridSpan w:val="2"/>
          </w:tcPr>
          <w:p w14:paraId="643D5597" w14:textId="0FA72076" w:rsidR="00AB568C" w:rsidRDefault="00AB568C" w:rsidP="00AB568C">
            <w:pPr>
              <w:pStyle w:val="pqiTabBody"/>
              <w:rPr>
                <w:i/>
              </w:rPr>
            </w:pPr>
            <w:r>
              <w:rPr>
                <w:i/>
              </w:rPr>
              <w:t>c</w:t>
            </w:r>
          </w:p>
        </w:tc>
        <w:tc>
          <w:tcPr>
            <w:tcW w:w="4563" w:type="dxa"/>
            <w:gridSpan w:val="2"/>
          </w:tcPr>
          <w:p w14:paraId="1995026C" w14:textId="77777777" w:rsidR="00AB568C" w:rsidRPr="00CD5AB3" w:rsidRDefault="00AB568C" w:rsidP="00AB568C">
            <w:pPr>
              <w:pStyle w:val="pqiTabBody"/>
            </w:pPr>
            <w:r w:rsidRPr="00CD5AB3">
              <w:t>Nazwa podmiotu</w:t>
            </w:r>
          </w:p>
          <w:p w14:paraId="2009709A" w14:textId="048A9B84" w:rsidR="00AB568C" w:rsidRPr="00CD5AB3" w:rsidRDefault="00AB568C" w:rsidP="00AB568C">
            <w:pPr>
              <w:pStyle w:val="pqiTabBody"/>
            </w:pPr>
            <w:r w:rsidRPr="00CD5AB3">
              <w:rPr>
                <w:rFonts w:ascii="Courier New" w:hAnsi="Courier New" w:cs="Courier New"/>
                <w:noProof/>
                <w:color w:val="0000FF"/>
              </w:rPr>
              <w:t>TraderName</w:t>
            </w:r>
          </w:p>
        </w:tc>
        <w:tc>
          <w:tcPr>
            <w:tcW w:w="761" w:type="dxa"/>
            <w:gridSpan w:val="3"/>
          </w:tcPr>
          <w:p w14:paraId="25318942" w14:textId="547CC5DB" w:rsidR="00AB568C" w:rsidRPr="00CD5AB3" w:rsidRDefault="00AB568C" w:rsidP="00AB568C">
            <w:pPr>
              <w:pStyle w:val="pqiTabBody"/>
            </w:pPr>
            <w:r w:rsidRPr="00CD5AB3">
              <w:t>C</w:t>
            </w:r>
          </w:p>
        </w:tc>
        <w:tc>
          <w:tcPr>
            <w:tcW w:w="2690" w:type="dxa"/>
            <w:gridSpan w:val="2"/>
          </w:tcPr>
          <w:p w14:paraId="786B5D20" w14:textId="48D46E1E" w:rsidR="00AB568C" w:rsidRPr="00CD5AB3" w:rsidRDefault="00AB3E85" w:rsidP="00AB568C">
            <w:pPr>
              <w:pStyle w:val="pqiTabBody"/>
            </w:pPr>
            <w:r w:rsidRPr="00CD5AB3">
              <w:t>W przypadku 8.1</w:t>
            </w:r>
            <w:r w:rsidRPr="00CD5AB3">
              <w:rPr>
                <w:i/>
              </w:rPr>
              <w:t>c</w:t>
            </w:r>
            <w:r w:rsidRPr="00CD5AB3">
              <w:t xml:space="preserve">, </w:t>
            </w:r>
            <w:r w:rsidRPr="00CD5AB3">
              <w:rPr>
                <w:i/>
              </w:rPr>
              <w:t>d</w:t>
            </w:r>
            <w:r w:rsidRPr="00CD5AB3">
              <w:t xml:space="preserve">, e, </w:t>
            </w:r>
            <w:r w:rsidRPr="00CD5AB3">
              <w:rPr>
                <w:i/>
              </w:rPr>
              <w:t>f</w:t>
            </w:r>
            <w:r w:rsidRPr="00CD5AB3">
              <w:t xml:space="preserve"> i </w:t>
            </w:r>
            <w:r w:rsidRPr="00CD5AB3">
              <w:rPr>
                <w:i/>
              </w:rPr>
              <w:t>g</w:t>
            </w:r>
            <w:r w:rsidRPr="00CD5AB3">
              <w:t>: „O”, jeżeli jest podany numer akcyzowy podmiotu, w przeciwnym razie „R”.</w:t>
            </w:r>
          </w:p>
        </w:tc>
        <w:tc>
          <w:tcPr>
            <w:tcW w:w="3212" w:type="dxa"/>
          </w:tcPr>
          <w:p w14:paraId="49E07EA6" w14:textId="77777777" w:rsidR="00AB568C" w:rsidRDefault="00AB568C" w:rsidP="00AB568C">
            <w:pPr>
              <w:pStyle w:val="pqiTabBody"/>
            </w:pPr>
          </w:p>
        </w:tc>
        <w:tc>
          <w:tcPr>
            <w:tcW w:w="1609" w:type="dxa"/>
            <w:gridSpan w:val="3"/>
          </w:tcPr>
          <w:p w14:paraId="4467810B" w14:textId="6A14A7C0" w:rsidR="00AB568C" w:rsidRPr="00CD5AB3" w:rsidRDefault="00AB568C" w:rsidP="00AB568C">
            <w:pPr>
              <w:pStyle w:val="pqiTabBody"/>
            </w:pPr>
            <w:r w:rsidRPr="00CD5AB3">
              <w:t>an..182</w:t>
            </w:r>
          </w:p>
        </w:tc>
      </w:tr>
      <w:tr w:rsidR="00AB568C" w:rsidRPr="00CD5AB3" w14:paraId="220A5E33" w14:textId="77777777" w:rsidTr="00755640">
        <w:tc>
          <w:tcPr>
            <w:tcW w:w="328" w:type="dxa"/>
          </w:tcPr>
          <w:p w14:paraId="05A721A2" w14:textId="77777777" w:rsidR="00AB568C" w:rsidRPr="00CD5AB3" w:rsidRDefault="00AB568C" w:rsidP="00AB568C">
            <w:pPr>
              <w:pStyle w:val="pqiTabBody"/>
              <w:rPr>
                <w:b/>
              </w:rPr>
            </w:pPr>
          </w:p>
        </w:tc>
        <w:tc>
          <w:tcPr>
            <w:tcW w:w="603" w:type="dxa"/>
            <w:gridSpan w:val="2"/>
          </w:tcPr>
          <w:p w14:paraId="77C1E6C4" w14:textId="1F497BC8" w:rsidR="00AB568C" w:rsidRPr="00CD5AB3" w:rsidRDefault="00AB568C" w:rsidP="00AB568C">
            <w:pPr>
              <w:pStyle w:val="pqiTabBody"/>
              <w:rPr>
                <w:i/>
              </w:rPr>
            </w:pPr>
            <w:r>
              <w:rPr>
                <w:i/>
              </w:rPr>
              <w:t>d</w:t>
            </w:r>
          </w:p>
        </w:tc>
        <w:tc>
          <w:tcPr>
            <w:tcW w:w="4563" w:type="dxa"/>
            <w:gridSpan w:val="2"/>
          </w:tcPr>
          <w:p w14:paraId="64BEDFC4" w14:textId="0ACE1940" w:rsidR="00AB568C" w:rsidRPr="00CD5AB3" w:rsidRDefault="00AB568C" w:rsidP="00AB568C">
            <w:pPr>
              <w:pStyle w:val="pqiTabBody"/>
            </w:pPr>
            <w:r w:rsidRPr="00CD5AB3">
              <w:t>Ulica</w:t>
            </w:r>
          </w:p>
          <w:p w14:paraId="099B5812" w14:textId="1FAB54F0" w:rsidR="00AB568C" w:rsidRPr="00CD5AB3" w:rsidRDefault="00AB568C" w:rsidP="00AB568C">
            <w:pPr>
              <w:pStyle w:val="pqiTabBody"/>
            </w:pPr>
            <w:r w:rsidRPr="00CD5AB3">
              <w:rPr>
                <w:rFonts w:ascii="Courier New" w:hAnsi="Courier New" w:cs="Courier New"/>
                <w:noProof/>
                <w:color w:val="0000FF"/>
              </w:rPr>
              <w:lastRenderedPageBreak/>
              <w:t>StreetName</w:t>
            </w:r>
          </w:p>
        </w:tc>
        <w:tc>
          <w:tcPr>
            <w:tcW w:w="761" w:type="dxa"/>
            <w:gridSpan w:val="3"/>
          </w:tcPr>
          <w:p w14:paraId="278E534D" w14:textId="5C6DC4C9" w:rsidR="00AB568C" w:rsidRPr="00CD5AB3" w:rsidRDefault="00AB568C" w:rsidP="00AB568C">
            <w:pPr>
              <w:pStyle w:val="pqiTabBody"/>
            </w:pPr>
            <w:r>
              <w:lastRenderedPageBreak/>
              <w:t>C</w:t>
            </w:r>
          </w:p>
        </w:tc>
        <w:tc>
          <w:tcPr>
            <w:tcW w:w="2690" w:type="dxa"/>
            <w:gridSpan w:val="2"/>
            <w:vMerge w:val="restart"/>
          </w:tcPr>
          <w:p w14:paraId="1A1E839F" w14:textId="77777777" w:rsidR="00AB568C" w:rsidRPr="00CD5AB3" w:rsidRDefault="00AB568C" w:rsidP="00AB568C">
            <w:pPr>
              <w:pStyle w:val="pqiTabBody"/>
            </w:pPr>
          </w:p>
        </w:tc>
        <w:tc>
          <w:tcPr>
            <w:tcW w:w="3212" w:type="dxa"/>
          </w:tcPr>
          <w:p w14:paraId="1FAC2BA7" w14:textId="77777777" w:rsidR="00AB568C" w:rsidRPr="00CD5AB3" w:rsidRDefault="00AB568C" w:rsidP="00AB568C">
            <w:pPr>
              <w:pStyle w:val="pqiTabBody"/>
            </w:pPr>
          </w:p>
        </w:tc>
        <w:tc>
          <w:tcPr>
            <w:tcW w:w="1609" w:type="dxa"/>
            <w:gridSpan w:val="3"/>
          </w:tcPr>
          <w:p w14:paraId="2B1364AF" w14:textId="0656780B" w:rsidR="00AB568C" w:rsidRPr="00CD5AB3" w:rsidRDefault="00AB568C" w:rsidP="00AB568C">
            <w:pPr>
              <w:pStyle w:val="pqiTabBody"/>
            </w:pPr>
            <w:r w:rsidRPr="00CD5AB3">
              <w:t>an..65</w:t>
            </w:r>
          </w:p>
        </w:tc>
      </w:tr>
      <w:tr w:rsidR="00AB568C" w:rsidRPr="00CD5AB3" w14:paraId="228DCBAF" w14:textId="77777777" w:rsidTr="00755640">
        <w:tc>
          <w:tcPr>
            <w:tcW w:w="328" w:type="dxa"/>
          </w:tcPr>
          <w:p w14:paraId="02CC8F17" w14:textId="77777777" w:rsidR="00AB568C" w:rsidRPr="00CD5AB3" w:rsidRDefault="00AB568C" w:rsidP="00AB568C">
            <w:pPr>
              <w:pStyle w:val="pqiTabBody"/>
              <w:rPr>
                <w:b/>
              </w:rPr>
            </w:pPr>
          </w:p>
        </w:tc>
        <w:tc>
          <w:tcPr>
            <w:tcW w:w="603" w:type="dxa"/>
            <w:gridSpan w:val="2"/>
          </w:tcPr>
          <w:p w14:paraId="7C9A208C" w14:textId="09179408" w:rsidR="00AB568C" w:rsidRPr="00CD5AB3" w:rsidRDefault="00AB568C" w:rsidP="00AB568C">
            <w:pPr>
              <w:pStyle w:val="pqiTabBody"/>
              <w:rPr>
                <w:i/>
              </w:rPr>
            </w:pPr>
            <w:r>
              <w:rPr>
                <w:i/>
              </w:rPr>
              <w:t>e</w:t>
            </w:r>
          </w:p>
        </w:tc>
        <w:tc>
          <w:tcPr>
            <w:tcW w:w="4563" w:type="dxa"/>
            <w:gridSpan w:val="2"/>
          </w:tcPr>
          <w:p w14:paraId="3FDF87BC" w14:textId="394C6B52" w:rsidR="00AB568C" w:rsidRPr="00CD5AB3" w:rsidRDefault="00AB568C" w:rsidP="00AB568C">
            <w:pPr>
              <w:pStyle w:val="pqiTabBody"/>
            </w:pPr>
            <w:r w:rsidRPr="00CD5AB3">
              <w:t>Numer domu</w:t>
            </w:r>
          </w:p>
          <w:p w14:paraId="7D66FEDA" w14:textId="43BDE87A" w:rsidR="00AB568C" w:rsidRPr="00CD5AB3" w:rsidRDefault="00AB568C" w:rsidP="00AB568C">
            <w:pPr>
              <w:pStyle w:val="pqiTabBody"/>
            </w:pPr>
            <w:r w:rsidRPr="00CD5AB3">
              <w:rPr>
                <w:rFonts w:ascii="Courier New" w:hAnsi="Courier New" w:cs="Courier New"/>
                <w:noProof/>
                <w:color w:val="0000FF"/>
              </w:rPr>
              <w:t>StreetNumber</w:t>
            </w:r>
          </w:p>
        </w:tc>
        <w:tc>
          <w:tcPr>
            <w:tcW w:w="761" w:type="dxa"/>
            <w:gridSpan w:val="3"/>
          </w:tcPr>
          <w:p w14:paraId="734BDCF0" w14:textId="7CBD9726" w:rsidR="00AB568C" w:rsidRPr="00CD5AB3" w:rsidRDefault="00AB568C" w:rsidP="00AB568C">
            <w:pPr>
              <w:pStyle w:val="pqiTabBody"/>
            </w:pPr>
            <w:r w:rsidRPr="00CD5AB3">
              <w:t>O</w:t>
            </w:r>
          </w:p>
        </w:tc>
        <w:tc>
          <w:tcPr>
            <w:tcW w:w="2690" w:type="dxa"/>
            <w:gridSpan w:val="2"/>
            <w:vMerge/>
          </w:tcPr>
          <w:p w14:paraId="4067EB2F" w14:textId="77777777" w:rsidR="00AB568C" w:rsidRPr="00CD5AB3" w:rsidRDefault="00AB568C" w:rsidP="00AB568C">
            <w:pPr>
              <w:pStyle w:val="pqiTabBody"/>
            </w:pPr>
          </w:p>
        </w:tc>
        <w:tc>
          <w:tcPr>
            <w:tcW w:w="3212" w:type="dxa"/>
          </w:tcPr>
          <w:p w14:paraId="6DB6379F" w14:textId="77777777" w:rsidR="00AB568C" w:rsidRPr="00CD5AB3" w:rsidRDefault="00AB568C" w:rsidP="00AB568C">
            <w:pPr>
              <w:pStyle w:val="pqiTabBody"/>
            </w:pPr>
          </w:p>
        </w:tc>
        <w:tc>
          <w:tcPr>
            <w:tcW w:w="1609" w:type="dxa"/>
            <w:gridSpan w:val="3"/>
          </w:tcPr>
          <w:p w14:paraId="0280CEE5" w14:textId="3F3977A8" w:rsidR="00AB568C" w:rsidRPr="00CD5AB3" w:rsidRDefault="00AB568C" w:rsidP="00AB568C">
            <w:pPr>
              <w:pStyle w:val="pqiTabBody"/>
            </w:pPr>
            <w:r w:rsidRPr="00CD5AB3">
              <w:t>an..11</w:t>
            </w:r>
          </w:p>
        </w:tc>
      </w:tr>
      <w:tr w:rsidR="00AB568C" w:rsidRPr="00CD5AB3" w14:paraId="3FE8225B" w14:textId="77777777" w:rsidTr="00755640">
        <w:tc>
          <w:tcPr>
            <w:tcW w:w="328" w:type="dxa"/>
          </w:tcPr>
          <w:p w14:paraId="34CBBDA9" w14:textId="77777777" w:rsidR="00AB568C" w:rsidRPr="00CD5AB3" w:rsidRDefault="00AB568C" w:rsidP="00AB568C">
            <w:pPr>
              <w:pStyle w:val="pqiTabBody"/>
              <w:rPr>
                <w:b/>
              </w:rPr>
            </w:pPr>
          </w:p>
        </w:tc>
        <w:tc>
          <w:tcPr>
            <w:tcW w:w="603" w:type="dxa"/>
            <w:gridSpan w:val="2"/>
          </w:tcPr>
          <w:p w14:paraId="0737D902" w14:textId="21C75E24" w:rsidR="00AB568C" w:rsidRPr="00CD5AB3" w:rsidRDefault="00AB568C" w:rsidP="00AB568C">
            <w:pPr>
              <w:pStyle w:val="pqiTabBody"/>
              <w:rPr>
                <w:i/>
              </w:rPr>
            </w:pPr>
            <w:r>
              <w:rPr>
                <w:i/>
              </w:rPr>
              <w:t>f</w:t>
            </w:r>
          </w:p>
        </w:tc>
        <w:tc>
          <w:tcPr>
            <w:tcW w:w="4563" w:type="dxa"/>
            <w:gridSpan w:val="2"/>
          </w:tcPr>
          <w:p w14:paraId="048CE8B0" w14:textId="153769B6" w:rsidR="00AB568C" w:rsidRPr="00CD5AB3" w:rsidRDefault="00AB568C" w:rsidP="00AB568C">
            <w:pPr>
              <w:pStyle w:val="pqiTabBody"/>
            </w:pPr>
            <w:r w:rsidRPr="00CD5AB3">
              <w:t>Kod pocztowy</w:t>
            </w:r>
          </w:p>
          <w:p w14:paraId="2CC75BF0" w14:textId="09DF2411" w:rsidR="00AB568C" w:rsidRPr="00CD5AB3" w:rsidRDefault="00AB568C" w:rsidP="00AB568C">
            <w:pPr>
              <w:pStyle w:val="pqiTabBody"/>
            </w:pPr>
            <w:r w:rsidRPr="00CD5AB3">
              <w:rPr>
                <w:rFonts w:ascii="Courier New" w:hAnsi="Courier New" w:cs="Courier New"/>
                <w:noProof/>
                <w:color w:val="0000FF"/>
              </w:rPr>
              <w:t>Postcode</w:t>
            </w:r>
          </w:p>
        </w:tc>
        <w:tc>
          <w:tcPr>
            <w:tcW w:w="761" w:type="dxa"/>
            <w:gridSpan w:val="3"/>
          </w:tcPr>
          <w:p w14:paraId="771EE245" w14:textId="0DDE25F7" w:rsidR="00AB568C" w:rsidRPr="00CD5AB3" w:rsidRDefault="00AB568C" w:rsidP="00AB568C">
            <w:pPr>
              <w:pStyle w:val="pqiTabBody"/>
            </w:pPr>
            <w:r>
              <w:t>C</w:t>
            </w:r>
          </w:p>
        </w:tc>
        <w:tc>
          <w:tcPr>
            <w:tcW w:w="2690" w:type="dxa"/>
            <w:gridSpan w:val="2"/>
            <w:vMerge/>
          </w:tcPr>
          <w:p w14:paraId="76DB7A55" w14:textId="77777777" w:rsidR="00AB568C" w:rsidRPr="00CD5AB3" w:rsidRDefault="00AB568C" w:rsidP="00AB568C">
            <w:pPr>
              <w:pStyle w:val="pqiTabBody"/>
            </w:pPr>
          </w:p>
        </w:tc>
        <w:tc>
          <w:tcPr>
            <w:tcW w:w="3212" w:type="dxa"/>
          </w:tcPr>
          <w:p w14:paraId="5CF10617" w14:textId="77777777" w:rsidR="00AB568C" w:rsidRPr="00CD5AB3" w:rsidRDefault="00AB568C" w:rsidP="00AB568C">
            <w:pPr>
              <w:pStyle w:val="pqiTabBody"/>
            </w:pPr>
          </w:p>
        </w:tc>
        <w:tc>
          <w:tcPr>
            <w:tcW w:w="1609" w:type="dxa"/>
            <w:gridSpan w:val="3"/>
          </w:tcPr>
          <w:p w14:paraId="258379E6" w14:textId="13161E72" w:rsidR="00AB568C" w:rsidRPr="00CD5AB3" w:rsidRDefault="00AB568C" w:rsidP="00AB568C">
            <w:pPr>
              <w:pStyle w:val="pqiTabBody"/>
            </w:pPr>
            <w:r w:rsidRPr="00CD5AB3">
              <w:t>an..10</w:t>
            </w:r>
          </w:p>
        </w:tc>
      </w:tr>
      <w:tr w:rsidR="00AB568C" w:rsidRPr="00CD5AB3" w14:paraId="3B735B31" w14:textId="77777777" w:rsidTr="00755640">
        <w:tc>
          <w:tcPr>
            <w:tcW w:w="328" w:type="dxa"/>
          </w:tcPr>
          <w:p w14:paraId="477AC092" w14:textId="77777777" w:rsidR="00AB568C" w:rsidRPr="00CD5AB3" w:rsidRDefault="00AB568C" w:rsidP="00AB568C">
            <w:pPr>
              <w:pStyle w:val="pqiTabBody"/>
              <w:rPr>
                <w:b/>
              </w:rPr>
            </w:pPr>
          </w:p>
        </w:tc>
        <w:tc>
          <w:tcPr>
            <w:tcW w:w="603" w:type="dxa"/>
            <w:gridSpan w:val="2"/>
          </w:tcPr>
          <w:p w14:paraId="4B3A6DC4" w14:textId="3DE1C81D" w:rsidR="00AB568C" w:rsidRPr="00CD5AB3" w:rsidRDefault="00AB568C" w:rsidP="00AB568C">
            <w:pPr>
              <w:pStyle w:val="pqiTabBody"/>
              <w:rPr>
                <w:i/>
              </w:rPr>
            </w:pPr>
            <w:r>
              <w:rPr>
                <w:i/>
              </w:rPr>
              <w:t>g</w:t>
            </w:r>
          </w:p>
        </w:tc>
        <w:tc>
          <w:tcPr>
            <w:tcW w:w="4563" w:type="dxa"/>
            <w:gridSpan w:val="2"/>
          </w:tcPr>
          <w:p w14:paraId="1B91D20B" w14:textId="63DBFBE4" w:rsidR="00AB568C" w:rsidRPr="00CD5AB3" w:rsidRDefault="00AB568C" w:rsidP="00AB568C">
            <w:pPr>
              <w:pStyle w:val="pqiTabBody"/>
            </w:pPr>
            <w:r w:rsidRPr="00CD5AB3">
              <w:t>Miejscowość</w:t>
            </w:r>
          </w:p>
          <w:p w14:paraId="4433C1AB" w14:textId="095B505E" w:rsidR="00AB568C" w:rsidRPr="00CD5AB3" w:rsidRDefault="00AB568C" w:rsidP="00AB568C">
            <w:pPr>
              <w:pStyle w:val="pqiTabBody"/>
            </w:pPr>
            <w:r w:rsidRPr="00CD5AB3">
              <w:rPr>
                <w:rFonts w:ascii="Courier New" w:hAnsi="Courier New" w:cs="Courier New"/>
                <w:noProof/>
                <w:color w:val="0000FF"/>
              </w:rPr>
              <w:t>City</w:t>
            </w:r>
          </w:p>
        </w:tc>
        <w:tc>
          <w:tcPr>
            <w:tcW w:w="761" w:type="dxa"/>
            <w:gridSpan w:val="3"/>
          </w:tcPr>
          <w:p w14:paraId="10999684" w14:textId="10CCF0E6" w:rsidR="00AB568C" w:rsidRPr="00CD5AB3" w:rsidRDefault="00AB568C" w:rsidP="00AB568C">
            <w:pPr>
              <w:pStyle w:val="pqiTabBody"/>
            </w:pPr>
            <w:r>
              <w:t>C</w:t>
            </w:r>
          </w:p>
        </w:tc>
        <w:tc>
          <w:tcPr>
            <w:tcW w:w="2690" w:type="dxa"/>
            <w:gridSpan w:val="2"/>
            <w:vMerge/>
          </w:tcPr>
          <w:p w14:paraId="6F2FEDD0" w14:textId="77777777" w:rsidR="00AB568C" w:rsidRPr="00CD5AB3" w:rsidRDefault="00AB568C" w:rsidP="00AB568C">
            <w:pPr>
              <w:pStyle w:val="pqiTabBody"/>
            </w:pPr>
          </w:p>
        </w:tc>
        <w:tc>
          <w:tcPr>
            <w:tcW w:w="3212" w:type="dxa"/>
          </w:tcPr>
          <w:p w14:paraId="1CC336AE" w14:textId="77777777" w:rsidR="00AB568C" w:rsidRPr="00CD5AB3" w:rsidRDefault="00AB568C" w:rsidP="00AB568C">
            <w:pPr>
              <w:pStyle w:val="pqiTabBody"/>
            </w:pPr>
          </w:p>
        </w:tc>
        <w:tc>
          <w:tcPr>
            <w:tcW w:w="1609" w:type="dxa"/>
            <w:gridSpan w:val="3"/>
          </w:tcPr>
          <w:p w14:paraId="08157D44" w14:textId="0D15FC3D" w:rsidR="00AB568C" w:rsidRPr="00CD5AB3" w:rsidRDefault="00AB568C" w:rsidP="00AB568C">
            <w:pPr>
              <w:pStyle w:val="pqiTabBody"/>
            </w:pPr>
            <w:r w:rsidRPr="00CD5AB3">
              <w:t>an..50</w:t>
            </w:r>
          </w:p>
        </w:tc>
      </w:tr>
      <w:tr w:rsidR="00AB568C" w:rsidRPr="00CD5AB3" w14:paraId="3BCD6470" w14:textId="77777777" w:rsidTr="00755640">
        <w:tc>
          <w:tcPr>
            <w:tcW w:w="931" w:type="dxa"/>
            <w:gridSpan w:val="3"/>
          </w:tcPr>
          <w:p w14:paraId="537E3733" w14:textId="2ED01658" w:rsidR="00AB568C" w:rsidRPr="00CD5AB3" w:rsidRDefault="00AB568C" w:rsidP="00AB568C">
            <w:pPr>
              <w:pStyle w:val="pqiTabHead"/>
              <w:rPr>
                <w:i/>
              </w:rPr>
            </w:pPr>
            <w:r w:rsidRPr="00CD5AB3">
              <w:t>9</w:t>
            </w:r>
          </w:p>
        </w:tc>
        <w:tc>
          <w:tcPr>
            <w:tcW w:w="4563" w:type="dxa"/>
            <w:gridSpan w:val="2"/>
          </w:tcPr>
          <w:p w14:paraId="2C18758C" w14:textId="77777777" w:rsidR="00AB568C" w:rsidRPr="00CD5AB3" w:rsidRDefault="00AB568C" w:rsidP="00AB568C">
            <w:pPr>
              <w:pStyle w:val="pqiTabHead"/>
            </w:pPr>
            <w:r w:rsidRPr="00CD5AB3">
              <w:t>TRANSPORT</w:t>
            </w:r>
          </w:p>
          <w:p w14:paraId="4162436B" w14:textId="77777777" w:rsidR="00AB568C" w:rsidRPr="00CD5AB3" w:rsidRDefault="00AB568C" w:rsidP="00AB568C">
            <w:pPr>
              <w:pStyle w:val="pqiTabHead"/>
            </w:pPr>
            <w:r w:rsidRPr="00CD5AB3">
              <w:rPr>
                <w:rFonts w:ascii="Courier New" w:hAnsi="Courier New" w:cs="Courier New"/>
                <w:noProof/>
                <w:color w:val="0000FF"/>
              </w:rPr>
              <w:t>TransportMode</w:t>
            </w:r>
          </w:p>
        </w:tc>
        <w:tc>
          <w:tcPr>
            <w:tcW w:w="761" w:type="dxa"/>
            <w:gridSpan w:val="3"/>
          </w:tcPr>
          <w:p w14:paraId="71C12541" w14:textId="77777777" w:rsidR="00AB568C" w:rsidRPr="00CD5AB3" w:rsidRDefault="00AB568C" w:rsidP="00AB568C">
            <w:pPr>
              <w:pStyle w:val="pqiTabHead"/>
            </w:pPr>
            <w:r w:rsidRPr="00CD5AB3">
              <w:t>R</w:t>
            </w:r>
          </w:p>
        </w:tc>
        <w:tc>
          <w:tcPr>
            <w:tcW w:w="2690" w:type="dxa"/>
            <w:gridSpan w:val="2"/>
          </w:tcPr>
          <w:p w14:paraId="19BF1019" w14:textId="77777777" w:rsidR="00AB568C" w:rsidRPr="00CD5AB3" w:rsidRDefault="00AB568C" w:rsidP="00AB568C">
            <w:pPr>
              <w:pStyle w:val="pqiTabHead"/>
            </w:pPr>
          </w:p>
        </w:tc>
        <w:tc>
          <w:tcPr>
            <w:tcW w:w="3212" w:type="dxa"/>
          </w:tcPr>
          <w:p w14:paraId="51D94EB2" w14:textId="77777777" w:rsidR="00AB568C" w:rsidRPr="00CD5AB3" w:rsidRDefault="00AB568C" w:rsidP="00AB568C">
            <w:pPr>
              <w:pStyle w:val="pqiTabHead"/>
            </w:pPr>
          </w:p>
        </w:tc>
        <w:tc>
          <w:tcPr>
            <w:tcW w:w="1609" w:type="dxa"/>
            <w:gridSpan w:val="3"/>
          </w:tcPr>
          <w:p w14:paraId="18ACE4AC" w14:textId="77777777" w:rsidR="00AB568C" w:rsidRPr="00CD5AB3" w:rsidRDefault="00AB568C" w:rsidP="00AB568C">
            <w:pPr>
              <w:pStyle w:val="pqiTabHead"/>
            </w:pPr>
          </w:p>
        </w:tc>
      </w:tr>
      <w:tr w:rsidR="00AB568C" w:rsidRPr="00CD5AB3" w14:paraId="654D147D" w14:textId="77777777" w:rsidTr="00755640">
        <w:tc>
          <w:tcPr>
            <w:tcW w:w="328" w:type="dxa"/>
          </w:tcPr>
          <w:p w14:paraId="5193013E" w14:textId="77777777" w:rsidR="00AB568C" w:rsidRPr="00CD5AB3" w:rsidRDefault="00AB568C" w:rsidP="00AB568C">
            <w:pPr>
              <w:pStyle w:val="pqiTabBody"/>
              <w:rPr>
                <w:b/>
              </w:rPr>
            </w:pPr>
          </w:p>
        </w:tc>
        <w:tc>
          <w:tcPr>
            <w:tcW w:w="603" w:type="dxa"/>
            <w:gridSpan w:val="2"/>
          </w:tcPr>
          <w:p w14:paraId="0FA37839" w14:textId="77777777" w:rsidR="00AB568C" w:rsidRPr="00CD5AB3" w:rsidRDefault="00AB568C" w:rsidP="00AB568C">
            <w:pPr>
              <w:pStyle w:val="pqiTabBody"/>
              <w:rPr>
                <w:i/>
              </w:rPr>
            </w:pPr>
            <w:r w:rsidRPr="00CD5AB3">
              <w:rPr>
                <w:i/>
              </w:rPr>
              <w:t>a</w:t>
            </w:r>
          </w:p>
        </w:tc>
        <w:tc>
          <w:tcPr>
            <w:tcW w:w="4563" w:type="dxa"/>
            <w:gridSpan w:val="2"/>
          </w:tcPr>
          <w:p w14:paraId="0D47EE3D" w14:textId="77777777" w:rsidR="00AB568C" w:rsidRPr="00CD5AB3" w:rsidRDefault="00AB568C" w:rsidP="00AB568C">
            <w:pPr>
              <w:pStyle w:val="pqiTabBody"/>
            </w:pPr>
            <w:r w:rsidRPr="00CD5AB3">
              <w:t>Kod rodzaju transportu</w:t>
            </w:r>
          </w:p>
          <w:p w14:paraId="1B8B513C" w14:textId="77777777" w:rsidR="00AB568C" w:rsidRPr="00CD5AB3" w:rsidRDefault="00AB568C" w:rsidP="00AB568C">
            <w:pPr>
              <w:pStyle w:val="pqiTabBody"/>
            </w:pPr>
            <w:r w:rsidRPr="00CD5AB3">
              <w:rPr>
                <w:rFonts w:ascii="Courier New" w:hAnsi="Courier New" w:cs="Courier New"/>
                <w:noProof/>
                <w:color w:val="0000FF"/>
              </w:rPr>
              <w:t>TransportModeCode</w:t>
            </w:r>
          </w:p>
        </w:tc>
        <w:tc>
          <w:tcPr>
            <w:tcW w:w="761" w:type="dxa"/>
            <w:gridSpan w:val="3"/>
          </w:tcPr>
          <w:p w14:paraId="4AB831AE" w14:textId="77777777" w:rsidR="00AB568C" w:rsidRPr="00CD5AB3" w:rsidRDefault="00AB568C" w:rsidP="00AB568C">
            <w:pPr>
              <w:pStyle w:val="pqiTabBody"/>
            </w:pPr>
            <w:r w:rsidRPr="00CD5AB3">
              <w:t>R</w:t>
            </w:r>
          </w:p>
        </w:tc>
        <w:tc>
          <w:tcPr>
            <w:tcW w:w="2690" w:type="dxa"/>
            <w:gridSpan w:val="2"/>
          </w:tcPr>
          <w:p w14:paraId="1756B39C" w14:textId="77777777" w:rsidR="00AB568C" w:rsidRPr="00CD5AB3" w:rsidRDefault="00AB568C" w:rsidP="00AB568C">
            <w:pPr>
              <w:pStyle w:val="pqiTabBody"/>
            </w:pPr>
          </w:p>
        </w:tc>
        <w:tc>
          <w:tcPr>
            <w:tcW w:w="3212" w:type="dxa"/>
          </w:tcPr>
          <w:p w14:paraId="74352183" w14:textId="77777777" w:rsidR="00AB568C" w:rsidRPr="00CD5AB3" w:rsidRDefault="00AB568C" w:rsidP="00AB568C">
            <w:pPr>
              <w:pStyle w:val="pqiTabBody"/>
            </w:pPr>
            <w:r w:rsidRPr="00CD5AB3">
              <w:t>Wartość ze słownika „Kody rodzaju transportu (Transport modes)”.</w:t>
            </w:r>
          </w:p>
        </w:tc>
        <w:tc>
          <w:tcPr>
            <w:tcW w:w="1609" w:type="dxa"/>
            <w:gridSpan w:val="3"/>
          </w:tcPr>
          <w:p w14:paraId="3553A77C" w14:textId="77777777" w:rsidR="00AB568C" w:rsidRPr="00CD5AB3" w:rsidRDefault="00AB568C" w:rsidP="00AB568C">
            <w:pPr>
              <w:pStyle w:val="pqiTabBody"/>
            </w:pPr>
            <w:r w:rsidRPr="00CD5AB3">
              <w:t>n..2</w:t>
            </w:r>
          </w:p>
        </w:tc>
      </w:tr>
      <w:tr w:rsidR="00AB568C" w:rsidRPr="00CD5AB3" w14:paraId="30B6C6AD" w14:textId="77777777" w:rsidTr="00755640">
        <w:tc>
          <w:tcPr>
            <w:tcW w:w="931" w:type="dxa"/>
            <w:gridSpan w:val="3"/>
          </w:tcPr>
          <w:p w14:paraId="5917F472" w14:textId="0955E03B" w:rsidR="00AB568C" w:rsidRPr="00CD5AB3" w:rsidRDefault="00AB568C" w:rsidP="00AB568C">
            <w:pPr>
              <w:pStyle w:val="pqiTabHead"/>
              <w:rPr>
                <w:i/>
              </w:rPr>
            </w:pPr>
            <w:r w:rsidRPr="00CD5AB3">
              <w:t>10</w:t>
            </w:r>
          </w:p>
        </w:tc>
        <w:tc>
          <w:tcPr>
            <w:tcW w:w="4563" w:type="dxa"/>
            <w:gridSpan w:val="2"/>
          </w:tcPr>
          <w:p w14:paraId="0709AEFB" w14:textId="77777777" w:rsidR="00AB568C" w:rsidRPr="00CD5AB3" w:rsidRDefault="00AB568C" w:rsidP="00AB568C">
            <w:pPr>
              <w:pStyle w:val="pqiTabHead"/>
            </w:pPr>
            <w:r w:rsidRPr="00CD5AB3">
              <w:t>SZCZEGÓŁY DOTYCZĄCE TRANSPORTU</w:t>
            </w:r>
          </w:p>
          <w:p w14:paraId="198A8670" w14:textId="77777777" w:rsidR="00AB568C" w:rsidRPr="00CD5AB3" w:rsidRDefault="00AB568C" w:rsidP="00AB568C">
            <w:pPr>
              <w:pStyle w:val="pqiTabHead"/>
            </w:pPr>
            <w:r w:rsidRPr="00CD5AB3">
              <w:rPr>
                <w:rFonts w:ascii="Courier New" w:hAnsi="Courier New" w:cs="Courier New"/>
                <w:noProof/>
                <w:color w:val="0000FF"/>
              </w:rPr>
              <w:t>TransportDetails</w:t>
            </w:r>
          </w:p>
        </w:tc>
        <w:tc>
          <w:tcPr>
            <w:tcW w:w="761" w:type="dxa"/>
            <w:gridSpan w:val="3"/>
          </w:tcPr>
          <w:p w14:paraId="72543374" w14:textId="77777777" w:rsidR="00AB568C" w:rsidRPr="00CD5AB3" w:rsidRDefault="00AB568C" w:rsidP="00AB568C">
            <w:pPr>
              <w:pStyle w:val="pqiTabHead"/>
            </w:pPr>
            <w:r w:rsidRPr="00CD5AB3">
              <w:t>R</w:t>
            </w:r>
          </w:p>
        </w:tc>
        <w:tc>
          <w:tcPr>
            <w:tcW w:w="2690" w:type="dxa"/>
            <w:gridSpan w:val="2"/>
          </w:tcPr>
          <w:p w14:paraId="2346CEE5" w14:textId="77777777" w:rsidR="00AB568C" w:rsidRPr="00CD5AB3" w:rsidRDefault="00AB568C" w:rsidP="00AB568C">
            <w:pPr>
              <w:pStyle w:val="pqiTabHead"/>
            </w:pPr>
          </w:p>
        </w:tc>
        <w:tc>
          <w:tcPr>
            <w:tcW w:w="3212" w:type="dxa"/>
          </w:tcPr>
          <w:p w14:paraId="6E7BF471" w14:textId="77777777" w:rsidR="00AB568C" w:rsidRPr="00CD5AB3" w:rsidRDefault="00AB568C" w:rsidP="00AB568C">
            <w:pPr>
              <w:pStyle w:val="pqiTabHead"/>
            </w:pPr>
          </w:p>
        </w:tc>
        <w:tc>
          <w:tcPr>
            <w:tcW w:w="1609" w:type="dxa"/>
            <w:gridSpan w:val="3"/>
          </w:tcPr>
          <w:p w14:paraId="245D774F" w14:textId="1023BD90" w:rsidR="00AB568C" w:rsidRPr="00CD5AB3" w:rsidRDefault="00AB568C" w:rsidP="00AB568C">
            <w:pPr>
              <w:pStyle w:val="pqiTabHead"/>
            </w:pPr>
            <w:r w:rsidRPr="00CD5AB3">
              <w:t>99X</w:t>
            </w:r>
          </w:p>
        </w:tc>
      </w:tr>
      <w:tr w:rsidR="00AB568C" w:rsidRPr="00CD5AB3" w14:paraId="245F0D50" w14:textId="77777777" w:rsidTr="00755640">
        <w:tc>
          <w:tcPr>
            <w:tcW w:w="328" w:type="dxa"/>
          </w:tcPr>
          <w:p w14:paraId="6EF09E6E" w14:textId="77777777" w:rsidR="00AB568C" w:rsidRPr="00CD5AB3" w:rsidRDefault="00AB568C" w:rsidP="00AB568C">
            <w:pPr>
              <w:pStyle w:val="pqiTabBody"/>
              <w:rPr>
                <w:b/>
              </w:rPr>
            </w:pPr>
          </w:p>
        </w:tc>
        <w:tc>
          <w:tcPr>
            <w:tcW w:w="603" w:type="dxa"/>
            <w:gridSpan w:val="2"/>
          </w:tcPr>
          <w:p w14:paraId="1FFADC05" w14:textId="77777777" w:rsidR="00AB568C" w:rsidRPr="00CD5AB3" w:rsidRDefault="00AB568C" w:rsidP="00AB568C">
            <w:pPr>
              <w:pStyle w:val="pqiTabBody"/>
              <w:rPr>
                <w:i/>
              </w:rPr>
            </w:pPr>
            <w:r w:rsidRPr="00CD5AB3">
              <w:rPr>
                <w:i/>
              </w:rPr>
              <w:t>a</w:t>
            </w:r>
          </w:p>
        </w:tc>
        <w:tc>
          <w:tcPr>
            <w:tcW w:w="4563" w:type="dxa"/>
            <w:gridSpan w:val="2"/>
          </w:tcPr>
          <w:p w14:paraId="75D7819B" w14:textId="77777777" w:rsidR="00AB568C" w:rsidRPr="00CD5AB3" w:rsidRDefault="00AB568C" w:rsidP="00AB568C">
            <w:pPr>
              <w:pStyle w:val="pqiTabBody"/>
            </w:pPr>
            <w:r w:rsidRPr="00CD5AB3">
              <w:t>Kod jednostki transportowej</w:t>
            </w:r>
          </w:p>
          <w:p w14:paraId="679416AF" w14:textId="77777777" w:rsidR="00AB568C" w:rsidRPr="00CD5AB3" w:rsidRDefault="00AB568C" w:rsidP="00AB568C">
            <w:pPr>
              <w:pStyle w:val="pqiTabBody"/>
            </w:pPr>
            <w:r w:rsidRPr="00CD5AB3">
              <w:rPr>
                <w:rFonts w:ascii="Courier New" w:hAnsi="Courier New" w:cs="Courier New"/>
                <w:noProof/>
                <w:color w:val="0000FF"/>
              </w:rPr>
              <w:t>TransportUnitCode</w:t>
            </w:r>
          </w:p>
        </w:tc>
        <w:tc>
          <w:tcPr>
            <w:tcW w:w="761" w:type="dxa"/>
            <w:gridSpan w:val="3"/>
          </w:tcPr>
          <w:p w14:paraId="37372FAF" w14:textId="77777777" w:rsidR="00AB568C" w:rsidRPr="00CD5AB3" w:rsidRDefault="00AB568C" w:rsidP="00AB568C">
            <w:pPr>
              <w:pStyle w:val="pqiTabBody"/>
            </w:pPr>
            <w:r w:rsidRPr="00CD5AB3">
              <w:t>R</w:t>
            </w:r>
          </w:p>
        </w:tc>
        <w:tc>
          <w:tcPr>
            <w:tcW w:w="2690" w:type="dxa"/>
            <w:gridSpan w:val="2"/>
          </w:tcPr>
          <w:p w14:paraId="5B2D2CEE" w14:textId="77777777" w:rsidR="00AB568C" w:rsidRPr="00CD5AB3" w:rsidRDefault="00AB568C" w:rsidP="00AB568C">
            <w:pPr>
              <w:pStyle w:val="pqiTabBody"/>
            </w:pPr>
          </w:p>
        </w:tc>
        <w:tc>
          <w:tcPr>
            <w:tcW w:w="3212" w:type="dxa"/>
          </w:tcPr>
          <w:p w14:paraId="6F2196ED" w14:textId="77777777" w:rsidR="00AB568C" w:rsidRPr="00CD5AB3" w:rsidRDefault="00AB568C" w:rsidP="00AB568C">
            <w:r w:rsidRPr="00CD5AB3">
              <w:rPr>
                <w:lang w:eastAsia="en-GB"/>
              </w:rPr>
              <w:t>Wartość ze słownika</w:t>
            </w:r>
            <w:r w:rsidRPr="00CD5AB3">
              <w:t xml:space="preserve"> „Kody jednostek transportowych (Transport units)”.</w:t>
            </w:r>
          </w:p>
        </w:tc>
        <w:tc>
          <w:tcPr>
            <w:tcW w:w="1609" w:type="dxa"/>
            <w:gridSpan w:val="3"/>
          </w:tcPr>
          <w:p w14:paraId="76A7F496" w14:textId="77777777" w:rsidR="00AB568C" w:rsidRPr="00CD5AB3" w:rsidRDefault="00AB568C" w:rsidP="00AB568C">
            <w:pPr>
              <w:pStyle w:val="pqiTabBody"/>
            </w:pPr>
            <w:r w:rsidRPr="00CD5AB3">
              <w:t>n..2</w:t>
            </w:r>
          </w:p>
        </w:tc>
      </w:tr>
      <w:tr w:rsidR="00AB568C" w:rsidRPr="00CD5AB3" w14:paraId="5459B1EC" w14:textId="77777777" w:rsidTr="00755640">
        <w:tc>
          <w:tcPr>
            <w:tcW w:w="328" w:type="dxa"/>
          </w:tcPr>
          <w:p w14:paraId="6D8E8269" w14:textId="77777777" w:rsidR="00AB568C" w:rsidRPr="00CD5AB3" w:rsidRDefault="00AB568C" w:rsidP="00AB568C">
            <w:pPr>
              <w:pStyle w:val="pqiTabBody"/>
              <w:rPr>
                <w:b/>
              </w:rPr>
            </w:pPr>
          </w:p>
        </w:tc>
        <w:tc>
          <w:tcPr>
            <w:tcW w:w="603" w:type="dxa"/>
            <w:gridSpan w:val="2"/>
          </w:tcPr>
          <w:p w14:paraId="0F2DF9DF" w14:textId="77777777" w:rsidR="00AB568C" w:rsidRPr="00CD5AB3" w:rsidRDefault="00AB568C" w:rsidP="00AB568C">
            <w:pPr>
              <w:pStyle w:val="pqiTabBody"/>
              <w:rPr>
                <w:i/>
              </w:rPr>
            </w:pPr>
            <w:r w:rsidRPr="00CD5AB3">
              <w:rPr>
                <w:i/>
              </w:rPr>
              <w:t>b</w:t>
            </w:r>
          </w:p>
        </w:tc>
        <w:tc>
          <w:tcPr>
            <w:tcW w:w="4563" w:type="dxa"/>
            <w:gridSpan w:val="2"/>
          </w:tcPr>
          <w:p w14:paraId="71D7A013" w14:textId="77777777" w:rsidR="00AB568C" w:rsidRPr="00CD5AB3" w:rsidRDefault="00AB568C" w:rsidP="00AB568C">
            <w:pPr>
              <w:pStyle w:val="pqiTabBody"/>
            </w:pPr>
            <w:r w:rsidRPr="00CD5AB3">
              <w:t>Oznaczenie jednostek transportowych</w:t>
            </w:r>
          </w:p>
          <w:p w14:paraId="7824DE5A" w14:textId="77777777" w:rsidR="00AB568C" w:rsidRPr="00CD5AB3" w:rsidRDefault="00AB568C" w:rsidP="00AB568C">
            <w:pPr>
              <w:pStyle w:val="pqiTabBody"/>
            </w:pPr>
            <w:r w:rsidRPr="00CD5AB3">
              <w:rPr>
                <w:rFonts w:ascii="Courier New" w:hAnsi="Courier New" w:cs="Courier New"/>
                <w:noProof/>
                <w:color w:val="0000FF"/>
              </w:rPr>
              <w:t>IdentityOfTransportUnits</w:t>
            </w:r>
          </w:p>
        </w:tc>
        <w:tc>
          <w:tcPr>
            <w:tcW w:w="761" w:type="dxa"/>
            <w:gridSpan w:val="3"/>
          </w:tcPr>
          <w:p w14:paraId="397320CD" w14:textId="77777777" w:rsidR="00AB568C" w:rsidRPr="00CD5AB3" w:rsidRDefault="00AB568C" w:rsidP="00AB568C">
            <w:pPr>
              <w:pStyle w:val="pqiTabBody"/>
            </w:pPr>
            <w:r w:rsidRPr="00CD5AB3">
              <w:t>D</w:t>
            </w:r>
          </w:p>
        </w:tc>
        <w:tc>
          <w:tcPr>
            <w:tcW w:w="2690" w:type="dxa"/>
            <w:gridSpan w:val="2"/>
          </w:tcPr>
          <w:p w14:paraId="10BE26ED" w14:textId="673D5D5E" w:rsidR="00AB568C" w:rsidRPr="00CD5AB3" w:rsidRDefault="00AB568C" w:rsidP="00AB568C">
            <w:pPr>
              <w:pStyle w:val="pqiTabBody"/>
            </w:pPr>
            <w:r w:rsidRPr="00CD5AB3">
              <w:t>„R”, jeśli w polu 10a wybrano kod jednostki transportowej różny od „5 – Stałe instalacje przesyłowe”.</w:t>
            </w:r>
          </w:p>
          <w:p w14:paraId="69E80C64" w14:textId="77777777" w:rsidR="00AB568C" w:rsidRPr="00CD5AB3" w:rsidRDefault="00AB568C" w:rsidP="00AB568C">
            <w:pPr>
              <w:pStyle w:val="pqiTabBody"/>
            </w:pPr>
            <w:r w:rsidRPr="00CD5AB3">
              <w:lastRenderedPageBreak/>
              <w:t>W pozostałych przypadkach nie stosuje się.</w:t>
            </w:r>
          </w:p>
        </w:tc>
        <w:tc>
          <w:tcPr>
            <w:tcW w:w="3212" w:type="dxa"/>
          </w:tcPr>
          <w:p w14:paraId="06303E4F" w14:textId="77777777" w:rsidR="00AB568C" w:rsidRPr="00CD5AB3" w:rsidRDefault="00AB568C" w:rsidP="00AB568C">
            <w:pPr>
              <w:pStyle w:val="pqiTabBody"/>
            </w:pPr>
            <w:r w:rsidRPr="00CD5AB3">
              <w:lastRenderedPageBreak/>
              <w:t>Należy wpisać numer rejestracyjny jednostki transportowej (jednostek transportowych).</w:t>
            </w:r>
          </w:p>
        </w:tc>
        <w:tc>
          <w:tcPr>
            <w:tcW w:w="1609" w:type="dxa"/>
            <w:gridSpan w:val="3"/>
          </w:tcPr>
          <w:p w14:paraId="03D31859" w14:textId="77777777" w:rsidR="00AB568C" w:rsidRPr="00CD5AB3" w:rsidRDefault="00AB568C" w:rsidP="00AB568C">
            <w:pPr>
              <w:pStyle w:val="pqiTabBody"/>
            </w:pPr>
            <w:r w:rsidRPr="00CD5AB3">
              <w:t>an..35</w:t>
            </w:r>
          </w:p>
        </w:tc>
      </w:tr>
      <w:tr w:rsidR="00AB568C" w:rsidRPr="00CD5AB3" w14:paraId="3D2489F7" w14:textId="77777777" w:rsidTr="00755640">
        <w:tc>
          <w:tcPr>
            <w:tcW w:w="328" w:type="dxa"/>
          </w:tcPr>
          <w:p w14:paraId="100B8F4B" w14:textId="77777777" w:rsidR="00AB568C" w:rsidRPr="00CD5AB3" w:rsidRDefault="00AB568C" w:rsidP="00AB568C">
            <w:pPr>
              <w:pStyle w:val="pqiTabBody"/>
              <w:rPr>
                <w:b/>
              </w:rPr>
            </w:pPr>
          </w:p>
        </w:tc>
        <w:tc>
          <w:tcPr>
            <w:tcW w:w="603" w:type="dxa"/>
            <w:gridSpan w:val="2"/>
          </w:tcPr>
          <w:p w14:paraId="2684DA95" w14:textId="77777777" w:rsidR="00AB568C" w:rsidRPr="00CD5AB3" w:rsidRDefault="00AB568C" w:rsidP="00AB568C">
            <w:pPr>
              <w:pStyle w:val="pqiTabBody"/>
              <w:rPr>
                <w:i/>
              </w:rPr>
            </w:pPr>
            <w:r w:rsidRPr="00CD5AB3">
              <w:rPr>
                <w:i/>
              </w:rPr>
              <w:t>c</w:t>
            </w:r>
          </w:p>
        </w:tc>
        <w:tc>
          <w:tcPr>
            <w:tcW w:w="4563" w:type="dxa"/>
            <w:gridSpan w:val="2"/>
          </w:tcPr>
          <w:p w14:paraId="51C251A8" w14:textId="77777777" w:rsidR="00AB568C" w:rsidRPr="00CD5AB3" w:rsidRDefault="00AB568C" w:rsidP="00AB568C">
            <w:pPr>
              <w:pStyle w:val="pqiTabBody"/>
            </w:pPr>
            <w:r w:rsidRPr="00CD5AB3">
              <w:t>Dodatkowe informacje</w:t>
            </w:r>
          </w:p>
          <w:p w14:paraId="26C37778" w14:textId="77777777" w:rsidR="00AB568C" w:rsidRPr="00CD5AB3" w:rsidRDefault="00AB568C" w:rsidP="00AB568C">
            <w:pPr>
              <w:pStyle w:val="pqiTabBody"/>
            </w:pPr>
            <w:r w:rsidRPr="00CD5AB3">
              <w:rPr>
                <w:rFonts w:ascii="Courier New" w:hAnsi="Courier New" w:cs="Courier New"/>
                <w:noProof/>
                <w:color w:val="0000FF"/>
              </w:rPr>
              <w:t>ComplementaryInformation</w:t>
            </w:r>
          </w:p>
        </w:tc>
        <w:tc>
          <w:tcPr>
            <w:tcW w:w="761" w:type="dxa"/>
            <w:gridSpan w:val="3"/>
          </w:tcPr>
          <w:p w14:paraId="33CAFD7A" w14:textId="77777777" w:rsidR="00AB568C" w:rsidRPr="00CD5AB3" w:rsidRDefault="00AB568C" w:rsidP="00AB568C">
            <w:pPr>
              <w:pStyle w:val="pqiTabBody"/>
            </w:pPr>
            <w:r w:rsidRPr="00CD5AB3">
              <w:t>O</w:t>
            </w:r>
          </w:p>
        </w:tc>
        <w:tc>
          <w:tcPr>
            <w:tcW w:w="2690" w:type="dxa"/>
            <w:gridSpan w:val="2"/>
          </w:tcPr>
          <w:p w14:paraId="0D6B04B8" w14:textId="77777777" w:rsidR="00AB568C" w:rsidRPr="00CD5AB3" w:rsidRDefault="00AB568C" w:rsidP="00AB568C">
            <w:pPr>
              <w:pStyle w:val="pqiTabBody"/>
            </w:pPr>
          </w:p>
        </w:tc>
        <w:tc>
          <w:tcPr>
            <w:tcW w:w="3212" w:type="dxa"/>
          </w:tcPr>
          <w:p w14:paraId="5DA0C0B0" w14:textId="77777777" w:rsidR="00AB568C" w:rsidRPr="00CD5AB3" w:rsidRDefault="00AB568C" w:rsidP="00AB568C">
            <w:pPr>
              <w:pStyle w:val="pqiTabBody"/>
            </w:pPr>
            <w:r w:rsidRPr="00CD5AB3">
              <w:t>Należy podać wszelkie dodatkowe informacje dotyczące transportu, np. dane kolejnych przewoźników, informacje dotyczące kolejnych jednostek transportowych.</w:t>
            </w:r>
          </w:p>
        </w:tc>
        <w:tc>
          <w:tcPr>
            <w:tcW w:w="1609" w:type="dxa"/>
            <w:gridSpan w:val="3"/>
          </w:tcPr>
          <w:p w14:paraId="7B0D0277" w14:textId="77777777" w:rsidR="00AB568C" w:rsidRPr="00CD5AB3" w:rsidRDefault="00AB568C" w:rsidP="00AB568C">
            <w:pPr>
              <w:pStyle w:val="pqiTabBody"/>
            </w:pPr>
            <w:r w:rsidRPr="00CD5AB3">
              <w:t>an..350</w:t>
            </w:r>
          </w:p>
        </w:tc>
      </w:tr>
      <w:tr w:rsidR="00AB568C" w:rsidRPr="00CD5AB3" w14:paraId="2C8012F8" w14:textId="77777777" w:rsidTr="00755640">
        <w:tc>
          <w:tcPr>
            <w:tcW w:w="931" w:type="dxa"/>
            <w:gridSpan w:val="3"/>
          </w:tcPr>
          <w:p w14:paraId="3DCD9096" w14:textId="77777777" w:rsidR="00AB568C" w:rsidRPr="00CD5AB3" w:rsidRDefault="00AB568C" w:rsidP="00AB568C">
            <w:pPr>
              <w:pStyle w:val="pqiTabBody"/>
              <w:rPr>
                <w:i/>
              </w:rPr>
            </w:pPr>
          </w:p>
        </w:tc>
        <w:tc>
          <w:tcPr>
            <w:tcW w:w="4563" w:type="dxa"/>
            <w:gridSpan w:val="2"/>
          </w:tcPr>
          <w:p w14:paraId="1230ABC1" w14:textId="77777777" w:rsidR="00AB568C" w:rsidRPr="00CD5AB3" w:rsidRDefault="00AB568C" w:rsidP="00AB568C">
            <w:pPr>
              <w:pStyle w:val="pqiTabBody"/>
            </w:pPr>
            <w:r w:rsidRPr="00CD5AB3">
              <w:t xml:space="preserve">JĘZYK ELEMENTU </w:t>
            </w:r>
          </w:p>
          <w:p w14:paraId="7039B5BF" w14:textId="77777777" w:rsidR="00AB568C" w:rsidRPr="00CD5AB3" w:rsidRDefault="00AB568C" w:rsidP="00AB568C">
            <w:pPr>
              <w:pStyle w:val="pqiTabBody"/>
            </w:pPr>
            <w:r w:rsidRPr="00CD5AB3">
              <w:rPr>
                <w:rFonts w:ascii="Courier New" w:hAnsi="Courier New" w:cs="Courier New"/>
                <w:noProof/>
                <w:color w:val="0000FF"/>
              </w:rPr>
              <w:t>@language</w:t>
            </w:r>
          </w:p>
        </w:tc>
        <w:tc>
          <w:tcPr>
            <w:tcW w:w="761" w:type="dxa"/>
            <w:gridSpan w:val="3"/>
          </w:tcPr>
          <w:p w14:paraId="70FE47C9" w14:textId="77777777" w:rsidR="00AB568C" w:rsidRPr="00CD5AB3" w:rsidRDefault="00AB568C" w:rsidP="00AB568C">
            <w:pPr>
              <w:pStyle w:val="pqiTabBody"/>
            </w:pPr>
            <w:r w:rsidRPr="00CD5AB3">
              <w:t>O</w:t>
            </w:r>
          </w:p>
        </w:tc>
        <w:tc>
          <w:tcPr>
            <w:tcW w:w="2690" w:type="dxa"/>
            <w:gridSpan w:val="2"/>
          </w:tcPr>
          <w:p w14:paraId="6614DD55" w14:textId="75B63900" w:rsidR="00AB568C" w:rsidRPr="00CD5AB3" w:rsidRDefault="00AB568C" w:rsidP="00AB568C">
            <w:pPr>
              <w:pStyle w:val="pqiTabBody"/>
            </w:pPr>
            <w:r w:rsidRPr="00CD5AB3">
              <w:t>„R”, jeżeli stosuje się pole tekstowe 10c.</w:t>
            </w:r>
          </w:p>
        </w:tc>
        <w:tc>
          <w:tcPr>
            <w:tcW w:w="3212" w:type="dxa"/>
          </w:tcPr>
          <w:p w14:paraId="497BF4B3" w14:textId="77777777" w:rsidR="00AB568C" w:rsidRPr="00CD5AB3" w:rsidRDefault="00AB568C" w:rsidP="00AB568C">
            <w:pPr>
              <w:pStyle w:val="pqiTabBody"/>
            </w:pPr>
            <w:r w:rsidRPr="00CD5AB3">
              <w:t>Atrybut.</w:t>
            </w:r>
          </w:p>
          <w:p w14:paraId="3367434E" w14:textId="77777777" w:rsidR="00AB568C" w:rsidRPr="00CD5AB3" w:rsidRDefault="00AB568C" w:rsidP="00AB568C">
            <w:pPr>
              <w:pStyle w:val="pqiTabBody"/>
            </w:pPr>
            <w:r w:rsidRPr="00CD5AB3">
              <w:t>Wartość ze słownika „Kody języka (Language codes)”.</w:t>
            </w:r>
          </w:p>
        </w:tc>
        <w:tc>
          <w:tcPr>
            <w:tcW w:w="1609" w:type="dxa"/>
            <w:gridSpan w:val="3"/>
          </w:tcPr>
          <w:p w14:paraId="1B8DDDBB" w14:textId="77777777" w:rsidR="00AB568C" w:rsidRPr="00CD5AB3" w:rsidRDefault="00AB568C" w:rsidP="00AB568C">
            <w:pPr>
              <w:pStyle w:val="pqiTabBody"/>
            </w:pPr>
            <w:r w:rsidRPr="00CD5AB3">
              <w:t>a2</w:t>
            </w:r>
          </w:p>
        </w:tc>
      </w:tr>
      <w:tr w:rsidR="00AB568C" w:rsidRPr="00CD5AB3" w14:paraId="024841C9" w14:textId="77777777" w:rsidTr="00755640">
        <w:tc>
          <w:tcPr>
            <w:tcW w:w="931" w:type="dxa"/>
            <w:gridSpan w:val="3"/>
          </w:tcPr>
          <w:p w14:paraId="48648B3C" w14:textId="7C9E1FE4" w:rsidR="00AB568C" w:rsidRPr="00CD5AB3" w:rsidRDefault="00AB568C" w:rsidP="00AB568C">
            <w:pPr>
              <w:pStyle w:val="pqiTabHead"/>
              <w:rPr>
                <w:i/>
              </w:rPr>
            </w:pPr>
            <w:r w:rsidRPr="00CD5AB3">
              <w:t>11</w:t>
            </w:r>
          </w:p>
        </w:tc>
        <w:tc>
          <w:tcPr>
            <w:tcW w:w="4563" w:type="dxa"/>
            <w:gridSpan w:val="2"/>
          </w:tcPr>
          <w:p w14:paraId="543E6027" w14:textId="77777777" w:rsidR="00AB568C" w:rsidRPr="00CD5AB3" w:rsidRDefault="00AB568C" w:rsidP="00AB568C">
            <w:pPr>
              <w:pStyle w:val="pqiTabHead"/>
            </w:pPr>
            <w:r w:rsidRPr="00CD5AB3">
              <w:t>e-DD Wyroby</w:t>
            </w:r>
          </w:p>
          <w:p w14:paraId="77FB8C76" w14:textId="77777777" w:rsidR="00AB568C" w:rsidRPr="00CD5AB3" w:rsidRDefault="00AB568C" w:rsidP="00AB568C">
            <w:pPr>
              <w:pStyle w:val="pqiTabHead"/>
              <w:rPr>
                <w:rFonts w:ascii="Courier New" w:hAnsi="Courier New" w:cs="Courier New"/>
                <w:noProof/>
                <w:color w:val="0000FF"/>
              </w:rPr>
            </w:pPr>
            <w:r w:rsidRPr="00CD5AB3">
              <w:rPr>
                <w:rFonts w:ascii="Courier New" w:hAnsi="Courier New" w:cs="Courier New"/>
                <w:noProof/>
                <w:color w:val="0000FF"/>
              </w:rPr>
              <w:t>BodyEDD</w:t>
            </w:r>
          </w:p>
        </w:tc>
        <w:tc>
          <w:tcPr>
            <w:tcW w:w="761" w:type="dxa"/>
            <w:gridSpan w:val="3"/>
          </w:tcPr>
          <w:p w14:paraId="084871F9" w14:textId="77777777" w:rsidR="00AB568C" w:rsidRPr="00CD5AB3" w:rsidRDefault="00AB568C" w:rsidP="00AB568C">
            <w:pPr>
              <w:pStyle w:val="pqiTabHead"/>
            </w:pPr>
            <w:r w:rsidRPr="00CD5AB3">
              <w:t>R</w:t>
            </w:r>
          </w:p>
        </w:tc>
        <w:tc>
          <w:tcPr>
            <w:tcW w:w="2690" w:type="dxa"/>
            <w:gridSpan w:val="2"/>
          </w:tcPr>
          <w:p w14:paraId="5E490E89" w14:textId="77777777" w:rsidR="00AB568C" w:rsidRPr="00CD5AB3" w:rsidRDefault="00AB568C" w:rsidP="00AB568C">
            <w:pPr>
              <w:pStyle w:val="pqiTabHead"/>
            </w:pPr>
          </w:p>
        </w:tc>
        <w:tc>
          <w:tcPr>
            <w:tcW w:w="3212" w:type="dxa"/>
          </w:tcPr>
          <w:p w14:paraId="33BF76A3" w14:textId="77777777" w:rsidR="00AB568C" w:rsidRPr="00CD5AB3" w:rsidRDefault="00AB568C" w:rsidP="00AB568C">
            <w:pPr>
              <w:pStyle w:val="pqiTabHead"/>
            </w:pPr>
            <w:r w:rsidRPr="00CD5AB3">
              <w:t>Dla każdego wyrobu wchodzącego w skład przesyłki należy stosować odrębną grupę danych.</w:t>
            </w:r>
          </w:p>
        </w:tc>
        <w:tc>
          <w:tcPr>
            <w:tcW w:w="1609" w:type="dxa"/>
            <w:gridSpan w:val="3"/>
          </w:tcPr>
          <w:p w14:paraId="53370F06" w14:textId="77777777" w:rsidR="00AB568C" w:rsidRPr="00CD5AB3" w:rsidRDefault="00AB568C" w:rsidP="00AB568C">
            <w:pPr>
              <w:pStyle w:val="pqiTabHead"/>
            </w:pPr>
            <w:r w:rsidRPr="00CD5AB3">
              <w:t>999x</w:t>
            </w:r>
          </w:p>
        </w:tc>
      </w:tr>
      <w:tr w:rsidR="00AB568C" w:rsidRPr="00CD5AB3" w14:paraId="2C18FBA0" w14:textId="77777777" w:rsidTr="00755640">
        <w:tc>
          <w:tcPr>
            <w:tcW w:w="328" w:type="dxa"/>
          </w:tcPr>
          <w:p w14:paraId="29105F03" w14:textId="77777777" w:rsidR="00AB568C" w:rsidRPr="00CD5AB3" w:rsidRDefault="00AB568C" w:rsidP="00AB568C">
            <w:pPr>
              <w:pStyle w:val="pqiTabBody"/>
              <w:rPr>
                <w:b/>
              </w:rPr>
            </w:pPr>
          </w:p>
        </w:tc>
        <w:tc>
          <w:tcPr>
            <w:tcW w:w="603" w:type="dxa"/>
            <w:gridSpan w:val="2"/>
          </w:tcPr>
          <w:p w14:paraId="7419C942" w14:textId="77777777" w:rsidR="00AB568C" w:rsidRPr="00CD5AB3" w:rsidRDefault="00AB568C" w:rsidP="00AB568C">
            <w:pPr>
              <w:pStyle w:val="pqiTabBody"/>
              <w:rPr>
                <w:i/>
              </w:rPr>
            </w:pPr>
            <w:r w:rsidRPr="00CD5AB3">
              <w:rPr>
                <w:i/>
              </w:rPr>
              <w:t>a</w:t>
            </w:r>
          </w:p>
        </w:tc>
        <w:tc>
          <w:tcPr>
            <w:tcW w:w="4563" w:type="dxa"/>
            <w:gridSpan w:val="2"/>
          </w:tcPr>
          <w:p w14:paraId="1C4AF1A6" w14:textId="77777777" w:rsidR="00AB568C" w:rsidRPr="00CD5AB3" w:rsidRDefault="00AB568C" w:rsidP="00AB568C">
            <w:pPr>
              <w:pStyle w:val="pqiTabBody"/>
            </w:pPr>
            <w:r w:rsidRPr="00CD5AB3">
              <w:t>Numer identyfikacyjny pozycji towarowej</w:t>
            </w:r>
          </w:p>
          <w:p w14:paraId="02252CC6" w14:textId="77777777" w:rsidR="00AB568C" w:rsidRPr="00CD5AB3" w:rsidRDefault="00AB568C" w:rsidP="00AB568C">
            <w:pPr>
              <w:pStyle w:val="pqiTabBody"/>
            </w:pPr>
            <w:r w:rsidRPr="00CD5AB3">
              <w:rPr>
                <w:rFonts w:ascii="Courier New" w:hAnsi="Courier New" w:cs="Courier New"/>
                <w:noProof/>
                <w:color w:val="0000FF"/>
              </w:rPr>
              <w:t>BodyRecordUniqueReference</w:t>
            </w:r>
          </w:p>
        </w:tc>
        <w:tc>
          <w:tcPr>
            <w:tcW w:w="761" w:type="dxa"/>
            <w:gridSpan w:val="3"/>
          </w:tcPr>
          <w:p w14:paraId="673355A2" w14:textId="77777777" w:rsidR="00AB568C" w:rsidRPr="00CD5AB3" w:rsidRDefault="00AB568C" w:rsidP="00AB568C">
            <w:pPr>
              <w:pStyle w:val="pqiTabBody"/>
            </w:pPr>
            <w:r w:rsidRPr="00CD5AB3">
              <w:t>R</w:t>
            </w:r>
          </w:p>
        </w:tc>
        <w:tc>
          <w:tcPr>
            <w:tcW w:w="2690" w:type="dxa"/>
            <w:gridSpan w:val="2"/>
          </w:tcPr>
          <w:p w14:paraId="3769206A" w14:textId="77777777" w:rsidR="00AB568C" w:rsidRPr="00CD5AB3" w:rsidRDefault="00AB568C" w:rsidP="00AB568C">
            <w:pPr>
              <w:pStyle w:val="pqiTabBody"/>
            </w:pPr>
            <w:r w:rsidRPr="00CD5AB3">
              <w:t>Wartość musi być większa od zera.</w:t>
            </w:r>
          </w:p>
        </w:tc>
        <w:tc>
          <w:tcPr>
            <w:tcW w:w="3212" w:type="dxa"/>
          </w:tcPr>
          <w:p w14:paraId="570D56F3" w14:textId="77777777" w:rsidR="00AB568C" w:rsidRPr="00CD5AB3" w:rsidRDefault="00AB568C" w:rsidP="00AB568C">
            <w:pPr>
              <w:pStyle w:val="pqiTabBody"/>
            </w:pPr>
            <w:r w:rsidRPr="00CD5AB3">
              <w:t>Należy podać niepowtarzalny numer porządkowy, zaczynając od 1</w:t>
            </w:r>
          </w:p>
        </w:tc>
        <w:tc>
          <w:tcPr>
            <w:tcW w:w="1609" w:type="dxa"/>
            <w:gridSpan w:val="3"/>
          </w:tcPr>
          <w:p w14:paraId="35CD9D51" w14:textId="77777777" w:rsidR="00AB568C" w:rsidRPr="00CD5AB3" w:rsidRDefault="00AB568C" w:rsidP="00AB568C">
            <w:pPr>
              <w:pStyle w:val="pqiTabBody"/>
            </w:pPr>
            <w:r w:rsidRPr="00CD5AB3">
              <w:t>n..3</w:t>
            </w:r>
          </w:p>
        </w:tc>
      </w:tr>
      <w:tr w:rsidR="00AB568C" w:rsidRPr="00CD5AB3" w14:paraId="3858A222" w14:textId="77777777" w:rsidTr="00755640">
        <w:tc>
          <w:tcPr>
            <w:tcW w:w="328" w:type="dxa"/>
          </w:tcPr>
          <w:p w14:paraId="557A02BD" w14:textId="77777777" w:rsidR="00AB568C" w:rsidRPr="00CD5AB3" w:rsidRDefault="00AB568C" w:rsidP="00AB568C">
            <w:pPr>
              <w:pStyle w:val="pqiTabBody"/>
              <w:rPr>
                <w:b/>
              </w:rPr>
            </w:pPr>
          </w:p>
        </w:tc>
        <w:tc>
          <w:tcPr>
            <w:tcW w:w="603" w:type="dxa"/>
            <w:gridSpan w:val="2"/>
          </w:tcPr>
          <w:p w14:paraId="44C7EFCA" w14:textId="77777777" w:rsidR="00AB568C" w:rsidRPr="00CD5AB3" w:rsidRDefault="00AB568C" w:rsidP="00AB568C">
            <w:pPr>
              <w:pStyle w:val="pqiTabBody"/>
              <w:rPr>
                <w:i/>
              </w:rPr>
            </w:pPr>
            <w:r w:rsidRPr="00CD5AB3">
              <w:rPr>
                <w:i/>
              </w:rPr>
              <w:t>b</w:t>
            </w:r>
          </w:p>
        </w:tc>
        <w:tc>
          <w:tcPr>
            <w:tcW w:w="4563" w:type="dxa"/>
            <w:gridSpan w:val="2"/>
          </w:tcPr>
          <w:p w14:paraId="4546FE23" w14:textId="77777777" w:rsidR="00AB568C" w:rsidRPr="00CD5AB3" w:rsidRDefault="00AB568C" w:rsidP="00AB568C">
            <w:pPr>
              <w:pStyle w:val="pqiTabBody"/>
            </w:pPr>
            <w:r w:rsidRPr="00CD5AB3">
              <w:t>Kod wyrobu akcyzowego</w:t>
            </w:r>
          </w:p>
          <w:p w14:paraId="4F9051D1" w14:textId="77777777" w:rsidR="00AB568C" w:rsidRPr="00CD5AB3" w:rsidRDefault="00AB568C" w:rsidP="00AB568C">
            <w:pPr>
              <w:pStyle w:val="pqiTabBody"/>
            </w:pPr>
            <w:r w:rsidRPr="00CD5AB3">
              <w:rPr>
                <w:rFonts w:ascii="Courier New" w:hAnsi="Courier New" w:cs="Courier New"/>
                <w:noProof/>
                <w:color w:val="0000FF"/>
              </w:rPr>
              <w:t>ExciseProductCode</w:t>
            </w:r>
          </w:p>
        </w:tc>
        <w:tc>
          <w:tcPr>
            <w:tcW w:w="761" w:type="dxa"/>
            <w:gridSpan w:val="3"/>
          </w:tcPr>
          <w:p w14:paraId="6E9F953E" w14:textId="77777777" w:rsidR="00AB568C" w:rsidRPr="00CD5AB3" w:rsidRDefault="00AB568C" w:rsidP="00AB568C">
            <w:pPr>
              <w:pStyle w:val="pqiTabBody"/>
            </w:pPr>
            <w:r w:rsidRPr="00CD5AB3">
              <w:t>R</w:t>
            </w:r>
          </w:p>
        </w:tc>
        <w:tc>
          <w:tcPr>
            <w:tcW w:w="2690" w:type="dxa"/>
            <w:gridSpan w:val="2"/>
          </w:tcPr>
          <w:p w14:paraId="7B2D4EF3" w14:textId="77777777" w:rsidR="00AB568C" w:rsidRPr="00CD5AB3" w:rsidRDefault="00AB568C" w:rsidP="00AB568C">
            <w:pPr>
              <w:pStyle w:val="pqiTabBody"/>
            </w:pPr>
          </w:p>
        </w:tc>
        <w:tc>
          <w:tcPr>
            <w:tcW w:w="3212" w:type="dxa"/>
          </w:tcPr>
          <w:p w14:paraId="143AC1FB" w14:textId="77777777" w:rsidR="00AB568C" w:rsidRPr="00CD5AB3" w:rsidRDefault="00AB568C" w:rsidP="00AB568C">
            <w:pPr>
              <w:rPr>
                <w:lang w:eastAsia="en-GB"/>
              </w:rPr>
            </w:pPr>
            <w:r w:rsidRPr="00CD5AB3">
              <w:rPr>
                <w:lang w:eastAsia="en-GB"/>
              </w:rPr>
              <w:t>Wartość ze słownika „</w:t>
            </w:r>
            <w:r w:rsidRPr="00CD5AB3">
              <w:t>Wyroby akcyzowe (Excise products)</w:t>
            </w:r>
            <w:r w:rsidRPr="00CD5AB3">
              <w:rPr>
                <w:lang w:eastAsia="en-GB"/>
              </w:rPr>
              <w:t>”.</w:t>
            </w:r>
          </w:p>
        </w:tc>
        <w:tc>
          <w:tcPr>
            <w:tcW w:w="1609" w:type="dxa"/>
            <w:gridSpan w:val="3"/>
          </w:tcPr>
          <w:p w14:paraId="2D307DD8" w14:textId="77777777" w:rsidR="00AB568C" w:rsidRPr="00CD5AB3" w:rsidRDefault="00AB568C" w:rsidP="00AB568C">
            <w:pPr>
              <w:pStyle w:val="pqiTabBody"/>
            </w:pPr>
            <w:r w:rsidRPr="00CD5AB3">
              <w:t>an4</w:t>
            </w:r>
          </w:p>
        </w:tc>
      </w:tr>
      <w:tr w:rsidR="00AB568C" w:rsidRPr="00CD5AB3" w14:paraId="46114C00" w14:textId="77777777" w:rsidTr="00755640">
        <w:tc>
          <w:tcPr>
            <w:tcW w:w="328" w:type="dxa"/>
          </w:tcPr>
          <w:p w14:paraId="3B50C3F3" w14:textId="77777777" w:rsidR="00AB568C" w:rsidRPr="00CD5AB3" w:rsidRDefault="00AB568C" w:rsidP="00AB568C">
            <w:pPr>
              <w:pStyle w:val="pqiTabBody"/>
              <w:rPr>
                <w:b/>
              </w:rPr>
            </w:pPr>
          </w:p>
        </w:tc>
        <w:tc>
          <w:tcPr>
            <w:tcW w:w="603" w:type="dxa"/>
            <w:gridSpan w:val="2"/>
          </w:tcPr>
          <w:p w14:paraId="247A13B3" w14:textId="77777777" w:rsidR="00AB568C" w:rsidRPr="00CD5AB3" w:rsidRDefault="00AB568C" w:rsidP="00AB568C">
            <w:pPr>
              <w:pStyle w:val="pqiTabBody"/>
              <w:rPr>
                <w:i/>
              </w:rPr>
            </w:pPr>
            <w:r w:rsidRPr="00CD5AB3">
              <w:rPr>
                <w:i/>
              </w:rPr>
              <w:t>c</w:t>
            </w:r>
          </w:p>
        </w:tc>
        <w:tc>
          <w:tcPr>
            <w:tcW w:w="4563" w:type="dxa"/>
            <w:gridSpan w:val="2"/>
          </w:tcPr>
          <w:p w14:paraId="7A528C5F" w14:textId="77777777" w:rsidR="00AB568C" w:rsidRPr="00CD5AB3" w:rsidRDefault="00AB568C" w:rsidP="00AB568C">
            <w:pPr>
              <w:pStyle w:val="pqiTabBody"/>
            </w:pPr>
            <w:r w:rsidRPr="00CD5AB3">
              <w:t>Kod CN</w:t>
            </w:r>
          </w:p>
          <w:p w14:paraId="4BE00A41" w14:textId="77777777" w:rsidR="00AB568C" w:rsidRPr="00CD5AB3" w:rsidRDefault="00AB568C" w:rsidP="00AB568C">
            <w:pPr>
              <w:pStyle w:val="pqiTabBody"/>
            </w:pPr>
            <w:r w:rsidRPr="00CD5AB3">
              <w:rPr>
                <w:rFonts w:ascii="Courier New" w:hAnsi="Courier New" w:cs="Courier New"/>
                <w:noProof/>
                <w:color w:val="0000FF"/>
              </w:rPr>
              <w:t>CnCode</w:t>
            </w:r>
          </w:p>
        </w:tc>
        <w:tc>
          <w:tcPr>
            <w:tcW w:w="761" w:type="dxa"/>
            <w:gridSpan w:val="3"/>
          </w:tcPr>
          <w:p w14:paraId="6CF62F42" w14:textId="77777777" w:rsidR="00AB568C" w:rsidRPr="00CD5AB3" w:rsidRDefault="00AB568C" w:rsidP="00AB568C">
            <w:pPr>
              <w:pStyle w:val="pqiTabBody"/>
            </w:pPr>
            <w:r w:rsidRPr="00CD5AB3">
              <w:t>R</w:t>
            </w:r>
          </w:p>
        </w:tc>
        <w:tc>
          <w:tcPr>
            <w:tcW w:w="2690" w:type="dxa"/>
            <w:gridSpan w:val="2"/>
          </w:tcPr>
          <w:p w14:paraId="3B7FFA67" w14:textId="77777777" w:rsidR="00AB568C" w:rsidRPr="00CD5AB3" w:rsidRDefault="00AB568C" w:rsidP="00AB568C">
            <w:pPr>
              <w:pStyle w:val="pqiTabBody"/>
            </w:pPr>
            <w:r w:rsidRPr="00CD5AB3">
              <w:t>Wartość musi być większa od zera.</w:t>
            </w:r>
          </w:p>
        </w:tc>
        <w:tc>
          <w:tcPr>
            <w:tcW w:w="3212" w:type="dxa"/>
          </w:tcPr>
          <w:p w14:paraId="37B60BF9" w14:textId="77777777" w:rsidR="00AB568C" w:rsidRPr="00CD5AB3" w:rsidRDefault="00AB568C" w:rsidP="00AB568C">
            <w:pPr>
              <w:pStyle w:val="pqiTabBody"/>
              <w:rPr>
                <w:lang w:eastAsia="en-GB"/>
              </w:rPr>
            </w:pPr>
            <w:r w:rsidRPr="00CD5AB3">
              <w:rPr>
                <w:lang w:eastAsia="en-GB"/>
              </w:rPr>
              <w:t>Wartość ze słownika „</w:t>
            </w:r>
            <w:r w:rsidRPr="00CD5AB3">
              <w:t>Kody CN (CN Codes)</w:t>
            </w:r>
            <w:r w:rsidRPr="00CD5AB3">
              <w:rPr>
                <w:lang w:eastAsia="en-GB"/>
              </w:rPr>
              <w:t>”.</w:t>
            </w:r>
          </w:p>
        </w:tc>
        <w:tc>
          <w:tcPr>
            <w:tcW w:w="1609" w:type="dxa"/>
            <w:gridSpan w:val="3"/>
          </w:tcPr>
          <w:p w14:paraId="5DF61F08" w14:textId="77777777" w:rsidR="00AB568C" w:rsidRPr="00CD5AB3" w:rsidRDefault="00AB568C" w:rsidP="00AB568C">
            <w:pPr>
              <w:pStyle w:val="pqiTabBody"/>
            </w:pPr>
            <w:r w:rsidRPr="00CD5AB3">
              <w:t>n8</w:t>
            </w:r>
          </w:p>
        </w:tc>
      </w:tr>
      <w:tr w:rsidR="00AB568C" w:rsidRPr="00CD5AB3" w14:paraId="6209D905" w14:textId="77777777" w:rsidTr="00755640">
        <w:tc>
          <w:tcPr>
            <w:tcW w:w="328" w:type="dxa"/>
          </w:tcPr>
          <w:p w14:paraId="209D6A87" w14:textId="77777777" w:rsidR="00AB568C" w:rsidRPr="00CD5AB3" w:rsidRDefault="00AB568C" w:rsidP="00AB568C">
            <w:pPr>
              <w:pStyle w:val="pqiTabBody"/>
              <w:rPr>
                <w:b/>
              </w:rPr>
            </w:pPr>
          </w:p>
        </w:tc>
        <w:tc>
          <w:tcPr>
            <w:tcW w:w="603" w:type="dxa"/>
            <w:gridSpan w:val="2"/>
          </w:tcPr>
          <w:p w14:paraId="520C7E4E" w14:textId="77777777" w:rsidR="00AB568C" w:rsidRPr="00CD5AB3" w:rsidRDefault="00AB568C" w:rsidP="00AB568C">
            <w:pPr>
              <w:pStyle w:val="pqiTabBody"/>
              <w:rPr>
                <w:i/>
              </w:rPr>
            </w:pPr>
            <w:r w:rsidRPr="00CD5AB3">
              <w:rPr>
                <w:i/>
              </w:rPr>
              <w:t>d</w:t>
            </w:r>
          </w:p>
        </w:tc>
        <w:tc>
          <w:tcPr>
            <w:tcW w:w="4563" w:type="dxa"/>
            <w:gridSpan w:val="2"/>
          </w:tcPr>
          <w:p w14:paraId="44565831" w14:textId="77777777" w:rsidR="00AB568C" w:rsidRPr="00CD5AB3" w:rsidRDefault="00AB568C" w:rsidP="00AB568C">
            <w:pPr>
              <w:pStyle w:val="pqiTabBody"/>
            </w:pPr>
            <w:r w:rsidRPr="00CD5AB3">
              <w:t>Ilość</w:t>
            </w:r>
          </w:p>
          <w:p w14:paraId="3F82322F" w14:textId="77777777" w:rsidR="00AB568C" w:rsidRPr="00CD5AB3" w:rsidRDefault="00AB568C" w:rsidP="00AB568C">
            <w:pPr>
              <w:pStyle w:val="pqiTabBody"/>
            </w:pPr>
            <w:r w:rsidRPr="00CD5AB3">
              <w:rPr>
                <w:rFonts w:ascii="Courier New" w:hAnsi="Courier New" w:cs="Courier New"/>
                <w:noProof/>
                <w:color w:val="0000FF"/>
              </w:rPr>
              <w:t>Quantity</w:t>
            </w:r>
          </w:p>
        </w:tc>
        <w:tc>
          <w:tcPr>
            <w:tcW w:w="761" w:type="dxa"/>
            <w:gridSpan w:val="3"/>
          </w:tcPr>
          <w:p w14:paraId="00CBFB83" w14:textId="77777777" w:rsidR="00AB568C" w:rsidRPr="00CD5AB3" w:rsidRDefault="00AB568C" w:rsidP="00AB568C">
            <w:pPr>
              <w:pStyle w:val="pqiTabBody"/>
            </w:pPr>
            <w:r w:rsidRPr="00CD5AB3">
              <w:t>R</w:t>
            </w:r>
          </w:p>
        </w:tc>
        <w:tc>
          <w:tcPr>
            <w:tcW w:w="2690" w:type="dxa"/>
            <w:gridSpan w:val="2"/>
          </w:tcPr>
          <w:p w14:paraId="2C7C7A2D" w14:textId="77777777" w:rsidR="00AB568C" w:rsidRPr="00CD5AB3" w:rsidRDefault="00AB568C" w:rsidP="00AB568C">
            <w:pPr>
              <w:pStyle w:val="pqiTabBody"/>
            </w:pPr>
            <w:r w:rsidRPr="00CD5AB3">
              <w:t>Wartość musi być większa od zera.</w:t>
            </w:r>
          </w:p>
        </w:tc>
        <w:tc>
          <w:tcPr>
            <w:tcW w:w="3212" w:type="dxa"/>
          </w:tcPr>
          <w:p w14:paraId="3E67E2EC" w14:textId="77777777" w:rsidR="00AB568C" w:rsidRPr="00CD5AB3" w:rsidRDefault="00AB568C" w:rsidP="00AB568C">
            <w:pPr>
              <w:pStyle w:val="pqiTabBody"/>
            </w:pPr>
            <w:r w:rsidRPr="00CD5AB3">
              <w:t xml:space="preserve">Należy podać ilość (wyrażoną w jednostce miary powiązanej z </w:t>
            </w:r>
            <w:r w:rsidRPr="00CD5AB3">
              <w:lastRenderedPageBreak/>
              <w:t>kodem wyrobu – zob. wartości słownika „Jednostki miary (Units of measure)").</w:t>
            </w:r>
          </w:p>
          <w:p w14:paraId="32793D28" w14:textId="77777777" w:rsidR="00AB568C" w:rsidRPr="00CD5AB3" w:rsidRDefault="00AB568C" w:rsidP="00AB568C">
            <w:pPr>
              <w:pStyle w:val="pqiTabBody"/>
            </w:pPr>
          </w:p>
        </w:tc>
        <w:tc>
          <w:tcPr>
            <w:tcW w:w="1609" w:type="dxa"/>
            <w:gridSpan w:val="3"/>
          </w:tcPr>
          <w:p w14:paraId="702BF95A" w14:textId="77777777" w:rsidR="00AB568C" w:rsidRPr="00CD5AB3" w:rsidRDefault="00AB568C" w:rsidP="00AB568C">
            <w:pPr>
              <w:pStyle w:val="pqiTabBody"/>
            </w:pPr>
            <w:r w:rsidRPr="00CD5AB3">
              <w:lastRenderedPageBreak/>
              <w:t>n..15,3</w:t>
            </w:r>
          </w:p>
        </w:tc>
      </w:tr>
      <w:tr w:rsidR="00AB568C" w:rsidRPr="00CD5AB3" w14:paraId="134E99D1" w14:textId="77777777" w:rsidTr="00755640">
        <w:tc>
          <w:tcPr>
            <w:tcW w:w="328" w:type="dxa"/>
          </w:tcPr>
          <w:p w14:paraId="2ED7813D" w14:textId="77777777" w:rsidR="00AB568C" w:rsidRPr="00CD5AB3" w:rsidRDefault="00AB568C" w:rsidP="00AB568C">
            <w:pPr>
              <w:pStyle w:val="pqiTabBody"/>
              <w:rPr>
                <w:b/>
              </w:rPr>
            </w:pPr>
          </w:p>
        </w:tc>
        <w:tc>
          <w:tcPr>
            <w:tcW w:w="603" w:type="dxa"/>
            <w:gridSpan w:val="2"/>
          </w:tcPr>
          <w:p w14:paraId="1C85D4A2" w14:textId="77777777" w:rsidR="00AB568C" w:rsidRPr="00CD5AB3" w:rsidRDefault="00AB568C" w:rsidP="00AB568C">
            <w:pPr>
              <w:pStyle w:val="pqiTabBody"/>
              <w:rPr>
                <w:i/>
              </w:rPr>
            </w:pPr>
            <w:r w:rsidRPr="00CD5AB3">
              <w:rPr>
                <w:i/>
              </w:rPr>
              <w:t>e</w:t>
            </w:r>
          </w:p>
        </w:tc>
        <w:tc>
          <w:tcPr>
            <w:tcW w:w="4563" w:type="dxa"/>
            <w:gridSpan w:val="2"/>
          </w:tcPr>
          <w:p w14:paraId="553B0BAA" w14:textId="77777777" w:rsidR="00AB568C" w:rsidRPr="00CD5AB3" w:rsidRDefault="00AB568C" w:rsidP="00AB568C">
            <w:pPr>
              <w:pStyle w:val="pqiTabBody"/>
            </w:pPr>
            <w:r w:rsidRPr="00CD5AB3">
              <w:t>Masa brutto</w:t>
            </w:r>
          </w:p>
          <w:p w14:paraId="553B572B" w14:textId="77777777" w:rsidR="00AB568C" w:rsidRPr="00CD5AB3" w:rsidRDefault="00AB568C" w:rsidP="00AB568C">
            <w:pPr>
              <w:pStyle w:val="pqiTabBody"/>
            </w:pPr>
            <w:r w:rsidRPr="00CD5AB3">
              <w:rPr>
                <w:rFonts w:ascii="Courier New" w:hAnsi="Courier New" w:cs="Courier New"/>
                <w:noProof/>
                <w:color w:val="0000FF"/>
              </w:rPr>
              <w:t>GrossWeight</w:t>
            </w:r>
          </w:p>
        </w:tc>
        <w:tc>
          <w:tcPr>
            <w:tcW w:w="761" w:type="dxa"/>
            <w:gridSpan w:val="3"/>
          </w:tcPr>
          <w:p w14:paraId="608BE15D" w14:textId="77777777" w:rsidR="00AB568C" w:rsidRPr="00CD5AB3" w:rsidRDefault="00AB568C" w:rsidP="00AB568C">
            <w:pPr>
              <w:pStyle w:val="pqiTabBody"/>
            </w:pPr>
            <w:r w:rsidRPr="00CD5AB3">
              <w:t>R</w:t>
            </w:r>
          </w:p>
        </w:tc>
        <w:tc>
          <w:tcPr>
            <w:tcW w:w="2690" w:type="dxa"/>
            <w:gridSpan w:val="2"/>
          </w:tcPr>
          <w:p w14:paraId="71519755" w14:textId="77777777" w:rsidR="00AB568C" w:rsidRPr="00CD5AB3" w:rsidRDefault="00AB568C" w:rsidP="00AB568C">
            <w:pPr>
              <w:pStyle w:val="pqiTabBody"/>
            </w:pPr>
            <w:r w:rsidRPr="00CD5AB3">
              <w:t>Wartość musi być większa od zera.</w:t>
            </w:r>
          </w:p>
        </w:tc>
        <w:tc>
          <w:tcPr>
            <w:tcW w:w="3212" w:type="dxa"/>
          </w:tcPr>
          <w:p w14:paraId="62277CF5" w14:textId="77777777" w:rsidR="00AB568C" w:rsidRPr="00CD5AB3" w:rsidRDefault="00AB568C" w:rsidP="00AB568C">
            <w:pPr>
              <w:pStyle w:val="pqiTabBody"/>
            </w:pPr>
            <w:r w:rsidRPr="00CD5AB3">
              <w:t>Należy podać masę brutto przesyłki (wyroby akcyzowe wraz z opakowaniem).</w:t>
            </w:r>
          </w:p>
        </w:tc>
        <w:tc>
          <w:tcPr>
            <w:tcW w:w="1609" w:type="dxa"/>
            <w:gridSpan w:val="3"/>
          </w:tcPr>
          <w:p w14:paraId="1FF19E32" w14:textId="77777777" w:rsidR="00AB568C" w:rsidRPr="00CD5AB3" w:rsidRDefault="00AB568C" w:rsidP="00AB568C">
            <w:pPr>
              <w:pStyle w:val="pqiTabBody"/>
            </w:pPr>
            <w:r w:rsidRPr="00CD5AB3">
              <w:t>n..15,2</w:t>
            </w:r>
          </w:p>
        </w:tc>
      </w:tr>
      <w:tr w:rsidR="00AB568C" w:rsidRPr="00CD5AB3" w14:paraId="1879E98B" w14:textId="77777777" w:rsidTr="00755640">
        <w:tc>
          <w:tcPr>
            <w:tcW w:w="328" w:type="dxa"/>
          </w:tcPr>
          <w:p w14:paraId="496F9C80" w14:textId="77777777" w:rsidR="00AB568C" w:rsidRPr="00CD5AB3" w:rsidRDefault="00AB568C" w:rsidP="00AB568C">
            <w:pPr>
              <w:pStyle w:val="pqiTabBody"/>
              <w:rPr>
                <w:b/>
              </w:rPr>
            </w:pPr>
          </w:p>
        </w:tc>
        <w:tc>
          <w:tcPr>
            <w:tcW w:w="603" w:type="dxa"/>
            <w:gridSpan w:val="2"/>
          </w:tcPr>
          <w:p w14:paraId="59D3AF78" w14:textId="77777777" w:rsidR="00AB568C" w:rsidRPr="00CD5AB3" w:rsidRDefault="00AB568C" w:rsidP="00AB568C">
            <w:pPr>
              <w:pStyle w:val="pqiTabBody"/>
              <w:rPr>
                <w:i/>
              </w:rPr>
            </w:pPr>
            <w:r w:rsidRPr="00CD5AB3">
              <w:rPr>
                <w:i/>
              </w:rPr>
              <w:t>f</w:t>
            </w:r>
          </w:p>
        </w:tc>
        <w:tc>
          <w:tcPr>
            <w:tcW w:w="4563" w:type="dxa"/>
            <w:gridSpan w:val="2"/>
          </w:tcPr>
          <w:p w14:paraId="28FF67AF" w14:textId="77777777" w:rsidR="00AB568C" w:rsidRPr="00CD5AB3" w:rsidRDefault="00AB568C" w:rsidP="00AB568C">
            <w:pPr>
              <w:pStyle w:val="pqiTabBody"/>
            </w:pPr>
            <w:r w:rsidRPr="00CD5AB3">
              <w:t>Masa netto</w:t>
            </w:r>
          </w:p>
          <w:p w14:paraId="69397D4A" w14:textId="77777777" w:rsidR="00AB568C" w:rsidRPr="00CD5AB3" w:rsidRDefault="00AB568C" w:rsidP="00AB568C">
            <w:pPr>
              <w:pStyle w:val="pqiTabBody"/>
            </w:pPr>
            <w:r w:rsidRPr="00CD5AB3">
              <w:rPr>
                <w:rFonts w:ascii="Courier New" w:hAnsi="Courier New" w:cs="Courier New"/>
                <w:noProof/>
                <w:color w:val="0000FF"/>
              </w:rPr>
              <w:t>NetWeight</w:t>
            </w:r>
          </w:p>
        </w:tc>
        <w:tc>
          <w:tcPr>
            <w:tcW w:w="761" w:type="dxa"/>
            <w:gridSpan w:val="3"/>
          </w:tcPr>
          <w:p w14:paraId="5D885C1E" w14:textId="77777777" w:rsidR="00AB568C" w:rsidRPr="00CD5AB3" w:rsidRDefault="00AB568C" w:rsidP="00AB568C">
            <w:pPr>
              <w:pStyle w:val="pqiTabBody"/>
            </w:pPr>
            <w:r w:rsidRPr="00CD5AB3">
              <w:t>R</w:t>
            </w:r>
          </w:p>
        </w:tc>
        <w:tc>
          <w:tcPr>
            <w:tcW w:w="2690" w:type="dxa"/>
            <w:gridSpan w:val="2"/>
          </w:tcPr>
          <w:p w14:paraId="5342DBBD" w14:textId="77777777" w:rsidR="00AB568C" w:rsidRPr="00CD5AB3" w:rsidRDefault="00AB568C" w:rsidP="00AB568C">
            <w:pPr>
              <w:pStyle w:val="pqiTabBody"/>
            </w:pPr>
            <w:r w:rsidRPr="00CD5AB3">
              <w:t>Wartość musi być większa od zera.</w:t>
            </w:r>
          </w:p>
        </w:tc>
        <w:tc>
          <w:tcPr>
            <w:tcW w:w="3212" w:type="dxa"/>
          </w:tcPr>
          <w:p w14:paraId="46F4D0A1" w14:textId="77777777" w:rsidR="00AB568C" w:rsidRPr="00CD5AB3" w:rsidRDefault="00AB568C" w:rsidP="00AB568C">
            <w:pPr>
              <w:pStyle w:val="pqiTabBody"/>
            </w:pPr>
            <w:r w:rsidRPr="00CD5AB3">
              <w:t>Należy podać masę wyrobów akcyzowych bez opakowania (w przypadku alkoholu i napojów alkoholowych, wyrobów energetycznych i w przypadku wszystkich wyrobów tytoniowych poza papierosami).</w:t>
            </w:r>
          </w:p>
        </w:tc>
        <w:tc>
          <w:tcPr>
            <w:tcW w:w="1609" w:type="dxa"/>
            <w:gridSpan w:val="3"/>
          </w:tcPr>
          <w:p w14:paraId="38F48AB4" w14:textId="77777777" w:rsidR="00AB568C" w:rsidRPr="00CD5AB3" w:rsidRDefault="00AB568C" w:rsidP="00AB568C">
            <w:pPr>
              <w:pStyle w:val="pqiTabBody"/>
            </w:pPr>
            <w:r w:rsidRPr="00CD5AB3">
              <w:t>n..15,2</w:t>
            </w:r>
          </w:p>
        </w:tc>
      </w:tr>
      <w:tr w:rsidR="00AB568C" w:rsidRPr="00CD5AB3" w14:paraId="411E7E2D" w14:textId="77777777" w:rsidTr="00755640">
        <w:tc>
          <w:tcPr>
            <w:tcW w:w="328" w:type="dxa"/>
          </w:tcPr>
          <w:p w14:paraId="18013E48" w14:textId="77777777" w:rsidR="00AB568C" w:rsidRPr="00CD5AB3" w:rsidRDefault="00AB568C" w:rsidP="00AB568C">
            <w:pPr>
              <w:pStyle w:val="pqiTabBody"/>
              <w:rPr>
                <w:b/>
              </w:rPr>
            </w:pPr>
          </w:p>
        </w:tc>
        <w:tc>
          <w:tcPr>
            <w:tcW w:w="603" w:type="dxa"/>
            <w:gridSpan w:val="2"/>
          </w:tcPr>
          <w:p w14:paraId="02BF2042" w14:textId="77777777" w:rsidR="00AB568C" w:rsidRPr="00CD5AB3" w:rsidRDefault="00AB568C" w:rsidP="00AB568C">
            <w:pPr>
              <w:pStyle w:val="pqiTabBody"/>
              <w:rPr>
                <w:i/>
              </w:rPr>
            </w:pPr>
            <w:r w:rsidRPr="00CD5AB3">
              <w:rPr>
                <w:i/>
              </w:rPr>
              <w:t>g</w:t>
            </w:r>
          </w:p>
        </w:tc>
        <w:tc>
          <w:tcPr>
            <w:tcW w:w="4563" w:type="dxa"/>
            <w:gridSpan w:val="2"/>
          </w:tcPr>
          <w:p w14:paraId="79453E1E" w14:textId="77777777" w:rsidR="00AB568C" w:rsidRPr="0038579B" w:rsidRDefault="00AB568C" w:rsidP="00AB568C">
            <w:pPr>
              <w:pStyle w:val="pqiTabBody"/>
              <w:rPr>
                <w:lang w:val="en-US"/>
              </w:rPr>
            </w:pPr>
            <w:r w:rsidRPr="0038579B">
              <w:rPr>
                <w:lang w:val="en-US"/>
              </w:rPr>
              <w:t>Zawartość alkoholu</w:t>
            </w:r>
          </w:p>
          <w:p w14:paraId="706D034D" w14:textId="46EAB510" w:rsidR="00AB568C" w:rsidRPr="0038579B" w:rsidRDefault="0038579B" w:rsidP="008120DB">
            <w:pPr>
              <w:pStyle w:val="pqiTabBody"/>
              <w:rPr>
                <w:lang w:val="en-US"/>
              </w:rPr>
            </w:pPr>
            <w:r>
              <w:rPr>
                <w:rFonts w:ascii="Courier New" w:hAnsi="Courier New" w:cs="Courier New"/>
                <w:noProof/>
                <w:color w:val="0000FF"/>
                <w:lang w:val="en-US"/>
              </w:rPr>
              <w:t>AlcoholicStrength</w:t>
            </w:r>
            <w:r w:rsidR="008120DB" w:rsidRPr="0038579B" w:rsidDel="0038579B">
              <w:rPr>
                <w:rFonts w:ascii="Courier New" w:hAnsi="Courier New" w:cs="Courier New"/>
                <w:noProof/>
                <w:color w:val="0000FF"/>
                <w:lang w:val="en-US"/>
              </w:rPr>
              <w:t xml:space="preserve"> </w:t>
            </w:r>
          </w:p>
        </w:tc>
        <w:tc>
          <w:tcPr>
            <w:tcW w:w="761" w:type="dxa"/>
            <w:gridSpan w:val="3"/>
          </w:tcPr>
          <w:p w14:paraId="2124A23A" w14:textId="77777777" w:rsidR="00AB568C" w:rsidRPr="00CD5AB3" w:rsidRDefault="00AB568C" w:rsidP="00AB568C">
            <w:pPr>
              <w:pStyle w:val="pqiTabBody"/>
            </w:pPr>
            <w:r w:rsidRPr="00CD5AB3">
              <w:t>D</w:t>
            </w:r>
          </w:p>
        </w:tc>
        <w:tc>
          <w:tcPr>
            <w:tcW w:w="2690" w:type="dxa"/>
            <w:gridSpan w:val="2"/>
          </w:tcPr>
          <w:p w14:paraId="15704B49" w14:textId="1ED65ED3" w:rsidR="00AB568C" w:rsidRPr="00CD5AB3" w:rsidRDefault="00AB568C" w:rsidP="00AB568C">
            <w:pPr>
              <w:pStyle w:val="pqiTabBody"/>
            </w:pPr>
            <w:r w:rsidRPr="00CD5AB3">
              <w:t>„R”, jeżeli ma zastosowanie do danego wyrobu akcyzowego – patrz wartości słownika „Wyroby akcyzowe (Excise products)”, oraz w polu 11b jest wartość inna niż B000.</w:t>
            </w:r>
          </w:p>
          <w:p w14:paraId="1004FC8D" w14:textId="3D9E9D7B" w:rsidR="00AB568C" w:rsidRPr="00CD5AB3" w:rsidRDefault="00AB568C" w:rsidP="00AB568C">
            <w:pPr>
              <w:pStyle w:val="pqiTabBody"/>
            </w:pPr>
            <w:r w:rsidRPr="00CD5AB3">
              <w:t xml:space="preserve">„O”, jeżeli ma zastosowanie do danego wyrobu akcyzowego– patrz wartości słownika „Wyroby akcyzowe (Excise products)”, oraz w polu 11b </w:t>
            </w:r>
            <w:r w:rsidRPr="00CD5AB3">
              <w:lastRenderedPageBreak/>
              <w:t>(kod wyrobu akcyzowego) jest wartość B000.</w:t>
            </w:r>
          </w:p>
          <w:p w14:paraId="2A595636" w14:textId="77777777" w:rsidR="00AB568C" w:rsidRPr="00CD5AB3" w:rsidRDefault="00AB568C" w:rsidP="00AB568C">
            <w:r w:rsidRPr="00CD5AB3">
              <w:t>W pozostałych przypadkach nie stosuje się.</w:t>
            </w:r>
          </w:p>
          <w:p w14:paraId="404D16CE" w14:textId="274AF15D" w:rsidR="00AB568C" w:rsidRPr="00CD5AB3" w:rsidRDefault="00AB568C" w:rsidP="00AB568C">
            <w:r w:rsidRPr="00CD5AB3">
              <w:t>Jeżeli stopień Plato ma zastosowanie do danego wyrobu akcyzowego – patrz wartości słownika „Wyroby akcyzowe (Excise products)”, to musi być podana co najmniej wartość jednego z pól zawartość alkoholu (11g) lub stopień Plato (11h).</w:t>
            </w:r>
          </w:p>
        </w:tc>
        <w:tc>
          <w:tcPr>
            <w:tcW w:w="3212" w:type="dxa"/>
          </w:tcPr>
          <w:p w14:paraId="6870B7B9" w14:textId="77777777" w:rsidR="00AB568C" w:rsidRPr="00CD5AB3" w:rsidRDefault="00AB568C" w:rsidP="00AB568C">
            <w:pPr>
              <w:pStyle w:val="pqiTabBody"/>
            </w:pPr>
            <w:r w:rsidRPr="00CD5AB3">
              <w:lastRenderedPageBreak/>
              <w:t>Należy podać zawartość alkoholu (procentową zawartość objętościową w temperaturze 20°C) jeśli jest wymagana. Wartość musi być większa od zera.</w:t>
            </w:r>
          </w:p>
        </w:tc>
        <w:tc>
          <w:tcPr>
            <w:tcW w:w="1609" w:type="dxa"/>
            <w:gridSpan w:val="3"/>
          </w:tcPr>
          <w:p w14:paraId="47451AB5" w14:textId="77777777" w:rsidR="00AB568C" w:rsidRPr="00CD5AB3" w:rsidRDefault="00AB568C" w:rsidP="00AB568C">
            <w:pPr>
              <w:pStyle w:val="pqiTabBody"/>
            </w:pPr>
            <w:r w:rsidRPr="00CD5AB3">
              <w:t>n..5,2</w:t>
            </w:r>
          </w:p>
        </w:tc>
      </w:tr>
      <w:tr w:rsidR="00AB568C" w:rsidRPr="00CD5AB3" w14:paraId="6FE69204" w14:textId="77777777" w:rsidTr="00755640">
        <w:tc>
          <w:tcPr>
            <w:tcW w:w="328" w:type="dxa"/>
          </w:tcPr>
          <w:p w14:paraId="49DB57D1" w14:textId="77777777" w:rsidR="00AB568C" w:rsidRPr="00CD5AB3" w:rsidRDefault="00AB568C" w:rsidP="00AB568C">
            <w:pPr>
              <w:pStyle w:val="pqiTabBody"/>
              <w:rPr>
                <w:b/>
              </w:rPr>
            </w:pPr>
          </w:p>
        </w:tc>
        <w:tc>
          <w:tcPr>
            <w:tcW w:w="603" w:type="dxa"/>
            <w:gridSpan w:val="2"/>
          </w:tcPr>
          <w:p w14:paraId="7EC4D419" w14:textId="77777777" w:rsidR="00AB568C" w:rsidRPr="00CD5AB3" w:rsidRDefault="00AB568C" w:rsidP="00AB568C">
            <w:pPr>
              <w:pStyle w:val="pqiTabBody"/>
              <w:rPr>
                <w:i/>
              </w:rPr>
            </w:pPr>
            <w:r w:rsidRPr="00CD5AB3">
              <w:rPr>
                <w:i/>
              </w:rPr>
              <w:t>h</w:t>
            </w:r>
          </w:p>
        </w:tc>
        <w:tc>
          <w:tcPr>
            <w:tcW w:w="4563" w:type="dxa"/>
            <w:gridSpan w:val="2"/>
          </w:tcPr>
          <w:p w14:paraId="6009C7DA" w14:textId="77777777" w:rsidR="00AB568C" w:rsidRPr="00CD5AB3" w:rsidRDefault="00AB568C" w:rsidP="00AB568C">
            <w:pPr>
              <w:pStyle w:val="pqiTabBody"/>
            </w:pPr>
            <w:r w:rsidRPr="00CD5AB3">
              <w:t>Stopień Plato</w:t>
            </w:r>
          </w:p>
          <w:p w14:paraId="7244F14D" w14:textId="77777777" w:rsidR="00AB568C" w:rsidRPr="00CD5AB3" w:rsidRDefault="00AB568C" w:rsidP="00AB568C">
            <w:pPr>
              <w:pStyle w:val="pqiTabBody"/>
            </w:pPr>
            <w:r w:rsidRPr="00CD5AB3">
              <w:rPr>
                <w:rFonts w:ascii="Courier New" w:hAnsi="Courier New" w:cs="Courier New"/>
                <w:noProof/>
                <w:color w:val="0000FF"/>
              </w:rPr>
              <w:t>DegreePlato</w:t>
            </w:r>
          </w:p>
        </w:tc>
        <w:tc>
          <w:tcPr>
            <w:tcW w:w="761" w:type="dxa"/>
            <w:gridSpan w:val="3"/>
          </w:tcPr>
          <w:p w14:paraId="59EA0185" w14:textId="77777777" w:rsidR="00AB568C" w:rsidRPr="00CD5AB3" w:rsidRDefault="00AB568C" w:rsidP="00AB568C">
            <w:pPr>
              <w:pStyle w:val="pqiTabBody"/>
            </w:pPr>
            <w:r w:rsidRPr="00CD5AB3">
              <w:t>D</w:t>
            </w:r>
          </w:p>
        </w:tc>
        <w:tc>
          <w:tcPr>
            <w:tcW w:w="2690" w:type="dxa"/>
            <w:gridSpan w:val="2"/>
          </w:tcPr>
          <w:p w14:paraId="0149308C" w14:textId="3D878EDD" w:rsidR="00AB568C" w:rsidRPr="00CD5AB3" w:rsidRDefault="00AB568C" w:rsidP="00AB568C">
            <w:pPr>
              <w:pStyle w:val="pqiTabBody"/>
            </w:pPr>
            <w:r w:rsidRPr="00CD5AB3">
              <w:t>„R”, jeżeli w polu 11b podano wartość „B000”.</w:t>
            </w:r>
          </w:p>
          <w:p w14:paraId="6FD82D8B" w14:textId="2ECF46BB" w:rsidR="00AB568C" w:rsidRPr="00CD5AB3" w:rsidRDefault="00AB568C" w:rsidP="00AB568C">
            <w:pPr>
              <w:pStyle w:val="pqiTabBody"/>
            </w:pPr>
            <w:r w:rsidRPr="00CD5AB3">
              <w:t xml:space="preserve">„O” jeżeli ma zastosowanie do danego wyrobu akcyzowego innego niż „B000” – patrz wartości słownika „Wyroby akcyzowe (Excise products)”, to oraz musi być podana co najmniej wartość jednego z pól </w:t>
            </w:r>
            <w:r w:rsidRPr="00CD5AB3">
              <w:lastRenderedPageBreak/>
              <w:t>zawartość alkoholu (11g) lub stopień Plato (11h).</w:t>
            </w:r>
          </w:p>
          <w:p w14:paraId="535820A9" w14:textId="77777777" w:rsidR="00AB568C" w:rsidRPr="00CD5AB3" w:rsidRDefault="00AB568C" w:rsidP="00AB568C">
            <w:pPr>
              <w:pStyle w:val="pqiTabBody"/>
            </w:pPr>
            <w:r w:rsidRPr="00CD5AB3">
              <w:t>W pozostałych przypadkach nie stosuje się.</w:t>
            </w:r>
          </w:p>
        </w:tc>
        <w:tc>
          <w:tcPr>
            <w:tcW w:w="3212" w:type="dxa"/>
          </w:tcPr>
          <w:p w14:paraId="76E9DFD0" w14:textId="77777777" w:rsidR="00AB568C" w:rsidRPr="00CD5AB3" w:rsidRDefault="00AB568C" w:rsidP="00AB568C">
            <w:pPr>
              <w:pStyle w:val="pqiTabBody"/>
            </w:pPr>
            <w:r w:rsidRPr="00CD5AB3">
              <w:lastRenderedPageBreak/>
              <w:t>Wartość musi być większa od zera.</w:t>
            </w:r>
          </w:p>
        </w:tc>
        <w:tc>
          <w:tcPr>
            <w:tcW w:w="1609" w:type="dxa"/>
            <w:gridSpan w:val="3"/>
          </w:tcPr>
          <w:p w14:paraId="053C2866" w14:textId="77777777" w:rsidR="00AB568C" w:rsidRPr="00CD5AB3" w:rsidRDefault="00AB568C" w:rsidP="00AB568C">
            <w:pPr>
              <w:pStyle w:val="pqiTabBody"/>
            </w:pPr>
            <w:r w:rsidRPr="00CD5AB3">
              <w:t>n..5,2</w:t>
            </w:r>
          </w:p>
        </w:tc>
      </w:tr>
      <w:tr w:rsidR="00AB568C" w:rsidRPr="00CD5AB3" w14:paraId="01B58C67" w14:textId="77777777" w:rsidTr="00755640">
        <w:tc>
          <w:tcPr>
            <w:tcW w:w="328" w:type="dxa"/>
          </w:tcPr>
          <w:p w14:paraId="7B7C8FCC" w14:textId="77777777" w:rsidR="00AB568C" w:rsidRPr="00CD5AB3" w:rsidRDefault="00AB568C" w:rsidP="00AB568C">
            <w:pPr>
              <w:pStyle w:val="pqiTabBody"/>
              <w:rPr>
                <w:b/>
              </w:rPr>
            </w:pPr>
          </w:p>
        </w:tc>
        <w:tc>
          <w:tcPr>
            <w:tcW w:w="603" w:type="dxa"/>
            <w:gridSpan w:val="2"/>
          </w:tcPr>
          <w:p w14:paraId="74A5781F" w14:textId="77777777" w:rsidR="00AB568C" w:rsidRPr="00CD5AB3" w:rsidRDefault="00AB568C" w:rsidP="00AB568C">
            <w:pPr>
              <w:pStyle w:val="pqiTabBody"/>
              <w:rPr>
                <w:i/>
              </w:rPr>
            </w:pPr>
            <w:r w:rsidRPr="00CD5AB3">
              <w:rPr>
                <w:i/>
              </w:rPr>
              <w:t>i</w:t>
            </w:r>
          </w:p>
        </w:tc>
        <w:tc>
          <w:tcPr>
            <w:tcW w:w="4563" w:type="dxa"/>
            <w:gridSpan w:val="2"/>
          </w:tcPr>
          <w:p w14:paraId="0AFE3693" w14:textId="77777777" w:rsidR="00AB568C" w:rsidRPr="00CD5AB3" w:rsidRDefault="00AB568C" w:rsidP="00AB568C">
            <w:pPr>
              <w:pStyle w:val="pqiTabBody"/>
            </w:pPr>
            <w:r w:rsidRPr="00CD5AB3">
              <w:t>Gęstość</w:t>
            </w:r>
          </w:p>
          <w:p w14:paraId="55805BE0" w14:textId="77777777" w:rsidR="00AB568C" w:rsidRPr="00CD5AB3" w:rsidRDefault="00AB568C" w:rsidP="00AB568C">
            <w:pPr>
              <w:pStyle w:val="pqiTabBody"/>
            </w:pPr>
            <w:r w:rsidRPr="00CD5AB3">
              <w:rPr>
                <w:rFonts w:ascii="Courier New" w:hAnsi="Courier New" w:cs="Courier New"/>
                <w:noProof/>
                <w:color w:val="0000FF"/>
              </w:rPr>
              <w:t>Density</w:t>
            </w:r>
          </w:p>
        </w:tc>
        <w:tc>
          <w:tcPr>
            <w:tcW w:w="761" w:type="dxa"/>
            <w:gridSpan w:val="3"/>
          </w:tcPr>
          <w:p w14:paraId="38517C3D" w14:textId="77777777" w:rsidR="00AB568C" w:rsidRPr="00CD5AB3" w:rsidRDefault="00AB568C" w:rsidP="00AB568C">
            <w:pPr>
              <w:pStyle w:val="pqiTabBody"/>
            </w:pPr>
            <w:r w:rsidRPr="00CD5AB3">
              <w:t>C</w:t>
            </w:r>
          </w:p>
        </w:tc>
        <w:tc>
          <w:tcPr>
            <w:tcW w:w="2690" w:type="dxa"/>
            <w:gridSpan w:val="2"/>
          </w:tcPr>
          <w:p w14:paraId="2917FE2A" w14:textId="77777777" w:rsidR="00AB568C" w:rsidRPr="00CD5AB3" w:rsidRDefault="00AB568C" w:rsidP="00AB568C">
            <w:r w:rsidRPr="00CD5AB3">
              <w:t>„R”, jeżeli ma zastosowanie do danego wyrobu akcyzowego – patrz wartości słownika „Wyroby akcyzowe (Excise products)” oraz słownika „Polskie wyroby akcyzowe (Polish excise products)”.</w:t>
            </w:r>
          </w:p>
          <w:p w14:paraId="187E481C" w14:textId="4A01D71B" w:rsidR="00AB568C" w:rsidRPr="00CD5AB3" w:rsidRDefault="00AB568C" w:rsidP="00AB568C">
            <w:r w:rsidRPr="00CD5AB3">
              <w:t>W pozostałych przypadkach nie stosuje się.</w:t>
            </w:r>
          </w:p>
        </w:tc>
        <w:tc>
          <w:tcPr>
            <w:tcW w:w="3212" w:type="dxa"/>
          </w:tcPr>
          <w:p w14:paraId="3FA10C26" w14:textId="77777777" w:rsidR="00AB568C" w:rsidRPr="00CD5AB3" w:rsidRDefault="00AB568C" w:rsidP="00AB568C">
            <w:pPr>
              <w:pStyle w:val="pqiTabBody"/>
            </w:pPr>
            <w:r w:rsidRPr="00CD5AB3">
              <w:t>Należy podać gęstość w temperaturze 15°C jeśli ma zastosowanie. Wartość musi być większa od zera.</w:t>
            </w:r>
          </w:p>
        </w:tc>
        <w:tc>
          <w:tcPr>
            <w:tcW w:w="1609" w:type="dxa"/>
            <w:gridSpan w:val="3"/>
          </w:tcPr>
          <w:p w14:paraId="205BED91" w14:textId="77777777" w:rsidR="00AB568C" w:rsidRPr="00CD5AB3" w:rsidRDefault="00AB568C" w:rsidP="00AB568C">
            <w:pPr>
              <w:pStyle w:val="pqiTabBody"/>
            </w:pPr>
            <w:r w:rsidRPr="00CD5AB3">
              <w:t>n..5,2</w:t>
            </w:r>
          </w:p>
        </w:tc>
      </w:tr>
      <w:tr w:rsidR="00AB568C" w:rsidRPr="00CD5AB3" w14:paraId="15C112C2" w14:textId="77777777" w:rsidTr="00755640">
        <w:tc>
          <w:tcPr>
            <w:tcW w:w="328" w:type="dxa"/>
          </w:tcPr>
          <w:p w14:paraId="2CD7EBCA" w14:textId="77777777" w:rsidR="00AB568C" w:rsidRPr="00CD5AB3" w:rsidRDefault="00AB568C" w:rsidP="00AB568C">
            <w:pPr>
              <w:pStyle w:val="pqiTabBody"/>
              <w:rPr>
                <w:b/>
              </w:rPr>
            </w:pPr>
          </w:p>
        </w:tc>
        <w:tc>
          <w:tcPr>
            <w:tcW w:w="603" w:type="dxa"/>
            <w:gridSpan w:val="2"/>
          </w:tcPr>
          <w:p w14:paraId="727D69D7" w14:textId="77777777" w:rsidR="00AB568C" w:rsidRPr="00CD5AB3" w:rsidRDefault="00AB568C" w:rsidP="00AB568C">
            <w:pPr>
              <w:pStyle w:val="pqiTabBody"/>
              <w:rPr>
                <w:i/>
              </w:rPr>
            </w:pPr>
            <w:r w:rsidRPr="00CD5AB3">
              <w:rPr>
                <w:i/>
              </w:rPr>
              <w:t>j</w:t>
            </w:r>
          </w:p>
        </w:tc>
        <w:tc>
          <w:tcPr>
            <w:tcW w:w="4563" w:type="dxa"/>
            <w:gridSpan w:val="2"/>
          </w:tcPr>
          <w:p w14:paraId="50525C8F" w14:textId="77777777" w:rsidR="00AB568C" w:rsidRPr="00CD5AB3" w:rsidRDefault="00AB568C" w:rsidP="00AB568C">
            <w:pPr>
              <w:pStyle w:val="pqiTabBody"/>
            </w:pPr>
            <w:r w:rsidRPr="00CD5AB3">
              <w:t>Opis handlowy</w:t>
            </w:r>
          </w:p>
          <w:p w14:paraId="02B5B2BE" w14:textId="77777777" w:rsidR="00AB568C" w:rsidRPr="00CD5AB3" w:rsidRDefault="00AB568C" w:rsidP="00AB568C">
            <w:pPr>
              <w:pStyle w:val="pqiTabBody"/>
            </w:pPr>
            <w:r w:rsidRPr="00CD5AB3">
              <w:rPr>
                <w:rFonts w:ascii="Courier New" w:hAnsi="Courier New" w:cs="Courier New"/>
                <w:noProof/>
                <w:color w:val="0000FF"/>
              </w:rPr>
              <w:t>CommercialDescription</w:t>
            </w:r>
          </w:p>
        </w:tc>
        <w:tc>
          <w:tcPr>
            <w:tcW w:w="761" w:type="dxa"/>
            <w:gridSpan w:val="3"/>
          </w:tcPr>
          <w:p w14:paraId="0F96DFDE" w14:textId="77777777" w:rsidR="00AB568C" w:rsidRPr="00CD5AB3" w:rsidRDefault="00AB568C" w:rsidP="00AB568C">
            <w:pPr>
              <w:pStyle w:val="pqiTabBody"/>
            </w:pPr>
            <w:r w:rsidRPr="00CD5AB3">
              <w:t>O</w:t>
            </w:r>
          </w:p>
        </w:tc>
        <w:tc>
          <w:tcPr>
            <w:tcW w:w="2690" w:type="dxa"/>
            <w:gridSpan w:val="2"/>
          </w:tcPr>
          <w:p w14:paraId="2A170E03" w14:textId="77777777" w:rsidR="00AB568C" w:rsidRPr="00CD5AB3" w:rsidRDefault="00AB568C" w:rsidP="00AB568C">
            <w:pPr>
              <w:pStyle w:val="pqiTabBody"/>
            </w:pPr>
          </w:p>
        </w:tc>
        <w:tc>
          <w:tcPr>
            <w:tcW w:w="3212" w:type="dxa"/>
          </w:tcPr>
          <w:p w14:paraId="518142B5" w14:textId="77777777" w:rsidR="00AB568C" w:rsidRPr="00CD5AB3" w:rsidRDefault="00AB568C" w:rsidP="00AB568C">
            <w:pPr>
              <w:pStyle w:val="pqiTabBody"/>
            </w:pPr>
            <w:r w:rsidRPr="00CD5AB3">
              <w:t>Należy podać opis handlowy wyrobów w celu identyfikacji przewożonych wyrobów.</w:t>
            </w:r>
          </w:p>
        </w:tc>
        <w:tc>
          <w:tcPr>
            <w:tcW w:w="1609" w:type="dxa"/>
            <w:gridSpan w:val="3"/>
          </w:tcPr>
          <w:p w14:paraId="66E90DBE" w14:textId="77777777" w:rsidR="00AB568C" w:rsidRPr="00CD5AB3" w:rsidRDefault="00AB568C" w:rsidP="00AB568C">
            <w:pPr>
              <w:pStyle w:val="pqiTabBody"/>
            </w:pPr>
            <w:r w:rsidRPr="00CD5AB3">
              <w:t>an..350</w:t>
            </w:r>
          </w:p>
        </w:tc>
      </w:tr>
      <w:tr w:rsidR="00AB568C" w:rsidRPr="00CD5AB3" w14:paraId="5AEF3D37" w14:textId="77777777" w:rsidTr="00755640">
        <w:tc>
          <w:tcPr>
            <w:tcW w:w="931" w:type="dxa"/>
            <w:gridSpan w:val="3"/>
          </w:tcPr>
          <w:p w14:paraId="2AF96310" w14:textId="77777777" w:rsidR="00AB568C" w:rsidRPr="00CD5AB3" w:rsidRDefault="00AB568C" w:rsidP="00AB568C">
            <w:pPr>
              <w:pStyle w:val="pqiTabBody"/>
              <w:rPr>
                <w:i/>
              </w:rPr>
            </w:pPr>
          </w:p>
        </w:tc>
        <w:tc>
          <w:tcPr>
            <w:tcW w:w="4563" w:type="dxa"/>
            <w:gridSpan w:val="2"/>
          </w:tcPr>
          <w:p w14:paraId="3C5A1456" w14:textId="77777777" w:rsidR="00AB568C" w:rsidRPr="00CD5AB3" w:rsidRDefault="00AB568C" w:rsidP="00AB568C">
            <w:pPr>
              <w:pStyle w:val="pqiTabBody"/>
            </w:pPr>
            <w:r w:rsidRPr="00CD5AB3">
              <w:t xml:space="preserve">JĘZYK ELEMENTU </w:t>
            </w:r>
          </w:p>
          <w:p w14:paraId="66CAF192" w14:textId="77777777" w:rsidR="00AB568C" w:rsidRPr="00CD5AB3" w:rsidRDefault="00AB568C" w:rsidP="00AB568C">
            <w:pPr>
              <w:pStyle w:val="pqiTabBody"/>
            </w:pPr>
            <w:r w:rsidRPr="00CD5AB3">
              <w:rPr>
                <w:rFonts w:ascii="Courier New" w:hAnsi="Courier New" w:cs="Courier New"/>
                <w:noProof/>
                <w:color w:val="0000FF"/>
              </w:rPr>
              <w:t>@language</w:t>
            </w:r>
          </w:p>
        </w:tc>
        <w:tc>
          <w:tcPr>
            <w:tcW w:w="761" w:type="dxa"/>
            <w:gridSpan w:val="3"/>
          </w:tcPr>
          <w:p w14:paraId="12A24F13" w14:textId="77777777" w:rsidR="00AB568C" w:rsidRPr="00CD5AB3" w:rsidRDefault="00AB568C" w:rsidP="00AB568C">
            <w:pPr>
              <w:pStyle w:val="pqiTabBody"/>
            </w:pPr>
            <w:r w:rsidRPr="00CD5AB3">
              <w:t>D</w:t>
            </w:r>
          </w:p>
        </w:tc>
        <w:tc>
          <w:tcPr>
            <w:tcW w:w="2690" w:type="dxa"/>
            <w:gridSpan w:val="2"/>
          </w:tcPr>
          <w:p w14:paraId="77C047FE" w14:textId="77777777" w:rsidR="00AB568C" w:rsidRPr="00CD5AB3" w:rsidRDefault="00AB568C" w:rsidP="00AB568C">
            <w:pPr>
              <w:pStyle w:val="pqiTabBody"/>
            </w:pPr>
            <w:r w:rsidRPr="00CD5AB3">
              <w:t>„R”, jeżeli stosuje się pole tekstowe „CommercialDescription”.</w:t>
            </w:r>
          </w:p>
        </w:tc>
        <w:tc>
          <w:tcPr>
            <w:tcW w:w="3212" w:type="dxa"/>
          </w:tcPr>
          <w:p w14:paraId="2696CF0A" w14:textId="77777777" w:rsidR="00AB568C" w:rsidRPr="00CD5AB3" w:rsidRDefault="00AB568C" w:rsidP="00AB568C">
            <w:pPr>
              <w:pStyle w:val="pqiTabBody"/>
            </w:pPr>
            <w:r w:rsidRPr="00CD5AB3">
              <w:t>Atrybut.</w:t>
            </w:r>
          </w:p>
          <w:p w14:paraId="02917E8A" w14:textId="77777777" w:rsidR="00AB568C" w:rsidRPr="00CD5AB3" w:rsidRDefault="00AB568C" w:rsidP="00AB568C">
            <w:pPr>
              <w:pStyle w:val="pqiTabBody"/>
            </w:pPr>
            <w:r w:rsidRPr="00CD5AB3">
              <w:t>Wartość ze słownika „Kody języka (Language codes)”.</w:t>
            </w:r>
          </w:p>
        </w:tc>
        <w:tc>
          <w:tcPr>
            <w:tcW w:w="1609" w:type="dxa"/>
            <w:gridSpan w:val="3"/>
          </w:tcPr>
          <w:p w14:paraId="22B027B0" w14:textId="77777777" w:rsidR="00AB568C" w:rsidRPr="00CD5AB3" w:rsidRDefault="00AB568C" w:rsidP="00AB568C">
            <w:pPr>
              <w:pStyle w:val="pqiTabBody"/>
            </w:pPr>
            <w:r w:rsidRPr="00CD5AB3">
              <w:t>a2</w:t>
            </w:r>
          </w:p>
        </w:tc>
      </w:tr>
      <w:tr w:rsidR="00AB568C" w:rsidRPr="00CD5AB3" w14:paraId="42B6C574" w14:textId="77777777" w:rsidTr="00755640">
        <w:tc>
          <w:tcPr>
            <w:tcW w:w="328" w:type="dxa"/>
          </w:tcPr>
          <w:p w14:paraId="270C5341" w14:textId="77777777" w:rsidR="00AB568C" w:rsidRPr="00CD5AB3" w:rsidRDefault="00AB568C" w:rsidP="00AB568C">
            <w:pPr>
              <w:pStyle w:val="pqiTabBody"/>
              <w:rPr>
                <w:b/>
              </w:rPr>
            </w:pPr>
          </w:p>
        </w:tc>
        <w:tc>
          <w:tcPr>
            <w:tcW w:w="603" w:type="dxa"/>
            <w:gridSpan w:val="2"/>
          </w:tcPr>
          <w:p w14:paraId="1EE2AA26" w14:textId="77777777" w:rsidR="00AB568C" w:rsidRPr="00CD5AB3" w:rsidRDefault="00AB568C" w:rsidP="00AB568C">
            <w:pPr>
              <w:pStyle w:val="pqiTabBody"/>
              <w:rPr>
                <w:i/>
              </w:rPr>
            </w:pPr>
            <w:r w:rsidRPr="00CD5AB3">
              <w:rPr>
                <w:i/>
              </w:rPr>
              <w:t>l</w:t>
            </w:r>
          </w:p>
        </w:tc>
        <w:tc>
          <w:tcPr>
            <w:tcW w:w="4563" w:type="dxa"/>
            <w:gridSpan w:val="2"/>
          </w:tcPr>
          <w:p w14:paraId="78A63CDB" w14:textId="77777777" w:rsidR="00AB568C" w:rsidRPr="00CD5AB3" w:rsidRDefault="00AB568C" w:rsidP="00AB568C">
            <w:pPr>
              <w:pStyle w:val="pqiTabBody"/>
            </w:pPr>
            <w:r w:rsidRPr="00CD5AB3">
              <w:t>Marka wyrobów</w:t>
            </w:r>
          </w:p>
          <w:p w14:paraId="1C79A196" w14:textId="77777777" w:rsidR="00AB568C" w:rsidRPr="00CD5AB3" w:rsidRDefault="00AB568C" w:rsidP="00AB568C">
            <w:pPr>
              <w:pStyle w:val="pqiTabBody"/>
            </w:pPr>
            <w:r w:rsidRPr="00CD5AB3">
              <w:rPr>
                <w:rFonts w:ascii="Courier New" w:hAnsi="Courier New" w:cs="Courier New"/>
                <w:noProof/>
                <w:color w:val="0000FF"/>
              </w:rPr>
              <w:t>BrandNameOfProducts</w:t>
            </w:r>
          </w:p>
        </w:tc>
        <w:tc>
          <w:tcPr>
            <w:tcW w:w="761" w:type="dxa"/>
            <w:gridSpan w:val="3"/>
          </w:tcPr>
          <w:p w14:paraId="0138AD12" w14:textId="77777777" w:rsidR="00AB568C" w:rsidRPr="00CD5AB3" w:rsidRDefault="00AB568C" w:rsidP="00AB568C">
            <w:pPr>
              <w:pStyle w:val="pqiTabBody"/>
            </w:pPr>
            <w:r w:rsidRPr="00CD5AB3">
              <w:t>O</w:t>
            </w:r>
          </w:p>
        </w:tc>
        <w:tc>
          <w:tcPr>
            <w:tcW w:w="2690" w:type="dxa"/>
            <w:gridSpan w:val="2"/>
          </w:tcPr>
          <w:p w14:paraId="76543A24" w14:textId="77777777" w:rsidR="00AB568C" w:rsidRPr="00CD5AB3" w:rsidRDefault="00AB568C" w:rsidP="00AB568C">
            <w:pPr>
              <w:pStyle w:val="pqiTabBody"/>
            </w:pPr>
          </w:p>
        </w:tc>
        <w:tc>
          <w:tcPr>
            <w:tcW w:w="3212" w:type="dxa"/>
          </w:tcPr>
          <w:p w14:paraId="18477689" w14:textId="77777777" w:rsidR="00AB568C" w:rsidRPr="00CD5AB3" w:rsidRDefault="00AB568C" w:rsidP="00AB568C">
            <w:pPr>
              <w:pStyle w:val="pqiTabBody"/>
            </w:pPr>
            <w:r w:rsidRPr="00CD5AB3">
              <w:t>Należy podać markę wyrobów, jeżeli ma to zastosowanie.</w:t>
            </w:r>
          </w:p>
        </w:tc>
        <w:tc>
          <w:tcPr>
            <w:tcW w:w="1609" w:type="dxa"/>
            <w:gridSpan w:val="3"/>
          </w:tcPr>
          <w:p w14:paraId="089B23BD" w14:textId="77777777" w:rsidR="00AB568C" w:rsidRPr="00CD5AB3" w:rsidRDefault="00AB568C" w:rsidP="00AB568C">
            <w:pPr>
              <w:pStyle w:val="pqiTabBody"/>
            </w:pPr>
            <w:r w:rsidRPr="00CD5AB3">
              <w:t>an..350</w:t>
            </w:r>
          </w:p>
        </w:tc>
      </w:tr>
      <w:tr w:rsidR="00AB568C" w:rsidRPr="00CD5AB3" w14:paraId="17006FD1" w14:textId="77777777" w:rsidTr="00755640">
        <w:tc>
          <w:tcPr>
            <w:tcW w:w="931" w:type="dxa"/>
            <w:gridSpan w:val="3"/>
          </w:tcPr>
          <w:p w14:paraId="78C1CB07" w14:textId="77777777" w:rsidR="00AB568C" w:rsidRPr="00CD5AB3" w:rsidRDefault="00AB568C" w:rsidP="00AB568C">
            <w:pPr>
              <w:pStyle w:val="pqiTabBody"/>
              <w:rPr>
                <w:i/>
              </w:rPr>
            </w:pPr>
          </w:p>
        </w:tc>
        <w:tc>
          <w:tcPr>
            <w:tcW w:w="4563" w:type="dxa"/>
            <w:gridSpan w:val="2"/>
          </w:tcPr>
          <w:p w14:paraId="3D96CE38" w14:textId="77777777" w:rsidR="00AB568C" w:rsidRPr="00CD5AB3" w:rsidRDefault="00AB568C" w:rsidP="00AB568C">
            <w:pPr>
              <w:pStyle w:val="pqiTabBody"/>
            </w:pPr>
            <w:r w:rsidRPr="00CD5AB3">
              <w:t xml:space="preserve">JĘZYK ELEMENTU </w:t>
            </w:r>
          </w:p>
          <w:p w14:paraId="5D720BCA" w14:textId="77777777" w:rsidR="00AB568C" w:rsidRPr="00CD5AB3" w:rsidRDefault="00AB568C" w:rsidP="00AB568C">
            <w:pPr>
              <w:pStyle w:val="pqiTabBody"/>
            </w:pPr>
            <w:r w:rsidRPr="00CD5AB3">
              <w:rPr>
                <w:rFonts w:ascii="Courier New" w:hAnsi="Courier New" w:cs="Courier New"/>
                <w:noProof/>
                <w:color w:val="0000FF"/>
              </w:rPr>
              <w:t>@language</w:t>
            </w:r>
          </w:p>
        </w:tc>
        <w:tc>
          <w:tcPr>
            <w:tcW w:w="761" w:type="dxa"/>
            <w:gridSpan w:val="3"/>
          </w:tcPr>
          <w:p w14:paraId="7B3B2F3A" w14:textId="77777777" w:rsidR="00AB568C" w:rsidRPr="00CD5AB3" w:rsidRDefault="00AB568C" w:rsidP="00AB568C">
            <w:pPr>
              <w:pStyle w:val="pqiTabBody"/>
            </w:pPr>
            <w:r w:rsidRPr="00CD5AB3">
              <w:t>D</w:t>
            </w:r>
          </w:p>
        </w:tc>
        <w:tc>
          <w:tcPr>
            <w:tcW w:w="2690" w:type="dxa"/>
            <w:gridSpan w:val="2"/>
          </w:tcPr>
          <w:p w14:paraId="288FC506" w14:textId="77777777" w:rsidR="00AB568C" w:rsidRPr="00CD5AB3" w:rsidRDefault="00AB568C" w:rsidP="00AB568C">
            <w:pPr>
              <w:pStyle w:val="pqiTabBody"/>
            </w:pPr>
            <w:r w:rsidRPr="00CD5AB3">
              <w:t>„R”, jeżeli stosuje się pole tekstowe „BrandNameOfProducts”.</w:t>
            </w:r>
          </w:p>
        </w:tc>
        <w:tc>
          <w:tcPr>
            <w:tcW w:w="3212" w:type="dxa"/>
          </w:tcPr>
          <w:p w14:paraId="2E8641E2" w14:textId="77777777" w:rsidR="00AB568C" w:rsidRPr="00CD5AB3" w:rsidRDefault="00AB568C" w:rsidP="00AB568C">
            <w:pPr>
              <w:pStyle w:val="pqiTabBody"/>
            </w:pPr>
            <w:r w:rsidRPr="00CD5AB3">
              <w:t>Atrybut.</w:t>
            </w:r>
          </w:p>
          <w:p w14:paraId="6F9A589C" w14:textId="77777777" w:rsidR="00AB568C" w:rsidRPr="00CD5AB3" w:rsidRDefault="00AB568C" w:rsidP="00AB568C">
            <w:pPr>
              <w:pStyle w:val="pqiTabBody"/>
            </w:pPr>
            <w:r w:rsidRPr="00CD5AB3">
              <w:t>Wartość ze słownika „Kody języka (Language codes)”.</w:t>
            </w:r>
          </w:p>
        </w:tc>
        <w:tc>
          <w:tcPr>
            <w:tcW w:w="1609" w:type="dxa"/>
            <w:gridSpan w:val="3"/>
          </w:tcPr>
          <w:p w14:paraId="0F464CE4" w14:textId="77777777" w:rsidR="00AB568C" w:rsidRPr="00CD5AB3" w:rsidRDefault="00AB568C" w:rsidP="00AB568C">
            <w:pPr>
              <w:pStyle w:val="pqiTabBody"/>
            </w:pPr>
            <w:r w:rsidRPr="00CD5AB3">
              <w:t>a2</w:t>
            </w:r>
          </w:p>
        </w:tc>
      </w:tr>
      <w:tr w:rsidR="00AB568C" w:rsidRPr="00CD5AB3" w14:paraId="302BB1EA" w14:textId="77777777" w:rsidTr="00755640">
        <w:tc>
          <w:tcPr>
            <w:tcW w:w="931" w:type="dxa"/>
            <w:gridSpan w:val="3"/>
          </w:tcPr>
          <w:p w14:paraId="06CE661E" w14:textId="77777777" w:rsidR="00AB568C" w:rsidRPr="00CD5AB3" w:rsidRDefault="00AB568C" w:rsidP="00AB568C">
            <w:pPr>
              <w:pStyle w:val="pqiTabBody"/>
              <w:rPr>
                <w:i/>
              </w:rPr>
            </w:pPr>
            <w:r w:rsidRPr="00CD5AB3">
              <w:rPr>
                <w:i/>
              </w:rPr>
              <w:t>n</w:t>
            </w:r>
          </w:p>
        </w:tc>
        <w:tc>
          <w:tcPr>
            <w:tcW w:w="4563" w:type="dxa"/>
            <w:gridSpan w:val="2"/>
          </w:tcPr>
          <w:p w14:paraId="3730416D" w14:textId="77777777" w:rsidR="00AB568C" w:rsidRPr="00CD5AB3" w:rsidRDefault="00AB568C" w:rsidP="00AB568C">
            <w:pPr>
              <w:pStyle w:val="pqiTabBody"/>
            </w:pPr>
            <w:r w:rsidRPr="00CD5AB3">
              <w:t>Oleje opałowe niepodlegające barwieniu i oznaczeniu</w:t>
            </w:r>
          </w:p>
          <w:p w14:paraId="514AB2BC" w14:textId="77777777" w:rsidR="00AB568C" w:rsidRPr="00CD5AB3" w:rsidRDefault="00AB568C" w:rsidP="00AB568C">
            <w:pPr>
              <w:pStyle w:val="pqiTabBody"/>
            </w:pPr>
            <w:r w:rsidRPr="00CD5AB3">
              <w:rPr>
                <w:rFonts w:ascii="Courier New" w:hAnsi="Courier New" w:cs="Courier New"/>
                <w:noProof/>
                <w:color w:val="0000FF"/>
              </w:rPr>
              <w:t>NotColouredAndMarkedFuelOils</w:t>
            </w:r>
          </w:p>
        </w:tc>
        <w:tc>
          <w:tcPr>
            <w:tcW w:w="761" w:type="dxa"/>
            <w:gridSpan w:val="3"/>
          </w:tcPr>
          <w:p w14:paraId="39B7C2B8" w14:textId="77777777" w:rsidR="00AB568C" w:rsidRPr="00CD5AB3" w:rsidRDefault="00AB568C" w:rsidP="00AB568C">
            <w:pPr>
              <w:pStyle w:val="pqiTabBody"/>
            </w:pPr>
            <w:r w:rsidRPr="00CD5AB3">
              <w:t>D</w:t>
            </w:r>
          </w:p>
        </w:tc>
        <w:tc>
          <w:tcPr>
            <w:tcW w:w="2690" w:type="dxa"/>
            <w:gridSpan w:val="2"/>
          </w:tcPr>
          <w:p w14:paraId="3071BEEE" w14:textId="06A2FF3A" w:rsidR="00AB568C" w:rsidRDefault="00AB568C" w:rsidP="00AB568C">
            <w:pPr>
              <w:pStyle w:val="pqiTabBody"/>
            </w:pPr>
            <w:r w:rsidRPr="009079F8">
              <w:t xml:space="preserve">„R”, </w:t>
            </w:r>
            <w:r>
              <w:rPr>
                <w:lang w:eastAsia="en-GB"/>
              </w:rPr>
              <w:t>k</w:t>
            </w:r>
            <w:r w:rsidRPr="009079F8">
              <w:t>od wyrobu akcyzowego</w:t>
            </w:r>
            <w:r>
              <w:t xml:space="preserve"> w polu 11b jest równy „E470” lub „E490” oraz dla kodu „E490” w polu 11c podano kod CN z przedziału „271019</w:t>
            </w:r>
            <w:r w:rsidRPr="00937CFB">
              <w:t>51</w:t>
            </w:r>
            <w:r>
              <w:t xml:space="preserve"> – 271019</w:t>
            </w:r>
            <w:r w:rsidRPr="00937CFB">
              <w:t>60</w:t>
            </w:r>
            <w:r>
              <w:t>”.</w:t>
            </w:r>
          </w:p>
          <w:p w14:paraId="59B5E050" w14:textId="16B676BF" w:rsidR="00AB568C" w:rsidRPr="00CD5AB3" w:rsidRDefault="00AB568C" w:rsidP="00AB568C">
            <w:pPr>
              <w:pStyle w:val="pqiTabBody"/>
            </w:pPr>
            <w:r>
              <w:t>W pozostałych przypadkach nie stosuje się.</w:t>
            </w:r>
          </w:p>
        </w:tc>
        <w:tc>
          <w:tcPr>
            <w:tcW w:w="3212" w:type="dxa"/>
          </w:tcPr>
          <w:p w14:paraId="316B443D" w14:textId="77777777" w:rsidR="00AB568C" w:rsidRPr="00CD5AB3" w:rsidRDefault="00AB568C" w:rsidP="00AB568C">
            <w:pPr>
              <w:pStyle w:val="pqiTabBody"/>
            </w:pPr>
            <w:r w:rsidRPr="00CD5AB3">
              <w:t>Flaga ustawiana dla oleju opałowego niepodlegającemu barwieniu i oznaczaniu</w:t>
            </w:r>
          </w:p>
          <w:p w14:paraId="7B25B691" w14:textId="77777777" w:rsidR="00AB568C" w:rsidRPr="00CD5AB3" w:rsidRDefault="00AB568C" w:rsidP="00AB568C">
            <w:pPr>
              <w:pStyle w:val="pqiTabBody"/>
            </w:pPr>
            <w:r w:rsidRPr="00CD5AB3">
              <w:t>1 = prawda</w:t>
            </w:r>
          </w:p>
          <w:p w14:paraId="70D9D3C8" w14:textId="77777777" w:rsidR="00AB568C" w:rsidRPr="00CD5AB3" w:rsidRDefault="00AB568C" w:rsidP="00AB568C">
            <w:pPr>
              <w:pStyle w:val="pqiTabBody"/>
            </w:pPr>
            <w:r w:rsidRPr="00CD5AB3">
              <w:t>0 lub brak = fałsz</w:t>
            </w:r>
          </w:p>
        </w:tc>
        <w:tc>
          <w:tcPr>
            <w:tcW w:w="1609" w:type="dxa"/>
            <w:gridSpan w:val="3"/>
          </w:tcPr>
          <w:p w14:paraId="6F9E8A47" w14:textId="77777777" w:rsidR="00AB568C" w:rsidRPr="00CD5AB3" w:rsidRDefault="00AB568C" w:rsidP="00AB568C">
            <w:pPr>
              <w:pStyle w:val="pqiTabBody"/>
            </w:pPr>
            <w:r w:rsidRPr="00CD5AB3">
              <w:t>n1</w:t>
            </w:r>
          </w:p>
        </w:tc>
      </w:tr>
      <w:tr w:rsidR="00AB568C" w:rsidRPr="00CD5AB3" w14:paraId="29178CFA" w14:textId="77777777" w:rsidTr="00755640">
        <w:tc>
          <w:tcPr>
            <w:tcW w:w="931" w:type="dxa"/>
            <w:gridSpan w:val="3"/>
          </w:tcPr>
          <w:p w14:paraId="17553C0C" w14:textId="77777777" w:rsidR="00AB568C" w:rsidRPr="00CD5AB3" w:rsidRDefault="00AB568C" w:rsidP="00AB568C">
            <w:pPr>
              <w:pStyle w:val="pqiTabBody"/>
              <w:rPr>
                <w:i/>
              </w:rPr>
            </w:pPr>
            <w:r w:rsidRPr="00CD5AB3">
              <w:rPr>
                <w:i/>
              </w:rPr>
              <w:t>o</w:t>
            </w:r>
          </w:p>
        </w:tc>
        <w:tc>
          <w:tcPr>
            <w:tcW w:w="4563" w:type="dxa"/>
            <w:gridSpan w:val="2"/>
          </w:tcPr>
          <w:p w14:paraId="3BED4A43" w14:textId="77777777" w:rsidR="00AB568C" w:rsidRPr="00CD5AB3" w:rsidRDefault="00AB568C" w:rsidP="00AB568C">
            <w:pPr>
              <w:pStyle w:val="pqiTabBody"/>
            </w:pPr>
            <w:r w:rsidRPr="00CD5AB3">
              <w:t>Ilość wyrobu w dodatkowej jednostce miary</w:t>
            </w:r>
          </w:p>
          <w:p w14:paraId="1946C522" w14:textId="77777777" w:rsidR="00AB568C" w:rsidRPr="00CD5AB3" w:rsidRDefault="00AB568C" w:rsidP="00AB568C">
            <w:pPr>
              <w:pStyle w:val="pqiTabBody"/>
            </w:pPr>
            <w:r w:rsidRPr="00CD5AB3">
              <w:rPr>
                <w:rFonts w:ascii="Courier New" w:hAnsi="Courier New" w:cs="Courier New"/>
                <w:noProof/>
                <w:color w:val="0000FF"/>
              </w:rPr>
              <w:t>AdditionalQuantity</w:t>
            </w:r>
          </w:p>
        </w:tc>
        <w:tc>
          <w:tcPr>
            <w:tcW w:w="761" w:type="dxa"/>
            <w:gridSpan w:val="3"/>
          </w:tcPr>
          <w:p w14:paraId="4B056631" w14:textId="77777777" w:rsidR="00AB568C" w:rsidRPr="00CD5AB3" w:rsidRDefault="00AB568C" w:rsidP="00AB568C">
            <w:pPr>
              <w:pStyle w:val="pqiTabBody"/>
            </w:pPr>
            <w:r w:rsidRPr="00CD5AB3">
              <w:t>D</w:t>
            </w:r>
          </w:p>
        </w:tc>
        <w:tc>
          <w:tcPr>
            <w:tcW w:w="2690" w:type="dxa"/>
            <w:gridSpan w:val="2"/>
          </w:tcPr>
          <w:p w14:paraId="39CAD36D" w14:textId="4395CF45" w:rsidR="00AB568C" w:rsidRDefault="00AB568C" w:rsidP="00AB568C">
            <w:pPr>
              <w:pStyle w:val="pqiTabBody"/>
            </w:pPr>
            <w:r w:rsidRPr="009079F8">
              <w:t xml:space="preserve">„R”, jeżeli </w:t>
            </w:r>
            <w:r>
              <w:rPr>
                <w:lang w:eastAsia="en-GB"/>
              </w:rPr>
              <w:t>k</w:t>
            </w:r>
            <w:r w:rsidRPr="009079F8">
              <w:t>od wyrobu akcyzowego</w:t>
            </w:r>
            <w:r>
              <w:t xml:space="preserve"> w polu 11b jest równy:</w:t>
            </w:r>
          </w:p>
          <w:p w14:paraId="351DDFE1" w14:textId="26BF5F7B" w:rsidR="00AB568C" w:rsidRDefault="00AB568C" w:rsidP="00AB568C">
            <w:pPr>
              <w:pStyle w:val="pqiTabBody"/>
            </w:pPr>
            <w:r>
              <w:t>- „</w:t>
            </w:r>
            <w:r w:rsidRPr="00994DA5">
              <w:t>E200”, „E300”, „E800”, „E910” lub „E920”</w:t>
            </w:r>
            <w:r>
              <w:t xml:space="preserve"> i </w:t>
            </w:r>
            <w:r w:rsidRPr="00B6309E">
              <w:t xml:space="preserve">gęstość </w:t>
            </w:r>
            <w:r>
              <w:t>w polu 11i</w:t>
            </w:r>
            <w:r w:rsidRPr="00B6309E">
              <w:t xml:space="preserve"> jest </w:t>
            </w:r>
            <w:r>
              <w:t>większa lub równa</w:t>
            </w:r>
            <w:r w:rsidRPr="00B6309E">
              <w:t xml:space="preserve"> 890</w:t>
            </w:r>
            <w:r>
              <w:t xml:space="preserve"> kg/m</w:t>
            </w:r>
            <w:r>
              <w:rPr>
                <w:vertAlign w:val="superscript"/>
              </w:rPr>
              <w:t>3</w:t>
            </w:r>
            <w:r>
              <w:t>, a w polu 11q nie wybrano rodzaju paliwa – wartość w kilogramach,</w:t>
            </w:r>
          </w:p>
          <w:p w14:paraId="56228810" w14:textId="0CF105D8" w:rsidR="00AB568C" w:rsidRDefault="00AB568C" w:rsidP="00AB568C">
            <w:pPr>
              <w:pStyle w:val="pqiTabBody"/>
            </w:pPr>
            <w:r>
              <w:t>- „</w:t>
            </w:r>
            <w:r w:rsidRPr="00B6309E">
              <w:t>E470</w:t>
            </w:r>
            <w:r>
              <w:t>”</w:t>
            </w:r>
            <w:r w:rsidRPr="00B6309E">
              <w:t xml:space="preserve"> </w:t>
            </w:r>
            <w:r>
              <w:t xml:space="preserve">i oleje opałowe nie podlegają barwieniu i oznaczeniu (w polu 11n wybrano wartość „0”) – </w:t>
            </w:r>
            <w:r>
              <w:lastRenderedPageBreak/>
              <w:t>wartość w litrach w temp. 15</w:t>
            </w:r>
            <w:r w:rsidRPr="009079F8">
              <w:t>°C</w:t>
            </w:r>
            <w:r>
              <w:t>,</w:t>
            </w:r>
          </w:p>
          <w:p w14:paraId="05CAB90A" w14:textId="7D220484" w:rsidR="00AB568C" w:rsidRDefault="00AB568C" w:rsidP="00AB568C">
            <w:pPr>
              <w:pStyle w:val="pqiTabBody"/>
            </w:pPr>
            <w:r>
              <w:t>- „</w:t>
            </w:r>
            <w:r w:rsidRPr="00B6309E">
              <w:t>E4</w:t>
            </w:r>
            <w:r>
              <w:t>9</w:t>
            </w:r>
            <w:r w:rsidRPr="00B6309E">
              <w:t>0</w:t>
            </w:r>
            <w:r>
              <w:t>”</w:t>
            </w:r>
            <w:r w:rsidRPr="00B6309E">
              <w:t xml:space="preserve"> </w:t>
            </w:r>
            <w:r>
              <w:t>i oleje opałowe podlegają barwieniu i oznaczeniu (w polu 11n wybrano wartość „1”) – wartość w kilogramach,</w:t>
            </w:r>
          </w:p>
          <w:p w14:paraId="4D296556" w14:textId="16517C23" w:rsidR="00AB568C" w:rsidRDefault="00AB568C" w:rsidP="00AB568C">
            <w:pPr>
              <w:pStyle w:val="pqiTabBody"/>
            </w:pPr>
            <w:r>
              <w:t>- „E600” i w polu 11q wybrano, że paliwo jest w postaci gazowej – wartość w gigadżulach ,</w:t>
            </w:r>
          </w:p>
          <w:p w14:paraId="482170A1" w14:textId="4059987F" w:rsidR="00AB568C" w:rsidRDefault="00AB568C" w:rsidP="00AB568C">
            <w:pPr>
              <w:pStyle w:val="pqiTabBody"/>
            </w:pPr>
            <w:r>
              <w:t>- „E600” i w polu 11q wybrano, że paliwo jest w postaci ciekłej – wartość w litrach w temp. 15</w:t>
            </w:r>
            <w:r w:rsidRPr="009079F8">
              <w:t>°C</w:t>
            </w:r>
            <w:r>
              <w:t>,</w:t>
            </w:r>
          </w:p>
          <w:p w14:paraId="45EAA8E7" w14:textId="39480F12" w:rsidR="00AB568C" w:rsidRDefault="00AB568C" w:rsidP="00AB568C">
            <w:pPr>
              <w:pStyle w:val="pqiTabBody"/>
            </w:pPr>
            <w:r>
              <w:t xml:space="preserve">- „E700” i </w:t>
            </w:r>
            <w:r w:rsidRPr="00B6309E">
              <w:t xml:space="preserve">gęstość </w:t>
            </w:r>
            <w:r>
              <w:br/>
              <w:t>w polu 11i</w:t>
            </w:r>
            <w:r w:rsidRPr="00B6309E">
              <w:t xml:space="preserve"> jest </w:t>
            </w:r>
            <w:r>
              <w:t>większa lub równa</w:t>
            </w:r>
            <w:r w:rsidRPr="00B6309E">
              <w:t xml:space="preserve"> 890</w:t>
            </w:r>
            <w:r>
              <w:t xml:space="preserve"> kg/m</w:t>
            </w:r>
            <w:r>
              <w:rPr>
                <w:vertAlign w:val="superscript"/>
              </w:rPr>
              <w:t>3</w:t>
            </w:r>
            <w:r>
              <w:t>, a w polu 11q nie wybrano rodzaju paliwa – wartość w kilogramach,</w:t>
            </w:r>
          </w:p>
          <w:p w14:paraId="565E8CA5" w14:textId="11D7839B" w:rsidR="00AB568C" w:rsidRDefault="00AB568C" w:rsidP="00AB568C">
            <w:pPr>
              <w:pStyle w:val="pqiTabBody"/>
            </w:pPr>
            <w:r>
              <w:t>- „N200”</w:t>
            </w:r>
            <w:r w:rsidRPr="00B6309E">
              <w:t xml:space="preserve"> </w:t>
            </w:r>
            <w:r>
              <w:t xml:space="preserve">i </w:t>
            </w:r>
            <w:r w:rsidRPr="00B6309E">
              <w:t xml:space="preserve">gęstość </w:t>
            </w:r>
            <w:r>
              <w:br/>
              <w:t>w polu 11i</w:t>
            </w:r>
            <w:r w:rsidRPr="00B6309E">
              <w:t xml:space="preserve"> jest </w:t>
            </w:r>
            <w:r>
              <w:t>większa lub równa</w:t>
            </w:r>
            <w:r w:rsidRPr="00B6309E">
              <w:t xml:space="preserve"> 890</w:t>
            </w:r>
            <w:r>
              <w:t xml:space="preserve"> kg/m</w:t>
            </w:r>
            <w:r>
              <w:rPr>
                <w:vertAlign w:val="superscript"/>
              </w:rPr>
              <w:t>3</w:t>
            </w:r>
            <w:r>
              <w:t xml:space="preserve"> – wartość w kilogramach.</w:t>
            </w:r>
          </w:p>
          <w:p w14:paraId="292E5286" w14:textId="044670E9" w:rsidR="00AB568C" w:rsidRPr="00CD5AB3" w:rsidRDefault="00AB568C" w:rsidP="00AB568C">
            <w:pPr>
              <w:pStyle w:val="pqiTabBody"/>
            </w:pPr>
            <w:r>
              <w:lastRenderedPageBreak/>
              <w:t>W pozostałych przypadkach nie stosuje się.</w:t>
            </w:r>
          </w:p>
        </w:tc>
        <w:tc>
          <w:tcPr>
            <w:tcW w:w="3212" w:type="dxa"/>
          </w:tcPr>
          <w:p w14:paraId="7120A7A8" w14:textId="77777777" w:rsidR="00AB568C" w:rsidRPr="00CD5AB3" w:rsidRDefault="00AB568C" w:rsidP="00AB568C">
            <w:pPr>
              <w:pStyle w:val="pqiTabBody"/>
            </w:pPr>
          </w:p>
        </w:tc>
        <w:tc>
          <w:tcPr>
            <w:tcW w:w="1609" w:type="dxa"/>
            <w:gridSpan w:val="3"/>
          </w:tcPr>
          <w:p w14:paraId="0CCCD517" w14:textId="77777777" w:rsidR="00AB568C" w:rsidRPr="00CD5AB3" w:rsidRDefault="00AB568C" w:rsidP="00AB568C">
            <w:pPr>
              <w:pStyle w:val="pqiTabBody"/>
            </w:pPr>
            <w:r w:rsidRPr="00CD5AB3">
              <w:t>n..15,3</w:t>
            </w:r>
          </w:p>
        </w:tc>
      </w:tr>
      <w:tr w:rsidR="00AB568C" w:rsidRPr="00CD5AB3" w14:paraId="1A221FF5" w14:textId="77777777" w:rsidTr="00755640">
        <w:tc>
          <w:tcPr>
            <w:tcW w:w="931" w:type="dxa"/>
            <w:gridSpan w:val="3"/>
          </w:tcPr>
          <w:p w14:paraId="07882073" w14:textId="77777777" w:rsidR="00AB568C" w:rsidRPr="00CD5AB3" w:rsidRDefault="00AB568C" w:rsidP="00AB568C">
            <w:pPr>
              <w:pStyle w:val="pqiTabBody"/>
              <w:rPr>
                <w:i/>
              </w:rPr>
            </w:pPr>
            <w:r w:rsidRPr="00CD5AB3">
              <w:rPr>
                <w:i/>
              </w:rPr>
              <w:lastRenderedPageBreak/>
              <w:t>p</w:t>
            </w:r>
          </w:p>
        </w:tc>
        <w:tc>
          <w:tcPr>
            <w:tcW w:w="4563" w:type="dxa"/>
            <w:gridSpan w:val="2"/>
          </w:tcPr>
          <w:p w14:paraId="0C519626" w14:textId="77777777" w:rsidR="00AB568C" w:rsidRPr="00CD5AB3" w:rsidRDefault="00AB568C" w:rsidP="00AB568C">
            <w:pPr>
              <w:pStyle w:val="pqiTabBody"/>
            </w:pPr>
            <w:r w:rsidRPr="00CD5AB3">
              <w:t>Maksymalna cena detaliczna za 20szt. lub 1kg</w:t>
            </w:r>
          </w:p>
          <w:p w14:paraId="30F9F663" w14:textId="77777777" w:rsidR="00AB568C" w:rsidRPr="00CD5AB3" w:rsidRDefault="00AB568C" w:rsidP="00AB568C">
            <w:pPr>
              <w:pStyle w:val="pqiTabBody"/>
            </w:pPr>
            <w:r w:rsidRPr="00CD5AB3">
              <w:rPr>
                <w:rFonts w:ascii="Courier New" w:hAnsi="Courier New" w:cs="Courier New"/>
                <w:noProof/>
                <w:color w:val="0000FF"/>
              </w:rPr>
              <w:t>MaxRetailPrice</w:t>
            </w:r>
          </w:p>
        </w:tc>
        <w:tc>
          <w:tcPr>
            <w:tcW w:w="761" w:type="dxa"/>
            <w:gridSpan w:val="3"/>
          </w:tcPr>
          <w:p w14:paraId="006E11DB" w14:textId="77777777" w:rsidR="00AB568C" w:rsidRPr="00CD5AB3" w:rsidRDefault="00AB568C" w:rsidP="00AB568C">
            <w:pPr>
              <w:pStyle w:val="pqiTabBody"/>
            </w:pPr>
            <w:r w:rsidRPr="00CD5AB3">
              <w:t>D</w:t>
            </w:r>
          </w:p>
        </w:tc>
        <w:tc>
          <w:tcPr>
            <w:tcW w:w="2690" w:type="dxa"/>
            <w:gridSpan w:val="2"/>
          </w:tcPr>
          <w:p w14:paraId="19AFA287" w14:textId="36595FA7" w:rsidR="00AB568C" w:rsidRPr="00CD5AB3" w:rsidRDefault="009D4067" w:rsidP="00AB568C">
            <w:pPr>
              <w:pStyle w:val="pqiTabBody"/>
            </w:pPr>
            <w:r>
              <w:t>Zależne od kategorii wyrobu.</w:t>
            </w:r>
          </w:p>
        </w:tc>
        <w:tc>
          <w:tcPr>
            <w:tcW w:w="3212" w:type="dxa"/>
          </w:tcPr>
          <w:p w14:paraId="01FACFB8" w14:textId="4C6D7208" w:rsidR="00AB568C" w:rsidRPr="00CD5AB3" w:rsidRDefault="00AB568C" w:rsidP="00AB568C">
            <w:pPr>
              <w:pStyle w:val="pqiTabBody"/>
            </w:pPr>
            <w:r>
              <w:t>Należy podać wartość wyrażoną w złotym polskim (PLN).</w:t>
            </w:r>
          </w:p>
        </w:tc>
        <w:tc>
          <w:tcPr>
            <w:tcW w:w="1609" w:type="dxa"/>
            <w:gridSpan w:val="3"/>
          </w:tcPr>
          <w:p w14:paraId="0DFF6714" w14:textId="77777777" w:rsidR="00AB568C" w:rsidRPr="00CD5AB3" w:rsidRDefault="00AB568C" w:rsidP="00AB568C">
            <w:pPr>
              <w:pStyle w:val="pqiTabBody"/>
            </w:pPr>
            <w:r w:rsidRPr="00CD5AB3">
              <w:t>n5,2</w:t>
            </w:r>
          </w:p>
        </w:tc>
      </w:tr>
      <w:tr w:rsidR="00AB568C" w:rsidRPr="00CD5AB3" w14:paraId="0375D491" w14:textId="77777777" w:rsidTr="00755640">
        <w:tc>
          <w:tcPr>
            <w:tcW w:w="931" w:type="dxa"/>
            <w:gridSpan w:val="3"/>
          </w:tcPr>
          <w:p w14:paraId="46ACD3ED" w14:textId="2FA1B4C9" w:rsidR="00AB568C" w:rsidRPr="00CD5AB3" w:rsidRDefault="00AB568C" w:rsidP="00AB568C">
            <w:pPr>
              <w:pStyle w:val="pqiTabBody"/>
              <w:rPr>
                <w:i/>
              </w:rPr>
            </w:pPr>
            <w:r w:rsidRPr="00CD5AB3">
              <w:rPr>
                <w:i/>
              </w:rPr>
              <w:t>q</w:t>
            </w:r>
          </w:p>
        </w:tc>
        <w:tc>
          <w:tcPr>
            <w:tcW w:w="4563" w:type="dxa"/>
            <w:gridSpan w:val="2"/>
          </w:tcPr>
          <w:p w14:paraId="6E1559DC" w14:textId="77777777" w:rsidR="00AB568C" w:rsidRPr="00CD5AB3" w:rsidRDefault="00AB568C" w:rsidP="00AB568C">
            <w:pPr>
              <w:pStyle w:val="pqiTabBody"/>
            </w:pPr>
            <w:r w:rsidRPr="00CD5AB3">
              <w:t>Rodzaje paliwa</w:t>
            </w:r>
          </w:p>
          <w:p w14:paraId="6F4B04DC" w14:textId="6E1C9BE7" w:rsidR="00AB568C" w:rsidRPr="00CD5AB3" w:rsidRDefault="00AB568C" w:rsidP="00AB568C">
            <w:pPr>
              <w:pStyle w:val="pqiTabBody"/>
            </w:pPr>
            <w:r w:rsidRPr="00CD5AB3">
              <w:rPr>
                <w:rFonts w:ascii="Courier New" w:hAnsi="Courier New" w:cs="Courier New"/>
                <w:noProof/>
                <w:color w:val="0000FF"/>
              </w:rPr>
              <w:t>FuelType</w:t>
            </w:r>
          </w:p>
        </w:tc>
        <w:tc>
          <w:tcPr>
            <w:tcW w:w="761" w:type="dxa"/>
            <w:gridSpan w:val="3"/>
          </w:tcPr>
          <w:p w14:paraId="2C065CFD" w14:textId="1831DF22" w:rsidR="00AB568C" w:rsidRPr="00CD5AB3" w:rsidRDefault="00AB568C" w:rsidP="00AB568C">
            <w:pPr>
              <w:pStyle w:val="pqiTabBody"/>
            </w:pPr>
            <w:r w:rsidRPr="00CD5AB3">
              <w:t>D</w:t>
            </w:r>
          </w:p>
        </w:tc>
        <w:tc>
          <w:tcPr>
            <w:tcW w:w="2690" w:type="dxa"/>
            <w:gridSpan w:val="2"/>
          </w:tcPr>
          <w:p w14:paraId="4B9C8001" w14:textId="6528A753" w:rsidR="00AB568C" w:rsidRDefault="00AB568C" w:rsidP="00AB568C">
            <w:pPr>
              <w:pStyle w:val="pqiTabBody"/>
            </w:pPr>
            <w:r>
              <w:t xml:space="preserve">- </w:t>
            </w:r>
            <w:r w:rsidRPr="009079F8">
              <w:t xml:space="preserve">„R”, jeżeli </w:t>
            </w:r>
            <w:r>
              <w:rPr>
                <w:lang w:eastAsia="en-GB"/>
              </w:rPr>
              <w:t>k</w:t>
            </w:r>
            <w:r w:rsidRPr="009079F8">
              <w:t>od wyrobu akcyzowego</w:t>
            </w:r>
            <w:r>
              <w:t xml:space="preserve"> w polu 11b jest równy „</w:t>
            </w:r>
            <w:r w:rsidRPr="00B6309E">
              <w:t>E</w:t>
            </w:r>
            <w:r>
              <w:t>600”.</w:t>
            </w:r>
          </w:p>
          <w:p w14:paraId="4DE7732A" w14:textId="5A7B2B57" w:rsidR="00AB568C" w:rsidRDefault="00AB568C" w:rsidP="00AB568C">
            <w:pPr>
              <w:pStyle w:val="pqiTabBody"/>
            </w:pPr>
            <w:r>
              <w:t>- „O</w:t>
            </w:r>
            <w:r w:rsidRPr="009079F8">
              <w:t xml:space="preserve">”, jeżeli </w:t>
            </w:r>
            <w:r>
              <w:rPr>
                <w:lang w:eastAsia="en-GB"/>
              </w:rPr>
              <w:t>k</w:t>
            </w:r>
            <w:r w:rsidRPr="009079F8">
              <w:t>od wyrobu akcyzowego</w:t>
            </w:r>
            <w:r>
              <w:t xml:space="preserve"> w polu 11b jest równy </w:t>
            </w:r>
            <w:r w:rsidRPr="00994DA5">
              <w:t>„E200”, „E300”, „E700”, „E800”, „E910” lub „E920”</w:t>
            </w:r>
            <w:r>
              <w:t>.</w:t>
            </w:r>
          </w:p>
          <w:p w14:paraId="0B2A3380" w14:textId="4339F311" w:rsidR="00AB568C" w:rsidRPr="00CD5AB3" w:rsidRDefault="00AB568C" w:rsidP="00AB568C">
            <w:pPr>
              <w:pStyle w:val="pqiTabBody"/>
            </w:pPr>
            <w:r>
              <w:t>W pozostałych przypadkach nie stosuje się.</w:t>
            </w:r>
          </w:p>
        </w:tc>
        <w:tc>
          <w:tcPr>
            <w:tcW w:w="3212" w:type="dxa"/>
          </w:tcPr>
          <w:p w14:paraId="4C49DCC3" w14:textId="2B4D245C" w:rsidR="00AB568C" w:rsidRPr="00CD5AB3" w:rsidRDefault="00AB568C" w:rsidP="00AB568C">
            <w:pPr>
              <w:pStyle w:val="pqiTabBody"/>
              <w:rPr>
                <w:lang w:eastAsia="en-GB"/>
              </w:rPr>
            </w:pPr>
            <w:r w:rsidRPr="00CD5AB3">
              <w:rPr>
                <w:lang w:eastAsia="en-GB"/>
              </w:rPr>
              <w:t>Wartość z enumeracji „</w:t>
            </w:r>
            <w:r w:rsidRPr="00CD5AB3">
              <w:rPr>
                <w:lang w:eastAsia="en-GB"/>
              </w:rPr>
              <w:fldChar w:fldCharType="begin"/>
            </w:r>
            <w:r w:rsidRPr="00CD5AB3">
              <w:rPr>
                <w:lang w:eastAsia="en-GB"/>
              </w:rPr>
              <w:instrText xml:space="preserve"> REF _Ref277866315 \h  \* MERGEFORMAT </w:instrText>
            </w:r>
            <w:r w:rsidRPr="00CD5AB3">
              <w:rPr>
                <w:lang w:eastAsia="en-GB"/>
              </w:rPr>
            </w:r>
            <w:r w:rsidRPr="00CD5AB3">
              <w:rPr>
                <w:lang w:eastAsia="en-GB"/>
              </w:rPr>
              <w:fldChar w:fldCharType="separate"/>
            </w:r>
            <w:r w:rsidRPr="00CD5AB3">
              <w:t>Rodzaje paliwa (Fuel Type)</w:t>
            </w:r>
            <w:r w:rsidRPr="00CD5AB3">
              <w:rPr>
                <w:lang w:eastAsia="en-GB"/>
              </w:rPr>
              <w:fldChar w:fldCharType="end"/>
            </w:r>
            <w:r w:rsidRPr="00CD5AB3">
              <w:rPr>
                <w:lang w:eastAsia="en-GB"/>
              </w:rPr>
              <w:t>”.</w:t>
            </w:r>
          </w:p>
          <w:p w14:paraId="6D0663F4" w14:textId="77777777" w:rsidR="00AB568C" w:rsidRPr="00CD5AB3" w:rsidRDefault="00AB568C" w:rsidP="00AB568C">
            <w:pPr>
              <w:pStyle w:val="pqiTabBody"/>
            </w:pPr>
          </w:p>
        </w:tc>
        <w:tc>
          <w:tcPr>
            <w:tcW w:w="1609" w:type="dxa"/>
            <w:gridSpan w:val="3"/>
          </w:tcPr>
          <w:p w14:paraId="29357929" w14:textId="48A714A2" w:rsidR="00AB568C" w:rsidRPr="00CD5AB3" w:rsidRDefault="00AB568C" w:rsidP="00AB568C">
            <w:pPr>
              <w:pStyle w:val="pqiTabBody"/>
            </w:pPr>
            <w:r w:rsidRPr="00CD5AB3">
              <w:t>n1</w:t>
            </w:r>
          </w:p>
        </w:tc>
      </w:tr>
      <w:tr w:rsidR="00AB568C" w:rsidRPr="00CD5AB3" w14:paraId="10807B3F" w14:textId="77777777" w:rsidTr="00755640">
        <w:tc>
          <w:tcPr>
            <w:tcW w:w="931" w:type="dxa"/>
            <w:gridSpan w:val="3"/>
          </w:tcPr>
          <w:p w14:paraId="2A30B6E3" w14:textId="77777777" w:rsidR="00AB568C" w:rsidRPr="00CD5AB3" w:rsidRDefault="00AB568C" w:rsidP="00AB568C">
            <w:pPr>
              <w:pStyle w:val="pqiTabBody"/>
              <w:rPr>
                <w:i/>
              </w:rPr>
            </w:pPr>
            <w:r w:rsidRPr="00CD5AB3">
              <w:rPr>
                <w:i/>
              </w:rPr>
              <w:t>r</w:t>
            </w:r>
          </w:p>
        </w:tc>
        <w:tc>
          <w:tcPr>
            <w:tcW w:w="4563" w:type="dxa"/>
            <w:gridSpan w:val="2"/>
          </w:tcPr>
          <w:p w14:paraId="29E4D920" w14:textId="77777777" w:rsidR="00AB568C" w:rsidRPr="00CD5AB3" w:rsidRDefault="00AB568C" w:rsidP="00AB568C">
            <w:pPr>
              <w:pStyle w:val="pqiTabBody"/>
            </w:pPr>
            <w:r w:rsidRPr="00CD5AB3">
              <w:t xml:space="preserve">Biokomponenty oraz paliwo spełnia normy jakościowe </w:t>
            </w:r>
          </w:p>
          <w:p w14:paraId="4B6A7ABA" w14:textId="77777777" w:rsidR="00AB568C" w:rsidRPr="00CD5AB3" w:rsidRDefault="00AB568C" w:rsidP="00AB568C">
            <w:pPr>
              <w:pStyle w:val="pqiTabBody"/>
            </w:pPr>
            <w:r w:rsidRPr="00CD5AB3">
              <w:rPr>
                <w:rFonts w:ascii="Courier New" w:hAnsi="Courier New" w:cs="Courier New"/>
                <w:noProof/>
                <w:color w:val="0000FF"/>
              </w:rPr>
              <w:t>BiofuelContentMeetsQualityRequirements</w:t>
            </w:r>
          </w:p>
        </w:tc>
        <w:tc>
          <w:tcPr>
            <w:tcW w:w="761" w:type="dxa"/>
            <w:gridSpan w:val="3"/>
          </w:tcPr>
          <w:p w14:paraId="4EF30873" w14:textId="77777777" w:rsidR="00AB568C" w:rsidRPr="00CD5AB3" w:rsidRDefault="00AB568C" w:rsidP="00AB568C">
            <w:pPr>
              <w:pStyle w:val="pqiTabBody"/>
            </w:pPr>
            <w:r w:rsidRPr="00CD5AB3">
              <w:t>D</w:t>
            </w:r>
          </w:p>
        </w:tc>
        <w:tc>
          <w:tcPr>
            <w:tcW w:w="2690" w:type="dxa"/>
            <w:gridSpan w:val="2"/>
          </w:tcPr>
          <w:p w14:paraId="551D5258" w14:textId="64E8B77A" w:rsidR="00AB568C" w:rsidRDefault="00AB568C" w:rsidP="00AB568C">
            <w:pPr>
              <w:pStyle w:val="pqiTabBody"/>
            </w:pPr>
            <w:r w:rsidRPr="009079F8">
              <w:t>„</w:t>
            </w:r>
            <w:r>
              <w:t>R</w:t>
            </w:r>
            <w:r w:rsidRPr="009079F8">
              <w:t xml:space="preserve">”, jeżeli </w:t>
            </w:r>
            <w:r>
              <w:rPr>
                <w:lang w:eastAsia="en-GB"/>
              </w:rPr>
              <w:t>kategoria</w:t>
            </w:r>
            <w:r w:rsidRPr="009079F8">
              <w:t xml:space="preserve"> wyrobu akcyzowego</w:t>
            </w:r>
            <w:r>
              <w:t xml:space="preserve"> w polu 11b jest równa„E430”, a kod Cn w polu 11c jest równy „</w:t>
            </w:r>
            <w:r w:rsidRPr="002863D8">
              <w:t>27102011</w:t>
            </w:r>
            <w:r>
              <w:t>” lub „</w:t>
            </w:r>
            <w:r w:rsidRPr="00914CD1">
              <w:t>27101943</w:t>
            </w:r>
            <w:r>
              <w:t>”</w:t>
            </w:r>
          </w:p>
          <w:p w14:paraId="5C9801E3" w14:textId="60ECE497" w:rsidR="00AB568C" w:rsidRPr="00CD5AB3" w:rsidRDefault="00AB568C" w:rsidP="00AB568C">
            <w:pPr>
              <w:pStyle w:val="pqiTabBody"/>
            </w:pPr>
            <w:r>
              <w:t>W pozostałych przypadkach nie stosuje się.</w:t>
            </w:r>
          </w:p>
        </w:tc>
        <w:tc>
          <w:tcPr>
            <w:tcW w:w="3212" w:type="dxa"/>
          </w:tcPr>
          <w:p w14:paraId="4E8D40B3" w14:textId="3E85C89C" w:rsidR="00AB568C" w:rsidRPr="00CD5AB3" w:rsidRDefault="00AB568C" w:rsidP="00AB568C">
            <w:pPr>
              <w:pStyle w:val="pqiTabBody"/>
            </w:pPr>
            <w:r w:rsidRPr="00CD5AB3">
              <w:t>Wartość ze słownika „Wartości logiczne - Flags”</w:t>
            </w:r>
          </w:p>
        </w:tc>
        <w:tc>
          <w:tcPr>
            <w:tcW w:w="1609" w:type="dxa"/>
            <w:gridSpan w:val="3"/>
          </w:tcPr>
          <w:p w14:paraId="1BF7E7B3" w14:textId="77777777" w:rsidR="00AB568C" w:rsidRPr="00CD5AB3" w:rsidRDefault="00AB568C" w:rsidP="00AB568C">
            <w:pPr>
              <w:pStyle w:val="pqiTabBody"/>
            </w:pPr>
            <w:r w:rsidRPr="00CD5AB3">
              <w:t>n1</w:t>
            </w:r>
          </w:p>
        </w:tc>
      </w:tr>
      <w:tr w:rsidR="00695D38" w:rsidRPr="00CD5AB3" w14:paraId="5DEA1C18" w14:textId="77777777" w:rsidTr="00755640">
        <w:tc>
          <w:tcPr>
            <w:tcW w:w="931" w:type="dxa"/>
            <w:gridSpan w:val="3"/>
          </w:tcPr>
          <w:p w14:paraId="52E19DDB" w14:textId="4AD8837D" w:rsidR="00695D38" w:rsidRPr="00CD5AB3" w:rsidRDefault="00551764" w:rsidP="00AB568C">
            <w:pPr>
              <w:pStyle w:val="pqiTabBody"/>
              <w:rPr>
                <w:i/>
              </w:rPr>
            </w:pPr>
            <w:r>
              <w:rPr>
                <w:i/>
              </w:rPr>
              <w:t>s</w:t>
            </w:r>
          </w:p>
        </w:tc>
        <w:tc>
          <w:tcPr>
            <w:tcW w:w="4563" w:type="dxa"/>
            <w:gridSpan w:val="2"/>
          </w:tcPr>
          <w:p w14:paraId="748F0372" w14:textId="77777777" w:rsidR="00695D38" w:rsidRDefault="00695D38" w:rsidP="00AB568C">
            <w:pPr>
              <w:pStyle w:val="pqiTabBody"/>
            </w:pPr>
            <w:r>
              <w:t>Znaki akcyzy</w:t>
            </w:r>
          </w:p>
          <w:p w14:paraId="3471C4CF" w14:textId="18D95487" w:rsidR="00695D38" w:rsidRPr="00CD5AB3" w:rsidRDefault="00695D38" w:rsidP="00AB568C">
            <w:pPr>
              <w:pStyle w:val="pqiTabBody"/>
            </w:pPr>
            <w:r w:rsidRPr="00695D38">
              <w:rPr>
                <w:rFonts w:ascii="Courier New" w:hAnsi="Courier New" w:cs="Courier New"/>
                <w:noProof/>
                <w:color w:val="0000FF"/>
              </w:rPr>
              <w:t>FiscalMarkUsedFlag</w:t>
            </w:r>
          </w:p>
        </w:tc>
        <w:tc>
          <w:tcPr>
            <w:tcW w:w="761" w:type="dxa"/>
            <w:gridSpan w:val="3"/>
          </w:tcPr>
          <w:p w14:paraId="0B980268" w14:textId="7A9C2EAE" w:rsidR="00695D38" w:rsidRPr="00CD5AB3" w:rsidRDefault="00695D38" w:rsidP="00AB568C">
            <w:pPr>
              <w:pStyle w:val="pqiTabBody"/>
            </w:pPr>
            <w:r>
              <w:t>D</w:t>
            </w:r>
          </w:p>
        </w:tc>
        <w:tc>
          <w:tcPr>
            <w:tcW w:w="2690" w:type="dxa"/>
            <w:gridSpan w:val="2"/>
          </w:tcPr>
          <w:p w14:paraId="61A11503" w14:textId="1B859CAC" w:rsidR="00695D38" w:rsidRPr="009079F8" w:rsidRDefault="00695D38" w:rsidP="00AB568C">
            <w:pPr>
              <w:pStyle w:val="pqiTabBody"/>
            </w:pPr>
            <w:r w:rsidRPr="009079F8">
              <w:t xml:space="preserve">„R”, jeżeli stosuje się </w:t>
            </w:r>
            <w:r>
              <w:t>znaki akcyzy</w:t>
            </w:r>
            <w:r w:rsidRPr="009079F8">
              <w:t>.</w:t>
            </w:r>
          </w:p>
        </w:tc>
        <w:tc>
          <w:tcPr>
            <w:tcW w:w="3212" w:type="dxa"/>
          </w:tcPr>
          <w:p w14:paraId="7BB00DFF" w14:textId="6DE393F0" w:rsidR="00695D38" w:rsidRPr="00CD5AB3" w:rsidRDefault="00695D38" w:rsidP="00AB568C">
            <w:pPr>
              <w:pStyle w:val="pqiTabBody"/>
            </w:pPr>
            <w:r w:rsidRPr="009079F8">
              <w:t xml:space="preserve">Należy podać „1”, jeżeli wyroby zawierają </w:t>
            </w:r>
            <w:r>
              <w:t>znaki akcyzy</w:t>
            </w:r>
            <w:r w:rsidRPr="009079F8">
              <w:t xml:space="preserve"> lub są </w:t>
            </w:r>
            <w:r w:rsidRPr="009079F8">
              <w:lastRenderedPageBreak/>
              <w:t xml:space="preserve">nimi opatrzone lub „0”, jeżeli nie zawierają </w:t>
            </w:r>
            <w:r>
              <w:t>znaków akcyzy</w:t>
            </w:r>
            <w:r w:rsidRPr="009079F8">
              <w:t xml:space="preserve"> lub nie są nimi opatrzone.</w:t>
            </w:r>
          </w:p>
        </w:tc>
        <w:tc>
          <w:tcPr>
            <w:tcW w:w="1609" w:type="dxa"/>
            <w:gridSpan w:val="3"/>
          </w:tcPr>
          <w:p w14:paraId="2C15DDC8" w14:textId="37D57504" w:rsidR="00695D38" w:rsidRPr="00CD5AB3" w:rsidRDefault="00695D38" w:rsidP="00AB568C">
            <w:pPr>
              <w:pStyle w:val="pqiTabBody"/>
            </w:pPr>
            <w:r w:rsidRPr="009079F8">
              <w:lastRenderedPageBreak/>
              <w:t>n1</w:t>
            </w:r>
          </w:p>
        </w:tc>
      </w:tr>
      <w:tr w:rsidR="001A1302" w:rsidRPr="00CD5AB3" w14:paraId="6953684F" w14:textId="77777777" w:rsidTr="00755640">
        <w:tc>
          <w:tcPr>
            <w:tcW w:w="931" w:type="dxa"/>
            <w:gridSpan w:val="3"/>
          </w:tcPr>
          <w:p w14:paraId="3821C6C6" w14:textId="7D2FAB31" w:rsidR="001A1302" w:rsidRPr="00CD5AB3" w:rsidRDefault="001A1302" w:rsidP="001A1302">
            <w:pPr>
              <w:pStyle w:val="pqiTabBody"/>
              <w:rPr>
                <w:i/>
              </w:rPr>
            </w:pPr>
            <w:r>
              <w:rPr>
                <w:i/>
              </w:rPr>
              <w:t>t</w:t>
            </w:r>
          </w:p>
        </w:tc>
        <w:tc>
          <w:tcPr>
            <w:tcW w:w="4563" w:type="dxa"/>
            <w:gridSpan w:val="2"/>
          </w:tcPr>
          <w:p w14:paraId="0357B94B" w14:textId="77777777" w:rsidR="001A1302" w:rsidRDefault="001A1302" w:rsidP="001A1302">
            <w:pPr>
              <w:pStyle w:val="pqiTabBody"/>
            </w:pPr>
            <w:r>
              <w:t xml:space="preserve">Wielkość producenta </w:t>
            </w:r>
          </w:p>
          <w:p w14:paraId="02D36F34" w14:textId="7B3034A4" w:rsidR="001A1302" w:rsidRPr="00CD5AB3" w:rsidRDefault="001A1302" w:rsidP="001A1302">
            <w:pPr>
              <w:pStyle w:val="pqiTabBody"/>
            </w:pPr>
            <w:r w:rsidRPr="001A1302">
              <w:rPr>
                <w:rFonts w:ascii="Courier New" w:hAnsi="Courier New" w:cs="Courier New"/>
                <w:noProof/>
                <w:color w:val="0000FF"/>
              </w:rPr>
              <w:t>SizeOfProducer</w:t>
            </w:r>
          </w:p>
        </w:tc>
        <w:tc>
          <w:tcPr>
            <w:tcW w:w="761" w:type="dxa"/>
            <w:gridSpan w:val="3"/>
          </w:tcPr>
          <w:p w14:paraId="045DC622" w14:textId="50ED1B96" w:rsidR="001A1302" w:rsidRPr="00CD5AB3" w:rsidRDefault="001A1302" w:rsidP="001A1302">
            <w:pPr>
              <w:pStyle w:val="pqiTabBody"/>
            </w:pPr>
            <w:r w:rsidRPr="001213B2">
              <w:t>O</w:t>
            </w:r>
          </w:p>
        </w:tc>
        <w:tc>
          <w:tcPr>
            <w:tcW w:w="2690" w:type="dxa"/>
            <w:gridSpan w:val="2"/>
          </w:tcPr>
          <w:p w14:paraId="1C86A839" w14:textId="33481CB3" w:rsidR="001A1302" w:rsidRPr="009079F8" w:rsidRDefault="001A1302" w:rsidP="001A1302">
            <w:pPr>
              <w:pStyle w:val="pqiTabBody"/>
            </w:pPr>
            <w:r w:rsidRPr="001213B2">
              <w:t>Wartość musi być większa od zera.</w:t>
            </w:r>
          </w:p>
        </w:tc>
        <w:tc>
          <w:tcPr>
            <w:tcW w:w="3212" w:type="dxa"/>
          </w:tcPr>
          <w:p w14:paraId="74F06112" w14:textId="353F9401" w:rsidR="001A1302" w:rsidRPr="00CD5AB3" w:rsidRDefault="001A1302" w:rsidP="001A1302">
            <w:pPr>
              <w:pStyle w:val="pqiTabBody"/>
            </w:pPr>
            <w:r w:rsidRPr="001213B2">
              <w:t>W przypadku piwa lub napojów spirytusowych, należy podać roczną produkcję z poprzedniego roku wyrażoną odpowiednio w hektolitrach piwa lub hektolitrach czystego alkoholu.</w:t>
            </w:r>
          </w:p>
        </w:tc>
        <w:tc>
          <w:tcPr>
            <w:tcW w:w="1609" w:type="dxa"/>
            <w:gridSpan w:val="3"/>
          </w:tcPr>
          <w:p w14:paraId="44C8E058" w14:textId="63C1CE7C" w:rsidR="001A1302" w:rsidRPr="00CD5AB3" w:rsidRDefault="001A1302" w:rsidP="001A1302">
            <w:pPr>
              <w:pStyle w:val="pqiTabBody"/>
            </w:pPr>
            <w:r w:rsidRPr="009079F8">
              <w:t>n..15</w:t>
            </w:r>
          </w:p>
        </w:tc>
      </w:tr>
      <w:tr w:rsidR="00AB568C" w:rsidRPr="00CD5AB3" w14:paraId="229CB046" w14:textId="77777777" w:rsidTr="00755640">
        <w:tc>
          <w:tcPr>
            <w:tcW w:w="931" w:type="dxa"/>
            <w:gridSpan w:val="3"/>
          </w:tcPr>
          <w:p w14:paraId="2C04E2B9" w14:textId="46C4CAFA" w:rsidR="00AB568C" w:rsidRPr="00CD5AB3" w:rsidRDefault="00AB568C" w:rsidP="00AB568C">
            <w:pPr>
              <w:pStyle w:val="pqiTabBody"/>
              <w:rPr>
                <w:i/>
              </w:rPr>
            </w:pPr>
            <w:r w:rsidRPr="00CD5AB3">
              <w:rPr>
                <w:b/>
              </w:rPr>
              <w:t>11.1</w:t>
            </w:r>
          </w:p>
        </w:tc>
        <w:tc>
          <w:tcPr>
            <w:tcW w:w="4563" w:type="dxa"/>
            <w:gridSpan w:val="2"/>
          </w:tcPr>
          <w:p w14:paraId="527AADF2" w14:textId="77777777" w:rsidR="00AB568C" w:rsidRPr="00CD5AB3" w:rsidRDefault="00AB568C" w:rsidP="00AB568C">
            <w:pPr>
              <w:pStyle w:val="pqiTabBody"/>
              <w:rPr>
                <w:b/>
              </w:rPr>
            </w:pPr>
            <w:r w:rsidRPr="00CD5AB3">
              <w:rPr>
                <w:b/>
              </w:rPr>
              <w:t>OPAKOWANIE</w:t>
            </w:r>
          </w:p>
          <w:p w14:paraId="476FF57B" w14:textId="77777777" w:rsidR="00AB568C" w:rsidRPr="00CD5AB3" w:rsidRDefault="00AB568C" w:rsidP="00AB568C">
            <w:pPr>
              <w:pStyle w:val="pqiTabBody"/>
              <w:rPr>
                <w:b/>
              </w:rPr>
            </w:pPr>
            <w:r w:rsidRPr="00CD5AB3">
              <w:rPr>
                <w:rFonts w:ascii="Courier New" w:hAnsi="Courier New" w:cs="Courier New"/>
                <w:noProof/>
                <w:color w:val="0000FF"/>
              </w:rPr>
              <w:t>Package</w:t>
            </w:r>
          </w:p>
        </w:tc>
        <w:tc>
          <w:tcPr>
            <w:tcW w:w="761" w:type="dxa"/>
            <w:gridSpan w:val="3"/>
          </w:tcPr>
          <w:p w14:paraId="2D293DFC" w14:textId="77777777" w:rsidR="00AB568C" w:rsidRPr="00CD5AB3" w:rsidRDefault="00AB568C" w:rsidP="00AB568C">
            <w:pPr>
              <w:pStyle w:val="pqiTabBody"/>
              <w:rPr>
                <w:b/>
              </w:rPr>
            </w:pPr>
            <w:r w:rsidRPr="00CD5AB3">
              <w:rPr>
                <w:b/>
              </w:rPr>
              <w:t>R</w:t>
            </w:r>
          </w:p>
        </w:tc>
        <w:tc>
          <w:tcPr>
            <w:tcW w:w="2690" w:type="dxa"/>
            <w:gridSpan w:val="2"/>
          </w:tcPr>
          <w:p w14:paraId="223BBF45" w14:textId="77777777" w:rsidR="00AB568C" w:rsidRPr="00CD5AB3" w:rsidRDefault="00AB568C" w:rsidP="00AB568C">
            <w:pPr>
              <w:pStyle w:val="pqiTabBody"/>
              <w:rPr>
                <w:b/>
              </w:rPr>
            </w:pPr>
          </w:p>
        </w:tc>
        <w:tc>
          <w:tcPr>
            <w:tcW w:w="3212" w:type="dxa"/>
          </w:tcPr>
          <w:p w14:paraId="692581EC" w14:textId="77777777" w:rsidR="00AB568C" w:rsidRPr="00CD5AB3" w:rsidRDefault="00AB568C" w:rsidP="00AB568C">
            <w:pPr>
              <w:pStyle w:val="pqiTabBody"/>
              <w:rPr>
                <w:b/>
              </w:rPr>
            </w:pPr>
          </w:p>
        </w:tc>
        <w:tc>
          <w:tcPr>
            <w:tcW w:w="1609" w:type="dxa"/>
            <w:gridSpan w:val="3"/>
          </w:tcPr>
          <w:p w14:paraId="5EF61BFD" w14:textId="77777777" w:rsidR="00AB568C" w:rsidRPr="00CD5AB3" w:rsidRDefault="00AB568C" w:rsidP="00AB568C">
            <w:pPr>
              <w:pStyle w:val="pqiTabBody"/>
              <w:rPr>
                <w:b/>
              </w:rPr>
            </w:pPr>
            <w:r w:rsidRPr="00CD5AB3">
              <w:rPr>
                <w:b/>
              </w:rPr>
              <w:t>99x</w:t>
            </w:r>
          </w:p>
        </w:tc>
      </w:tr>
      <w:tr w:rsidR="00AB568C" w:rsidRPr="00CD5AB3" w14:paraId="55544FC3" w14:textId="77777777" w:rsidTr="00755640">
        <w:tc>
          <w:tcPr>
            <w:tcW w:w="328" w:type="dxa"/>
          </w:tcPr>
          <w:p w14:paraId="70232E77" w14:textId="77777777" w:rsidR="00AB568C" w:rsidRPr="00CD5AB3" w:rsidRDefault="00AB568C" w:rsidP="00AB568C">
            <w:pPr>
              <w:pStyle w:val="pqiTabBody"/>
              <w:rPr>
                <w:b/>
              </w:rPr>
            </w:pPr>
          </w:p>
        </w:tc>
        <w:tc>
          <w:tcPr>
            <w:tcW w:w="603" w:type="dxa"/>
            <w:gridSpan w:val="2"/>
          </w:tcPr>
          <w:p w14:paraId="10BA7E8C" w14:textId="77777777" w:rsidR="00AB568C" w:rsidRPr="00CD5AB3" w:rsidRDefault="00AB568C" w:rsidP="00AB568C">
            <w:pPr>
              <w:pStyle w:val="pqiTabBody"/>
              <w:rPr>
                <w:i/>
              </w:rPr>
            </w:pPr>
            <w:r w:rsidRPr="00CD5AB3">
              <w:rPr>
                <w:i/>
              </w:rPr>
              <w:t>a</w:t>
            </w:r>
          </w:p>
        </w:tc>
        <w:tc>
          <w:tcPr>
            <w:tcW w:w="4563" w:type="dxa"/>
            <w:gridSpan w:val="2"/>
          </w:tcPr>
          <w:p w14:paraId="5D958950" w14:textId="77777777" w:rsidR="00AB568C" w:rsidRPr="00CD5AB3" w:rsidRDefault="00AB568C" w:rsidP="00AB568C">
            <w:pPr>
              <w:pStyle w:val="pqiTabBody"/>
            </w:pPr>
            <w:r w:rsidRPr="00CD5AB3">
              <w:t>Kod rodzaju opakowań</w:t>
            </w:r>
          </w:p>
          <w:p w14:paraId="4CC1B4B4" w14:textId="77777777" w:rsidR="00AB568C" w:rsidRPr="00CD5AB3" w:rsidRDefault="00AB568C" w:rsidP="00AB568C">
            <w:pPr>
              <w:pStyle w:val="pqiTabBody"/>
            </w:pPr>
            <w:r w:rsidRPr="00CD5AB3">
              <w:rPr>
                <w:rFonts w:ascii="Courier New" w:hAnsi="Courier New" w:cs="Courier New"/>
                <w:noProof/>
                <w:color w:val="0000FF"/>
              </w:rPr>
              <w:t>KindOfPackages</w:t>
            </w:r>
          </w:p>
        </w:tc>
        <w:tc>
          <w:tcPr>
            <w:tcW w:w="761" w:type="dxa"/>
            <w:gridSpan w:val="3"/>
          </w:tcPr>
          <w:p w14:paraId="3E3E33C9" w14:textId="77777777" w:rsidR="00AB568C" w:rsidRPr="00CD5AB3" w:rsidRDefault="00AB568C" w:rsidP="00AB568C">
            <w:pPr>
              <w:pStyle w:val="pqiTabBody"/>
            </w:pPr>
            <w:r w:rsidRPr="00CD5AB3">
              <w:t>R</w:t>
            </w:r>
          </w:p>
        </w:tc>
        <w:tc>
          <w:tcPr>
            <w:tcW w:w="2690" w:type="dxa"/>
            <w:gridSpan w:val="2"/>
          </w:tcPr>
          <w:p w14:paraId="73556A0D" w14:textId="77777777" w:rsidR="00AB568C" w:rsidRPr="00CD5AB3" w:rsidRDefault="00AB568C" w:rsidP="00AB568C">
            <w:pPr>
              <w:pStyle w:val="pqiTabBody"/>
            </w:pPr>
          </w:p>
        </w:tc>
        <w:tc>
          <w:tcPr>
            <w:tcW w:w="3212" w:type="dxa"/>
          </w:tcPr>
          <w:p w14:paraId="2ED2723B" w14:textId="77777777" w:rsidR="00AB568C" w:rsidRPr="00CD5AB3" w:rsidRDefault="00AB568C" w:rsidP="00AB568C">
            <w:r w:rsidRPr="00CD5AB3">
              <w:t>Wartość ze słownika „Kody opakowań (Packaging codes)”.</w:t>
            </w:r>
          </w:p>
        </w:tc>
        <w:tc>
          <w:tcPr>
            <w:tcW w:w="1609" w:type="dxa"/>
            <w:gridSpan w:val="3"/>
          </w:tcPr>
          <w:p w14:paraId="5A74FE80" w14:textId="77777777" w:rsidR="00AB568C" w:rsidRPr="00CD5AB3" w:rsidRDefault="00AB568C" w:rsidP="00AB568C">
            <w:pPr>
              <w:pStyle w:val="pqiTabBody"/>
            </w:pPr>
            <w:r w:rsidRPr="00CD5AB3">
              <w:t>an2</w:t>
            </w:r>
          </w:p>
        </w:tc>
      </w:tr>
      <w:tr w:rsidR="00AB568C" w:rsidRPr="00CD5AB3" w14:paraId="0E196A31" w14:textId="77777777" w:rsidTr="00755640">
        <w:tc>
          <w:tcPr>
            <w:tcW w:w="328" w:type="dxa"/>
          </w:tcPr>
          <w:p w14:paraId="1E84CED3" w14:textId="77777777" w:rsidR="00AB568C" w:rsidRPr="00CD5AB3" w:rsidRDefault="00AB568C" w:rsidP="00AB568C">
            <w:pPr>
              <w:pStyle w:val="pqiTabBody"/>
              <w:rPr>
                <w:b/>
              </w:rPr>
            </w:pPr>
          </w:p>
        </w:tc>
        <w:tc>
          <w:tcPr>
            <w:tcW w:w="603" w:type="dxa"/>
            <w:gridSpan w:val="2"/>
          </w:tcPr>
          <w:p w14:paraId="67FF261A" w14:textId="77777777" w:rsidR="00AB568C" w:rsidRPr="00CD5AB3" w:rsidRDefault="00AB568C" w:rsidP="00AB568C">
            <w:pPr>
              <w:pStyle w:val="pqiTabBody"/>
              <w:rPr>
                <w:i/>
              </w:rPr>
            </w:pPr>
            <w:r w:rsidRPr="00CD5AB3">
              <w:rPr>
                <w:i/>
              </w:rPr>
              <w:t>b</w:t>
            </w:r>
          </w:p>
        </w:tc>
        <w:tc>
          <w:tcPr>
            <w:tcW w:w="4563" w:type="dxa"/>
            <w:gridSpan w:val="2"/>
          </w:tcPr>
          <w:p w14:paraId="4265AF27" w14:textId="77777777" w:rsidR="00AB568C" w:rsidRPr="00CD5AB3" w:rsidRDefault="00AB568C" w:rsidP="00AB568C">
            <w:pPr>
              <w:pStyle w:val="pqiTabBody"/>
            </w:pPr>
            <w:r w:rsidRPr="00CD5AB3">
              <w:t>Liczba opakowań</w:t>
            </w:r>
          </w:p>
          <w:p w14:paraId="51FD40BC" w14:textId="77777777" w:rsidR="00AB568C" w:rsidRPr="00CD5AB3" w:rsidRDefault="00AB568C" w:rsidP="00AB568C">
            <w:pPr>
              <w:pStyle w:val="pqiTabBody"/>
            </w:pPr>
            <w:r w:rsidRPr="00CD5AB3">
              <w:rPr>
                <w:rFonts w:ascii="Courier New" w:hAnsi="Courier New" w:cs="Courier New"/>
                <w:noProof/>
                <w:color w:val="0000FF"/>
              </w:rPr>
              <w:t>NumberOfPackages</w:t>
            </w:r>
          </w:p>
        </w:tc>
        <w:tc>
          <w:tcPr>
            <w:tcW w:w="761" w:type="dxa"/>
            <w:gridSpan w:val="3"/>
          </w:tcPr>
          <w:p w14:paraId="7BA956C4" w14:textId="77777777" w:rsidR="00AB568C" w:rsidRPr="00CD5AB3" w:rsidRDefault="00AB568C" w:rsidP="00AB568C">
            <w:pPr>
              <w:pStyle w:val="pqiTabBody"/>
            </w:pPr>
            <w:r w:rsidRPr="00CD5AB3">
              <w:t>C</w:t>
            </w:r>
          </w:p>
        </w:tc>
        <w:tc>
          <w:tcPr>
            <w:tcW w:w="2690" w:type="dxa"/>
            <w:gridSpan w:val="2"/>
          </w:tcPr>
          <w:p w14:paraId="2A72A1AE" w14:textId="77777777" w:rsidR="00AB568C" w:rsidRPr="00CD5AB3" w:rsidRDefault="00AB568C" w:rsidP="00AB568C">
            <w:pPr>
              <w:pStyle w:val="pqiTabBody"/>
            </w:pPr>
            <w:r w:rsidRPr="00CD5AB3">
              <w:t>„R”, jeżeli oznaczone jako „policzalne”.</w:t>
            </w:r>
          </w:p>
        </w:tc>
        <w:tc>
          <w:tcPr>
            <w:tcW w:w="3212" w:type="dxa"/>
          </w:tcPr>
          <w:p w14:paraId="0AB14916" w14:textId="77777777" w:rsidR="00AB568C" w:rsidRPr="00CD5AB3" w:rsidRDefault="00AB568C" w:rsidP="00AB568C">
            <w:r w:rsidRPr="00CD5AB3">
              <w:t>Należy podać liczbę opakowań, jeżeli są one policzalne zgodnie ze słownikiem „Kody opakowań (Packaging codes)”.</w:t>
            </w:r>
          </w:p>
        </w:tc>
        <w:tc>
          <w:tcPr>
            <w:tcW w:w="1609" w:type="dxa"/>
            <w:gridSpan w:val="3"/>
          </w:tcPr>
          <w:p w14:paraId="4E4D7F4C" w14:textId="77777777" w:rsidR="00AB568C" w:rsidRPr="00CD5AB3" w:rsidRDefault="00AB568C" w:rsidP="00AB568C">
            <w:pPr>
              <w:pStyle w:val="pqiTabBody"/>
            </w:pPr>
            <w:r w:rsidRPr="00CD5AB3">
              <w:t>n..15</w:t>
            </w:r>
          </w:p>
        </w:tc>
      </w:tr>
      <w:tr w:rsidR="00AB568C" w:rsidRPr="00CD5AB3" w14:paraId="432E93D4" w14:textId="77777777" w:rsidTr="00755640">
        <w:tc>
          <w:tcPr>
            <w:tcW w:w="931" w:type="dxa"/>
            <w:gridSpan w:val="3"/>
          </w:tcPr>
          <w:p w14:paraId="000B9CA4" w14:textId="67FDD6D6" w:rsidR="00AB568C" w:rsidRPr="00CD5AB3" w:rsidRDefault="00AB568C" w:rsidP="00AB568C">
            <w:pPr>
              <w:pStyle w:val="pqiTabHead"/>
              <w:rPr>
                <w:i/>
              </w:rPr>
            </w:pPr>
            <w:r w:rsidRPr="00CD5AB3">
              <w:t>12</w:t>
            </w:r>
          </w:p>
        </w:tc>
        <w:tc>
          <w:tcPr>
            <w:tcW w:w="4563" w:type="dxa"/>
            <w:gridSpan w:val="2"/>
          </w:tcPr>
          <w:p w14:paraId="5884F3F4" w14:textId="77777777" w:rsidR="00AB568C" w:rsidRPr="00CD5AB3" w:rsidRDefault="00AB568C" w:rsidP="00AB568C">
            <w:pPr>
              <w:pStyle w:val="pqiTabHead"/>
            </w:pPr>
            <w:r w:rsidRPr="00CD5AB3">
              <w:t>DOKUMENTY DODATKOWE</w:t>
            </w:r>
          </w:p>
          <w:p w14:paraId="7F8FB034" w14:textId="77777777" w:rsidR="00AB568C" w:rsidRPr="00CD5AB3" w:rsidRDefault="00AB568C" w:rsidP="00AB568C">
            <w:pPr>
              <w:pStyle w:val="pqiTabHead"/>
            </w:pPr>
            <w:r w:rsidRPr="00CD5AB3">
              <w:rPr>
                <w:rFonts w:ascii="Courier New" w:hAnsi="Courier New" w:cs="Courier New"/>
                <w:noProof/>
                <w:color w:val="0000FF"/>
              </w:rPr>
              <w:t>AdditionalDocument</w:t>
            </w:r>
          </w:p>
        </w:tc>
        <w:tc>
          <w:tcPr>
            <w:tcW w:w="761" w:type="dxa"/>
            <w:gridSpan w:val="3"/>
          </w:tcPr>
          <w:p w14:paraId="4667BD31" w14:textId="77777777" w:rsidR="00AB568C" w:rsidRPr="00CD5AB3" w:rsidRDefault="00AB568C" w:rsidP="00AB568C">
            <w:pPr>
              <w:pStyle w:val="pqiTabHead"/>
            </w:pPr>
            <w:r w:rsidRPr="00CD5AB3">
              <w:t>O</w:t>
            </w:r>
          </w:p>
        </w:tc>
        <w:tc>
          <w:tcPr>
            <w:tcW w:w="2690" w:type="dxa"/>
            <w:gridSpan w:val="2"/>
          </w:tcPr>
          <w:p w14:paraId="14D1D5D9" w14:textId="77777777" w:rsidR="00AB568C" w:rsidRPr="00CD5AB3" w:rsidRDefault="00AB568C" w:rsidP="00AB568C">
            <w:pPr>
              <w:pStyle w:val="pqiTabHead"/>
            </w:pPr>
          </w:p>
        </w:tc>
        <w:tc>
          <w:tcPr>
            <w:tcW w:w="3212" w:type="dxa"/>
          </w:tcPr>
          <w:p w14:paraId="51059F87" w14:textId="36657A5F" w:rsidR="00AB568C" w:rsidRPr="00CD5AB3" w:rsidRDefault="00AB568C" w:rsidP="00AB568C">
            <w:pPr>
              <w:pStyle w:val="pqiTabHead"/>
            </w:pPr>
          </w:p>
        </w:tc>
        <w:tc>
          <w:tcPr>
            <w:tcW w:w="1609" w:type="dxa"/>
            <w:gridSpan w:val="3"/>
          </w:tcPr>
          <w:p w14:paraId="5FC5D2A3" w14:textId="77777777" w:rsidR="00AB568C" w:rsidRPr="00CD5AB3" w:rsidRDefault="00AB568C" w:rsidP="00AB568C">
            <w:pPr>
              <w:pStyle w:val="pqiTabHead"/>
            </w:pPr>
            <w:r w:rsidRPr="00CD5AB3">
              <w:t>99X</w:t>
            </w:r>
          </w:p>
        </w:tc>
      </w:tr>
      <w:tr w:rsidR="00AB568C" w:rsidRPr="00CD5AB3" w14:paraId="6B038669" w14:textId="77777777" w:rsidTr="00755640">
        <w:tc>
          <w:tcPr>
            <w:tcW w:w="328" w:type="dxa"/>
          </w:tcPr>
          <w:p w14:paraId="6CE9F2F8" w14:textId="77777777" w:rsidR="00AB568C" w:rsidRPr="00CD5AB3" w:rsidRDefault="00AB568C" w:rsidP="00AB568C">
            <w:pPr>
              <w:pStyle w:val="pqiTabBody"/>
              <w:rPr>
                <w:b/>
              </w:rPr>
            </w:pPr>
          </w:p>
        </w:tc>
        <w:tc>
          <w:tcPr>
            <w:tcW w:w="603" w:type="dxa"/>
            <w:gridSpan w:val="2"/>
          </w:tcPr>
          <w:p w14:paraId="661B14D2" w14:textId="77777777" w:rsidR="00AB568C" w:rsidRPr="00CD5AB3" w:rsidRDefault="00AB568C" w:rsidP="00AB568C">
            <w:pPr>
              <w:pStyle w:val="pqiTabBody"/>
              <w:rPr>
                <w:i/>
              </w:rPr>
            </w:pPr>
            <w:r w:rsidRPr="00CD5AB3">
              <w:rPr>
                <w:i/>
              </w:rPr>
              <w:t>a</w:t>
            </w:r>
          </w:p>
        </w:tc>
        <w:tc>
          <w:tcPr>
            <w:tcW w:w="4563" w:type="dxa"/>
            <w:gridSpan w:val="2"/>
          </w:tcPr>
          <w:p w14:paraId="37FA9887" w14:textId="77777777" w:rsidR="00AB568C" w:rsidRPr="00CD5AB3" w:rsidRDefault="00AB568C" w:rsidP="00AB568C">
            <w:pPr>
              <w:pStyle w:val="pqiTabBody"/>
            </w:pPr>
            <w:r w:rsidRPr="00CD5AB3">
              <w:t>Numer dokumentu dodatkowego</w:t>
            </w:r>
          </w:p>
          <w:p w14:paraId="23BA3D86" w14:textId="77777777" w:rsidR="00AB568C" w:rsidRPr="00CD5AB3" w:rsidRDefault="00AB568C" w:rsidP="00AB568C">
            <w:pPr>
              <w:pStyle w:val="pqiTabBody"/>
            </w:pPr>
            <w:r w:rsidRPr="00CD5AB3">
              <w:rPr>
                <w:rFonts w:ascii="Courier New" w:hAnsi="Courier New" w:cs="Courier New"/>
                <w:noProof/>
                <w:color w:val="0000FF"/>
              </w:rPr>
              <w:t>AdditionalDocumentNumber</w:t>
            </w:r>
          </w:p>
        </w:tc>
        <w:tc>
          <w:tcPr>
            <w:tcW w:w="761" w:type="dxa"/>
            <w:gridSpan w:val="3"/>
          </w:tcPr>
          <w:p w14:paraId="3AD70649" w14:textId="77777777" w:rsidR="00AB568C" w:rsidRPr="00CD5AB3" w:rsidRDefault="00AB568C" w:rsidP="00AB568C">
            <w:pPr>
              <w:pStyle w:val="pqiTabBody"/>
            </w:pPr>
            <w:r w:rsidRPr="00CD5AB3">
              <w:t>R</w:t>
            </w:r>
          </w:p>
        </w:tc>
        <w:tc>
          <w:tcPr>
            <w:tcW w:w="2690" w:type="dxa"/>
            <w:gridSpan w:val="2"/>
          </w:tcPr>
          <w:p w14:paraId="6618F8BB" w14:textId="77777777" w:rsidR="00AB568C" w:rsidRPr="00CD5AB3" w:rsidRDefault="00AB568C" w:rsidP="00AB568C">
            <w:pPr>
              <w:pStyle w:val="pqiTabBody"/>
            </w:pPr>
          </w:p>
        </w:tc>
        <w:tc>
          <w:tcPr>
            <w:tcW w:w="3212" w:type="dxa"/>
          </w:tcPr>
          <w:p w14:paraId="670B1272" w14:textId="77777777" w:rsidR="00AB568C" w:rsidRPr="00CD5AB3" w:rsidRDefault="00AB568C" w:rsidP="00AB568C">
            <w:r w:rsidRPr="00CD5AB3">
              <w:rPr>
                <w:lang w:eastAsia="en-GB"/>
              </w:rPr>
              <w:t>Należy podać numer dokumentu dodatkowego związanego z e-DD</w:t>
            </w:r>
          </w:p>
        </w:tc>
        <w:tc>
          <w:tcPr>
            <w:tcW w:w="1609" w:type="dxa"/>
            <w:gridSpan w:val="3"/>
          </w:tcPr>
          <w:p w14:paraId="2ECF8A90" w14:textId="77777777" w:rsidR="00AB568C" w:rsidRPr="00CD5AB3" w:rsidRDefault="00AB568C" w:rsidP="00AB568C">
            <w:pPr>
              <w:pStyle w:val="pqiTabBody"/>
            </w:pPr>
            <w:r w:rsidRPr="00CD5AB3">
              <w:t>an50</w:t>
            </w:r>
          </w:p>
        </w:tc>
      </w:tr>
      <w:tr w:rsidR="00AB568C" w:rsidRPr="00CD5AB3" w14:paraId="19E0069A" w14:textId="77777777" w:rsidTr="00755640">
        <w:tc>
          <w:tcPr>
            <w:tcW w:w="328" w:type="dxa"/>
          </w:tcPr>
          <w:p w14:paraId="01484AA8" w14:textId="77777777" w:rsidR="00AB568C" w:rsidRPr="00CD5AB3" w:rsidRDefault="00AB568C" w:rsidP="00AB568C">
            <w:pPr>
              <w:pStyle w:val="pqiTabBody"/>
              <w:rPr>
                <w:b/>
              </w:rPr>
            </w:pPr>
          </w:p>
        </w:tc>
        <w:tc>
          <w:tcPr>
            <w:tcW w:w="603" w:type="dxa"/>
            <w:gridSpan w:val="2"/>
          </w:tcPr>
          <w:p w14:paraId="4D64C0B5" w14:textId="77777777" w:rsidR="00AB568C" w:rsidRPr="00CD5AB3" w:rsidRDefault="00AB568C" w:rsidP="00AB568C">
            <w:pPr>
              <w:pStyle w:val="pqiTabBody"/>
              <w:rPr>
                <w:i/>
              </w:rPr>
            </w:pPr>
            <w:r w:rsidRPr="00CD5AB3">
              <w:rPr>
                <w:i/>
              </w:rPr>
              <w:t>b</w:t>
            </w:r>
          </w:p>
        </w:tc>
        <w:tc>
          <w:tcPr>
            <w:tcW w:w="4563" w:type="dxa"/>
            <w:gridSpan w:val="2"/>
          </w:tcPr>
          <w:p w14:paraId="2D41CA01" w14:textId="77777777" w:rsidR="00AB568C" w:rsidRPr="00CD5AB3" w:rsidRDefault="00AB568C" w:rsidP="00AB568C">
            <w:pPr>
              <w:pStyle w:val="pqiTabBody"/>
            </w:pPr>
            <w:r w:rsidRPr="00CD5AB3">
              <w:t>Data dokumentu dodatkowego</w:t>
            </w:r>
          </w:p>
          <w:p w14:paraId="4FEF5D08" w14:textId="6CDD63A9" w:rsidR="00AB568C" w:rsidRPr="00CD5AB3" w:rsidRDefault="008F5327" w:rsidP="00AB568C">
            <w:pPr>
              <w:pStyle w:val="pqiTabBody"/>
            </w:pPr>
            <w:ins w:id="192" w:author="Osowska Agnieszka" w:date="2022-08-29T13:55:00Z">
              <w:r w:rsidRPr="008F5327">
                <w:rPr>
                  <w:rFonts w:ascii="Courier New" w:hAnsi="Courier New" w:cs="Courier New"/>
                  <w:noProof/>
                  <w:color w:val="0000FF"/>
                </w:rPr>
                <w:t>AdditionalDocumentDate</w:t>
              </w:r>
            </w:ins>
          </w:p>
        </w:tc>
        <w:tc>
          <w:tcPr>
            <w:tcW w:w="761" w:type="dxa"/>
            <w:gridSpan w:val="3"/>
          </w:tcPr>
          <w:p w14:paraId="2CD0DF7D" w14:textId="77777777" w:rsidR="00AB568C" w:rsidRPr="00CD5AB3" w:rsidRDefault="00AB568C" w:rsidP="00AB568C">
            <w:pPr>
              <w:pStyle w:val="pqiTabBody"/>
            </w:pPr>
            <w:r w:rsidRPr="00CD5AB3">
              <w:t>O</w:t>
            </w:r>
          </w:p>
        </w:tc>
        <w:tc>
          <w:tcPr>
            <w:tcW w:w="2690" w:type="dxa"/>
            <w:gridSpan w:val="2"/>
          </w:tcPr>
          <w:p w14:paraId="641A813F" w14:textId="77777777" w:rsidR="00AB568C" w:rsidRPr="00CD5AB3" w:rsidRDefault="00AB568C" w:rsidP="00AB568C">
            <w:pPr>
              <w:pStyle w:val="pqiTabBody"/>
            </w:pPr>
          </w:p>
        </w:tc>
        <w:tc>
          <w:tcPr>
            <w:tcW w:w="3212" w:type="dxa"/>
          </w:tcPr>
          <w:p w14:paraId="67DD289F" w14:textId="77777777" w:rsidR="00AB568C" w:rsidRPr="00CD5AB3" w:rsidRDefault="00AB568C" w:rsidP="00AB568C">
            <w:pPr>
              <w:pStyle w:val="pqiTabBody"/>
            </w:pPr>
            <w:r w:rsidRPr="00CD5AB3">
              <w:t>Należy podać datę dokumentu dodatkowego, jeśli dotyczy</w:t>
            </w:r>
          </w:p>
        </w:tc>
        <w:tc>
          <w:tcPr>
            <w:tcW w:w="1609" w:type="dxa"/>
            <w:gridSpan w:val="3"/>
          </w:tcPr>
          <w:p w14:paraId="2A6C5AB1" w14:textId="77777777" w:rsidR="00AB568C" w:rsidRPr="00CD5AB3" w:rsidRDefault="00AB568C" w:rsidP="00AB568C">
            <w:pPr>
              <w:pStyle w:val="pqiTabBody"/>
            </w:pPr>
            <w:r w:rsidRPr="00CD5AB3">
              <w:t>date</w:t>
            </w:r>
          </w:p>
        </w:tc>
      </w:tr>
      <w:tr w:rsidR="00AB568C" w:rsidRPr="00CD5AB3" w14:paraId="5DEB3C8D" w14:textId="77777777" w:rsidTr="00755640">
        <w:tc>
          <w:tcPr>
            <w:tcW w:w="328" w:type="dxa"/>
          </w:tcPr>
          <w:p w14:paraId="0D68DCF8" w14:textId="683970B6" w:rsidR="00AB568C" w:rsidRPr="00CD5AB3" w:rsidRDefault="00AB568C" w:rsidP="00AB568C">
            <w:pPr>
              <w:pStyle w:val="pqiTabBody"/>
              <w:rPr>
                <w:b/>
              </w:rPr>
            </w:pPr>
          </w:p>
        </w:tc>
        <w:tc>
          <w:tcPr>
            <w:tcW w:w="603" w:type="dxa"/>
            <w:gridSpan w:val="2"/>
          </w:tcPr>
          <w:p w14:paraId="0AF1CD8B" w14:textId="3833CF18" w:rsidR="00AB568C" w:rsidRPr="00CD5AB3" w:rsidRDefault="00AB568C" w:rsidP="00AB568C">
            <w:pPr>
              <w:pStyle w:val="pqiTabBody"/>
              <w:rPr>
                <w:i/>
              </w:rPr>
            </w:pPr>
            <w:r>
              <w:rPr>
                <w:i/>
              </w:rPr>
              <w:t>c</w:t>
            </w:r>
          </w:p>
        </w:tc>
        <w:tc>
          <w:tcPr>
            <w:tcW w:w="4563" w:type="dxa"/>
            <w:gridSpan w:val="2"/>
          </w:tcPr>
          <w:p w14:paraId="796710DA" w14:textId="77777777" w:rsidR="00AB568C" w:rsidRPr="00CD5AB3" w:rsidRDefault="00AB568C" w:rsidP="00AB568C">
            <w:pPr>
              <w:pStyle w:val="pqiTabBody"/>
            </w:pPr>
            <w:r w:rsidRPr="00CD5AB3">
              <w:t>Dodatkowe informacje</w:t>
            </w:r>
          </w:p>
          <w:p w14:paraId="01FE86B7" w14:textId="77777777" w:rsidR="00AB568C" w:rsidRPr="00CD5AB3" w:rsidRDefault="00AB568C" w:rsidP="00AB568C">
            <w:pPr>
              <w:pStyle w:val="pqiTabBody"/>
            </w:pPr>
            <w:r w:rsidRPr="00CD5AB3">
              <w:rPr>
                <w:rFonts w:ascii="Courier New" w:hAnsi="Courier New" w:cs="Courier New"/>
                <w:noProof/>
                <w:color w:val="0000FF"/>
              </w:rPr>
              <w:t>ComplementaryInformation</w:t>
            </w:r>
          </w:p>
        </w:tc>
        <w:tc>
          <w:tcPr>
            <w:tcW w:w="761" w:type="dxa"/>
            <w:gridSpan w:val="3"/>
          </w:tcPr>
          <w:p w14:paraId="1C82D65A" w14:textId="77777777" w:rsidR="00AB568C" w:rsidRPr="00CD5AB3" w:rsidRDefault="00AB568C" w:rsidP="00AB568C">
            <w:pPr>
              <w:pStyle w:val="pqiTabBody"/>
            </w:pPr>
            <w:r w:rsidRPr="00CD5AB3">
              <w:t>O</w:t>
            </w:r>
          </w:p>
        </w:tc>
        <w:tc>
          <w:tcPr>
            <w:tcW w:w="2690" w:type="dxa"/>
            <w:gridSpan w:val="2"/>
          </w:tcPr>
          <w:p w14:paraId="6265F331" w14:textId="77777777" w:rsidR="00AB568C" w:rsidRPr="00CD5AB3" w:rsidRDefault="00AB568C" w:rsidP="00AB568C">
            <w:pPr>
              <w:pStyle w:val="pqiTabBody"/>
            </w:pPr>
          </w:p>
        </w:tc>
        <w:tc>
          <w:tcPr>
            <w:tcW w:w="3212" w:type="dxa"/>
          </w:tcPr>
          <w:p w14:paraId="7C2F8DFE" w14:textId="77777777" w:rsidR="00AB568C" w:rsidRPr="00CD5AB3" w:rsidRDefault="00AB568C" w:rsidP="00AB568C">
            <w:r w:rsidRPr="00CD5AB3">
              <w:t>Należy podać wszelkie informacje dodatkowe dla dokumentu (jeśli dotyczy)</w:t>
            </w:r>
          </w:p>
        </w:tc>
        <w:tc>
          <w:tcPr>
            <w:tcW w:w="1609" w:type="dxa"/>
            <w:gridSpan w:val="3"/>
          </w:tcPr>
          <w:p w14:paraId="47673864" w14:textId="77777777" w:rsidR="00AB568C" w:rsidRPr="00CD5AB3" w:rsidRDefault="00AB568C" w:rsidP="00AB568C">
            <w:pPr>
              <w:pStyle w:val="pqiTabBody"/>
            </w:pPr>
            <w:r w:rsidRPr="00CD5AB3">
              <w:t>an..350</w:t>
            </w:r>
          </w:p>
        </w:tc>
      </w:tr>
      <w:tr w:rsidR="00AB568C" w:rsidRPr="00CD5AB3" w14:paraId="62A37973" w14:textId="77777777" w:rsidTr="00755640">
        <w:tc>
          <w:tcPr>
            <w:tcW w:w="328" w:type="dxa"/>
          </w:tcPr>
          <w:p w14:paraId="247EE077" w14:textId="77777777" w:rsidR="00AB568C" w:rsidRPr="00CD5AB3" w:rsidRDefault="00AB568C" w:rsidP="00AB568C">
            <w:pPr>
              <w:pStyle w:val="pqiTabBody"/>
              <w:rPr>
                <w:b/>
              </w:rPr>
            </w:pPr>
          </w:p>
        </w:tc>
        <w:tc>
          <w:tcPr>
            <w:tcW w:w="603" w:type="dxa"/>
            <w:gridSpan w:val="2"/>
          </w:tcPr>
          <w:p w14:paraId="3275F6A5" w14:textId="77777777" w:rsidR="00AB568C" w:rsidRPr="00CD5AB3" w:rsidRDefault="00AB568C" w:rsidP="00AB568C">
            <w:pPr>
              <w:pStyle w:val="pqiTabBody"/>
              <w:rPr>
                <w:i/>
              </w:rPr>
            </w:pPr>
          </w:p>
        </w:tc>
        <w:tc>
          <w:tcPr>
            <w:tcW w:w="4563" w:type="dxa"/>
            <w:gridSpan w:val="2"/>
          </w:tcPr>
          <w:p w14:paraId="7283E15E" w14:textId="77777777" w:rsidR="00AB568C" w:rsidRPr="00CD5AB3" w:rsidRDefault="00AB568C" w:rsidP="00AB568C">
            <w:pPr>
              <w:pStyle w:val="pqiTabBody"/>
            </w:pPr>
            <w:r w:rsidRPr="00CD5AB3">
              <w:t xml:space="preserve">JĘZYK ELEMENTU </w:t>
            </w:r>
          </w:p>
          <w:p w14:paraId="4869D3A6" w14:textId="77777777" w:rsidR="00AB568C" w:rsidRPr="00CD5AB3" w:rsidRDefault="00AB568C" w:rsidP="00AB568C">
            <w:pPr>
              <w:pStyle w:val="pqiTabBody"/>
            </w:pPr>
            <w:r w:rsidRPr="00CD5AB3">
              <w:rPr>
                <w:rFonts w:ascii="Courier New" w:hAnsi="Courier New" w:cs="Courier New"/>
                <w:noProof/>
                <w:color w:val="0000FF"/>
              </w:rPr>
              <w:t>@language</w:t>
            </w:r>
          </w:p>
        </w:tc>
        <w:tc>
          <w:tcPr>
            <w:tcW w:w="761" w:type="dxa"/>
            <w:gridSpan w:val="3"/>
          </w:tcPr>
          <w:p w14:paraId="1EE974ED" w14:textId="77777777" w:rsidR="00AB568C" w:rsidRPr="00CD5AB3" w:rsidRDefault="00AB568C" w:rsidP="00AB568C">
            <w:pPr>
              <w:pStyle w:val="pqiTabBody"/>
            </w:pPr>
            <w:r w:rsidRPr="00CD5AB3">
              <w:t>D</w:t>
            </w:r>
          </w:p>
        </w:tc>
        <w:tc>
          <w:tcPr>
            <w:tcW w:w="2690" w:type="dxa"/>
            <w:gridSpan w:val="2"/>
          </w:tcPr>
          <w:p w14:paraId="7D3777F8" w14:textId="77777777" w:rsidR="00AB568C" w:rsidRPr="00CD5AB3" w:rsidRDefault="00AB568C" w:rsidP="00AB568C">
            <w:pPr>
              <w:pStyle w:val="pqiTabBody"/>
            </w:pPr>
            <w:r w:rsidRPr="00CD5AB3">
              <w:t>„R”, jeżeli stosuje się pole tekstowe „ComplementaryInformation”.</w:t>
            </w:r>
          </w:p>
        </w:tc>
        <w:tc>
          <w:tcPr>
            <w:tcW w:w="3212" w:type="dxa"/>
          </w:tcPr>
          <w:p w14:paraId="5402570F" w14:textId="77777777" w:rsidR="00AB568C" w:rsidRPr="00CD5AB3" w:rsidRDefault="00AB568C" w:rsidP="00AB568C">
            <w:pPr>
              <w:pStyle w:val="pqiTabBody"/>
            </w:pPr>
            <w:r w:rsidRPr="00CD5AB3">
              <w:t>Atrybut.</w:t>
            </w:r>
          </w:p>
          <w:p w14:paraId="78D2BEED" w14:textId="77777777" w:rsidR="00AB568C" w:rsidRPr="00CD5AB3" w:rsidRDefault="00AB568C" w:rsidP="00AB568C">
            <w:r w:rsidRPr="00CD5AB3">
              <w:t>Wartość ze słownika „Kody języka (Language codes)”.</w:t>
            </w:r>
          </w:p>
        </w:tc>
        <w:tc>
          <w:tcPr>
            <w:tcW w:w="1609" w:type="dxa"/>
            <w:gridSpan w:val="3"/>
          </w:tcPr>
          <w:p w14:paraId="47F37A31" w14:textId="77777777" w:rsidR="00AB568C" w:rsidRPr="00CD5AB3" w:rsidRDefault="00AB568C" w:rsidP="00AB568C">
            <w:pPr>
              <w:pStyle w:val="pqiTabBody"/>
            </w:pPr>
            <w:r w:rsidRPr="00CD5AB3">
              <w:t>a2</w:t>
            </w:r>
          </w:p>
        </w:tc>
      </w:tr>
    </w:tbl>
    <w:p w14:paraId="34770DD7" w14:textId="77777777" w:rsidR="0002000D" w:rsidRPr="00CD5AB3" w:rsidRDefault="0002000D" w:rsidP="004F7856">
      <w:pPr>
        <w:pStyle w:val="pqiChpHeadNum2"/>
        <w:numPr>
          <w:ilvl w:val="0"/>
          <w:numId w:val="0"/>
        </w:numPr>
        <w:ind w:left="737"/>
        <w:rPr>
          <w:lang w:eastAsia="en-GB"/>
        </w:rPr>
      </w:pPr>
      <w:r w:rsidRPr="00CD5AB3">
        <w:rPr>
          <w:lang w:eastAsia="en-GB"/>
        </w:rPr>
        <w:br w:type="page"/>
      </w:r>
    </w:p>
    <w:p w14:paraId="3F2EE349" w14:textId="0F68FF5E" w:rsidR="00A645E0" w:rsidRPr="00CD5AB3" w:rsidRDefault="00A645E0">
      <w:pPr>
        <w:pStyle w:val="pqiChpHeadNum2"/>
      </w:pPr>
      <w:bookmarkStart w:id="193" w:name="_Toc526429217"/>
      <w:bookmarkStart w:id="194" w:name="_Toc528064583"/>
      <w:bookmarkStart w:id="195" w:name="_Toc97636636"/>
      <w:bookmarkStart w:id="196" w:name="_Toc440621712"/>
      <w:bookmarkStart w:id="197" w:name="_Toc477726253"/>
      <w:bookmarkStart w:id="198" w:name="_Toc379453957"/>
      <w:bookmarkEnd w:id="184"/>
      <w:r w:rsidRPr="00CD5AB3">
        <w:lastRenderedPageBreak/>
        <w:t>DD801B – Dokument e-DD B</w:t>
      </w:r>
      <w:bookmarkEnd w:id="193"/>
      <w:bookmarkEnd w:id="194"/>
      <w:bookmarkEnd w:id="195"/>
    </w:p>
    <w:p w14:paraId="4A1977B7" w14:textId="1ADEDBC4" w:rsidR="002A6E7F" w:rsidRPr="00CD5AB3" w:rsidRDefault="00551F1F" w:rsidP="002A6E7F">
      <w:pPr>
        <w:pStyle w:val="pqiText"/>
      </w:pPr>
      <w:r w:rsidRPr="00551F1F">
        <w:t xml:space="preserve"> </w:t>
      </w:r>
      <w:r>
        <w:t>Komunikat otrzymywany tylko przy przemieszczeniach LPG</w:t>
      </w:r>
      <w:r w:rsidR="00DE2CD3">
        <w:t xml:space="preserve">, </w:t>
      </w:r>
      <w:r>
        <w:t>paliwa lotniczego</w:t>
      </w:r>
      <w:r w:rsidR="00DE2CD3">
        <w:t>, żeglugowego oraz wyrobów ze stawką zerową</w:t>
      </w:r>
      <w:r w:rsidR="00AC70C0">
        <w:t>.</w:t>
      </w:r>
    </w:p>
    <w:tbl>
      <w:tblPr>
        <w:tblW w:w="1376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92"/>
        <w:gridCol w:w="539"/>
        <w:gridCol w:w="4563"/>
        <w:gridCol w:w="761"/>
        <w:gridCol w:w="2690"/>
        <w:gridCol w:w="3212"/>
        <w:gridCol w:w="1609"/>
      </w:tblGrid>
      <w:tr w:rsidR="002A6E7F" w:rsidRPr="00CD5AB3" w14:paraId="50A49910" w14:textId="77777777" w:rsidTr="001F5559">
        <w:trPr>
          <w:tblHeader/>
        </w:trPr>
        <w:tc>
          <w:tcPr>
            <w:tcW w:w="392" w:type="dxa"/>
            <w:shd w:val="clear" w:color="auto" w:fill="F3F3F3"/>
            <w:vAlign w:val="center"/>
          </w:tcPr>
          <w:p w14:paraId="4E297282" w14:textId="77777777" w:rsidR="002A6E7F" w:rsidRPr="00CD5AB3" w:rsidRDefault="002A6E7F" w:rsidP="0029674E">
            <w:pPr>
              <w:pStyle w:val="pqiTabBody"/>
            </w:pPr>
            <w:r w:rsidRPr="00CD5AB3">
              <w:br w:type="page"/>
            </w:r>
            <w:r w:rsidRPr="00CD5AB3">
              <w:br w:type="page"/>
              <w:t>A</w:t>
            </w:r>
          </w:p>
        </w:tc>
        <w:tc>
          <w:tcPr>
            <w:tcW w:w="539" w:type="dxa"/>
            <w:shd w:val="clear" w:color="auto" w:fill="F3F3F3"/>
            <w:vAlign w:val="center"/>
          </w:tcPr>
          <w:p w14:paraId="271AB1BB" w14:textId="77777777" w:rsidR="002A6E7F" w:rsidRPr="00CD5AB3" w:rsidRDefault="002A6E7F" w:rsidP="0029674E">
            <w:pPr>
              <w:pStyle w:val="pqiTabBody"/>
            </w:pPr>
            <w:r w:rsidRPr="00CD5AB3">
              <w:t>B</w:t>
            </w:r>
          </w:p>
        </w:tc>
        <w:tc>
          <w:tcPr>
            <w:tcW w:w="4563" w:type="dxa"/>
            <w:shd w:val="clear" w:color="auto" w:fill="F3F3F3"/>
            <w:vAlign w:val="center"/>
          </w:tcPr>
          <w:p w14:paraId="462117DE" w14:textId="77777777" w:rsidR="002A6E7F" w:rsidRPr="00CD5AB3" w:rsidRDefault="002A6E7F" w:rsidP="0029674E">
            <w:pPr>
              <w:pStyle w:val="pqiTabBody"/>
            </w:pPr>
            <w:r w:rsidRPr="00CD5AB3">
              <w:t>C</w:t>
            </w:r>
          </w:p>
        </w:tc>
        <w:tc>
          <w:tcPr>
            <w:tcW w:w="761" w:type="dxa"/>
            <w:shd w:val="clear" w:color="auto" w:fill="F3F3F3"/>
            <w:vAlign w:val="center"/>
          </w:tcPr>
          <w:p w14:paraId="7E9D7DAE" w14:textId="77777777" w:rsidR="002A6E7F" w:rsidRPr="00CD5AB3" w:rsidRDefault="002A6E7F" w:rsidP="0029674E">
            <w:pPr>
              <w:pStyle w:val="pqiTabBody"/>
            </w:pPr>
            <w:r w:rsidRPr="00CD5AB3">
              <w:t>D</w:t>
            </w:r>
          </w:p>
        </w:tc>
        <w:tc>
          <w:tcPr>
            <w:tcW w:w="2690" w:type="dxa"/>
            <w:shd w:val="clear" w:color="auto" w:fill="F3F3F3"/>
            <w:vAlign w:val="center"/>
          </w:tcPr>
          <w:p w14:paraId="7AEB7AD6" w14:textId="77777777" w:rsidR="002A6E7F" w:rsidRPr="00CD5AB3" w:rsidRDefault="002A6E7F" w:rsidP="0029674E">
            <w:pPr>
              <w:pStyle w:val="pqiTabBody"/>
            </w:pPr>
            <w:r w:rsidRPr="00CD5AB3">
              <w:t>E</w:t>
            </w:r>
          </w:p>
        </w:tc>
        <w:tc>
          <w:tcPr>
            <w:tcW w:w="3212" w:type="dxa"/>
            <w:shd w:val="clear" w:color="auto" w:fill="F3F3F3"/>
            <w:vAlign w:val="center"/>
          </w:tcPr>
          <w:p w14:paraId="36D4630C" w14:textId="77777777" w:rsidR="002A6E7F" w:rsidRPr="00CD5AB3" w:rsidRDefault="002A6E7F" w:rsidP="0029674E">
            <w:pPr>
              <w:pStyle w:val="pqiTabBody"/>
            </w:pPr>
            <w:r w:rsidRPr="00CD5AB3">
              <w:t>F</w:t>
            </w:r>
          </w:p>
        </w:tc>
        <w:tc>
          <w:tcPr>
            <w:tcW w:w="1609" w:type="dxa"/>
            <w:shd w:val="clear" w:color="auto" w:fill="F3F3F3"/>
            <w:vAlign w:val="center"/>
          </w:tcPr>
          <w:p w14:paraId="0CE88E37" w14:textId="77777777" w:rsidR="002A6E7F" w:rsidRPr="00CD5AB3" w:rsidRDefault="002A6E7F" w:rsidP="0029674E">
            <w:pPr>
              <w:pStyle w:val="pqiTabBody"/>
            </w:pPr>
            <w:r w:rsidRPr="00CD5AB3">
              <w:t>G</w:t>
            </w:r>
          </w:p>
        </w:tc>
      </w:tr>
      <w:tr w:rsidR="002A6E7F" w:rsidRPr="007621D0" w14:paraId="32F27D0B" w14:textId="77777777" w:rsidTr="0029674E">
        <w:tc>
          <w:tcPr>
            <w:tcW w:w="13766" w:type="dxa"/>
            <w:gridSpan w:val="7"/>
          </w:tcPr>
          <w:p w14:paraId="5590E6C8" w14:textId="6711FF06" w:rsidR="002A6E7F" w:rsidRPr="00CD5AB3" w:rsidRDefault="002A6E7F" w:rsidP="0029674E">
            <w:pPr>
              <w:pStyle w:val="pqiTabHead"/>
              <w:rPr>
                <w:lang w:val="en-US"/>
              </w:rPr>
            </w:pPr>
            <w:r w:rsidRPr="00CD5AB3">
              <w:rPr>
                <w:lang w:val="en-US"/>
              </w:rPr>
              <w:t>DD801</w:t>
            </w:r>
            <w:r w:rsidR="009C50E1">
              <w:rPr>
                <w:lang w:val="en-US"/>
              </w:rPr>
              <w:t>B</w:t>
            </w:r>
            <w:r w:rsidRPr="00CD5AB3">
              <w:rPr>
                <w:lang w:val="en-US"/>
              </w:rPr>
              <w:t xml:space="preserve"> – C_EDD_VAL – Dokument e-DD.</w:t>
            </w:r>
          </w:p>
        </w:tc>
      </w:tr>
      <w:tr w:rsidR="002A6E7F" w:rsidRPr="00CD5AB3" w14:paraId="294D9D45" w14:textId="77777777" w:rsidTr="0029674E">
        <w:tc>
          <w:tcPr>
            <w:tcW w:w="931" w:type="dxa"/>
            <w:gridSpan w:val="2"/>
          </w:tcPr>
          <w:p w14:paraId="1BB3E88A" w14:textId="77777777" w:rsidR="002A6E7F" w:rsidRPr="00CD5AB3" w:rsidRDefault="002A6E7F" w:rsidP="0029674E">
            <w:pPr>
              <w:pStyle w:val="pqiTabBody"/>
              <w:rPr>
                <w:b/>
                <w:i/>
                <w:lang w:val="en-US"/>
              </w:rPr>
            </w:pPr>
          </w:p>
        </w:tc>
        <w:tc>
          <w:tcPr>
            <w:tcW w:w="4563" w:type="dxa"/>
          </w:tcPr>
          <w:p w14:paraId="5FECABEE" w14:textId="77777777" w:rsidR="002A6E7F" w:rsidRPr="00CD5AB3" w:rsidRDefault="002A6E7F" w:rsidP="0029674E">
            <w:pPr>
              <w:pStyle w:val="pqiTabBody"/>
              <w:rPr>
                <w:b/>
              </w:rPr>
            </w:pPr>
            <w:r w:rsidRPr="00CD5AB3">
              <w:rPr>
                <w:b/>
              </w:rPr>
              <w:t>&lt;NAGŁÓWEK&gt;</w:t>
            </w:r>
          </w:p>
          <w:p w14:paraId="158CB356" w14:textId="42668341" w:rsidR="002A6E7F" w:rsidRPr="00CD5AB3" w:rsidRDefault="002A6E7F" w:rsidP="0029674E">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DD801</w:t>
            </w:r>
            <w:r w:rsidR="009C50E1">
              <w:rPr>
                <w:rFonts w:ascii="Courier New" w:hAnsi="Courier New" w:cs="Courier New"/>
                <w:noProof/>
                <w:color w:val="0000FF"/>
              </w:rPr>
              <w:t>B</w:t>
            </w:r>
            <w:r w:rsidRPr="00CD5AB3">
              <w:rPr>
                <w:rFonts w:ascii="Courier New" w:hAnsi="Courier New"/>
                <w:color w:val="0000FF"/>
              </w:rPr>
              <w:t>/Header</w:t>
            </w:r>
          </w:p>
        </w:tc>
        <w:tc>
          <w:tcPr>
            <w:tcW w:w="761" w:type="dxa"/>
          </w:tcPr>
          <w:p w14:paraId="51C8B6F8" w14:textId="77777777" w:rsidR="002A6E7F" w:rsidRPr="00CD5AB3" w:rsidRDefault="002A6E7F" w:rsidP="0029674E">
            <w:pPr>
              <w:pStyle w:val="pqiTabBody"/>
              <w:rPr>
                <w:b/>
              </w:rPr>
            </w:pPr>
            <w:r w:rsidRPr="00CD5AB3">
              <w:rPr>
                <w:b/>
              </w:rPr>
              <w:t>R</w:t>
            </w:r>
          </w:p>
        </w:tc>
        <w:tc>
          <w:tcPr>
            <w:tcW w:w="2690" w:type="dxa"/>
          </w:tcPr>
          <w:p w14:paraId="1C2021EF" w14:textId="77777777" w:rsidR="002A6E7F" w:rsidRPr="00CD5AB3" w:rsidRDefault="002A6E7F" w:rsidP="0029674E">
            <w:pPr>
              <w:pStyle w:val="pqiTabBody"/>
              <w:rPr>
                <w:b/>
              </w:rPr>
            </w:pPr>
          </w:p>
        </w:tc>
        <w:tc>
          <w:tcPr>
            <w:tcW w:w="3212" w:type="dxa"/>
          </w:tcPr>
          <w:p w14:paraId="17C29F80" w14:textId="77777777" w:rsidR="002A6E7F" w:rsidRPr="00CD5AB3" w:rsidRDefault="002A6E7F" w:rsidP="0029674E">
            <w:pPr>
              <w:pStyle w:val="pqiTabBody"/>
              <w:rPr>
                <w:b/>
              </w:rPr>
            </w:pPr>
          </w:p>
        </w:tc>
        <w:tc>
          <w:tcPr>
            <w:tcW w:w="1609" w:type="dxa"/>
          </w:tcPr>
          <w:p w14:paraId="206DA487" w14:textId="77777777" w:rsidR="002A6E7F" w:rsidRPr="00CD5AB3" w:rsidRDefault="002A6E7F" w:rsidP="0029674E">
            <w:pPr>
              <w:pStyle w:val="pqiTabBody"/>
              <w:rPr>
                <w:b/>
              </w:rPr>
            </w:pPr>
            <w:r w:rsidRPr="00CD5AB3">
              <w:rPr>
                <w:b/>
              </w:rPr>
              <w:t>1x</w:t>
            </w:r>
          </w:p>
        </w:tc>
      </w:tr>
      <w:tr w:rsidR="002A6E7F" w:rsidRPr="00CD5AB3" w14:paraId="1BB38897" w14:textId="77777777" w:rsidTr="0029674E">
        <w:tc>
          <w:tcPr>
            <w:tcW w:w="13766" w:type="dxa"/>
            <w:gridSpan w:val="7"/>
          </w:tcPr>
          <w:p w14:paraId="21972BD2" w14:textId="77777777" w:rsidR="002A6E7F" w:rsidRPr="00CD5AB3" w:rsidRDefault="002A6E7F" w:rsidP="0029674E">
            <w:pPr>
              <w:pStyle w:val="pqiTabBody"/>
            </w:pPr>
            <w:r w:rsidRPr="00CD5AB3">
              <w:t>Wszystkie elementy począwszy od poniższego zawarte są w elemencie:</w:t>
            </w:r>
          </w:p>
          <w:p w14:paraId="3F78E344" w14:textId="190053B1" w:rsidR="002A6E7F" w:rsidRPr="00CD5AB3" w:rsidRDefault="002A6E7F" w:rsidP="0029674E">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DD801</w:t>
            </w:r>
            <w:r w:rsidR="009C50E1">
              <w:rPr>
                <w:rFonts w:ascii="Courier New" w:hAnsi="Courier New" w:cs="Courier New"/>
                <w:noProof/>
                <w:color w:val="0000FF"/>
              </w:rPr>
              <w:t>B</w:t>
            </w:r>
            <w:r w:rsidRPr="00CD5AB3">
              <w:rPr>
                <w:rFonts w:ascii="Courier New" w:hAnsi="Courier New"/>
                <w:color w:val="0000FF"/>
              </w:rPr>
              <w:t>/Body/EDDContainer</w:t>
            </w:r>
          </w:p>
        </w:tc>
      </w:tr>
      <w:tr w:rsidR="002A6E7F" w:rsidRPr="00CD5AB3" w14:paraId="2CED9494" w14:textId="77777777" w:rsidTr="0029674E">
        <w:tc>
          <w:tcPr>
            <w:tcW w:w="931" w:type="dxa"/>
            <w:gridSpan w:val="2"/>
          </w:tcPr>
          <w:p w14:paraId="518BB703" w14:textId="77777777" w:rsidR="002A6E7F" w:rsidRPr="00CD5AB3" w:rsidRDefault="002A6E7F" w:rsidP="0029674E">
            <w:pPr>
              <w:pStyle w:val="pqiTabHead"/>
            </w:pPr>
            <w:r w:rsidRPr="00CD5AB3">
              <w:t>1</w:t>
            </w:r>
          </w:p>
        </w:tc>
        <w:tc>
          <w:tcPr>
            <w:tcW w:w="4563" w:type="dxa"/>
          </w:tcPr>
          <w:p w14:paraId="77F8C3BB" w14:textId="77777777" w:rsidR="002A6E7F" w:rsidRPr="00CD5AB3" w:rsidRDefault="002A6E7F" w:rsidP="0029674E">
            <w:pPr>
              <w:pStyle w:val="pqiTabHead"/>
            </w:pPr>
            <w:r w:rsidRPr="00CD5AB3">
              <w:t>Nagłówek dokumentu e-DD</w:t>
            </w:r>
          </w:p>
          <w:p w14:paraId="1D79CE61" w14:textId="77777777" w:rsidR="002A6E7F" w:rsidRPr="00CD5AB3" w:rsidRDefault="002A6E7F" w:rsidP="0029674E">
            <w:pPr>
              <w:pStyle w:val="pqiTabHead"/>
              <w:rPr>
                <w:rFonts w:ascii="Courier New" w:hAnsi="Courier New" w:cs="Courier New"/>
                <w:noProof/>
                <w:color w:val="0000FF"/>
              </w:rPr>
            </w:pPr>
            <w:r w:rsidRPr="00CD5AB3">
              <w:rPr>
                <w:rFonts w:ascii="Courier New" w:hAnsi="Courier New" w:cs="Courier New"/>
                <w:noProof/>
                <w:color w:val="0000FF"/>
              </w:rPr>
              <w:t>EDD</w:t>
            </w:r>
          </w:p>
        </w:tc>
        <w:tc>
          <w:tcPr>
            <w:tcW w:w="761" w:type="dxa"/>
          </w:tcPr>
          <w:p w14:paraId="64EF1303" w14:textId="77777777" w:rsidR="002A6E7F" w:rsidRPr="00CD5AB3" w:rsidRDefault="002A6E7F" w:rsidP="0029674E">
            <w:pPr>
              <w:pStyle w:val="pqiTabHead"/>
            </w:pPr>
            <w:r w:rsidRPr="00CD5AB3">
              <w:t>R</w:t>
            </w:r>
          </w:p>
        </w:tc>
        <w:tc>
          <w:tcPr>
            <w:tcW w:w="2690" w:type="dxa"/>
          </w:tcPr>
          <w:p w14:paraId="42B947A3" w14:textId="77777777" w:rsidR="002A6E7F" w:rsidRPr="00CD5AB3" w:rsidRDefault="002A6E7F" w:rsidP="0029674E">
            <w:pPr>
              <w:pStyle w:val="pqiTabHead"/>
            </w:pPr>
          </w:p>
        </w:tc>
        <w:tc>
          <w:tcPr>
            <w:tcW w:w="3212" w:type="dxa"/>
          </w:tcPr>
          <w:p w14:paraId="58FE011E" w14:textId="77777777" w:rsidR="002A6E7F" w:rsidRPr="00CD5AB3" w:rsidRDefault="002A6E7F" w:rsidP="0029674E">
            <w:pPr>
              <w:pStyle w:val="pqiTabHead"/>
            </w:pPr>
          </w:p>
        </w:tc>
        <w:tc>
          <w:tcPr>
            <w:tcW w:w="1609" w:type="dxa"/>
          </w:tcPr>
          <w:p w14:paraId="237DD1FD" w14:textId="77777777" w:rsidR="002A6E7F" w:rsidRPr="00CD5AB3" w:rsidRDefault="002A6E7F" w:rsidP="0029674E">
            <w:pPr>
              <w:pStyle w:val="pqiTabHead"/>
            </w:pPr>
            <w:r w:rsidRPr="00CD5AB3">
              <w:t>1x</w:t>
            </w:r>
          </w:p>
        </w:tc>
      </w:tr>
      <w:tr w:rsidR="002A6E7F" w:rsidRPr="00CD5AB3" w14:paraId="077C4F48" w14:textId="77777777" w:rsidTr="001F5559">
        <w:tc>
          <w:tcPr>
            <w:tcW w:w="392" w:type="dxa"/>
          </w:tcPr>
          <w:p w14:paraId="3169B80D" w14:textId="77777777" w:rsidR="002A6E7F" w:rsidRPr="00CD5AB3" w:rsidRDefault="002A6E7F" w:rsidP="0029674E">
            <w:pPr>
              <w:pStyle w:val="pqiTabBody"/>
              <w:rPr>
                <w:b/>
              </w:rPr>
            </w:pPr>
          </w:p>
        </w:tc>
        <w:tc>
          <w:tcPr>
            <w:tcW w:w="539" w:type="dxa"/>
          </w:tcPr>
          <w:p w14:paraId="3FC68CBC" w14:textId="77777777" w:rsidR="002A6E7F" w:rsidRPr="00CD5AB3" w:rsidRDefault="002A6E7F" w:rsidP="0029674E">
            <w:pPr>
              <w:pStyle w:val="pqiTabBody"/>
              <w:rPr>
                <w:i/>
              </w:rPr>
            </w:pPr>
            <w:r w:rsidRPr="00CD5AB3">
              <w:rPr>
                <w:i/>
              </w:rPr>
              <w:t>a</w:t>
            </w:r>
          </w:p>
        </w:tc>
        <w:tc>
          <w:tcPr>
            <w:tcW w:w="4563" w:type="dxa"/>
          </w:tcPr>
          <w:p w14:paraId="3F11E31C" w14:textId="77777777" w:rsidR="002A6E7F" w:rsidRPr="00CD5AB3" w:rsidRDefault="002A6E7F" w:rsidP="0029674E">
            <w:pPr>
              <w:pStyle w:val="pqiTabBody"/>
            </w:pPr>
            <w:r w:rsidRPr="00CD5AB3">
              <w:t>Numer DDARC</w:t>
            </w:r>
          </w:p>
          <w:p w14:paraId="2C4288B5" w14:textId="77777777" w:rsidR="002A6E7F" w:rsidRPr="00CD5AB3" w:rsidRDefault="002A6E7F" w:rsidP="0029674E">
            <w:pPr>
              <w:pStyle w:val="pqiTabBody"/>
              <w:rPr>
                <w:rFonts w:ascii="Courier New" w:hAnsi="Courier New" w:cs="Courier New"/>
                <w:noProof/>
                <w:color w:val="0000FF"/>
              </w:rPr>
            </w:pPr>
            <w:r w:rsidRPr="00CD5AB3">
              <w:rPr>
                <w:rFonts w:ascii="Courier New" w:hAnsi="Courier New" w:cs="Courier New"/>
                <w:noProof/>
                <w:color w:val="0000FF"/>
              </w:rPr>
              <w:t>DeliveryDocumentReference/</w:t>
            </w:r>
          </w:p>
          <w:p w14:paraId="0F8351F0" w14:textId="77777777" w:rsidR="002A6E7F" w:rsidRPr="00CD5AB3" w:rsidRDefault="002A6E7F" w:rsidP="0029674E">
            <w:pPr>
              <w:pStyle w:val="pqiTabBody"/>
            </w:pPr>
            <w:r w:rsidRPr="00CD5AB3">
              <w:rPr>
                <w:rFonts w:ascii="Courier New" w:hAnsi="Courier New" w:cs="Courier New"/>
                <w:noProof/>
                <w:color w:val="0000FF"/>
              </w:rPr>
              <w:t>DeliveryDocumentAdministrativeReferenceCode</w:t>
            </w:r>
          </w:p>
        </w:tc>
        <w:tc>
          <w:tcPr>
            <w:tcW w:w="761" w:type="dxa"/>
          </w:tcPr>
          <w:p w14:paraId="3BEB10EC" w14:textId="77777777" w:rsidR="002A6E7F" w:rsidRPr="00CD5AB3" w:rsidRDefault="002A6E7F" w:rsidP="0029674E">
            <w:pPr>
              <w:pStyle w:val="pqiTabBody"/>
            </w:pPr>
            <w:r w:rsidRPr="00CD5AB3">
              <w:t>R</w:t>
            </w:r>
          </w:p>
        </w:tc>
        <w:tc>
          <w:tcPr>
            <w:tcW w:w="2690" w:type="dxa"/>
          </w:tcPr>
          <w:p w14:paraId="43F4F212" w14:textId="77777777" w:rsidR="002A6E7F" w:rsidRPr="00CD5AB3" w:rsidRDefault="002A6E7F" w:rsidP="0029674E">
            <w:pPr>
              <w:pStyle w:val="pqiTabBody"/>
            </w:pPr>
          </w:p>
        </w:tc>
        <w:tc>
          <w:tcPr>
            <w:tcW w:w="3212" w:type="dxa"/>
          </w:tcPr>
          <w:p w14:paraId="26F76931" w14:textId="77777777" w:rsidR="002A6E7F" w:rsidRPr="00CD5AB3" w:rsidRDefault="002A6E7F" w:rsidP="0029674E">
            <w:pPr>
              <w:rPr>
                <w:lang w:eastAsia="en-GB"/>
              </w:rPr>
            </w:pPr>
            <w:r w:rsidRPr="00CD5AB3">
              <w:rPr>
                <w:lang w:eastAsia="en-GB"/>
              </w:rPr>
              <w:t>Numer DDARC nadany przez System EMCS PL 2</w:t>
            </w:r>
          </w:p>
        </w:tc>
        <w:tc>
          <w:tcPr>
            <w:tcW w:w="1609" w:type="dxa"/>
          </w:tcPr>
          <w:p w14:paraId="7C8B4FAB" w14:textId="77777777" w:rsidR="002A6E7F" w:rsidRPr="00CD5AB3" w:rsidRDefault="002A6E7F" w:rsidP="0029674E">
            <w:pPr>
              <w:pStyle w:val="pqiTabBody"/>
            </w:pPr>
            <w:r w:rsidRPr="00CD5AB3">
              <w:t>an21</w:t>
            </w:r>
          </w:p>
        </w:tc>
      </w:tr>
      <w:tr w:rsidR="002A6E7F" w:rsidRPr="00CD5AB3" w14:paraId="1F0E06C4" w14:textId="77777777" w:rsidTr="001F5559">
        <w:tc>
          <w:tcPr>
            <w:tcW w:w="392" w:type="dxa"/>
          </w:tcPr>
          <w:p w14:paraId="46FA2FE2" w14:textId="77777777" w:rsidR="002A6E7F" w:rsidRPr="00CD5AB3" w:rsidRDefault="002A6E7F" w:rsidP="0029674E">
            <w:pPr>
              <w:pStyle w:val="pqiTabBody"/>
              <w:rPr>
                <w:b/>
              </w:rPr>
            </w:pPr>
          </w:p>
        </w:tc>
        <w:tc>
          <w:tcPr>
            <w:tcW w:w="539" w:type="dxa"/>
          </w:tcPr>
          <w:p w14:paraId="070BC9D2" w14:textId="77777777" w:rsidR="002A6E7F" w:rsidRPr="00CD5AB3" w:rsidRDefault="002A6E7F" w:rsidP="0029674E">
            <w:pPr>
              <w:pStyle w:val="pqiTabBody"/>
              <w:rPr>
                <w:i/>
              </w:rPr>
            </w:pPr>
            <w:r w:rsidRPr="00CD5AB3">
              <w:rPr>
                <w:i/>
              </w:rPr>
              <w:t>b</w:t>
            </w:r>
          </w:p>
        </w:tc>
        <w:tc>
          <w:tcPr>
            <w:tcW w:w="4563" w:type="dxa"/>
          </w:tcPr>
          <w:p w14:paraId="6A4A3329" w14:textId="77777777" w:rsidR="002A6E7F" w:rsidRPr="00CD5AB3" w:rsidRDefault="002A6E7F" w:rsidP="0029674E">
            <w:pPr>
              <w:pStyle w:val="pqiTabBody"/>
            </w:pPr>
            <w:r w:rsidRPr="00CD5AB3">
              <w:t>Numer porządkowy</w:t>
            </w:r>
          </w:p>
          <w:p w14:paraId="3B999CBD" w14:textId="77777777" w:rsidR="002A6E7F" w:rsidRPr="00CD5AB3" w:rsidRDefault="002A6E7F" w:rsidP="0029674E">
            <w:pPr>
              <w:pStyle w:val="pqiTabBody"/>
              <w:rPr>
                <w:rFonts w:ascii="Courier New" w:hAnsi="Courier New" w:cs="Courier New"/>
                <w:noProof/>
                <w:color w:val="0000FF"/>
              </w:rPr>
            </w:pPr>
            <w:r w:rsidRPr="00CD5AB3">
              <w:rPr>
                <w:rFonts w:ascii="Courier New" w:hAnsi="Courier New" w:cs="Courier New"/>
                <w:noProof/>
                <w:color w:val="0000FF"/>
              </w:rPr>
              <w:t>DeliveryDocumentReference/</w:t>
            </w:r>
          </w:p>
          <w:p w14:paraId="0F1EC745" w14:textId="77777777" w:rsidR="002A6E7F" w:rsidRPr="00CD5AB3" w:rsidRDefault="002A6E7F" w:rsidP="0029674E">
            <w:pPr>
              <w:pStyle w:val="pqiTabBody"/>
            </w:pPr>
            <w:r w:rsidRPr="00CD5AB3">
              <w:rPr>
                <w:rFonts w:ascii="Courier New" w:hAnsi="Courier New" w:cs="Courier New"/>
                <w:noProof/>
                <w:color w:val="0000FF"/>
              </w:rPr>
              <w:t>SequenceNumber</w:t>
            </w:r>
          </w:p>
        </w:tc>
        <w:tc>
          <w:tcPr>
            <w:tcW w:w="761" w:type="dxa"/>
          </w:tcPr>
          <w:p w14:paraId="2ACF55EB" w14:textId="77777777" w:rsidR="002A6E7F" w:rsidRPr="00CD5AB3" w:rsidRDefault="002A6E7F" w:rsidP="0029674E">
            <w:pPr>
              <w:pStyle w:val="pqiTabBody"/>
            </w:pPr>
            <w:r w:rsidRPr="00CD5AB3">
              <w:t>R</w:t>
            </w:r>
          </w:p>
        </w:tc>
        <w:tc>
          <w:tcPr>
            <w:tcW w:w="2690" w:type="dxa"/>
          </w:tcPr>
          <w:p w14:paraId="6F1FE685" w14:textId="77777777" w:rsidR="002A6E7F" w:rsidRPr="00CD5AB3" w:rsidRDefault="002A6E7F" w:rsidP="0029674E">
            <w:pPr>
              <w:pStyle w:val="pqiTabBody"/>
            </w:pPr>
          </w:p>
        </w:tc>
        <w:tc>
          <w:tcPr>
            <w:tcW w:w="3212" w:type="dxa"/>
          </w:tcPr>
          <w:p w14:paraId="35DB6777" w14:textId="77777777" w:rsidR="002A6E7F" w:rsidRPr="00CD5AB3" w:rsidRDefault="002A6E7F" w:rsidP="0029674E">
            <w:pPr>
              <w:pStyle w:val="pqiTabBody"/>
            </w:pPr>
            <w:r w:rsidRPr="00CD5AB3">
              <w:rPr>
                <w:lang w:eastAsia="en-GB"/>
              </w:rPr>
              <w:t>Numer porządkowy dokumentu e-DD.</w:t>
            </w:r>
          </w:p>
        </w:tc>
        <w:tc>
          <w:tcPr>
            <w:tcW w:w="1609" w:type="dxa"/>
          </w:tcPr>
          <w:p w14:paraId="3D1D107B" w14:textId="77777777" w:rsidR="002A6E7F" w:rsidRPr="00CD5AB3" w:rsidRDefault="002A6E7F" w:rsidP="0029674E">
            <w:pPr>
              <w:pStyle w:val="pqiTabBody"/>
            </w:pPr>
            <w:r w:rsidRPr="00CD5AB3">
              <w:t>n..2</w:t>
            </w:r>
          </w:p>
        </w:tc>
      </w:tr>
      <w:tr w:rsidR="002A6E7F" w:rsidRPr="00CD5AB3" w14:paraId="14BBD46B" w14:textId="77777777" w:rsidTr="001F5559">
        <w:tc>
          <w:tcPr>
            <w:tcW w:w="392" w:type="dxa"/>
          </w:tcPr>
          <w:p w14:paraId="78265D00" w14:textId="77777777" w:rsidR="002A6E7F" w:rsidRPr="00CD5AB3" w:rsidRDefault="002A6E7F" w:rsidP="0029674E">
            <w:pPr>
              <w:pStyle w:val="pqiTabBody"/>
              <w:rPr>
                <w:b/>
              </w:rPr>
            </w:pPr>
          </w:p>
        </w:tc>
        <w:tc>
          <w:tcPr>
            <w:tcW w:w="539" w:type="dxa"/>
          </w:tcPr>
          <w:p w14:paraId="72CAB3FF" w14:textId="77777777" w:rsidR="002A6E7F" w:rsidRPr="00CD5AB3" w:rsidRDefault="002A6E7F" w:rsidP="0029674E">
            <w:pPr>
              <w:pStyle w:val="pqiTabBody"/>
              <w:rPr>
                <w:i/>
              </w:rPr>
            </w:pPr>
            <w:r w:rsidRPr="00CD5AB3">
              <w:rPr>
                <w:i/>
              </w:rPr>
              <w:t>c</w:t>
            </w:r>
          </w:p>
        </w:tc>
        <w:tc>
          <w:tcPr>
            <w:tcW w:w="4563" w:type="dxa"/>
          </w:tcPr>
          <w:p w14:paraId="65682629" w14:textId="77777777" w:rsidR="002A6E7F" w:rsidRPr="00CD5AB3" w:rsidRDefault="002A6E7F" w:rsidP="0029674E">
            <w:pPr>
              <w:pStyle w:val="pqiTabBody"/>
            </w:pPr>
            <w:r w:rsidRPr="00CD5AB3">
              <w:t>Lokalny nr referencyjny</w:t>
            </w:r>
          </w:p>
          <w:p w14:paraId="678CDBB8" w14:textId="77777777" w:rsidR="002A6E7F" w:rsidRPr="00CD5AB3" w:rsidRDefault="002A6E7F" w:rsidP="0029674E">
            <w:pPr>
              <w:pStyle w:val="pqiTabBody"/>
            </w:pPr>
            <w:r w:rsidRPr="00CD5AB3">
              <w:rPr>
                <w:rFonts w:ascii="Courier New" w:hAnsi="Courier New" w:cs="Courier New"/>
                <w:noProof/>
                <w:color w:val="0000FF"/>
              </w:rPr>
              <w:t>LocalReferenceNumber</w:t>
            </w:r>
          </w:p>
        </w:tc>
        <w:tc>
          <w:tcPr>
            <w:tcW w:w="761" w:type="dxa"/>
          </w:tcPr>
          <w:p w14:paraId="21D6001B" w14:textId="77777777" w:rsidR="002A6E7F" w:rsidRPr="00CD5AB3" w:rsidRDefault="002A6E7F" w:rsidP="0029674E">
            <w:pPr>
              <w:pStyle w:val="pqiTabBody"/>
            </w:pPr>
            <w:r w:rsidRPr="00CD5AB3">
              <w:t>R</w:t>
            </w:r>
          </w:p>
        </w:tc>
        <w:tc>
          <w:tcPr>
            <w:tcW w:w="2690" w:type="dxa"/>
          </w:tcPr>
          <w:p w14:paraId="29CED29E" w14:textId="77777777" w:rsidR="002A6E7F" w:rsidRPr="00CD5AB3" w:rsidRDefault="002A6E7F" w:rsidP="0029674E">
            <w:pPr>
              <w:pStyle w:val="pqiTabBody"/>
            </w:pPr>
          </w:p>
        </w:tc>
        <w:tc>
          <w:tcPr>
            <w:tcW w:w="3212" w:type="dxa"/>
          </w:tcPr>
          <w:p w14:paraId="7E72C3D2" w14:textId="77777777" w:rsidR="002A6E7F" w:rsidRPr="00CD5AB3" w:rsidRDefault="002A6E7F" w:rsidP="0029674E">
            <w:pPr>
              <w:rPr>
                <w:lang w:eastAsia="en-GB"/>
              </w:rPr>
            </w:pPr>
          </w:p>
        </w:tc>
        <w:tc>
          <w:tcPr>
            <w:tcW w:w="1609" w:type="dxa"/>
          </w:tcPr>
          <w:p w14:paraId="13CF59FC" w14:textId="77777777" w:rsidR="002A6E7F" w:rsidRPr="00CD5AB3" w:rsidRDefault="002A6E7F" w:rsidP="0029674E">
            <w:pPr>
              <w:pStyle w:val="pqiTabBody"/>
            </w:pPr>
            <w:r w:rsidRPr="00CD5AB3">
              <w:t>an23</w:t>
            </w:r>
          </w:p>
        </w:tc>
      </w:tr>
      <w:tr w:rsidR="002A6E7F" w:rsidRPr="00CD5AB3" w14:paraId="1DDFF8DB" w14:textId="77777777" w:rsidTr="001F5559">
        <w:tc>
          <w:tcPr>
            <w:tcW w:w="392" w:type="dxa"/>
          </w:tcPr>
          <w:p w14:paraId="04D0C55F" w14:textId="77777777" w:rsidR="002A6E7F" w:rsidRPr="00CD5AB3" w:rsidRDefault="002A6E7F" w:rsidP="0029674E">
            <w:pPr>
              <w:pStyle w:val="pqiTabBody"/>
              <w:rPr>
                <w:b/>
              </w:rPr>
            </w:pPr>
          </w:p>
        </w:tc>
        <w:tc>
          <w:tcPr>
            <w:tcW w:w="539" w:type="dxa"/>
          </w:tcPr>
          <w:p w14:paraId="58307F56" w14:textId="77777777" w:rsidR="002A6E7F" w:rsidRPr="00CD5AB3" w:rsidRDefault="002A6E7F" w:rsidP="0029674E">
            <w:pPr>
              <w:pStyle w:val="pqiTabBody"/>
              <w:rPr>
                <w:i/>
              </w:rPr>
            </w:pPr>
            <w:r w:rsidRPr="00CD5AB3">
              <w:rPr>
                <w:i/>
              </w:rPr>
              <w:t>d</w:t>
            </w:r>
          </w:p>
        </w:tc>
        <w:tc>
          <w:tcPr>
            <w:tcW w:w="4563" w:type="dxa"/>
          </w:tcPr>
          <w:p w14:paraId="5791FE6D" w14:textId="77777777" w:rsidR="002A6E7F" w:rsidRPr="00CD5AB3" w:rsidRDefault="002A6E7F" w:rsidP="0029674E">
            <w:pPr>
              <w:pStyle w:val="pqiTabBody"/>
            </w:pPr>
            <w:r w:rsidRPr="00CD5AB3">
              <w:t>Tryb dostawy</w:t>
            </w:r>
          </w:p>
          <w:p w14:paraId="16DA82ED" w14:textId="77777777" w:rsidR="002A6E7F" w:rsidRPr="00CD5AB3" w:rsidRDefault="002A6E7F" w:rsidP="0029674E">
            <w:pPr>
              <w:pStyle w:val="pqiTabBody"/>
            </w:pPr>
            <w:r w:rsidRPr="00CD5AB3">
              <w:rPr>
                <w:rFonts w:ascii="Courier New" w:hAnsi="Courier New" w:cs="Courier New"/>
                <w:noProof/>
                <w:color w:val="0000FF"/>
              </w:rPr>
              <w:t>DeliveryDocumentMode</w:t>
            </w:r>
          </w:p>
        </w:tc>
        <w:tc>
          <w:tcPr>
            <w:tcW w:w="761" w:type="dxa"/>
          </w:tcPr>
          <w:p w14:paraId="57DD8414" w14:textId="77777777" w:rsidR="002A6E7F" w:rsidRPr="00CD5AB3" w:rsidRDefault="002A6E7F" w:rsidP="0029674E">
            <w:pPr>
              <w:pStyle w:val="pqiTabBody"/>
            </w:pPr>
            <w:r w:rsidRPr="00CD5AB3">
              <w:t>R</w:t>
            </w:r>
          </w:p>
        </w:tc>
        <w:tc>
          <w:tcPr>
            <w:tcW w:w="2690" w:type="dxa"/>
          </w:tcPr>
          <w:p w14:paraId="6820E621" w14:textId="77777777" w:rsidR="002A6E7F" w:rsidRPr="00CD5AB3" w:rsidRDefault="002A6E7F" w:rsidP="0029674E">
            <w:pPr>
              <w:pStyle w:val="pqiTabBody"/>
            </w:pPr>
          </w:p>
        </w:tc>
        <w:tc>
          <w:tcPr>
            <w:tcW w:w="3212" w:type="dxa"/>
          </w:tcPr>
          <w:p w14:paraId="51296B49" w14:textId="664CC643" w:rsidR="002A6E7F" w:rsidRPr="00CD5AB3" w:rsidRDefault="002A6E7F" w:rsidP="0029674E">
            <w:pPr>
              <w:rPr>
                <w:lang w:eastAsia="en-GB"/>
              </w:rPr>
            </w:pPr>
            <w:r w:rsidRPr="00CD5AB3">
              <w:t>Wartość z enumeracji „Tryb dostawy”.  Wartość wstawiana do komunikatu DD801</w:t>
            </w:r>
            <w:r w:rsidR="00D710AF">
              <w:t>B</w:t>
            </w:r>
            <w:r w:rsidRPr="00CD5AB3">
              <w:t xml:space="preserve"> pochodzi z komunikatu DD815</w:t>
            </w:r>
            <w:r w:rsidR="00D710AF">
              <w:t>B</w:t>
            </w:r>
            <w:r w:rsidRPr="00CD5AB3">
              <w:t xml:space="preserve">. W </w:t>
            </w:r>
            <w:r w:rsidRPr="00CD5AB3">
              <w:lastRenderedPageBreak/>
              <w:t>przypadku braku trybu w DD815</w:t>
            </w:r>
            <w:r w:rsidR="00D710AF">
              <w:t>B</w:t>
            </w:r>
            <w:r w:rsidRPr="00CD5AB3">
              <w:t xml:space="preserve"> wstawiana jest wartość domyślna tj. 0. </w:t>
            </w:r>
          </w:p>
        </w:tc>
        <w:tc>
          <w:tcPr>
            <w:tcW w:w="1609" w:type="dxa"/>
          </w:tcPr>
          <w:p w14:paraId="3D05AD8E" w14:textId="77777777" w:rsidR="002A6E7F" w:rsidRPr="00CD5AB3" w:rsidRDefault="002A6E7F" w:rsidP="0029674E">
            <w:pPr>
              <w:pStyle w:val="pqiTabBody"/>
            </w:pPr>
            <w:r w:rsidRPr="00CD5AB3">
              <w:lastRenderedPageBreak/>
              <w:t>n1</w:t>
            </w:r>
          </w:p>
        </w:tc>
      </w:tr>
      <w:tr w:rsidR="002A6E7F" w:rsidRPr="00CD5AB3" w14:paraId="191185CC" w14:textId="77777777" w:rsidTr="001F5559">
        <w:tc>
          <w:tcPr>
            <w:tcW w:w="392" w:type="dxa"/>
          </w:tcPr>
          <w:p w14:paraId="345A9BFD" w14:textId="77777777" w:rsidR="002A6E7F" w:rsidRPr="00CD5AB3" w:rsidRDefault="002A6E7F" w:rsidP="0029674E">
            <w:pPr>
              <w:pStyle w:val="pqiTabBody"/>
              <w:rPr>
                <w:b/>
              </w:rPr>
            </w:pPr>
          </w:p>
        </w:tc>
        <w:tc>
          <w:tcPr>
            <w:tcW w:w="539" w:type="dxa"/>
          </w:tcPr>
          <w:p w14:paraId="131EF5C1" w14:textId="77777777" w:rsidR="002A6E7F" w:rsidRPr="00CD5AB3" w:rsidRDefault="002A6E7F" w:rsidP="0029674E">
            <w:pPr>
              <w:pStyle w:val="pqiTabBody"/>
              <w:rPr>
                <w:i/>
              </w:rPr>
            </w:pPr>
            <w:r w:rsidRPr="00CD5AB3">
              <w:rPr>
                <w:i/>
              </w:rPr>
              <w:t>e</w:t>
            </w:r>
          </w:p>
        </w:tc>
        <w:tc>
          <w:tcPr>
            <w:tcW w:w="4563" w:type="dxa"/>
          </w:tcPr>
          <w:p w14:paraId="25C6B379" w14:textId="77777777" w:rsidR="002A6E7F" w:rsidRPr="00CD5AB3" w:rsidRDefault="002A6E7F" w:rsidP="0029674E">
            <w:pPr>
              <w:pStyle w:val="pqiTabBody"/>
            </w:pPr>
            <w:r w:rsidRPr="00CD5AB3">
              <w:t>Informacja o rodzaju wyrobów na e-DD z punktu widzenia obowiązku odprowadzenia akcyzy</w:t>
            </w:r>
          </w:p>
          <w:p w14:paraId="52DFF1F0" w14:textId="77777777" w:rsidR="002A6E7F" w:rsidRPr="00CD5AB3" w:rsidRDefault="002A6E7F" w:rsidP="0029674E">
            <w:pPr>
              <w:pStyle w:val="pqiTabBody"/>
            </w:pPr>
            <w:r w:rsidRPr="00CD5AB3">
              <w:rPr>
                <w:rFonts w:ascii="Courier New" w:hAnsi="Courier New" w:cs="Courier New"/>
                <w:noProof/>
                <w:color w:val="0000FF"/>
              </w:rPr>
              <w:t>ExciseDutyRate</w:t>
            </w:r>
          </w:p>
        </w:tc>
        <w:tc>
          <w:tcPr>
            <w:tcW w:w="761" w:type="dxa"/>
          </w:tcPr>
          <w:p w14:paraId="74515AE0" w14:textId="77777777" w:rsidR="002A6E7F" w:rsidRPr="00CD5AB3" w:rsidRDefault="002A6E7F" w:rsidP="0029674E">
            <w:pPr>
              <w:pStyle w:val="pqiTabBody"/>
            </w:pPr>
          </w:p>
        </w:tc>
        <w:tc>
          <w:tcPr>
            <w:tcW w:w="2690" w:type="dxa"/>
          </w:tcPr>
          <w:p w14:paraId="701849A5" w14:textId="77777777" w:rsidR="002A6E7F" w:rsidRPr="00CD5AB3" w:rsidRDefault="002A6E7F" w:rsidP="0029674E">
            <w:pPr>
              <w:pStyle w:val="pqiTabBody"/>
            </w:pPr>
          </w:p>
        </w:tc>
        <w:tc>
          <w:tcPr>
            <w:tcW w:w="3212" w:type="dxa"/>
          </w:tcPr>
          <w:p w14:paraId="6ECE2BF6" w14:textId="77777777" w:rsidR="002A6E7F" w:rsidRPr="00CD5AB3" w:rsidRDefault="002A6E7F" w:rsidP="0029674E">
            <w:pPr>
              <w:rPr>
                <w:lang w:eastAsia="en-GB"/>
              </w:rPr>
            </w:pPr>
            <w:r w:rsidRPr="00CD5AB3">
              <w:rPr>
                <w:lang w:eastAsia="en-GB"/>
              </w:rPr>
              <w:t>Wartości ze słownika ExciseDutyRate</w:t>
            </w:r>
          </w:p>
          <w:p w14:paraId="7679614B" w14:textId="77777777" w:rsidR="002A6E7F" w:rsidRPr="00CD5AB3" w:rsidRDefault="002A6E7F" w:rsidP="0029674E">
            <w:pPr>
              <w:rPr>
                <w:lang w:eastAsia="en-GB"/>
              </w:rPr>
            </w:pPr>
            <w:r w:rsidRPr="00CD5AB3">
              <w:rPr>
                <w:lang w:eastAsia="en-GB"/>
              </w:rPr>
              <w:t>Możliwe wartości:</w:t>
            </w:r>
          </w:p>
          <w:p w14:paraId="09803224" w14:textId="77777777" w:rsidR="002A6E7F" w:rsidRDefault="002A6E7F" w:rsidP="00551F1F">
            <w:pPr>
              <w:rPr>
                <w:lang w:eastAsia="en-GB"/>
              </w:rPr>
            </w:pPr>
            <w:r w:rsidRPr="00CD5AB3">
              <w:rPr>
                <w:lang w:eastAsia="en-GB"/>
              </w:rPr>
              <w:t>1 – wyroby zwolnione z akcyzy ze względu na przeznaczenie</w:t>
            </w:r>
          </w:p>
          <w:p w14:paraId="51FBFA68" w14:textId="72A19F81" w:rsidR="001E04E2" w:rsidRPr="00CD5AB3" w:rsidRDefault="001E04E2" w:rsidP="00551F1F">
            <w:pPr>
              <w:rPr>
                <w:lang w:eastAsia="en-GB"/>
              </w:rPr>
            </w:pPr>
            <w:r>
              <w:rPr>
                <w:lang w:eastAsia="en-GB"/>
              </w:rPr>
              <w:t>2 – wyroby opodatkowane zerową stawką akcyzy ze względy n</w:t>
            </w:r>
            <w:r w:rsidR="00F37290">
              <w:rPr>
                <w:lang w:eastAsia="en-GB"/>
              </w:rPr>
              <w:t>a przeznacz</w:t>
            </w:r>
            <w:r w:rsidR="00DC03A2">
              <w:rPr>
                <w:lang w:eastAsia="en-GB"/>
              </w:rPr>
              <w:t>enie</w:t>
            </w:r>
            <w:r w:rsidR="00F37290">
              <w:rPr>
                <w:lang w:eastAsia="en-GB"/>
              </w:rPr>
              <w:t xml:space="preserve">        </w:t>
            </w:r>
          </w:p>
        </w:tc>
        <w:tc>
          <w:tcPr>
            <w:tcW w:w="1609" w:type="dxa"/>
          </w:tcPr>
          <w:p w14:paraId="4AC23FAC" w14:textId="77777777" w:rsidR="002A6E7F" w:rsidRPr="00CD5AB3" w:rsidRDefault="002A6E7F" w:rsidP="0029674E">
            <w:pPr>
              <w:pStyle w:val="pqiTabBody"/>
            </w:pPr>
            <w:r w:rsidRPr="00CD5AB3">
              <w:t>n1</w:t>
            </w:r>
          </w:p>
        </w:tc>
      </w:tr>
      <w:tr w:rsidR="002A6E7F" w:rsidRPr="00CD5AB3" w14:paraId="6906505E" w14:textId="77777777" w:rsidTr="001F5559">
        <w:tc>
          <w:tcPr>
            <w:tcW w:w="392" w:type="dxa"/>
          </w:tcPr>
          <w:p w14:paraId="57302470" w14:textId="77777777" w:rsidR="002A6E7F" w:rsidRPr="00CD5AB3" w:rsidRDefault="002A6E7F" w:rsidP="0029674E">
            <w:pPr>
              <w:pStyle w:val="pqiTabBody"/>
              <w:rPr>
                <w:b/>
              </w:rPr>
            </w:pPr>
          </w:p>
        </w:tc>
        <w:tc>
          <w:tcPr>
            <w:tcW w:w="539" w:type="dxa"/>
          </w:tcPr>
          <w:p w14:paraId="6CF2B387" w14:textId="0989BF43" w:rsidR="002A6E7F" w:rsidRPr="00CD5AB3" w:rsidRDefault="00B110D3" w:rsidP="00B110D3">
            <w:pPr>
              <w:pStyle w:val="pqiTabBody"/>
              <w:rPr>
                <w:i/>
              </w:rPr>
            </w:pPr>
            <w:r>
              <w:rPr>
                <w:i/>
              </w:rPr>
              <w:t>f</w:t>
            </w:r>
          </w:p>
        </w:tc>
        <w:tc>
          <w:tcPr>
            <w:tcW w:w="4563" w:type="dxa"/>
          </w:tcPr>
          <w:p w14:paraId="35DE2FE4" w14:textId="6D001C4C" w:rsidR="002A6E7F" w:rsidRPr="00CD5AB3" w:rsidRDefault="002A6E7F" w:rsidP="0029674E">
            <w:pPr>
              <w:pStyle w:val="pqiTabBody"/>
            </w:pPr>
            <w:r w:rsidRPr="00CD5AB3">
              <w:t>Numer faktury</w:t>
            </w:r>
          </w:p>
          <w:p w14:paraId="27DFFC65" w14:textId="77777777" w:rsidR="002A6E7F" w:rsidRPr="00CD5AB3" w:rsidRDefault="002A6E7F" w:rsidP="0029674E">
            <w:pPr>
              <w:pStyle w:val="pqiTabBody"/>
            </w:pPr>
            <w:r w:rsidRPr="00CD5AB3">
              <w:rPr>
                <w:rFonts w:ascii="Courier New" w:hAnsi="Courier New" w:cs="Courier New"/>
                <w:noProof/>
                <w:color w:val="0000FF"/>
              </w:rPr>
              <w:t>InvoiceNumber</w:t>
            </w:r>
          </w:p>
        </w:tc>
        <w:tc>
          <w:tcPr>
            <w:tcW w:w="761" w:type="dxa"/>
          </w:tcPr>
          <w:p w14:paraId="56E27BDE" w14:textId="792CEC5B" w:rsidR="002A6E7F" w:rsidRPr="00CD5AB3" w:rsidRDefault="009D4067" w:rsidP="0029674E">
            <w:pPr>
              <w:pStyle w:val="pqiTabBody"/>
            </w:pPr>
            <w:r>
              <w:t>R</w:t>
            </w:r>
          </w:p>
        </w:tc>
        <w:tc>
          <w:tcPr>
            <w:tcW w:w="2690" w:type="dxa"/>
          </w:tcPr>
          <w:p w14:paraId="49B6D0EF" w14:textId="77777777" w:rsidR="002A6E7F" w:rsidRPr="00CD5AB3" w:rsidRDefault="002A6E7F" w:rsidP="0029674E">
            <w:pPr>
              <w:pStyle w:val="pqiTabBody"/>
            </w:pPr>
          </w:p>
        </w:tc>
        <w:tc>
          <w:tcPr>
            <w:tcW w:w="3212" w:type="dxa"/>
          </w:tcPr>
          <w:p w14:paraId="057A4023" w14:textId="77777777" w:rsidR="002A6E7F" w:rsidRPr="00CD5AB3" w:rsidRDefault="002A6E7F" w:rsidP="0029674E">
            <w:pPr>
              <w:pStyle w:val="pqiTabBody"/>
            </w:pPr>
            <w:r w:rsidRPr="00CD5AB3">
              <w:t>Należy podać numer faktury dotyczącej wyrobów. Jeżeli faktura nie została jeszcze przygotowana, należy podać numer potwierdzenia dostawy lub innego dokumentu przewozowego.</w:t>
            </w:r>
          </w:p>
        </w:tc>
        <w:tc>
          <w:tcPr>
            <w:tcW w:w="1609" w:type="dxa"/>
          </w:tcPr>
          <w:p w14:paraId="3DFB33FD" w14:textId="77777777" w:rsidR="002A6E7F" w:rsidRPr="00CD5AB3" w:rsidRDefault="002A6E7F" w:rsidP="0029674E">
            <w:pPr>
              <w:pStyle w:val="pqiTabBody"/>
            </w:pPr>
            <w:r w:rsidRPr="00CD5AB3">
              <w:t>an..35</w:t>
            </w:r>
          </w:p>
        </w:tc>
      </w:tr>
      <w:tr w:rsidR="002A6E7F" w:rsidRPr="00CD5AB3" w14:paraId="3A3A9BF4" w14:textId="77777777" w:rsidTr="001F5559">
        <w:tc>
          <w:tcPr>
            <w:tcW w:w="392" w:type="dxa"/>
          </w:tcPr>
          <w:p w14:paraId="32460FB9" w14:textId="77777777" w:rsidR="002A6E7F" w:rsidRPr="00CD5AB3" w:rsidRDefault="002A6E7F" w:rsidP="0029674E">
            <w:pPr>
              <w:pStyle w:val="pqiTabBody"/>
              <w:rPr>
                <w:b/>
              </w:rPr>
            </w:pPr>
          </w:p>
        </w:tc>
        <w:tc>
          <w:tcPr>
            <w:tcW w:w="539" w:type="dxa"/>
          </w:tcPr>
          <w:p w14:paraId="44D6036C" w14:textId="047B252A" w:rsidR="002A6E7F" w:rsidRPr="00CD5AB3" w:rsidRDefault="00B110D3" w:rsidP="00B110D3">
            <w:pPr>
              <w:pStyle w:val="pqiTabBody"/>
              <w:rPr>
                <w:i/>
              </w:rPr>
            </w:pPr>
            <w:r>
              <w:rPr>
                <w:i/>
              </w:rPr>
              <w:t>g</w:t>
            </w:r>
          </w:p>
        </w:tc>
        <w:tc>
          <w:tcPr>
            <w:tcW w:w="4563" w:type="dxa"/>
          </w:tcPr>
          <w:p w14:paraId="614E308E" w14:textId="77777777" w:rsidR="002A6E7F" w:rsidRPr="00CD5AB3" w:rsidRDefault="002A6E7F" w:rsidP="0029674E">
            <w:pPr>
              <w:pStyle w:val="pqiTabBody"/>
            </w:pPr>
            <w:r w:rsidRPr="00CD5AB3">
              <w:t>Data faktury</w:t>
            </w:r>
          </w:p>
          <w:p w14:paraId="0FA9AE20" w14:textId="77777777" w:rsidR="002A6E7F" w:rsidRPr="00CD5AB3" w:rsidRDefault="002A6E7F" w:rsidP="0029674E">
            <w:pPr>
              <w:pStyle w:val="pqiTabBody"/>
            </w:pPr>
            <w:r w:rsidRPr="00CD5AB3">
              <w:rPr>
                <w:rFonts w:ascii="Courier New" w:hAnsi="Courier New" w:cs="Courier New"/>
                <w:noProof/>
                <w:color w:val="0000FF"/>
              </w:rPr>
              <w:t>InvoiceDate</w:t>
            </w:r>
          </w:p>
        </w:tc>
        <w:tc>
          <w:tcPr>
            <w:tcW w:w="761" w:type="dxa"/>
          </w:tcPr>
          <w:p w14:paraId="7B89C2BC" w14:textId="77777777" w:rsidR="002A6E7F" w:rsidRPr="00CD5AB3" w:rsidRDefault="002A6E7F" w:rsidP="0029674E">
            <w:pPr>
              <w:pStyle w:val="pqiTabBody"/>
            </w:pPr>
            <w:r w:rsidRPr="00CD5AB3">
              <w:t>R</w:t>
            </w:r>
          </w:p>
        </w:tc>
        <w:tc>
          <w:tcPr>
            <w:tcW w:w="2690" w:type="dxa"/>
          </w:tcPr>
          <w:p w14:paraId="6F00A094" w14:textId="77777777" w:rsidR="002A6E7F" w:rsidRPr="00CD5AB3" w:rsidRDefault="002A6E7F" w:rsidP="0029674E">
            <w:pPr>
              <w:pStyle w:val="pqiTabBody"/>
            </w:pPr>
          </w:p>
        </w:tc>
        <w:tc>
          <w:tcPr>
            <w:tcW w:w="3212" w:type="dxa"/>
          </w:tcPr>
          <w:p w14:paraId="061D3864" w14:textId="77777777" w:rsidR="002A6E7F" w:rsidRPr="00CD5AB3" w:rsidRDefault="002A6E7F" w:rsidP="0029674E">
            <w:pPr>
              <w:pStyle w:val="pqiTabBody"/>
            </w:pPr>
            <w:r w:rsidRPr="00CD5AB3">
              <w:t>Data wystawienie dokumentu wskazanego w elemencie 1g</w:t>
            </w:r>
          </w:p>
        </w:tc>
        <w:tc>
          <w:tcPr>
            <w:tcW w:w="1609" w:type="dxa"/>
          </w:tcPr>
          <w:p w14:paraId="2A091A17" w14:textId="77777777" w:rsidR="002A6E7F" w:rsidRPr="00CD5AB3" w:rsidRDefault="002A6E7F" w:rsidP="0029674E">
            <w:pPr>
              <w:pStyle w:val="pqiTabBody"/>
            </w:pPr>
            <w:r w:rsidRPr="00CD5AB3">
              <w:t>date</w:t>
            </w:r>
          </w:p>
        </w:tc>
      </w:tr>
      <w:tr w:rsidR="002A6E7F" w:rsidRPr="00CD5AB3" w14:paraId="2D5F9FB2" w14:textId="77777777" w:rsidTr="001F5559">
        <w:tc>
          <w:tcPr>
            <w:tcW w:w="392" w:type="dxa"/>
          </w:tcPr>
          <w:p w14:paraId="757DB0EF" w14:textId="77777777" w:rsidR="002A6E7F" w:rsidRPr="00CD5AB3" w:rsidRDefault="002A6E7F" w:rsidP="0029674E">
            <w:pPr>
              <w:pStyle w:val="pqiTabBody"/>
              <w:rPr>
                <w:b/>
              </w:rPr>
            </w:pPr>
          </w:p>
        </w:tc>
        <w:tc>
          <w:tcPr>
            <w:tcW w:w="539" w:type="dxa"/>
          </w:tcPr>
          <w:p w14:paraId="71F9C419" w14:textId="034D7C1A" w:rsidR="002A6E7F" w:rsidRPr="00CD5AB3" w:rsidRDefault="00B110D3" w:rsidP="00B110D3">
            <w:pPr>
              <w:pStyle w:val="pqiTabBody"/>
              <w:rPr>
                <w:i/>
              </w:rPr>
            </w:pPr>
            <w:r>
              <w:rPr>
                <w:i/>
              </w:rPr>
              <w:t>h</w:t>
            </w:r>
          </w:p>
        </w:tc>
        <w:tc>
          <w:tcPr>
            <w:tcW w:w="4563" w:type="dxa"/>
          </w:tcPr>
          <w:p w14:paraId="15E4D5EA" w14:textId="77777777" w:rsidR="002A6E7F" w:rsidRPr="00CD5AB3" w:rsidRDefault="002A6E7F" w:rsidP="0029674E">
            <w:pPr>
              <w:pStyle w:val="pqiTabBody"/>
            </w:pPr>
            <w:r w:rsidRPr="00CD5AB3">
              <w:t>Data wysyłki</w:t>
            </w:r>
          </w:p>
          <w:p w14:paraId="06EF3BF7" w14:textId="77777777" w:rsidR="002A6E7F" w:rsidRPr="00CD5AB3" w:rsidRDefault="002A6E7F" w:rsidP="0029674E">
            <w:pPr>
              <w:pStyle w:val="pqiTabBody"/>
            </w:pPr>
            <w:r w:rsidRPr="00CD5AB3">
              <w:rPr>
                <w:rFonts w:ascii="Courier New" w:hAnsi="Courier New" w:cs="Courier New"/>
                <w:noProof/>
                <w:color w:val="0000FF"/>
              </w:rPr>
              <w:t>DateOfDispatch</w:t>
            </w:r>
          </w:p>
        </w:tc>
        <w:tc>
          <w:tcPr>
            <w:tcW w:w="761" w:type="dxa"/>
          </w:tcPr>
          <w:p w14:paraId="22DC30EC" w14:textId="77777777" w:rsidR="002A6E7F" w:rsidRPr="00CD5AB3" w:rsidRDefault="002A6E7F" w:rsidP="0029674E">
            <w:pPr>
              <w:pStyle w:val="pqiTabBody"/>
            </w:pPr>
            <w:r w:rsidRPr="00CD5AB3">
              <w:t>R</w:t>
            </w:r>
          </w:p>
        </w:tc>
        <w:tc>
          <w:tcPr>
            <w:tcW w:w="2690" w:type="dxa"/>
          </w:tcPr>
          <w:p w14:paraId="744D9E6E" w14:textId="77777777" w:rsidR="002A6E7F" w:rsidRPr="00CD5AB3" w:rsidRDefault="002A6E7F" w:rsidP="0029674E">
            <w:pPr>
              <w:pStyle w:val="pqiTabBody"/>
            </w:pPr>
          </w:p>
        </w:tc>
        <w:tc>
          <w:tcPr>
            <w:tcW w:w="3212" w:type="dxa"/>
          </w:tcPr>
          <w:p w14:paraId="60C3D3DA" w14:textId="2D23D23D" w:rsidR="002A6E7F" w:rsidRPr="00CD5AB3" w:rsidRDefault="002A6E7F" w:rsidP="0029674E">
            <w:pPr>
              <w:pStyle w:val="pqiTabBody"/>
            </w:pPr>
            <w:r w:rsidRPr="00CD5AB3">
              <w:t xml:space="preserve">Data rozpoczęcia przemieszczenia na e-DD wskazana przez Podmiot </w:t>
            </w:r>
            <w:r w:rsidR="00B110D3">
              <w:t>w</w:t>
            </w:r>
            <w:r w:rsidRPr="00CD5AB3">
              <w:t>ysyłający w DD815</w:t>
            </w:r>
            <w:r w:rsidR="004948FF">
              <w:t>B</w:t>
            </w:r>
            <w:r w:rsidRPr="00CD5AB3">
              <w:t>.</w:t>
            </w:r>
          </w:p>
          <w:p w14:paraId="53A32FA1" w14:textId="77777777" w:rsidR="002A6E7F" w:rsidRPr="00CD5AB3" w:rsidRDefault="002A6E7F" w:rsidP="0029674E">
            <w:pPr>
              <w:pStyle w:val="pqiTabBody"/>
            </w:pPr>
            <w:r w:rsidRPr="00CD5AB3">
              <w:lastRenderedPageBreak/>
              <w:t>Ta data nie może być późniejsza niż 7 dni po dniu przesłania dokumentu e-DD. Data wysyłki może być przeszłą datą w przypadku, gdy Dostawa jest rejestrowana w trybie odroczonym (tj. w elemencie 1f jest wartość 1)</w:t>
            </w:r>
          </w:p>
        </w:tc>
        <w:tc>
          <w:tcPr>
            <w:tcW w:w="1609" w:type="dxa"/>
          </w:tcPr>
          <w:p w14:paraId="366720BC" w14:textId="77777777" w:rsidR="002A6E7F" w:rsidRPr="00CD5AB3" w:rsidRDefault="002A6E7F" w:rsidP="0029674E">
            <w:pPr>
              <w:pStyle w:val="pqiTabBody"/>
            </w:pPr>
            <w:r w:rsidRPr="00CD5AB3">
              <w:lastRenderedPageBreak/>
              <w:t>date</w:t>
            </w:r>
          </w:p>
        </w:tc>
      </w:tr>
      <w:tr w:rsidR="002A6E7F" w:rsidRPr="00CD5AB3" w14:paraId="1D618AE2" w14:textId="77777777" w:rsidTr="001F5559">
        <w:tc>
          <w:tcPr>
            <w:tcW w:w="392" w:type="dxa"/>
          </w:tcPr>
          <w:p w14:paraId="487E2982" w14:textId="77777777" w:rsidR="002A6E7F" w:rsidRPr="00CD5AB3" w:rsidRDefault="002A6E7F" w:rsidP="0029674E">
            <w:pPr>
              <w:pStyle w:val="pqiTabBody"/>
              <w:rPr>
                <w:b/>
              </w:rPr>
            </w:pPr>
          </w:p>
        </w:tc>
        <w:tc>
          <w:tcPr>
            <w:tcW w:w="539" w:type="dxa"/>
          </w:tcPr>
          <w:p w14:paraId="2B0B42C2" w14:textId="35C55372" w:rsidR="002A6E7F" w:rsidRPr="00CD5AB3" w:rsidRDefault="00B110D3" w:rsidP="0029674E">
            <w:pPr>
              <w:pStyle w:val="pqiTabBody"/>
              <w:rPr>
                <w:i/>
              </w:rPr>
            </w:pPr>
            <w:r>
              <w:rPr>
                <w:i/>
              </w:rPr>
              <w:t>i</w:t>
            </w:r>
          </w:p>
        </w:tc>
        <w:tc>
          <w:tcPr>
            <w:tcW w:w="4563" w:type="dxa"/>
          </w:tcPr>
          <w:p w14:paraId="6A0CE0D8" w14:textId="77777777" w:rsidR="002A6E7F" w:rsidRPr="00CD5AB3" w:rsidRDefault="002A6E7F" w:rsidP="0029674E">
            <w:pPr>
              <w:pStyle w:val="pqiTabBody"/>
            </w:pPr>
            <w:r w:rsidRPr="00CD5AB3">
              <w:t>Czas wysyłki</w:t>
            </w:r>
          </w:p>
          <w:p w14:paraId="0B1AAC8B" w14:textId="77777777" w:rsidR="002A6E7F" w:rsidRPr="00CD5AB3" w:rsidRDefault="002A6E7F" w:rsidP="0029674E">
            <w:pPr>
              <w:pStyle w:val="pqiTabBody"/>
            </w:pPr>
            <w:r w:rsidRPr="00CD5AB3">
              <w:rPr>
                <w:rFonts w:ascii="Courier New" w:hAnsi="Courier New" w:cs="Courier New"/>
                <w:noProof/>
                <w:color w:val="0000FF"/>
              </w:rPr>
              <w:t>TimeOfDispatch</w:t>
            </w:r>
          </w:p>
        </w:tc>
        <w:tc>
          <w:tcPr>
            <w:tcW w:w="761" w:type="dxa"/>
          </w:tcPr>
          <w:p w14:paraId="1959FD75" w14:textId="77777777" w:rsidR="002A6E7F" w:rsidRPr="00CD5AB3" w:rsidRDefault="002A6E7F" w:rsidP="0029674E">
            <w:pPr>
              <w:pStyle w:val="pqiTabBody"/>
            </w:pPr>
            <w:r w:rsidRPr="00CD5AB3">
              <w:t>O</w:t>
            </w:r>
          </w:p>
        </w:tc>
        <w:tc>
          <w:tcPr>
            <w:tcW w:w="2690" w:type="dxa"/>
          </w:tcPr>
          <w:p w14:paraId="2C5D2462" w14:textId="77777777" w:rsidR="002A6E7F" w:rsidRPr="00CD5AB3" w:rsidRDefault="002A6E7F" w:rsidP="0029674E">
            <w:pPr>
              <w:pStyle w:val="pqiTabBody"/>
            </w:pPr>
          </w:p>
        </w:tc>
        <w:tc>
          <w:tcPr>
            <w:tcW w:w="3212" w:type="dxa"/>
          </w:tcPr>
          <w:p w14:paraId="0C4983E5" w14:textId="77777777" w:rsidR="002A6E7F" w:rsidRPr="00CD5AB3" w:rsidRDefault="002A6E7F" w:rsidP="0029674E">
            <w:pPr>
              <w:pStyle w:val="pqiTabBody"/>
            </w:pPr>
            <w:r w:rsidRPr="00CD5AB3">
              <w:t>Planowany czas (data i godzina) faktycznego rozpoczęcia dostawy.</w:t>
            </w:r>
          </w:p>
        </w:tc>
        <w:tc>
          <w:tcPr>
            <w:tcW w:w="1609" w:type="dxa"/>
          </w:tcPr>
          <w:p w14:paraId="7B5595D2" w14:textId="77777777" w:rsidR="002A6E7F" w:rsidRPr="00CD5AB3" w:rsidRDefault="002A6E7F" w:rsidP="0029674E">
            <w:pPr>
              <w:pStyle w:val="pqiTabBody"/>
            </w:pPr>
            <w:r w:rsidRPr="00CD5AB3">
              <w:t>time</w:t>
            </w:r>
          </w:p>
        </w:tc>
      </w:tr>
      <w:tr w:rsidR="002A6E7F" w:rsidRPr="00CD5AB3" w14:paraId="5F48789E" w14:textId="77777777" w:rsidTr="001F5559">
        <w:tc>
          <w:tcPr>
            <w:tcW w:w="392" w:type="dxa"/>
          </w:tcPr>
          <w:p w14:paraId="4219C1AA" w14:textId="77777777" w:rsidR="002A6E7F" w:rsidRPr="00CD5AB3" w:rsidRDefault="002A6E7F" w:rsidP="0029674E">
            <w:pPr>
              <w:pStyle w:val="pqiTabBody"/>
              <w:rPr>
                <w:b/>
              </w:rPr>
            </w:pPr>
          </w:p>
        </w:tc>
        <w:tc>
          <w:tcPr>
            <w:tcW w:w="539" w:type="dxa"/>
          </w:tcPr>
          <w:p w14:paraId="71276E1F" w14:textId="6E1F12BB" w:rsidR="002A6E7F" w:rsidRPr="00CD5AB3" w:rsidRDefault="00B110D3" w:rsidP="0029674E">
            <w:pPr>
              <w:rPr>
                <w:i/>
              </w:rPr>
            </w:pPr>
            <w:r>
              <w:rPr>
                <w:i/>
              </w:rPr>
              <w:t>j</w:t>
            </w:r>
          </w:p>
        </w:tc>
        <w:tc>
          <w:tcPr>
            <w:tcW w:w="4563" w:type="dxa"/>
          </w:tcPr>
          <w:p w14:paraId="10B89386" w14:textId="77777777" w:rsidR="002A6E7F" w:rsidRPr="00CD5AB3" w:rsidRDefault="002A6E7F" w:rsidP="0029674E">
            <w:r w:rsidRPr="00CD5AB3">
              <w:t>Czas przewozu</w:t>
            </w:r>
          </w:p>
          <w:p w14:paraId="140043B0" w14:textId="77777777" w:rsidR="002A6E7F" w:rsidRPr="00CD5AB3" w:rsidRDefault="002A6E7F" w:rsidP="0029674E">
            <w:r w:rsidRPr="00CD5AB3">
              <w:rPr>
                <w:rFonts w:ascii="Courier New" w:hAnsi="Courier New" w:cs="Courier New"/>
                <w:noProof/>
                <w:color w:val="0000FF"/>
                <w:szCs w:val="20"/>
              </w:rPr>
              <w:t>JourneyTime</w:t>
            </w:r>
          </w:p>
        </w:tc>
        <w:tc>
          <w:tcPr>
            <w:tcW w:w="761" w:type="dxa"/>
          </w:tcPr>
          <w:p w14:paraId="69317FC4" w14:textId="77777777" w:rsidR="002A6E7F" w:rsidRPr="00CD5AB3" w:rsidRDefault="002A6E7F" w:rsidP="0029674E">
            <w:pPr>
              <w:jc w:val="center"/>
            </w:pPr>
            <w:r w:rsidRPr="00CD5AB3">
              <w:t>R</w:t>
            </w:r>
          </w:p>
        </w:tc>
        <w:tc>
          <w:tcPr>
            <w:tcW w:w="2690" w:type="dxa"/>
          </w:tcPr>
          <w:p w14:paraId="2AFF7153" w14:textId="77777777" w:rsidR="002A6E7F" w:rsidRPr="00CD5AB3" w:rsidRDefault="002A6E7F" w:rsidP="0029674E"/>
        </w:tc>
        <w:tc>
          <w:tcPr>
            <w:tcW w:w="3212" w:type="dxa"/>
          </w:tcPr>
          <w:p w14:paraId="24AB3EF1" w14:textId="391E735D" w:rsidR="002A6E7F" w:rsidRPr="00CD5AB3" w:rsidRDefault="002A6E7F" w:rsidP="0029674E">
            <w:r w:rsidRPr="00CD5AB3">
              <w:t xml:space="preserve">Należy podać planowany, normalny czas konieczny do przewozu, biorąc pod uwagę środek transportu i odległość, wyrażony w godzinach (H) albo dniach (D) poprzedzających dwucyfrową liczbę. (Przykłady: H12 lub D04). </w:t>
            </w:r>
            <w:r w:rsidRPr="00CD5AB3">
              <w:rPr>
                <w:szCs w:val="20"/>
              </w:rPr>
              <w:t xml:space="preserve">Wskazana wartość </w:t>
            </w:r>
            <w:r w:rsidRPr="00CD5AB3">
              <w:t xml:space="preserve">dla „H” powinna być mniejsza lub równa 24. </w:t>
            </w:r>
            <w:r w:rsidRPr="00CD5AB3">
              <w:rPr>
                <w:szCs w:val="20"/>
              </w:rPr>
              <w:t xml:space="preserve">Wskazana wartość </w:t>
            </w:r>
            <w:r w:rsidRPr="00CD5AB3">
              <w:t xml:space="preserve">dla „D” powinna być mniejsza lub równa </w:t>
            </w:r>
            <w:r w:rsidR="00B110D3">
              <w:t>30</w:t>
            </w:r>
            <w:r w:rsidRPr="00CD5AB3">
              <w:t>.</w:t>
            </w:r>
          </w:p>
          <w:p w14:paraId="589A6975" w14:textId="77777777" w:rsidR="002A6E7F" w:rsidRPr="00CD5AB3" w:rsidRDefault="002A6E7F" w:rsidP="0029674E"/>
          <w:p w14:paraId="36CC9967" w14:textId="31370F75" w:rsidR="002A6E7F" w:rsidRPr="00CD5AB3" w:rsidRDefault="002A6E7F" w:rsidP="0029674E">
            <w:r w:rsidRPr="00CD5AB3">
              <w:t xml:space="preserve">Podany czas jest traktowany przez EMCS PL 2 jako czas od </w:t>
            </w:r>
            <w:r w:rsidRPr="00CD5AB3">
              <w:lastRenderedPageBreak/>
              <w:t>planowanej daty wysyłki podanej w komunikacie DD815</w:t>
            </w:r>
            <w:r w:rsidR="00EC1D46">
              <w:t>B</w:t>
            </w:r>
            <w:r w:rsidRPr="00CD5AB3">
              <w:t xml:space="preserve"> w elemencie 1j.</w:t>
            </w:r>
          </w:p>
        </w:tc>
        <w:tc>
          <w:tcPr>
            <w:tcW w:w="1609" w:type="dxa"/>
          </w:tcPr>
          <w:p w14:paraId="6225CD79" w14:textId="77777777" w:rsidR="002A6E7F" w:rsidRPr="00CD5AB3" w:rsidRDefault="002A6E7F" w:rsidP="0029674E">
            <w:r w:rsidRPr="00CD5AB3">
              <w:lastRenderedPageBreak/>
              <w:t>an3</w:t>
            </w:r>
          </w:p>
        </w:tc>
      </w:tr>
      <w:tr w:rsidR="002A6E7F" w:rsidRPr="00CD5AB3" w14:paraId="624A4183" w14:textId="77777777" w:rsidTr="001F5559">
        <w:tc>
          <w:tcPr>
            <w:tcW w:w="392" w:type="dxa"/>
          </w:tcPr>
          <w:p w14:paraId="7A48212F" w14:textId="77777777" w:rsidR="002A6E7F" w:rsidRPr="00CD5AB3" w:rsidRDefault="002A6E7F" w:rsidP="0029674E">
            <w:pPr>
              <w:pStyle w:val="pqiTabBody"/>
              <w:rPr>
                <w:b/>
              </w:rPr>
            </w:pPr>
          </w:p>
        </w:tc>
        <w:tc>
          <w:tcPr>
            <w:tcW w:w="539" w:type="dxa"/>
          </w:tcPr>
          <w:p w14:paraId="3C2DF578" w14:textId="603C921F" w:rsidR="002A6E7F" w:rsidRPr="00CD5AB3" w:rsidRDefault="00B110D3" w:rsidP="0029674E">
            <w:pPr>
              <w:pStyle w:val="pqiTabBody"/>
              <w:rPr>
                <w:i/>
              </w:rPr>
            </w:pPr>
            <w:r>
              <w:rPr>
                <w:i/>
              </w:rPr>
              <w:t>k</w:t>
            </w:r>
          </w:p>
        </w:tc>
        <w:tc>
          <w:tcPr>
            <w:tcW w:w="4563" w:type="dxa"/>
          </w:tcPr>
          <w:p w14:paraId="4A2EDDED" w14:textId="77777777" w:rsidR="002A6E7F" w:rsidRPr="00CD5AB3" w:rsidRDefault="002A6E7F" w:rsidP="0029674E">
            <w:pPr>
              <w:pStyle w:val="pqiTabBody"/>
            </w:pPr>
            <w:r w:rsidRPr="00CD5AB3">
              <w:t>Znacznik trybu zamknięcia dostawy</w:t>
            </w:r>
          </w:p>
          <w:p w14:paraId="0304A511" w14:textId="77777777" w:rsidR="002A6E7F" w:rsidRPr="00CD5AB3" w:rsidRDefault="002A6E7F" w:rsidP="0029674E">
            <w:pPr>
              <w:pStyle w:val="pqiTabBody"/>
              <w:rPr>
                <w:rFonts w:ascii="Courier New" w:hAnsi="Courier New" w:cs="Courier New"/>
                <w:noProof/>
                <w:color w:val="0000FF"/>
              </w:rPr>
            </w:pPr>
            <w:r w:rsidRPr="00CD5AB3">
              <w:rPr>
                <w:rFonts w:ascii="Courier New" w:hAnsi="Courier New" w:cs="Courier New"/>
                <w:noProof/>
                <w:color w:val="0000FF"/>
              </w:rPr>
              <w:t>DeliveryClosingFlag</w:t>
            </w:r>
          </w:p>
        </w:tc>
        <w:tc>
          <w:tcPr>
            <w:tcW w:w="761" w:type="dxa"/>
          </w:tcPr>
          <w:p w14:paraId="643D3A17" w14:textId="4C1A75D2" w:rsidR="002A6E7F" w:rsidRPr="00CD5AB3" w:rsidRDefault="002A6E7F" w:rsidP="0029674E">
            <w:pPr>
              <w:pStyle w:val="pqiTabBody"/>
            </w:pPr>
            <w:r w:rsidRPr="00CD5AB3">
              <w:t>R</w:t>
            </w:r>
          </w:p>
        </w:tc>
        <w:tc>
          <w:tcPr>
            <w:tcW w:w="2690" w:type="dxa"/>
          </w:tcPr>
          <w:p w14:paraId="1BEA780D" w14:textId="1DC45725" w:rsidR="002A6E7F" w:rsidRPr="00CD5AB3" w:rsidRDefault="002A6E7F" w:rsidP="007D5C8F">
            <w:pPr>
              <w:pStyle w:val="pqiTabBody"/>
            </w:pPr>
          </w:p>
        </w:tc>
        <w:tc>
          <w:tcPr>
            <w:tcW w:w="3212" w:type="dxa"/>
          </w:tcPr>
          <w:p w14:paraId="20D5624E" w14:textId="77777777" w:rsidR="00CE3FC8" w:rsidRPr="00CD5AB3" w:rsidRDefault="00CE3FC8" w:rsidP="00CE3FC8">
            <w:r w:rsidRPr="00CD5AB3">
              <w:t>Znacznik określający tryb, w jakim ma być dostarczony raport odbioru.</w:t>
            </w:r>
          </w:p>
          <w:p w14:paraId="3528FD96" w14:textId="77777777" w:rsidR="00CE3FC8" w:rsidRPr="00CD5AB3" w:rsidRDefault="00CE3FC8" w:rsidP="00CE3FC8">
            <w:r w:rsidRPr="00CD5AB3">
              <w:t>Możliwe wartości:</w:t>
            </w:r>
          </w:p>
          <w:p w14:paraId="79C32783" w14:textId="60E7C0B0" w:rsidR="00CE3FC8" w:rsidRDefault="004948FF" w:rsidP="00CE3FC8">
            <w:r w:rsidRPr="00CD5AB3">
              <w:t xml:space="preserve">2 = Zakończenie dostawy </w:t>
            </w:r>
            <w:r>
              <w:t xml:space="preserve">niestandardowe – raport odbioru sporządza podmiot wysyłający w imieniu podmiotu </w:t>
            </w:r>
            <w:r w:rsidRPr="00CD5AB3">
              <w:t>odbierającego</w:t>
            </w:r>
            <w:r w:rsidR="00CE3FC8" w:rsidRPr="00CD5AB3">
              <w:t>.</w:t>
            </w:r>
          </w:p>
          <w:p w14:paraId="2E018447" w14:textId="77777777" w:rsidR="009E1187" w:rsidRPr="00CD5AB3" w:rsidRDefault="009E1187" w:rsidP="00CE3FC8"/>
          <w:p w14:paraId="4BD20CB1" w14:textId="77777777" w:rsidR="002A6E7F" w:rsidRPr="00CD5AB3" w:rsidRDefault="002A6E7F" w:rsidP="00CE3FC8"/>
        </w:tc>
        <w:tc>
          <w:tcPr>
            <w:tcW w:w="1609" w:type="dxa"/>
          </w:tcPr>
          <w:p w14:paraId="543DCF65" w14:textId="77777777" w:rsidR="002A6E7F" w:rsidRPr="00CD5AB3" w:rsidRDefault="002A6E7F" w:rsidP="0029674E">
            <w:pPr>
              <w:pStyle w:val="pqiTabBody"/>
            </w:pPr>
            <w:r w:rsidRPr="00CD5AB3">
              <w:t>n1</w:t>
            </w:r>
          </w:p>
        </w:tc>
      </w:tr>
      <w:tr w:rsidR="002A6E7F" w:rsidRPr="00CD5AB3" w14:paraId="4F7807A5" w14:textId="77777777" w:rsidTr="001F5559">
        <w:tc>
          <w:tcPr>
            <w:tcW w:w="392" w:type="dxa"/>
          </w:tcPr>
          <w:p w14:paraId="55C0270A" w14:textId="77777777" w:rsidR="002A6E7F" w:rsidRPr="00CD5AB3" w:rsidRDefault="002A6E7F" w:rsidP="0029674E">
            <w:pPr>
              <w:pStyle w:val="pqiTabBody"/>
              <w:rPr>
                <w:b/>
              </w:rPr>
            </w:pPr>
          </w:p>
        </w:tc>
        <w:tc>
          <w:tcPr>
            <w:tcW w:w="539" w:type="dxa"/>
          </w:tcPr>
          <w:p w14:paraId="47A68C6A" w14:textId="377A1509" w:rsidR="002A6E7F" w:rsidRPr="00CD5AB3" w:rsidRDefault="00B110D3" w:rsidP="0029674E">
            <w:pPr>
              <w:pStyle w:val="pqiTabBody"/>
              <w:rPr>
                <w:i/>
              </w:rPr>
            </w:pPr>
            <w:r>
              <w:rPr>
                <w:i/>
              </w:rPr>
              <w:t>l</w:t>
            </w:r>
          </w:p>
        </w:tc>
        <w:tc>
          <w:tcPr>
            <w:tcW w:w="4563" w:type="dxa"/>
          </w:tcPr>
          <w:p w14:paraId="5B6599EB" w14:textId="77777777" w:rsidR="002A6E7F" w:rsidRPr="00CD5AB3" w:rsidRDefault="002A6E7F" w:rsidP="0029674E">
            <w:pPr>
              <w:pStyle w:val="pqiTabBody"/>
            </w:pPr>
            <w:r w:rsidRPr="00CD5AB3">
              <w:t>Data i czas pierwszej walidacji projektu e-DD</w:t>
            </w:r>
          </w:p>
          <w:p w14:paraId="63CEBD49" w14:textId="77777777" w:rsidR="002A6E7F" w:rsidRPr="00CD5AB3" w:rsidRDefault="002A6E7F" w:rsidP="0029674E">
            <w:pPr>
              <w:pStyle w:val="pqiTabBody"/>
              <w:rPr>
                <w:rFonts w:ascii="Courier New" w:hAnsi="Courier New" w:cs="Courier New"/>
                <w:noProof/>
                <w:color w:val="0000FF"/>
              </w:rPr>
            </w:pPr>
            <w:r w:rsidRPr="00CD5AB3">
              <w:rPr>
                <w:rFonts w:ascii="Courier New" w:hAnsi="Courier New" w:cs="Courier New"/>
                <w:noProof/>
                <w:color w:val="0000FF"/>
              </w:rPr>
              <w:t>DateAndTimeOfValidationOfEDD</w:t>
            </w:r>
          </w:p>
        </w:tc>
        <w:tc>
          <w:tcPr>
            <w:tcW w:w="761" w:type="dxa"/>
          </w:tcPr>
          <w:p w14:paraId="0D408F76" w14:textId="77777777" w:rsidR="002A6E7F" w:rsidRPr="00CD5AB3" w:rsidRDefault="002A6E7F" w:rsidP="0029674E">
            <w:pPr>
              <w:pStyle w:val="pqiTabBody"/>
            </w:pPr>
            <w:r w:rsidRPr="00CD5AB3">
              <w:t>R</w:t>
            </w:r>
          </w:p>
        </w:tc>
        <w:tc>
          <w:tcPr>
            <w:tcW w:w="2690" w:type="dxa"/>
          </w:tcPr>
          <w:p w14:paraId="00CC519A" w14:textId="77777777" w:rsidR="002A6E7F" w:rsidRPr="00CD5AB3" w:rsidRDefault="002A6E7F" w:rsidP="0029674E">
            <w:pPr>
              <w:pStyle w:val="pqiTabBody"/>
            </w:pPr>
          </w:p>
        </w:tc>
        <w:tc>
          <w:tcPr>
            <w:tcW w:w="3212" w:type="dxa"/>
          </w:tcPr>
          <w:p w14:paraId="3963291C" w14:textId="77777777" w:rsidR="002A6E7F" w:rsidRPr="00CD5AB3" w:rsidRDefault="002A6E7F" w:rsidP="0029674E">
            <w:pPr>
              <w:pStyle w:val="pqiTabBody"/>
            </w:pPr>
          </w:p>
        </w:tc>
        <w:tc>
          <w:tcPr>
            <w:tcW w:w="1609" w:type="dxa"/>
          </w:tcPr>
          <w:p w14:paraId="2C2CD870" w14:textId="77777777" w:rsidR="002A6E7F" w:rsidRPr="00CD5AB3" w:rsidRDefault="002A6E7F" w:rsidP="0029674E">
            <w:pPr>
              <w:pStyle w:val="pqiTabBody"/>
            </w:pPr>
            <w:r w:rsidRPr="00CD5AB3">
              <w:t>dateTime</w:t>
            </w:r>
          </w:p>
        </w:tc>
      </w:tr>
      <w:tr w:rsidR="002A6E7F" w:rsidRPr="00CD5AB3" w14:paraId="173328DE" w14:textId="77777777" w:rsidTr="001F5559">
        <w:tc>
          <w:tcPr>
            <w:tcW w:w="392" w:type="dxa"/>
          </w:tcPr>
          <w:p w14:paraId="4ACA1F4E" w14:textId="77777777" w:rsidR="002A6E7F" w:rsidRPr="00CD5AB3" w:rsidRDefault="002A6E7F" w:rsidP="0029674E">
            <w:pPr>
              <w:pStyle w:val="pqiTabBody"/>
              <w:rPr>
                <w:b/>
              </w:rPr>
            </w:pPr>
          </w:p>
        </w:tc>
        <w:tc>
          <w:tcPr>
            <w:tcW w:w="539" w:type="dxa"/>
          </w:tcPr>
          <w:p w14:paraId="471FCF6C" w14:textId="77777777" w:rsidR="002A6E7F" w:rsidRPr="00CD5AB3" w:rsidRDefault="002A6E7F" w:rsidP="0029674E">
            <w:pPr>
              <w:pStyle w:val="pqiTabBody"/>
              <w:rPr>
                <w:i/>
              </w:rPr>
            </w:pPr>
            <w:r w:rsidRPr="00CD5AB3">
              <w:rPr>
                <w:i/>
              </w:rPr>
              <w:t>m / n</w:t>
            </w:r>
          </w:p>
        </w:tc>
        <w:tc>
          <w:tcPr>
            <w:tcW w:w="4563" w:type="dxa"/>
          </w:tcPr>
          <w:p w14:paraId="2A654524" w14:textId="77777777" w:rsidR="002A6E7F" w:rsidRPr="00CD5AB3" w:rsidRDefault="002A6E7F" w:rsidP="0029674E">
            <w:pPr>
              <w:pStyle w:val="pqiTabBody"/>
            </w:pPr>
            <w:r w:rsidRPr="00CD5AB3">
              <w:t>Data i czas  kolejnej walidacji projektu e-DD (jeśli nie było zmian miejsca przeznaczenia) albo ostatniej zmiany miejsca przeznaczenia (DD813)</w:t>
            </w:r>
          </w:p>
          <w:p w14:paraId="0A1A46EE" w14:textId="77777777" w:rsidR="002A6E7F" w:rsidRPr="00CD5AB3" w:rsidRDefault="002A6E7F" w:rsidP="0029674E">
            <w:pPr>
              <w:pStyle w:val="pqiTabBody"/>
              <w:rPr>
                <w:rFonts w:ascii="Courier New" w:hAnsi="Courier New" w:cs="Courier New"/>
                <w:noProof/>
                <w:color w:val="0000FF"/>
              </w:rPr>
            </w:pPr>
            <w:r w:rsidRPr="00CD5AB3">
              <w:rPr>
                <w:rFonts w:ascii="Courier New" w:hAnsi="Courier New" w:cs="Courier New"/>
                <w:noProof/>
                <w:color w:val="0000FF"/>
              </w:rPr>
              <w:t>DateAndTimeOfUpdateValidation</w:t>
            </w:r>
          </w:p>
        </w:tc>
        <w:tc>
          <w:tcPr>
            <w:tcW w:w="761" w:type="dxa"/>
          </w:tcPr>
          <w:p w14:paraId="2D1FCB90" w14:textId="77777777" w:rsidR="002A6E7F" w:rsidRPr="00CD5AB3" w:rsidRDefault="002A6E7F" w:rsidP="0029674E">
            <w:pPr>
              <w:pStyle w:val="pqiTabBody"/>
            </w:pPr>
            <w:r w:rsidRPr="00CD5AB3">
              <w:t>R</w:t>
            </w:r>
          </w:p>
        </w:tc>
        <w:tc>
          <w:tcPr>
            <w:tcW w:w="2690" w:type="dxa"/>
          </w:tcPr>
          <w:p w14:paraId="37D12882" w14:textId="77777777" w:rsidR="002A6E7F" w:rsidRPr="00CD5AB3" w:rsidRDefault="002A6E7F" w:rsidP="0029674E">
            <w:pPr>
              <w:pStyle w:val="pqiTabBody"/>
            </w:pPr>
          </w:p>
        </w:tc>
        <w:tc>
          <w:tcPr>
            <w:tcW w:w="3212" w:type="dxa"/>
          </w:tcPr>
          <w:p w14:paraId="6E0BCADB" w14:textId="77777777" w:rsidR="002A6E7F" w:rsidRPr="00CD5AB3" w:rsidRDefault="002A6E7F" w:rsidP="0029674E">
            <w:pPr>
              <w:pStyle w:val="pqiTabBody"/>
            </w:pPr>
          </w:p>
        </w:tc>
        <w:tc>
          <w:tcPr>
            <w:tcW w:w="1609" w:type="dxa"/>
          </w:tcPr>
          <w:p w14:paraId="55722646" w14:textId="77777777" w:rsidR="002A6E7F" w:rsidRPr="00CD5AB3" w:rsidRDefault="002A6E7F" w:rsidP="0029674E">
            <w:pPr>
              <w:pStyle w:val="pqiTabBody"/>
            </w:pPr>
            <w:r w:rsidRPr="00CD5AB3">
              <w:t>dateTime</w:t>
            </w:r>
          </w:p>
        </w:tc>
      </w:tr>
      <w:tr w:rsidR="002A6E7F" w:rsidRPr="00CD5AB3" w14:paraId="0E0F831E" w14:textId="77777777" w:rsidTr="0029674E">
        <w:tc>
          <w:tcPr>
            <w:tcW w:w="931" w:type="dxa"/>
            <w:gridSpan w:val="2"/>
          </w:tcPr>
          <w:p w14:paraId="20B39388" w14:textId="77777777" w:rsidR="002A6E7F" w:rsidRPr="00CD5AB3" w:rsidRDefault="002A6E7F" w:rsidP="0029674E">
            <w:pPr>
              <w:pStyle w:val="pqiTabHead"/>
            </w:pPr>
            <w:r w:rsidRPr="00CD5AB3">
              <w:t>2</w:t>
            </w:r>
          </w:p>
        </w:tc>
        <w:tc>
          <w:tcPr>
            <w:tcW w:w="4563" w:type="dxa"/>
          </w:tcPr>
          <w:p w14:paraId="242F9BCE" w14:textId="77777777" w:rsidR="002A6E7F" w:rsidRPr="00CD5AB3" w:rsidRDefault="002A6E7F" w:rsidP="0029674E">
            <w:pPr>
              <w:pStyle w:val="pqiTabHead"/>
            </w:pPr>
            <w:r w:rsidRPr="00CD5AB3">
              <w:t>PODMIOT wysyłający</w:t>
            </w:r>
          </w:p>
          <w:p w14:paraId="5178E7AE" w14:textId="77777777" w:rsidR="002A6E7F" w:rsidRPr="00CD5AB3" w:rsidRDefault="002A6E7F" w:rsidP="0029674E">
            <w:pPr>
              <w:pStyle w:val="pqiTabHead"/>
            </w:pPr>
            <w:r w:rsidRPr="00CD5AB3">
              <w:rPr>
                <w:rFonts w:ascii="Courier New" w:hAnsi="Courier New" w:cs="Courier New"/>
                <w:noProof/>
                <w:color w:val="0000FF"/>
              </w:rPr>
              <w:t>ConsignorTrader</w:t>
            </w:r>
          </w:p>
        </w:tc>
        <w:tc>
          <w:tcPr>
            <w:tcW w:w="761" w:type="dxa"/>
          </w:tcPr>
          <w:p w14:paraId="265CE0BE" w14:textId="77777777" w:rsidR="002A6E7F" w:rsidRPr="00CD5AB3" w:rsidRDefault="002A6E7F" w:rsidP="0029674E">
            <w:pPr>
              <w:pStyle w:val="pqiTabHead"/>
            </w:pPr>
            <w:r w:rsidRPr="00CD5AB3">
              <w:t>R</w:t>
            </w:r>
          </w:p>
        </w:tc>
        <w:tc>
          <w:tcPr>
            <w:tcW w:w="2690" w:type="dxa"/>
          </w:tcPr>
          <w:p w14:paraId="5426AD64" w14:textId="77777777" w:rsidR="002A6E7F" w:rsidRPr="00CD5AB3" w:rsidRDefault="002A6E7F" w:rsidP="0029674E">
            <w:pPr>
              <w:pStyle w:val="pqiTabHead"/>
            </w:pPr>
          </w:p>
        </w:tc>
        <w:tc>
          <w:tcPr>
            <w:tcW w:w="3212" w:type="dxa"/>
          </w:tcPr>
          <w:p w14:paraId="6AD6C365" w14:textId="77777777" w:rsidR="002A6E7F" w:rsidRPr="00CD5AB3" w:rsidRDefault="002A6E7F" w:rsidP="0029674E">
            <w:pPr>
              <w:pStyle w:val="pqiTabHead"/>
            </w:pPr>
          </w:p>
        </w:tc>
        <w:tc>
          <w:tcPr>
            <w:tcW w:w="1609" w:type="dxa"/>
          </w:tcPr>
          <w:p w14:paraId="4C12F360" w14:textId="77777777" w:rsidR="002A6E7F" w:rsidRPr="00CD5AB3" w:rsidRDefault="002A6E7F" w:rsidP="0029674E">
            <w:pPr>
              <w:pStyle w:val="pqiTabHead"/>
            </w:pPr>
            <w:r w:rsidRPr="00CD5AB3">
              <w:t>1x</w:t>
            </w:r>
          </w:p>
        </w:tc>
      </w:tr>
      <w:tr w:rsidR="002A6E7F" w:rsidRPr="00CD5AB3" w14:paraId="55DE2560" w14:textId="77777777" w:rsidTr="0029674E">
        <w:tc>
          <w:tcPr>
            <w:tcW w:w="931" w:type="dxa"/>
            <w:gridSpan w:val="2"/>
          </w:tcPr>
          <w:p w14:paraId="0425D631" w14:textId="77777777" w:rsidR="002A6E7F" w:rsidRPr="00CD5AB3" w:rsidRDefault="002A6E7F" w:rsidP="0029674E">
            <w:pPr>
              <w:pStyle w:val="pqiTabBody"/>
              <w:rPr>
                <w:i/>
              </w:rPr>
            </w:pPr>
          </w:p>
        </w:tc>
        <w:tc>
          <w:tcPr>
            <w:tcW w:w="4563" w:type="dxa"/>
          </w:tcPr>
          <w:p w14:paraId="3A96C36F" w14:textId="77777777" w:rsidR="002A6E7F" w:rsidRPr="00CD5AB3" w:rsidRDefault="002A6E7F" w:rsidP="0029674E">
            <w:pPr>
              <w:pStyle w:val="pqiTabBody"/>
            </w:pPr>
            <w:r w:rsidRPr="00CD5AB3">
              <w:t>JĘZYK ELEMENTU</w:t>
            </w:r>
          </w:p>
          <w:p w14:paraId="44D4448D" w14:textId="77777777" w:rsidR="002A6E7F" w:rsidRPr="00CD5AB3" w:rsidRDefault="002A6E7F" w:rsidP="0029674E">
            <w:pPr>
              <w:pStyle w:val="pqiTabBody"/>
            </w:pPr>
            <w:r w:rsidRPr="00CD5AB3">
              <w:rPr>
                <w:rFonts w:ascii="Courier New" w:hAnsi="Courier New" w:cs="Courier New"/>
                <w:noProof/>
                <w:color w:val="0000FF"/>
              </w:rPr>
              <w:t>@language</w:t>
            </w:r>
          </w:p>
        </w:tc>
        <w:tc>
          <w:tcPr>
            <w:tcW w:w="761" w:type="dxa"/>
          </w:tcPr>
          <w:p w14:paraId="1E56BD27" w14:textId="77777777" w:rsidR="002A6E7F" w:rsidRPr="00CD5AB3" w:rsidRDefault="002A6E7F" w:rsidP="0029674E">
            <w:pPr>
              <w:pStyle w:val="pqiTabBody"/>
            </w:pPr>
            <w:r w:rsidRPr="00CD5AB3">
              <w:t>R</w:t>
            </w:r>
          </w:p>
        </w:tc>
        <w:tc>
          <w:tcPr>
            <w:tcW w:w="2690" w:type="dxa"/>
          </w:tcPr>
          <w:p w14:paraId="00A3322D" w14:textId="77777777" w:rsidR="002A6E7F" w:rsidRPr="00CD5AB3" w:rsidRDefault="002A6E7F" w:rsidP="0029674E">
            <w:pPr>
              <w:pStyle w:val="pqiTabBody"/>
            </w:pPr>
          </w:p>
        </w:tc>
        <w:tc>
          <w:tcPr>
            <w:tcW w:w="3212" w:type="dxa"/>
          </w:tcPr>
          <w:p w14:paraId="0FC893E2" w14:textId="77777777" w:rsidR="002A6E7F" w:rsidRPr="00CD5AB3" w:rsidRDefault="002A6E7F" w:rsidP="0029674E">
            <w:pPr>
              <w:pStyle w:val="pqiTabBody"/>
            </w:pPr>
            <w:r w:rsidRPr="00CD5AB3">
              <w:t>Atrybut.</w:t>
            </w:r>
          </w:p>
          <w:p w14:paraId="1CDE0D09" w14:textId="77777777" w:rsidR="002A6E7F" w:rsidRPr="00CD5AB3" w:rsidRDefault="002A6E7F" w:rsidP="0029674E">
            <w:pPr>
              <w:pStyle w:val="pqiTabBody"/>
            </w:pPr>
            <w:r w:rsidRPr="00CD5AB3">
              <w:t>Wartość ze słownika „Kody języka (Language codes)”</w:t>
            </w:r>
          </w:p>
        </w:tc>
        <w:tc>
          <w:tcPr>
            <w:tcW w:w="1609" w:type="dxa"/>
          </w:tcPr>
          <w:p w14:paraId="0DA6DFA3" w14:textId="77777777" w:rsidR="002A6E7F" w:rsidRPr="00CD5AB3" w:rsidRDefault="002A6E7F" w:rsidP="0029674E">
            <w:pPr>
              <w:pStyle w:val="pqiTabBody"/>
            </w:pPr>
            <w:r w:rsidRPr="00CD5AB3">
              <w:t>a2</w:t>
            </w:r>
          </w:p>
        </w:tc>
      </w:tr>
      <w:tr w:rsidR="002A6E7F" w:rsidRPr="00CD5AB3" w14:paraId="153120DD" w14:textId="77777777" w:rsidTr="0029674E">
        <w:tc>
          <w:tcPr>
            <w:tcW w:w="931" w:type="dxa"/>
            <w:gridSpan w:val="2"/>
          </w:tcPr>
          <w:p w14:paraId="464CBC10" w14:textId="77777777" w:rsidR="002A6E7F" w:rsidRPr="00CD5AB3" w:rsidRDefault="002A6E7F" w:rsidP="0029674E">
            <w:pPr>
              <w:pStyle w:val="pqiTabBody"/>
              <w:rPr>
                <w:i/>
              </w:rPr>
            </w:pPr>
          </w:p>
        </w:tc>
        <w:tc>
          <w:tcPr>
            <w:tcW w:w="4563" w:type="dxa"/>
          </w:tcPr>
          <w:p w14:paraId="08D78E6D" w14:textId="77777777" w:rsidR="002A6E7F" w:rsidRPr="00CD5AB3" w:rsidRDefault="002A6E7F" w:rsidP="0029674E">
            <w:pPr>
              <w:pStyle w:val="pqiTabBody"/>
            </w:pPr>
            <w:r w:rsidRPr="00CD5AB3">
              <w:t>TYP PODMIOTU WYSYŁAJĄCEGO</w:t>
            </w:r>
          </w:p>
          <w:p w14:paraId="507FB28E"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761" w:type="dxa"/>
          </w:tcPr>
          <w:p w14:paraId="4DF1CBF3" w14:textId="77777777" w:rsidR="002A6E7F" w:rsidRPr="00CD5AB3" w:rsidRDefault="002A6E7F" w:rsidP="0029674E">
            <w:pPr>
              <w:pStyle w:val="pqiTabBody"/>
            </w:pPr>
            <w:r w:rsidRPr="00CD5AB3">
              <w:t>R</w:t>
            </w:r>
          </w:p>
        </w:tc>
        <w:tc>
          <w:tcPr>
            <w:tcW w:w="2690" w:type="dxa"/>
          </w:tcPr>
          <w:p w14:paraId="502A055D" w14:textId="77777777" w:rsidR="002A6E7F" w:rsidRPr="00CD5AB3" w:rsidRDefault="002A6E7F" w:rsidP="0029674E">
            <w:pPr>
              <w:pStyle w:val="pqiTabBody"/>
            </w:pPr>
          </w:p>
        </w:tc>
        <w:tc>
          <w:tcPr>
            <w:tcW w:w="3212" w:type="dxa"/>
          </w:tcPr>
          <w:p w14:paraId="771CA3B0" w14:textId="77777777" w:rsidR="002A6E7F" w:rsidRPr="00CD5AB3" w:rsidRDefault="002A6E7F" w:rsidP="0029674E">
            <w:pPr>
              <w:pStyle w:val="pqiTabBody"/>
            </w:pPr>
            <w:r w:rsidRPr="00CD5AB3">
              <w:t>Atrybut</w:t>
            </w:r>
          </w:p>
          <w:p w14:paraId="20C08E27" w14:textId="77777777" w:rsidR="002A6E7F" w:rsidRPr="00CD5AB3" w:rsidRDefault="002A6E7F" w:rsidP="0029674E">
            <w:pPr>
              <w:pStyle w:val="pqiTabBody"/>
            </w:pPr>
            <w:r w:rsidRPr="00CD5AB3">
              <w:t>Określa rodzaj podmiotu.</w:t>
            </w:r>
          </w:p>
          <w:p w14:paraId="161A2159" w14:textId="5E949D30" w:rsidR="002A6E7F" w:rsidRPr="00CD5AB3" w:rsidRDefault="002A6E7F" w:rsidP="001D2472">
            <w:pPr>
              <w:pStyle w:val="pqiTabBody"/>
            </w:pPr>
            <w:r w:rsidRPr="00CD5AB3">
              <w:t>Możliwe wartości określa słownik 4.</w:t>
            </w:r>
            <w:r w:rsidR="001D2472">
              <w:t>5</w:t>
            </w:r>
          </w:p>
        </w:tc>
        <w:tc>
          <w:tcPr>
            <w:tcW w:w="1609" w:type="dxa"/>
          </w:tcPr>
          <w:p w14:paraId="037E0922" w14:textId="77777777" w:rsidR="002A6E7F" w:rsidRPr="00CD5AB3" w:rsidRDefault="002A6E7F" w:rsidP="0029674E">
            <w:pPr>
              <w:pStyle w:val="pqiTabBody"/>
            </w:pPr>
            <w:r w:rsidRPr="00CD5AB3">
              <w:t>n1</w:t>
            </w:r>
          </w:p>
        </w:tc>
      </w:tr>
      <w:tr w:rsidR="002A6E7F" w:rsidRPr="00CD5AB3" w14:paraId="72C0D99A" w14:textId="77777777" w:rsidTr="001F5559">
        <w:tc>
          <w:tcPr>
            <w:tcW w:w="392" w:type="dxa"/>
          </w:tcPr>
          <w:p w14:paraId="18C68B04" w14:textId="77777777" w:rsidR="002A6E7F" w:rsidRPr="00CD5AB3" w:rsidRDefault="002A6E7F" w:rsidP="0029674E">
            <w:pPr>
              <w:pStyle w:val="pqiTabBody"/>
              <w:rPr>
                <w:b/>
              </w:rPr>
            </w:pPr>
          </w:p>
        </w:tc>
        <w:tc>
          <w:tcPr>
            <w:tcW w:w="539" w:type="dxa"/>
          </w:tcPr>
          <w:p w14:paraId="13CFCBEF" w14:textId="77777777" w:rsidR="002A6E7F" w:rsidRPr="00CD5AB3" w:rsidRDefault="002A6E7F" w:rsidP="0029674E">
            <w:pPr>
              <w:pStyle w:val="pqiTabBody"/>
              <w:rPr>
                <w:i/>
              </w:rPr>
            </w:pPr>
            <w:r w:rsidRPr="00CD5AB3">
              <w:rPr>
                <w:i/>
              </w:rPr>
              <w:t>a</w:t>
            </w:r>
          </w:p>
        </w:tc>
        <w:tc>
          <w:tcPr>
            <w:tcW w:w="4563" w:type="dxa"/>
          </w:tcPr>
          <w:p w14:paraId="25CF3B22" w14:textId="77777777" w:rsidR="002A6E7F" w:rsidRPr="00CD5AB3" w:rsidRDefault="002A6E7F" w:rsidP="0029674E">
            <w:pPr>
              <w:pStyle w:val="pqiTabBody"/>
              <w:rPr>
                <w:lang w:val="en-US"/>
              </w:rPr>
            </w:pPr>
            <w:r w:rsidRPr="00CD5AB3">
              <w:rPr>
                <w:lang w:val="en-US"/>
              </w:rPr>
              <w:t>Identyfikacja podmiotu</w:t>
            </w:r>
          </w:p>
          <w:p w14:paraId="1A1C60BE" w14:textId="77777777" w:rsidR="002A6E7F" w:rsidRPr="00CD5AB3" w:rsidRDefault="002A6E7F" w:rsidP="0029674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6E374359" w14:textId="77777777" w:rsidR="002A6E7F" w:rsidRDefault="002A6E7F" w:rsidP="009F018D">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4A0A2FCA" w14:textId="77777777" w:rsidR="00AC70C0" w:rsidRPr="0091415B" w:rsidRDefault="00AC70C0" w:rsidP="009F018D">
            <w:pPr>
              <w:pStyle w:val="pqiTabBody"/>
              <w:rPr>
                <w:lang w:val="en-US"/>
              </w:rPr>
            </w:pPr>
          </w:p>
          <w:p w14:paraId="2CC68E01" w14:textId="3FC37FCA" w:rsidR="00D02A54" w:rsidRPr="0091415B" w:rsidRDefault="00D02A54" w:rsidP="009F018D">
            <w:pPr>
              <w:pStyle w:val="pqiTabBody"/>
              <w:rPr>
                <w:lang w:val="en-US"/>
              </w:rPr>
            </w:pPr>
          </w:p>
        </w:tc>
        <w:tc>
          <w:tcPr>
            <w:tcW w:w="761" w:type="dxa"/>
          </w:tcPr>
          <w:p w14:paraId="58428857" w14:textId="77777777" w:rsidR="002A6E7F" w:rsidRPr="00CD5AB3" w:rsidRDefault="002A6E7F" w:rsidP="0029674E">
            <w:pPr>
              <w:pStyle w:val="pqiTabBody"/>
            </w:pPr>
            <w:r w:rsidRPr="00CD5AB3">
              <w:t>R</w:t>
            </w:r>
          </w:p>
        </w:tc>
        <w:tc>
          <w:tcPr>
            <w:tcW w:w="2690" w:type="dxa"/>
          </w:tcPr>
          <w:p w14:paraId="0B75527E" w14:textId="77777777" w:rsidR="002A6E7F" w:rsidRPr="00CD5AB3" w:rsidRDefault="002A6E7F" w:rsidP="0029674E">
            <w:pPr>
              <w:pStyle w:val="pqiTabBody"/>
            </w:pPr>
          </w:p>
        </w:tc>
        <w:tc>
          <w:tcPr>
            <w:tcW w:w="3212" w:type="dxa"/>
          </w:tcPr>
          <w:p w14:paraId="471E877F" w14:textId="77777777" w:rsidR="008F1468" w:rsidRDefault="008F1468" w:rsidP="008F1468">
            <w:pPr>
              <w:pStyle w:val="pqiTabBody"/>
            </w:pPr>
            <w:r>
              <w:t>Należy podać identyfikator podmiotu zależny od wybranego typu podmiotu.</w:t>
            </w:r>
          </w:p>
          <w:p w14:paraId="6F88D51A" w14:textId="06EDBC7B" w:rsidR="002A6E7F" w:rsidRPr="00CD5AB3" w:rsidRDefault="008F1468" w:rsidP="00F94A97">
            <w:pPr>
              <w:pStyle w:val="pqiTabBody"/>
            </w:pPr>
            <w:r>
              <w:t xml:space="preserve">Obowiązkowe podanie dokładnie jednego identyfikatora. </w:t>
            </w:r>
            <w:r w:rsidR="00F94A97">
              <w:t>Dla nieobjętych systemem oraz osób fizycznych zarejestrowanych w PUESC (podmiot zużywający) podajemy Personal ID (PESEL lub inny numer). Dla zużywających i zużywających gospodarczych, podajemy TaxNumber (NIP). Dla reszty podajemy ExciseNumber (numer akcyzowy) lub numer podmiotu pośredniczącego.</w:t>
            </w:r>
          </w:p>
        </w:tc>
        <w:tc>
          <w:tcPr>
            <w:tcW w:w="1609" w:type="dxa"/>
          </w:tcPr>
          <w:p w14:paraId="6F6437E2" w14:textId="77777777" w:rsidR="002A6E7F" w:rsidRPr="00CD5AB3" w:rsidRDefault="002A6E7F" w:rsidP="0029674E">
            <w:pPr>
              <w:pStyle w:val="pqiTabBody"/>
            </w:pPr>
            <w:r w:rsidRPr="00CD5AB3">
              <w:t>an13</w:t>
            </w:r>
          </w:p>
        </w:tc>
      </w:tr>
      <w:tr w:rsidR="002A6E7F" w:rsidRPr="00CD5AB3" w14:paraId="615AF346" w14:textId="77777777" w:rsidTr="001F5559">
        <w:tc>
          <w:tcPr>
            <w:tcW w:w="392" w:type="dxa"/>
          </w:tcPr>
          <w:p w14:paraId="6B68D690" w14:textId="77777777" w:rsidR="002A6E7F" w:rsidRPr="00CD5AB3" w:rsidRDefault="002A6E7F" w:rsidP="0029674E">
            <w:pPr>
              <w:pStyle w:val="pqiTabBody"/>
              <w:rPr>
                <w:b/>
              </w:rPr>
            </w:pPr>
          </w:p>
        </w:tc>
        <w:tc>
          <w:tcPr>
            <w:tcW w:w="539" w:type="dxa"/>
          </w:tcPr>
          <w:p w14:paraId="2FFC48A0" w14:textId="77777777" w:rsidR="002A6E7F" w:rsidRPr="00CD5AB3" w:rsidRDefault="002A6E7F" w:rsidP="0029674E">
            <w:pPr>
              <w:pStyle w:val="pqiTabBody"/>
              <w:rPr>
                <w:i/>
              </w:rPr>
            </w:pPr>
            <w:r w:rsidRPr="00CD5AB3">
              <w:rPr>
                <w:i/>
              </w:rPr>
              <w:t>b</w:t>
            </w:r>
          </w:p>
        </w:tc>
        <w:tc>
          <w:tcPr>
            <w:tcW w:w="4563" w:type="dxa"/>
          </w:tcPr>
          <w:p w14:paraId="7C7AF4C4" w14:textId="77777777" w:rsidR="002A6E7F" w:rsidRPr="00CD5AB3" w:rsidRDefault="002A6E7F" w:rsidP="0029674E">
            <w:pPr>
              <w:pStyle w:val="pqiTabBody"/>
            </w:pPr>
            <w:r w:rsidRPr="00CD5AB3">
              <w:t>Nazwa podmiotu / Imię i Nazwisko</w:t>
            </w:r>
          </w:p>
          <w:p w14:paraId="140D10D2" w14:textId="77777777" w:rsidR="002A6E7F" w:rsidRPr="00CD5AB3" w:rsidRDefault="002A6E7F" w:rsidP="0029674E">
            <w:pPr>
              <w:pStyle w:val="pqiTabBody"/>
            </w:pPr>
            <w:r w:rsidRPr="00CD5AB3">
              <w:rPr>
                <w:rFonts w:ascii="Courier New" w:hAnsi="Courier New" w:cs="Courier New"/>
                <w:noProof/>
                <w:color w:val="0000FF"/>
              </w:rPr>
              <w:t>TraderName</w:t>
            </w:r>
          </w:p>
        </w:tc>
        <w:tc>
          <w:tcPr>
            <w:tcW w:w="761" w:type="dxa"/>
          </w:tcPr>
          <w:p w14:paraId="544B0774" w14:textId="77777777" w:rsidR="002A6E7F" w:rsidRPr="00CD5AB3" w:rsidRDefault="002A6E7F" w:rsidP="0029674E">
            <w:pPr>
              <w:pStyle w:val="pqiTabBody"/>
            </w:pPr>
            <w:r w:rsidRPr="00CD5AB3">
              <w:t>R</w:t>
            </w:r>
          </w:p>
        </w:tc>
        <w:tc>
          <w:tcPr>
            <w:tcW w:w="2690" w:type="dxa"/>
          </w:tcPr>
          <w:p w14:paraId="5D69CBB3" w14:textId="77777777" w:rsidR="002A6E7F" w:rsidRPr="00CD5AB3" w:rsidRDefault="002A6E7F" w:rsidP="0029674E">
            <w:pPr>
              <w:pStyle w:val="pqiTabBody"/>
            </w:pPr>
          </w:p>
        </w:tc>
        <w:tc>
          <w:tcPr>
            <w:tcW w:w="3212" w:type="dxa"/>
          </w:tcPr>
          <w:p w14:paraId="3EB874B5" w14:textId="77777777" w:rsidR="002A6E7F" w:rsidRPr="00CD5AB3" w:rsidRDefault="002A6E7F" w:rsidP="0029674E">
            <w:pPr>
              <w:pStyle w:val="pqiTabBody"/>
            </w:pPr>
            <w:r w:rsidRPr="00CD5AB3">
              <w:t>Nazwa podmiotu albo imię i nazwisko w przypadku osoby fizycznej</w:t>
            </w:r>
          </w:p>
        </w:tc>
        <w:tc>
          <w:tcPr>
            <w:tcW w:w="1609" w:type="dxa"/>
          </w:tcPr>
          <w:p w14:paraId="4562260F" w14:textId="77777777" w:rsidR="002A6E7F" w:rsidRPr="00CD5AB3" w:rsidRDefault="002A6E7F" w:rsidP="0029674E">
            <w:pPr>
              <w:pStyle w:val="pqiTabBody"/>
            </w:pPr>
            <w:r w:rsidRPr="00CD5AB3">
              <w:t>an..182</w:t>
            </w:r>
          </w:p>
        </w:tc>
      </w:tr>
      <w:tr w:rsidR="002A6E7F" w:rsidRPr="00CD5AB3" w14:paraId="538493CF" w14:textId="77777777" w:rsidTr="001F5559">
        <w:tc>
          <w:tcPr>
            <w:tcW w:w="392" w:type="dxa"/>
          </w:tcPr>
          <w:p w14:paraId="7933BEDC" w14:textId="77777777" w:rsidR="002A6E7F" w:rsidRPr="00CD5AB3" w:rsidRDefault="002A6E7F" w:rsidP="0029674E">
            <w:pPr>
              <w:pStyle w:val="pqiTabBody"/>
              <w:rPr>
                <w:b/>
              </w:rPr>
            </w:pPr>
          </w:p>
        </w:tc>
        <w:tc>
          <w:tcPr>
            <w:tcW w:w="539" w:type="dxa"/>
          </w:tcPr>
          <w:p w14:paraId="512DF67B" w14:textId="77777777" w:rsidR="002A6E7F" w:rsidRPr="00CD5AB3" w:rsidRDefault="002A6E7F" w:rsidP="0029674E">
            <w:pPr>
              <w:pStyle w:val="pqiTabBody"/>
              <w:rPr>
                <w:i/>
              </w:rPr>
            </w:pPr>
            <w:r w:rsidRPr="00CD5AB3">
              <w:rPr>
                <w:i/>
              </w:rPr>
              <w:t>c</w:t>
            </w:r>
          </w:p>
        </w:tc>
        <w:tc>
          <w:tcPr>
            <w:tcW w:w="4563" w:type="dxa"/>
          </w:tcPr>
          <w:p w14:paraId="6B55B090" w14:textId="77777777" w:rsidR="002A6E7F" w:rsidRPr="00CD5AB3" w:rsidRDefault="002A6E7F" w:rsidP="0029674E">
            <w:pPr>
              <w:pStyle w:val="pqiTabBody"/>
            </w:pPr>
            <w:r w:rsidRPr="00CD5AB3">
              <w:t>Ulica</w:t>
            </w:r>
          </w:p>
          <w:p w14:paraId="51636305" w14:textId="77777777" w:rsidR="002A6E7F" w:rsidRPr="00CD5AB3" w:rsidRDefault="002A6E7F" w:rsidP="0029674E">
            <w:pPr>
              <w:pStyle w:val="pqiTabBody"/>
            </w:pPr>
            <w:r w:rsidRPr="00CD5AB3">
              <w:rPr>
                <w:rFonts w:ascii="Courier New" w:hAnsi="Courier New" w:cs="Courier New"/>
                <w:noProof/>
                <w:color w:val="0000FF"/>
              </w:rPr>
              <w:t>StreetName</w:t>
            </w:r>
          </w:p>
        </w:tc>
        <w:tc>
          <w:tcPr>
            <w:tcW w:w="761" w:type="dxa"/>
          </w:tcPr>
          <w:p w14:paraId="6CDAA76E" w14:textId="77777777" w:rsidR="002A6E7F" w:rsidRPr="00CD5AB3" w:rsidRDefault="002A6E7F" w:rsidP="0029674E">
            <w:pPr>
              <w:pStyle w:val="pqiTabBody"/>
            </w:pPr>
            <w:r w:rsidRPr="00CD5AB3">
              <w:t>R</w:t>
            </w:r>
          </w:p>
        </w:tc>
        <w:tc>
          <w:tcPr>
            <w:tcW w:w="2690" w:type="dxa"/>
          </w:tcPr>
          <w:p w14:paraId="1B562764" w14:textId="77777777" w:rsidR="002A6E7F" w:rsidRPr="00CD5AB3" w:rsidRDefault="002A6E7F" w:rsidP="0029674E">
            <w:pPr>
              <w:pStyle w:val="pqiTabBody"/>
            </w:pPr>
          </w:p>
        </w:tc>
        <w:tc>
          <w:tcPr>
            <w:tcW w:w="3212" w:type="dxa"/>
            <w:vMerge w:val="restart"/>
          </w:tcPr>
          <w:p w14:paraId="5331E7B1" w14:textId="77777777" w:rsidR="002A6E7F" w:rsidRPr="00CD5AB3" w:rsidRDefault="002A6E7F" w:rsidP="0029674E">
            <w:pPr>
              <w:pStyle w:val="pqiTabBody"/>
            </w:pPr>
            <w:r w:rsidRPr="00CD5AB3">
              <w:t>Adres siedziby albo adres zamieszkania (w przypadku osoby fizycznej)</w:t>
            </w:r>
          </w:p>
        </w:tc>
        <w:tc>
          <w:tcPr>
            <w:tcW w:w="1609" w:type="dxa"/>
          </w:tcPr>
          <w:p w14:paraId="3C924C44" w14:textId="77777777" w:rsidR="002A6E7F" w:rsidRPr="00CD5AB3" w:rsidRDefault="002A6E7F" w:rsidP="0029674E">
            <w:pPr>
              <w:pStyle w:val="pqiTabBody"/>
            </w:pPr>
            <w:r w:rsidRPr="00CD5AB3">
              <w:t>an..65</w:t>
            </w:r>
          </w:p>
        </w:tc>
      </w:tr>
      <w:tr w:rsidR="002A6E7F" w:rsidRPr="00CD5AB3" w14:paraId="37597FB2" w14:textId="77777777" w:rsidTr="001F5559">
        <w:tc>
          <w:tcPr>
            <w:tcW w:w="392" w:type="dxa"/>
          </w:tcPr>
          <w:p w14:paraId="20275480" w14:textId="77777777" w:rsidR="002A6E7F" w:rsidRPr="00CD5AB3" w:rsidRDefault="002A6E7F" w:rsidP="0029674E">
            <w:pPr>
              <w:pStyle w:val="pqiTabBody"/>
              <w:rPr>
                <w:b/>
              </w:rPr>
            </w:pPr>
          </w:p>
        </w:tc>
        <w:tc>
          <w:tcPr>
            <w:tcW w:w="539" w:type="dxa"/>
          </w:tcPr>
          <w:p w14:paraId="1FE18659" w14:textId="77777777" w:rsidR="002A6E7F" w:rsidRPr="00CD5AB3" w:rsidRDefault="002A6E7F" w:rsidP="0029674E">
            <w:pPr>
              <w:pStyle w:val="pqiTabBody"/>
              <w:rPr>
                <w:i/>
              </w:rPr>
            </w:pPr>
            <w:r w:rsidRPr="00CD5AB3">
              <w:rPr>
                <w:i/>
              </w:rPr>
              <w:t>d</w:t>
            </w:r>
          </w:p>
        </w:tc>
        <w:tc>
          <w:tcPr>
            <w:tcW w:w="4563" w:type="dxa"/>
          </w:tcPr>
          <w:p w14:paraId="29EBC1A0" w14:textId="77777777" w:rsidR="002A6E7F" w:rsidRPr="00CD5AB3" w:rsidRDefault="002A6E7F" w:rsidP="0029674E">
            <w:pPr>
              <w:pStyle w:val="pqiTabBody"/>
            </w:pPr>
            <w:r w:rsidRPr="00CD5AB3">
              <w:t>Numer domu</w:t>
            </w:r>
          </w:p>
          <w:p w14:paraId="546FE0EE" w14:textId="77777777" w:rsidR="002A6E7F" w:rsidRPr="00CD5AB3" w:rsidRDefault="002A6E7F" w:rsidP="0029674E">
            <w:pPr>
              <w:pStyle w:val="pqiTabBody"/>
            </w:pPr>
            <w:r w:rsidRPr="00CD5AB3">
              <w:rPr>
                <w:rFonts w:ascii="Courier New" w:hAnsi="Courier New" w:cs="Courier New"/>
                <w:noProof/>
                <w:color w:val="0000FF"/>
              </w:rPr>
              <w:lastRenderedPageBreak/>
              <w:t>StreetNumber</w:t>
            </w:r>
          </w:p>
        </w:tc>
        <w:tc>
          <w:tcPr>
            <w:tcW w:w="761" w:type="dxa"/>
          </w:tcPr>
          <w:p w14:paraId="6314E114" w14:textId="77777777" w:rsidR="002A6E7F" w:rsidRPr="00CD5AB3" w:rsidRDefault="002A6E7F" w:rsidP="0029674E">
            <w:pPr>
              <w:pStyle w:val="pqiTabBody"/>
            </w:pPr>
            <w:r w:rsidRPr="00CD5AB3">
              <w:lastRenderedPageBreak/>
              <w:t>O</w:t>
            </w:r>
          </w:p>
        </w:tc>
        <w:tc>
          <w:tcPr>
            <w:tcW w:w="2690" w:type="dxa"/>
          </w:tcPr>
          <w:p w14:paraId="330B9535" w14:textId="77777777" w:rsidR="002A6E7F" w:rsidRPr="00CD5AB3" w:rsidRDefault="002A6E7F" w:rsidP="0029674E">
            <w:pPr>
              <w:pStyle w:val="pqiTabBody"/>
            </w:pPr>
          </w:p>
        </w:tc>
        <w:tc>
          <w:tcPr>
            <w:tcW w:w="3212" w:type="dxa"/>
            <w:vMerge/>
          </w:tcPr>
          <w:p w14:paraId="5E67DD08" w14:textId="77777777" w:rsidR="002A6E7F" w:rsidRPr="00CD5AB3" w:rsidRDefault="002A6E7F" w:rsidP="0029674E">
            <w:pPr>
              <w:pStyle w:val="pqiTabBody"/>
            </w:pPr>
          </w:p>
        </w:tc>
        <w:tc>
          <w:tcPr>
            <w:tcW w:w="1609" w:type="dxa"/>
          </w:tcPr>
          <w:p w14:paraId="51976062" w14:textId="77777777" w:rsidR="002A6E7F" w:rsidRPr="00CD5AB3" w:rsidRDefault="002A6E7F" w:rsidP="0029674E">
            <w:pPr>
              <w:pStyle w:val="pqiTabBody"/>
            </w:pPr>
            <w:r w:rsidRPr="00CD5AB3">
              <w:t>an..11</w:t>
            </w:r>
          </w:p>
        </w:tc>
      </w:tr>
      <w:tr w:rsidR="002A6E7F" w:rsidRPr="00CD5AB3" w14:paraId="12B95C74" w14:textId="77777777" w:rsidTr="001F5559">
        <w:tc>
          <w:tcPr>
            <w:tcW w:w="392" w:type="dxa"/>
          </w:tcPr>
          <w:p w14:paraId="7F849F4F" w14:textId="77777777" w:rsidR="002A6E7F" w:rsidRPr="00CD5AB3" w:rsidRDefault="002A6E7F" w:rsidP="0029674E">
            <w:pPr>
              <w:pStyle w:val="pqiTabBody"/>
              <w:rPr>
                <w:b/>
              </w:rPr>
            </w:pPr>
          </w:p>
        </w:tc>
        <w:tc>
          <w:tcPr>
            <w:tcW w:w="539" w:type="dxa"/>
          </w:tcPr>
          <w:p w14:paraId="1DE09D20" w14:textId="77777777" w:rsidR="002A6E7F" w:rsidRPr="00CD5AB3" w:rsidRDefault="002A6E7F" w:rsidP="0029674E">
            <w:pPr>
              <w:pStyle w:val="pqiTabBody"/>
              <w:rPr>
                <w:i/>
              </w:rPr>
            </w:pPr>
            <w:r w:rsidRPr="00CD5AB3">
              <w:rPr>
                <w:i/>
              </w:rPr>
              <w:t>e</w:t>
            </w:r>
          </w:p>
        </w:tc>
        <w:tc>
          <w:tcPr>
            <w:tcW w:w="4563" w:type="dxa"/>
          </w:tcPr>
          <w:p w14:paraId="4CF89F2E" w14:textId="77777777" w:rsidR="002A6E7F" w:rsidRPr="00CD5AB3" w:rsidRDefault="002A6E7F" w:rsidP="0029674E">
            <w:pPr>
              <w:pStyle w:val="pqiTabBody"/>
            </w:pPr>
            <w:r w:rsidRPr="00CD5AB3">
              <w:t>Kod pocztowy</w:t>
            </w:r>
          </w:p>
          <w:p w14:paraId="78FF7748" w14:textId="77777777" w:rsidR="002A6E7F" w:rsidRPr="00CD5AB3" w:rsidRDefault="002A6E7F" w:rsidP="0029674E">
            <w:pPr>
              <w:pStyle w:val="pqiTabBody"/>
            </w:pPr>
            <w:r w:rsidRPr="00CD5AB3">
              <w:rPr>
                <w:rFonts w:ascii="Courier New" w:hAnsi="Courier New" w:cs="Courier New"/>
                <w:noProof/>
                <w:color w:val="0000FF"/>
              </w:rPr>
              <w:t>Postcode</w:t>
            </w:r>
          </w:p>
        </w:tc>
        <w:tc>
          <w:tcPr>
            <w:tcW w:w="761" w:type="dxa"/>
          </w:tcPr>
          <w:p w14:paraId="7B90019C" w14:textId="77777777" w:rsidR="002A6E7F" w:rsidRPr="00CD5AB3" w:rsidRDefault="002A6E7F" w:rsidP="0029674E">
            <w:pPr>
              <w:pStyle w:val="pqiTabBody"/>
            </w:pPr>
            <w:r w:rsidRPr="00CD5AB3">
              <w:t>R</w:t>
            </w:r>
          </w:p>
        </w:tc>
        <w:tc>
          <w:tcPr>
            <w:tcW w:w="2690" w:type="dxa"/>
          </w:tcPr>
          <w:p w14:paraId="5E9AB2A2" w14:textId="77777777" w:rsidR="002A6E7F" w:rsidRPr="00CD5AB3" w:rsidRDefault="002A6E7F" w:rsidP="0029674E">
            <w:pPr>
              <w:pStyle w:val="pqiTabBody"/>
            </w:pPr>
          </w:p>
        </w:tc>
        <w:tc>
          <w:tcPr>
            <w:tcW w:w="3212" w:type="dxa"/>
            <w:vMerge/>
          </w:tcPr>
          <w:p w14:paraId="6FC3DF85" w14:textId="77777777" w:rsidR="002A6E7F" w:rsidRPr="00CD5AB3" w:rsidRDefault="002A6E7F" w:rsidP="0029674E">
            <w:pPr>
              <w:pStyle w:val="pqiTabBody"/>
            </w:pPr>
          </w:p>
        </w:tc>
        <w:tc>
          <w:tcPr>
            <w:tcW w:w="1609" w:type="dxa"/>
          </w:tcPr>
          <w:p w14:paraId="4862D605" w14:textId="77777777" w:rsidR="002A6E7F" w:rsidRPr="00CD5AB3" w:rsidRDefault="002A6E7F" w:rsidP="0029674E">
            <w:pPr>
              <w:pStyle w:val="pqiTabBody"/>
            </w:pPr>
            <w:r w:rsidRPr="00CD5AB3">
              <w:t>an..10</w:t>
            </w:r>
          </w:p>
        </w:tc>
      </w:tr>
      <w:tr w:rsidR="002A6E7F" w:rsidRPr="00CD5AB3" w14:paraId="3AE9C04A" w14:textId="77777777" w:rsidTr="001F5559">
        <w:tc>
          <w:tcPr>
            <w:tcW w:w="392" w:type="dxa"/>
          </w:tcPr>
          <w:p w14:paraId="6C1C916D" w14:textId="77777777" w:rsidR="002A6E7F" w:rsidRPr="00CD5AB3" w:rsidRDefault="002A6E7F" w:rsidP="0029674E">
            <w:pPr>
              <w:pStyle w:val="pqiTabBody"/>
              <w:rPr>
                <w:b/>
              </w:rPr>
            </w:pPr>
          </w:p>
        </w:tc>
        <w:tc>
          <w:tcPr>
            <w:tcW w:w="539" w:type="dxa"/>
          </w:tcPr>
          <w:p w14:paraId="1F03E0C9" w14:textId="77777777" w:rsidR="002A6E7F" w:rsidRPr="00CD5AB3" w:rsidRDefault="002A6E7F" w:rsidP="0029674E">
            <w:pPr>
              <w:pStyle w:val="pqiTabBody"/>
              <w:rPr>
                <w:i/>
              </w:rPr>
            </w:pPr>
            <w:r w:rsidRPr="00CD5AB3">
              <w:rPr>
                <w:i/>
              </w:rPr>
              <w:t>f</w:t>
            </w:r>
          </w:p>
        </w:tc>
        <w:tc>
          <w:tcPr>
            <w:tcW w:w="4563" w:type="dxa"/>
          </w:tcPr>
          <w:p w14:paraId="72D33EEE" w14:textId="77777777" w:rsidR="002A6E7F" w:rsidRPr="00CD5AB3" w:rsidRDefault="002A6E7F" w:rsidP="0029674E">
            <w:pPr>
              <w:pStyle w:val="pqiTabBody"/>
            </w:pPr>
            <w:r w:rsidRPr="00CD5AB3">
              <w:t>Miejscowość</w:t>
            </w:r>
          </w:p>
          <w:p w14:paraId="2D222E58" w14:textId="77777777" w:rsidR="002A6E7F" w:rsidRPr="00CD5AB3" w:rsidRDefault="002A6E7F" w:rsidP="0029674E">
            <w:pPr>
              <w:pStyle w:val="pqiTabBody"/>
            </w:pPr>
            <w:r w:rsidRPr="00CD5AB3">
              <w:rPr>
                <w:rFonts w:ascii="Courier New" w:hAnsi="Courier New" w:cs="Courier New"/>
                <w:noProof/>
                <w:color w:val="0000FF"/>
              </w:rPr>
              <w:t>City</w:t>
            </w:r>
          </w:p>
        </w:tc>
        <w:tc>
          <w:tcPr>
            <w:tcW w:w="761" w:type="dxa"/>
          </w:tcPr>
          <w:p w14:paraId="13589F71" w14:textId="77777777" w:rsidR="002A6E7F" w:rsidRPr="00CD5AB3" w:rsidRDefault="002A6E7F" w:rsidP="0029674E">
            <w:pPr>
              <w:pStyle w:val="pqiTabBody"/>
            </w:pPr>
            <w:r w:rsidRPr="00CD5AB3">
              <w:t>R</w:t>
            </w:r>
          </w:p>
        </w:tc>
        <w:tc>
          <w:tcPr>
            <w:tcW w:w="2690" w:type="dxa"/>
          </w:tcPr>
          <w:p w14:paraId="49E971BD" w14:textId="77777777" w:rsidR="002A6E7F" w:rsidRPr="00CD5AB3" w:rsidRDefault="002A6E7F" w:rsidP="0029674E">
            <w:pPr>
              <w:pStyle w:val="pqiTabBody"/>
            </w:pPr>
          </w:p>
        </w:tc>
        <w:tc>
          <w:tcPr>
            <w:tcW w:w="3212" w:type="dxa"/>
            <w:vMerge/>
          </w:tcPr>
          <w:p w14:paraId="1BBD48A3" w14:textId="77777777" w:rsidR="002A6E7F" w:rsidRPr="00CD5AB3" w:rsidRDefault="002A6E7F" w:rsidP="0029674E">
            <w:pPr>
              <w:pStyle w:val="pqiTabBody"/>
            </w:pPr>
          </w:p>
        </w:tc>
        <w:tc>
          <w:tcPr>
            <w:tcW w:w="1609" w:type="dxa"/>
          </w:tcPr>
          <w:p w14:paraId="47985B0C" w14:textId="77777777" w:rsidR="002A6E7F" w:rsidRPr="00CD5AB3" w:rsidRDefault="002A6E7F" w:rsidP="0029674E">
            <w:pPr>
              <w:pStyle w:val="pqiTabBody"/>
            </w:pPr>
            <w:r w:rsidRPr="00CD5AB3">
              <w:t>an..50</w:t>
            </w:r>
          </w:p>
        </w:tc>
      </w:tr>
      <w:tr w:rsidR="002A6E7F" w:rsidRPr="00CD5AB3" w14:paraId="6D5B7B72" w14:textId="77777777" w:rsidTr="0029674E">
        <w:tc>
          <w:tcPr>
            <w:tcW w:w="931" w:type="dxa"/>
            <w:gridSpan w:val="2"/>
          </w:tcPr>
          <w:p w14:paraId="3482A40F" w14:textId="77777777" w:rsidR="002A6E7F" w:rsidRPr="00CD5AB3" w:rsidRDefault="002A6E7F" w:rsidP="0029674E">
            <w:pPr>
              <w:pStyle w:val="pqiTabHead"/>
            </w:pPr>
            <w:r w:rsidRPr="00CD5AB3">
              <w:t>3</w:t>
            </w:r>
          </w:p>
        </w:tc>
        <w:tc>
          <w:tcPr>
            <w:tcW w:w="4563" w:type="dxa"/>
          </w:tcPr>
          <w:p w14:paraId="12DCB0BD" w14:textId="77777777" w:rsidR="002A6E7F" w:rsidRPr="00CD5AB3" w:rsidRDefault="002A6E7F" w:rsidP="0029674E">
            <w:pPr>
              <w:pStyle w:val="pqiTabHead"/>
            </w:pPr>
            <w:r w:rsidRPr="00CD5AB3">
              <w:t>Miejsce wysyłki</w:t>
            </w:r>
          </w:p>
          <w:p w14:paraId="3774FB9B" w14:textId="77777777" w:rsidR="002A6E7F" w:rsidRPr="00CD5AB3" w:rsidRDefault="002A6E7F" w:rsidP="0029674E">
            <w:pPr>
              <w:pStyle w:val="pqiTabHead"/>
            </w:pPr>
            <w:r w:rsidRPr="00CD5AB3">
              <w:rPr>
                <w:rFonts w:ascii="Courier New" w:hAnsi="Courier New" w:cs="Courier New"/>
                <w:noProof/>
                <w:color w:val="0000FF"/>
              </w:rPr>
              <w:t>PlaceOfDispatchTrader</w:t>
            </w:r>
          </w:p>
        </w:tc>
        <w:tc>
          <w:tcPr>
            <w:tcW w:w="761" w:type="dxa"/>
          </w:tcPr>
          <w:p w14:paraId="1DE544F3" w14:textId="77777777" w:rsidR="002A6E7F" w:rsidRPr="00CD5AB3" w:rsidRDefault="002A6E7F" w:rsidP="0029674E">
            <w:pPr>
              <w:pStyle w:val="pqiTabHead"/>
            </w:pPr>
            <w:r w:rsidRPr="00CD5AB3">
              <w:t>D</w:t>
            </w:r>
          </w:p>
        </w:tc>
        <w:tc>
          <w:tcPr>
            <w:tcW w:w="2690" w:type="dxa"/>
          </w:tcPr>
          <w:p w14:paraId="7F92D75F" w14:textId="77777777" w:rsidR="002A6E7F" w:rsidRPr="00CD5AB3" w:rsidRDefault="002A6E7F" w:rsidP="0029674E">
            <w:pPr>
              <w:pStyle w:val="pqiTabHead"/>
            </w:pPr>
            <w:r w:rsidRPr="00CD5AB3">
              <w:rPr>
                <w:b w:val="0"/>
              </w:rPr>
              <w:t>„R” w przypadku, gdy inne niż sekcja 2</w:t>
            </w:r>
          </w:p>
        </w:tc>
        <w:tc>
          <w:tcPr>
            <w:tcW w:w="3212" w:type="dxa"/>
          </w:tcPr>
          <w:p w14:paraId="3F5D4116" w14:textId="77777777" w:rsidR="002A6E7F" w:rsidRPr="00CD5AB3" w:rsidRDefault="002A6E7F" w:rsidP="0029674E">
            <w:pPr>
              <w:pStyle w:val="pqiTabHead"/>
              <w:rPr>
                <w:b w:val="0"/>
              </w:rPr>
            </w:pPr>
            <w:r w:rsidRPr="00CD5AB3">
              <w:rPr>
                <w:b w:val="0"/>
              </w:rPr>
              <w:t xml:space="preserve">Należy podać miejsce faktycznej wysyłki, jeżeli jest ono inne niż siedziba Podmiotu wysyłającego wskazana w sekcji 2  </w:t>
            </w:r>
          </w:p>
        </w:tc>
        <w:tc>
          <w:tcPr>
            <w:tcW w:w="1609" w:type="dxa"/>
          </w:tcPr>
          <w:p w14:paraId="7796C048" w14:textId="77777777" w:rsidR="002A6E7F" w:rsidRPr="00CD5AB3" w:rsidRDefault="002A6E7F" w:rsidP="0029674E">
            <w:pPr>
              <w:pStyle w:val="pqiTabHead"/>
            </w:pPr>
            <w:r w:rsidRPr="00CD5AB3">
              <w:t>1x</w:t>
            </w:r>
          </w:p>
        </w:tc>
      </w:tr>
      <w:tr w:rsidR="002A6E7F" w:rsidRPr="00CD5AB3" w14:paraId="7A65A7F4" w14:textId="77777777" w:rsidTr="0029674E">
        <w:tc>
          <w:tcPr>
            <w:tcW w:w="931" w:type="dxa"/>
            <w:gridSpan w:val="2"/>
          </w:tcPr>
          <w:p w14:paraId="699BB6D4" w14:textId="77777777" w:rsidR="002A6E7F" w:rsidRPr="00CD5AB3" w:rsidRDefault="002A6E7F" w:rsidP="0029674E">
            <w:pPr>
              <w:pStyle w:val="pqiTabBody"/>
              <w:rPr>
                <w:i/>
              </w:rPr>
            </w:pPr>
          </w:p>
        </w:tc>
        <w:tc>
          <w:tcPr>
            <w:tcW w:w="4563" w:type="dxa"/>
          </w:tcPr>
          <w:p w14:paraId="15C1CAF2" w14:textId="77777777" w:rsidR="002A6E7F" w:rsidRPr="00CD5AB3" w:rsidRDefault="002A6E7F" w:rsidP="0029674E">
            <w:pPr>
              <w:pStyle w:val="pqiTabBody"/>
            </w:pPr>
            <w:r w:rsidRPr="00CD5AB3">
              <w:t xml:space="preserve">JĘZYK ELEMENTU </w:t>
            </w:r>
          </w:p>
          <w:p w14:paraId="469356EB" w14:textId="77777777" w:rsidR="002A6E7F" w:rsidRPr="00CD5AB3" w:rsidRDefault="002A6E7F" w:rsidP="0029674E">
            <w:pPr>
              <w:pStyle w:val="pqiTabBody"/>
            </w:pPr>
            <w:r w:rsidRPr="00CD5AB3">
              <w:rPr>
                <w:rFonts w:ascii="Courier New" w:hAnsi="Courier New" w:cs="Courier New"/>
                <w:noProof/>
                <w:color w:val="0000FF"/>
              </w:rPr>
              <w:t>@language</w:t>
            </w:r>
          </w:p>
        </w:tc>
        <w:tc>
          <w:tcPr>
            <w:tcW w:w="761" w:type="dxa"/>
          </w:tcPr>
          <w:p w14:paraId="1D7A4745" w14:textId="77777777" w:rsidR="002A6E7F" w:rsidRPr="00CD5AB3" w:rsidRDefault="002A6E7F" w:rsidP="0029674E">
            <w:pPr>
              <w:pStyle w:val="pqiTabBody"/>
            </w:pPr>
            <w:r w:rsidRPr="00CD5AB3">
              <w:t>R</w:t>
            </w:r>
          </w:p>
        </w:tc>
        <w:tc>
          <w:tcPr>
            <w:tcW w:w="2690" w:type="dxa"/>
          </w:tcPr>
          <w:p w14:paraId="770CE9FF" w14:textId="77777777" w:rsidR="002A6E7F" w:rsidRPr="00CD5AB3" w:rsidRDefault="002A6E7F" w:rsidP="0029674E">
            <w:pPr>
              <w:pStyle w:val="pqiTabBody"/>
            </w:pPr>
          </w:p>
        </w:tc>
        <w:tc>
          <w:tcPr>
            <w:tcW w:w="3212" w:type="dxa"/>
          </w:tcPr>
          <w:p w14:paraId="4579C3DD" w14:textId="77777777" w:rsidR="002A6E7F" w:rsidRPr="00CD5AB3" w:rsidRDefault="002A6E7F" w:rsidP="0029674E">
            <w:pPr>
              <w:pStyle w:val="pqiTabBody"/>
            </w:pPr>
            <w:r w:rsidRPr="00CD5AB3">
              <w:t>Atrybut.</w:t>
            </w:r>
          </w:p>
          <w:p w14:paraId="6B5BC23C" w14:textId="77777777" w:rsidR="002A6E7F" w:rsidRPr="00CD5AB3" w:rsidRDefault="002A6E7F" w:rsidP="0029674E">
            <w:pPr>
              <w:pStyle w:val="pqiTabBody"/>
            </w:pPr>
            <w:r w:rsidRPr="00CD5AB3">
              <w:t>Wartość ze słownika „Kody języka (Language codes)”</w:t>
            </w:r>
          </w:p>
        </w:tc>
        <w:tc>
          <w:tcPr>
            <w:tcW w:w="1609" w:type="dxa"/>
          </w:tcPr>
          <w:p w14:paraId="3A37668B" w14:textId="77777777" w:rsidR="002A6E7F" w:rsidRPr="00CD5AB3" w:rsidRDefault="002A6E7F" w:rsidP="0029674E">
            <w:pPr>
              <w:pStyle w:val="pqiTabBody"/>
            </w:pPr>
            <w:r w:rsidRPr="00CD5AB3">
              <w:t>a2</w:t>
            </w:r>
          </w:p>
        </w:tc>
      </w:tr>
      <w:tr w:rsidR="002A6E7F" w:rsidRPr="00CD5AB3" w14:paraId="300DF2B4" w14:textId="77777777" w:rsidTr="0029674E">
        <w:tc>
          <w:tcPr>
            <w:tcW w:w="931" w:type="dxa"/>
            <w:gridSpan w:val="2"/>
          </w:tcPr>
          <w:p w14:paraId="28E92418" w14:textId="77777777" w:rsidR="002A6E7F" w:rsidRPr="00CD5AB3" w:rsidRDefault="002A6E7F" w:rsidP="0029674E">
            <w:pPr>
              <w:pStyle w:val="pqiTabBody"/>
              <w:rPr>
                <w:i/>
              </w:rPr>
            </w:pPr>
          </w:p>
        </w:tc>
        <w:tc>
          <w:tcPr>
            <w:tcW w:w="4563" w:type="dxa"/>
          </w:tcPr>
          <w:p w14:paraId="131A684A" w14:textId="77777777" w:rsidR="002A6E7F" w:rsidRPr="00CD5AB3" w:rsidRDefault="002A6E7F" w:rsidP="0029674E">
            <w:pPr>
              <w:pStyle w:val="pqiTabBody"/>
            </w:pPr>
            <w:r w:rsidRPr="00CD5AB3">
              <w:t>TYP PODMIOTU</w:t>
            </w:r>
          </w:p>
          <w:p w14:paraId="771FA1DE"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761" w:type="dxa"/>
          </w:tcPr>
          <w:p w14:paraId="1391AA54" w14:textId="77777777" w:rsidR="002A6E7F" w:rsidRPr="00CD5AB3" w:rsidRDefault="002A6E7F" w:rsidP="0029674E">
            <w:pPr>
              <w:pStyle w:val="pqiTabBody"/>
            </w:pPr>
            <w:r w:rsidRPr="00CD5AB3">
              <w:t>R</w:t>
            </w:r>
          </w:p>
        </w:tc>
        <w:tc>
          <w:tcPr>
            <w:tcW w:w="2690" w:type="dxa"/>
          </w:tcPr>
          <w:p w14:paraId="5640028D" w14:textId="77777777" w:rsidR="002A6E7F" w:rsidRPr="00CD5AB3" w:rsidRDefault="002A6E7F" w:rsidP="0029674E">
            <w:pPr>
              <w:pStyle w:val="pqiTabBody"/>
            </w:pPr>
          </w:p>
        </w:tc>
        <w:tc>
          <w:tcPr>
            <w:tcW w:w="3212" w:type="dxa"/>
          </w:tcPr>
          <w:p w14:paraId="70AEB13D" w14:textId="77777777" w:rsidR="002A6E7F" w:rsidRPr="00CD5AB3" w:rsidRDefault="002A6E7F" w:rsidP="0029674E">
            <w:pPr>
              <w:pStyle w:val="pqiTabBody"/>
            </w:pPr>
            <w:r w:rsidRPr="00CD5AB3">
              <w:t>Atrybut</w:t>
            </w:r>
          </w:p>
          <w:p w14:paraId="78D25F14" w14:textId="77777777" w:rsidR="002A6E7F" w:rsidRPr="00CD5AB3" w:rsidRDefault="002A6E7F" w:rsidP="0029674E">
            <w:pPr>
              <w:pStyle w:val="pqiTabBody"/>
            </w:pPr>
            <w:r w:rsidRPr="00CD5AB3">
              <w:t>Określa rodzaj podmiotu.</w:t>
            </w:r>
          </w:p>
          <w:p w14:paraId="39966E17" w14:textId="065F2A46" w:rsidR="002A6E7F" w:rsidRPr="00CD5AB3" w:rsidRDefault="002A6E7F" w:rsidP="00AD4EB0">
            <w:pPr>
              <w:pStyle w:val="pqiTabBody"/>
            </w:pPr>
            <w:r w:rsidRPr="00CD5AB3">
              <w:t>Możliwe wartości określa słownik 4.</w:t>
            </w:r>
            <w:r w:rsidR="001D2472">
              <w:t>5</w:t>
            </w:r>
          </w:p>
        </w:tc>
        <w:tc>
          <w:tcPr>
            <w:tcW w:w="1609" w:type="dxa"/>
          </w:tcPr>
          <w:p w14:paraId="5B0A2A84" w14:textId="77777777" w:rsidR="002A6E7F" w:rsidRPr="00CD5AB3" w:rsidRDefault="002A6E7F" w:rsidP="0029674E">
            <w:pPr>
              <w:pStyle w:val="pqiTabBody"/>
            </w:pPr>
            <w:r w:rsidRPr="00CD5AB3">
              <w:t>n1</w:t>
            </w:r>
          </w:p>
        </w:tc>
      </w:tr>
      <w:tr w:rsidR="00A57ADE" w:rsidRPr="00CD5AB3" w14:paraId="1CD28EB0" w14:textId="77777777" w:rsidTr="001F5559">
        <w:tc>
          <w:tcPr>
            <w:tcW w:w="392" w:type="dxa"/>
          </w:tcPr>
          <w:p w14:paraId="2224BAAF" w14:textId="77777777" w:rsidR="00A57ADE" w:rsidRPr="00CD5AB3" w:rsidRDefault="00A57ADE" w:rsidP="00A57ADE">
            <w:pPr>
              <w:pStyle w:val="pqiTabBody"/>
              <w:rPr>
                <w:b/>
              </w:rPr>
            </w:pPr>
          </w:p>
        </w:tc>
        <w:tc>
          <w:tcPr>
            <w:tcW w:w="539" w:type="dxa"/>
          </w:tcPr>
          <w:p w14:paraId="761A9680" w14:textId="77777777" w:rsidR="00A57ADE" w:rsidRPr="00CD5AB3" w:rsidRDefault="00A57ADE" w:rsidP="00A57ADE">
            <w:pPr>
              <w:pStyle w:val="pqiTabBody"/>
              <w:rPr>
                <w:i/>
              </w:rPr>
            </w:pPr>
            <w:r w:rsidRPr="00CD5AB3">
              <w:rPr>
                <w:i/>
              </w:rPr>
              <w:t>a</w:t>
            </w:r>
          </w:p>
        </w:tc>
        <w:tc>
          <w:tcPr>
            <w:tcW w:w="4563" w:type="dxa"/>
          </w:tcPr>
          <w:p w14:paraId="19D50829" w14:textId="77777777" w:rsidR="008F1468" w:rsidRPr="00CD5AB3" w:rsidRDefault="008F1468" w:rsidP="008F1468">
            <w:pPr>
              <w:pStyle w:val="pqiTabBody"/>
              <w:rPr>
                <w:lang w:val="en-US"/>
              </w:rPr>
            </w:pPr>
            <w:r w:rsidRPr="00CD5AB3">
              <w:rPr>
                <w:lang w:val="en-US"/>
              </w:rPr>
              <w:t>Identyfikacja podmiotu</w:t>
            </w:r>
          </w:p>
          <w:p w14:paraId="1CA6DCD8" w14:textId="77777777" w:rsidR="008F1468" w:rsidRPr="00CD5AB3" w:rsidRDefault="008F1468" w:rsidP="008F146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48731D0A" w14:textId="77777777" w:rsidR="008F1468" w:rsidRPr="00CD5AB3" w:rsidRDefault="008F1468" w:rsidP="008F146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00395EF0" w14:textId="7F354328" w:rsidR="00A57ADE" w:rsidRPr="0091415B" w:rsidRDefault="00A57ADE" w:rsidP="00A57ADE">
            <w:pPr>
              <w:pStyle w:val="pqiTabBody"/>
              <w:rPr>
                <w:lang w:val="en-US"/>
              </w:rPr>
            </w:pPr>
          </w:p>
        </w:tc>
        <w:tc>
          <w:tcPr>
            <w:tcW w:w="761" w:type="dxa"/>
          </w:tcPr>
          <w:p w14:paraId="33FBCE44" w14:textId="3309B47D" w:rsidR="00A57ADE" w:rsidRPr="00CD5AB3" w:rsidRDefault="008F1468" w:rsidP="00A57ADE">
            <w:pPr>
              <w:pStyle w:val="pqiTabBody"/>
            </w:pPr>
            <w:r>
              <w:t>R</w:t>
            </w:r>
          </w:p>
        </w:tc>
        <w:tc>
          <w:tcPr>
            <w:tcW w:w="2690" w:type="dxa"/>
          </w:tcPr>
          <w:p w14:paraId="5E24DF91" w14:textId="77777777" w:rsidR="00A57ADE" w:rsidRPr="00CD5AB3" w:rsidRDefault="00A57ADE" w:rsidP="00A57ADE">
            <w:pPr>
              <w:pStyle w:val="pqiTabBody"/>
            </w:pPr>
          </w:p>
        </w:tc>
        <w:tc>
          <w:tcPr>
            <w:tcW w:w="3212" w:type="dxa"/>
          </w:tcPr>
          <w:p w14:paraId="66352E57" w14:textId="77777777" w:rsidR="008F1468" w:rsidRDefault="008F1468" w:rsidP="008F1468">
            <w:pPr>
              <w:pStyle w:val="pqiTabBody"/>
            </w:pPr>
            <w:r>
              <w:t>Należy podać identyfikator podmiotu zależny od wybranego typu podmiotu.</w:t>
            </w:r>
          </w:p>
          <w:p w14:paraId="47A1B63C" w14:textId="470A9FFD" w:rsidR="00A57ADE" w:rsidRPr="00CD5AB3" w:rsidRDefault="008F1468" w:rsidP="00F94A97">
            <w:pPr>
              <w:pStyle w:val="pqiTabBody"/>
            </w:pPr>
            <w:r>
              <w:t xml:space="preserve">Obowiązkowe podanie dokładnie jednego identyfikatora. </w:t>
            </w:r>
            <w:r w:rsidR="00F94A97">
              <w:t xml:space="preserve">Dla nieobjętych systemem oraz osób fizycznych zarejestrowanych w PUESC (podmiot zużywający) podajemy Personal ID (PESEL </w:t>
            </w:r>
            <w:r w:rsidR="00F94A97">
              <w:lastRenderedPageBreak/>
              <w:t>lub inny numer). Dla zużywających i zużywających gospodarczych podajemy TaxNumber (NIP). Dla reszty podajemy ExciseNumber (numer akcyzowy) lub numer podmiotu pośredniczącego.</w:t>
            </w:r>
          </w:p>
        </w:tc>
        <w:tc>
          <w:tcPr>
            <w:tcW w:w="1609" w:type="dxa"/>
          </w:tcPr>
          <w:p w14:paraId="21D8FF9B" w14:textId="77777777" w:rsidR="00A57ADE" w:rsidRPr="00CD5AB3" w:rsidRDefault="00A57ADE" w:rsidP="00A57ADE">
            <w:pPr>
              <w:pStyle w:val="pqiTabBody"/>
            </w:pPr>
            <w:r w:rsidRPr="00CD5AB3">
              <w:lastRenderedPageBreak/>
              <w:t>an13</w:t>
            </w:r>
          </w:p>
        </w:tc>
      </w:tr>
      <w:tr w:rsidR="002A6E7F" w:rsidRPr="00CD5AB3" w14:paraId="71D7B047" w14:textId="77777777" w:rsidTr="001F5559">
        <w:tc>
          <w:tcPr>
            <w:tcW w:w="392" w:type="dxa"/>
          </w:tcPr>
          <w:p w14:paraId="54B8C450" w14:textId="77777777" w:rsidR="002A6E7F" w:rsidRPr="00CD5AB3" w:rsidRDefault="002A6E7F" w:rsidP="0029674E">
            <w:pPr>
              <w:pStyle w:val="pqiTabBody"/>
              <w:rPr>
                <w:b/>
              </w:rPr>
            </w:pPr>
          </w:p>
        </w:tc>
        <w:tc>
          <w:tcPr>
            <w:tcW w:w="539" w:type="dxa"/>
          </w:tcPr>
          <w:p w14:paraId="4F500AC0" w14:textId="77777777" w:rsidR="002A6E7F" w:rsidRPr="00CD5AB3" w:rsidRDefault="002A6E7F" w:rsidP="0029674E">
            <w:pPr>
              <w:pStyle w:val="pqiTabBody"/>
              <w:rPr>
                <w:i/>
              </w:rPr>
            </w:pPr>
            <w:r w:rsidRPr="00CD5AB3">
              <w:rPr>
                <w:i/>
              </w:rPr>
              <w:t>b</w:t>
            </w:r>
          </w:p>
        </w:tc>
        <w:tc>
          <w:tcPr>
            <w:tcW w:w="4563" w:type="dxa"/>
          </w:tcPr>
          <w:p w14:paraId="4CB951D9" w14:textId="77777777" w:rsidR="002A6E7F" w:rsidRPr="00CD5AB3" w:rsidRDefault="002A6E7F" w:rsidP="0029674E">
            <w:pPr>
              <w:pStyle w:val="pqiTabBody"/>
            </w:pPr>
            <w:r w:rsidRPr="00CD5AB3">
              <w:t>Nazwa podmiotu</w:t>
            </w:r>
          </w:p>
          <w:p w14:paraId="7C85D376" w14:textId="77777777" w:rsidR="002A6E7F" w:rsidRPr="00CD5AB3" w:rsidRDefault="002A6E7F" w:rsidP="0029674E">
            <w:pPr>
              <w:pStyle w:val="pqiTabBody"/>
            </w:pPr>
            <w:r w:rsidRPr="00CD5AB3">
              <w:rPr>
                <w:rFonts w:ascii="Courier New" w:hAnsi="Courier New" w:cs="Courier New"/>
                <w:noProof/>
                <w:color w:val="0000FF"/>
              </w:rPr>
              <w:t>TraderName</w:t>
            </w:r>
          </w:p>
        </w:tc>
        <w:tc>
          <w:tcPr>
            <w:tcW w:w="761" w:type="dxa"/>
          </w:tcPr>
          <w:p w14:paraId="350E49B5" w14:textId="77777777" w:rsidR="002A6E7F" w:rsidRPr="00CD5AB3" w:rsidRDefault="002A6E7F" w:rsidP="0029674E">
            <w:pPr>
              <w:pStyle w:val="pqiTabBody"/>
            </w:pPr>
            <w:r w:rsidRPr="00CD5AB3">
              <w:t>R</w:t>
            </w:r>
          </w:p>
        </w:tc>
        <w:tc>
          <w:tcPr>
            <w:tcW w:w="2690" w:type="dxa"/>
            <w:vMerge w:val="restart"/>
          </w:tcPr>
          <w:p w14:paraId="002E77B4" w14:textId="77777777" w:rsidR="002A6E7F" w:rsidRPr="00CD5AB3" w:rsidRDefault="002A6E7F" w:rsidP="0029674E">
            <w:pPr>
              <w:pStyle w:val="pqiTabBody"/>
            </w:pPr>
          </w:p>
        </w:tc>
        <w:tc>
          <w:tcPr>
            <w:tcW w:w="3212" w:type="dxa"/>
          </w:tcPr>
          <w:p w14:paraId="11B2EACB" w14:textId="77777777" w:rsidR="002A6E7F" w:rsidRPr="00CD5AB3" w:rsidRDefault="002A6E7F" w:rsidP="0029674E">
            <w:pPr>
              <w:pStyle w:val="pqiTabBody"/>
            </w:pPr>
          </w:p>
        </w:tc>
        <w:tc>
          <w:tcPr>
            <w:tcW w:w="1609" w:type="dxa"/>
          </w:tcPr>
          <w:p w14:paraId="17E61C48" w14:textId="77777777" w:rsidR="002A6E7F" w:rsidRPr="00CD5AB3" w:rsidRDefault="002A6E7F" w:rsidP="0029674E">
            <w:pPr>
              <w:pStyle w:val="pqiTabBody"/>
            </w:pPr>
            <w:r w:rsidRPr="00CD5AB3">
              <w:t>an..182</w:t>
            </w:r>
          </w:p>
        </w:tc>
      </w:tr>
      <w:tr w:rsidR="002A6E7F" w:rsidRPr="00CD5AB3" w14:paraId="0A82A810" w14:textId="77777777" w:rsidTr="001F5559">
        <w:tc>
          <w:tcPr>
            <w:tcW w:w="392" w:type="dxa"/>
          </w:tcPr>
          <w:p w14:paraId="7A929A0B" w14:textId="77777777" w:rsidR="002A6E7F" w:rsidRPr="00CD5AB3" w:rsidRDefault="002A6E7F" w:rsidP="0029674E">
            <w:pPr>
              <w:pStyle w:val="pqiTabBody"/>
              <w:rPr>
                <w:b/>
              </w:rPr>
            </w:pPr>
          </w:p>
        </w:tc>
        <w:tc>
          <w:tcPr>
            <w:tcW w:w="539" w:type="dxa"/>
          </w:tcPr>
          <w:p w14:paraId="652C8CF5" w14:textId="77777777" w:rsidR="002A6E7F" w:rsidRPr="00CD5AB3" w:rsidRDefault="002A6E7F" w:rsidP="0029674E">
            <w:pPr>
              <w:pStyle w:val="pqiTabBody"/>
              <w:rPr>
                <w:i/>
              </w:rPr>
            </w:pPr>
            <w:r w:rsidRPr="00CD5AB3">
              <w:rPr>
                <w:i/>
              </w:rPr>
              <w:t>c</w:t>
            </w:r>
          </w:p>
        </w:tc>
        <w:tc>
          <w:tcPr>
            <w:tcW w:w="4563" w:type="dxa"/>
          </w:tcPr>
          <w:p w14:paraId="792881AB" w14:textId="77777777" w:rsidR="002A6E7F" w:rsidRPr="00CD5AB3" w:rsidRDefault="002A6E7F" w:rsidP="0029674E">
            <w:pPr>
              <w:pStyle w:val="pqiTabBody"/>
            </w:pPr>
            <w:r w:rsidRPr="00CD5AB3">
              <w:t>Ulica</w:t>
            </w:r>
          </w:p>
          <w:p w14:paraId="22038831" w14:textId="77777777" w:rsidR="002A6E7F" w:rsidRPr="00CD5AB3" w:rsidRDefault="002A6E7F" w:rsidP="0029674E">
            <w:pPr>
              <w:pStyle w:val="pqiTabBody"/>
            </w:pPr>
            <w:r w:rsidRPr="00CD5AB3">
              <w:rPr>
                <w:rFonts w:ascii="Courier New" w:hAnsi="Courier New" w:cs="Courier New"/>
                <w:noProof/>
                <w:color w:val="0000FF"/>
              </w:rPr>
              <w:t>StreetName</w:t>
            </w:r>
          </w:p>
        </w:tc>
        <w:tc>
          <w:tcPr>
            <w:tcW w:w="761" w:type="dxa"/>
          </w:tcPr>
          <w:p w14:paraId="7C8C7812" w14:textId="77777777" w:rsidR="002A6E7F" w:rsidRPr="00CD5AB3" w:rsidRDefault="002A6E7F" w:rsidP="0029674E">
            <w:pPr>
              <w:pStyle w:val="pqiTabBody"/>
            </w:pPr>
            <w:r w:rsidRPr="00CD5AB3">
              <w:t>R</w:t>
            </w:r>
          </w:p>
        </w:tc>
        <w:tc>
          <w:tcPr>
            <w:tcW w:w="2690" w:type="dxa"/>
            <w:vMerge/>
          </w:tcPr>
          <w:p w14:paraId="33E73430" w14:textId="77777777" w:rsidR="002A6E7F" w:rsidRPr="00CD5AB3" w:rsidRDefault="002A6E7F" w:rsidP="0029674E">
            <w:pPr>
              <w:pStyle w:val="pqiTabBody"/>
            </w:pPr>
          </w:p>
        </w:tc>
        <w:tc>
          <w:tcPr>
            <w:tcW w:w="3212" w:type="dxa"/>
          </w:tcPr>
          <w:p w14:paraId="47C9F3C6" w14:textId="77777777" w:rsidR="002A6E7F" w:rsidRPr="00CD5AB3" w:rsidRDefault="002A6E7F" w:rsidP="0029674E">
            <w:pPr>
              <w:pStyle w:val="pqiTabBody"/>
            </w:pPr>
          </w:p>
        </w:tc>
        <w:tc>
          <w:tcPr>
            <w:tcW w:w="1609" w:type="dxa"/>
          </w:tcPr>
          <w:p w14:paraId="2999C0B5" w14:textId="77777777" w:rsidR="002A6E7F" w:rsidRPr="00CD5AB3" w:rsidRDefault="002A6E7F" w:rsidP="0029674E">
            <w:pPr>
              <w:pStyle w:val="pqiTabBody"/>
            </w:pPr>
            <w:r w:rsidRPr="00CD5AB3">
              <w:t>an..65</w:t>
            </w:r>
          </w:p>
        </w:tc>
      </w:tr>
      <w:tr w:rsidR="002A6E7F" w:rsidRPr="00CD5AB3" w14:paraId="2ACA0C64" w14:textId="77777777" w:rsidTr="001F5559">
        <w:tc>
          <w:tcPr>
            <w:tcW w:w="392" w:type="dxa"/>
          </w:tcPr>
          <w:p w14:paraId="51762C27" w14:textId="77777777" w:rsidR="002A6E7F" w:rsidRPr="00CD5AB3" w:rsidRDefault="002A6E7F" w:rsidP="0029674E">
            <w:pPr>
              <w:pStyle w:val="pqiTabBody"/>
              <w:rPr>
                <w:b/>
              </w:rPr>
            </w:pPr>
          </w:p>
        </w:tc>
        <w:tc>
          <w:tcPr>
            <w:tcW w:w="539" w:type="dxa"/>
          </w:tcPr>
          <w:p w14:paraId="3D88B2CE" w14:textId="77777777" w:rsidR="002A6E7F" w:rsidRPr="00CD5AB3" w:rsidRDefault="002A6E7F" w:rsidP="0029674E">
            <w:pPr>
              <w:pStyle w:val="pqiTabBody"/>
              <w:rPr>
                <w:i/>
              </w:rPr>
            </w:pPr>
            <w:r w:rsidRPr="00CD5AB3">
              <w:rPr>
                <w:i/>
              </w:rPr>
              <w:t>d</w:t>
            </w:r>
          </w:p>
        </w:tc>
        <w:tc>
          <w:tcPr>
            <w:tcW w:w="4563" w:type="dxa"/>
          </w:tcPr>
          <w:p w14:paraId="40404C1F" w14:textId="77777777" w:rsidR="002A6E7F" w:rsidRPr="00CD5AB3" w:rsidRDefault="002A6E7F" w:rsidP="0029674E">
            <w:pPr>
              <w:pStyle w:val="pqiTabBody"/>
            </w:pPr>
            <w:r w:rsidRPr="00CD5AB3">
              <w:t>Numer domu</w:t>
            </w:r>
          </w:p>
          <w:p w14:paraId="7DB51F71" w14:textId="77777777" w:rsidR="002A6E7F" w:rsidRPr="00CD5AB3" w:rsidRDefault="002A6E7F" w:rsidP="0029674E">
            <w:pPr>
              <w:pStyle w:val="pqiTabBody"/>
            </w:pPr>
            <w:r w:rsidRPr="00CD5AB3">
              <w:rPr>
                <w:rFonts w:ascii="Courier New" w:hAnsi="Courier New" w:cs="Courier New"/>
                <w:noProof/>
                <w:color w:val="0000FF"/>
              </w:rPr>
              <w:t>StreetNumber</w:t>
            </w:r>
          </w:p>
        </w:tc>
        <w:tc>
          <w:tcPr>
            <w:tcW w:w="761" w:type="dxa"/>
          </w:tcPr>
          <w:p w14:paraId="28843E9E" w14:textId="77777777" w:rsidR="002A6E7F" w:rsidRPr="00CD5AB3" w:rsidRDefault="002A6E7F" w:rsidP="0029674E">
            <w:pPr>
              <w:pStyle w:val="pqiTabBody"/>
            </w:pPr>
            <w:r w:rsidRPr="00CD5AB3">
              <w:t>O</w:t>
            </w:r>
          </w:p>
        </w:tc>
        <w:tc>
          <w:tcPr>
            <w:tcW w:w="2690" w:type="dxa"/>
            <w:vMerge/>
          </w:tcPr>
          <w:p w14:paraId="746303F2" w14:textId="77777777" w:rsidR="002A6E7F" w:rsidRPr="00CD5AB3" w:rsidRDefault="002A6E7F" w:rsidP="0029674E">
            <w:pPr>
              <w:pStyle w:val="pqiTabBody"/>
            </w:pPr>
          </w:p>
        </w:tc>
        <w:tc>
          <w:tcPr>
            <w:tcW w:w="3212" w:type="dxa"/>
          </w:tcPr>
          <w:p w14:paraId="159B3EDF" w14:textId="77777777" w:rsidR="002A6E7F" w:rsidRPr="00CD5AB3" w:rsidRDefault="002A6E7F" w:rsidP="0029674E">
            <w:pPr>
              <w:pStyle w:val="pqiTabBody"/>
            </w:pPr>
          </w:p>
        </w:tc>
        <w:tc>
          <w:tcPr>
            <w:tcW w:w="1609" w:type="dxa"/>
          </w:tcPr>
          <w:p w14:paraId="7FC7B079" w14:textId="77777777" w:rsidR="002A6E7F" w:rsidRPr="00CD5AB3" w:rsidRDefault="002A6E7F" w:rsidP="0029674E">
            <w:pPr>
              <w:pStyle w:val="pqiTabBody"/>
            </w:pPr>
            <w:r w:rsidRPr="00CD5AB3">
              <w:t>an..11</w:t>
            </w:r>
          </w:p>
        </w:tc>
      </w:tr>
      <w:tr w:rsidR="002A6E7F" w:rsidRPr="00CD5AB3" w14:paraId="7CB1D5AE" w14:textId="77777777" w:rsidTr="001F5559">
        <w:tc>
          <w:tcPr>
            <w:tcW w:w="392" w:type="dxa"/>
          </w:tcPr>
          <w:p w14:paraId="244A2AAD" w14:textId="77777777" w:rsidR="002A6E7F" w:rsidRPr="00CD5AB3" w:rsidRDefault="002A6E7F" w:rsidP="0029674E">
            <w:pPr>
              <w:pStyle w:val="pqiTabBody"/>
              <w:rPr>
                <w:b/>
              </w:rPr>
            </w:pPr>
          </w:p>
        </w:tc>
        <w:tc>
          <w:tcPr>
            <w:tcW w:w="539" w:type="dxa"/>
          </w:tcPr>
          <w:p w14:paraId="4C53FA3A" w14:textId="77777777" w:rsidR="002A6E7F" w:rsidRPr="00CD5AB3" w:rsidRDefault="002A6E7F" w:rsidP="0029674E">
            <w:pPr>
              <w:pStyle w:val="pqiTabBody"/>
              <w:rPr>
                <w:i/>
              </w:rPr>
            </w:pPr>
            <w:r w:rsidRPr="00CD5AB3">
              <w:rPr>
                <w:i/>
              </w:rPr>
              <w:t>e</w:t>
            </w:r>
          </w:p>
        </w:tc>
        <w:tc>
          <w:tcPr>
            <w:tcW w:w="4563" w:type="dxa"/>
          </w:tcPr>
          <w:p w14:paraId="4CB35292" w14:textId="77777777" w:rsidR="002A6E7F" w:rsidRPr="00CD5AB3" w:rsidRDefault="002A6E7F" w:rsidP="0029674E">
            <w:pPr>
              <w:pStyle w:val="pqiTabBody"/>
            </w:pPr>
            <w:r w:rsidRPr="00CD5AB3">
              <w:t>Kod pocztowy</w:t>
            </w:r>
          </w:p>
          <w:p w14:paraId="16737A2B" w14:textId="77777777" w:rsidR="002A6E7F" w:rsidRPr="00CD5AB3" w:rsidRDefault="002A6E7F" w:rsidP="0029674E">
            <w:pPr>
              <w:pStyle w:val="pqiTabBody"/>
            </w:pPr>
            <w:r w:rsidRPr="00CD5AB3">
              <w:rPr>
                <w:rFonts w:ascii="Courier New" w:hAnsi="Courier New" w:cs="Courier New"/>
                <w:noProof/>
                <w:color w:val="0000FF"/>
              </w:rPr>
              <w:t>Postcode</w:t>
            </w:r>
          </w:p>
        </w:tc>
        <w:tc>
          <w:tcPr>
            <w:tcW w:w="761" w:type="dxa"/>
          </w:tcPr>
          <w:p w14:paraId="67226FE7" w14:textId="77777777" w:rsidR="002A6E7F" w:rsidRPr="00CD5AB3" w:rsidRDefault="002A6E7F" w:rsidP="0029674E">
            <w:pPr>
              <w:pStyle w:val="pqiTabBody"/>
            </w:pPr>
            <w:r w:rsidRPr="00CD5AB3">
              <w:t>R</w:t>
            </w:r>
          </w:p>
        </w:tc>
        <w:tc>
          <w:tcPr>
            <w:tcW w:w="2690" w:type="dxa"/>
            <w:vMerge/>
          </w:tcPr>
          <w:p w14:paraId="2F2BD82C" w14:textId="77777777" w:rsidR="002A6E7F" w:rsidRPr="00CD5AB3" w:rsidRDefault="002A6E7F" w:rsidP="0029674E">
            <w:pPr>
              <w:pStyle w:val="pqiTabBody"/>
            </w:pPr>
          </w:p>
        </w:tc>
        <w:tc>
          <w:tcPr>
            <w:tcW w:w="3212" w:type="dxa"/>
          </w:tcPr>
          <w:p w14:paraId="4010CF00" w14:textId="77777777" w:rsidR="002A6E7F" w:rsidRPr="00CD5AB3" w:rsidRDefault="002A6E7F" w:rsidP="0029674E">
            <w:pPr>
              <w:pStyle w:val="pqiTabBody"/>
            </w:pPr>
          </w:p>
        </w:tc>
        <w:tc>
          <w:tcPr>
            <w:tcW w:w="1609" w:type="dxa"/>
          </w:tcPr>
          <w:p w14:paraId="5FE2039F" w14:textId="77777777" w:rsidR="002A6E7F" w:rsidRPr="00CD5AB3" w:rsidRDefault="002A6E7F" w:rsidP="0029674E">
            <w:pPr>
              <w:pStyle w:val="pqiTabBody"/>
            </w:pPr>
            <w:r w:rsidRPr="00CD5AB3">
              <w:t>an..10</w:t>
            </w:r>
          </w:p>
        </w:tc>
      </w:tr>
      <w:tr w:rsidR="002A6E7F" w:rsidRPr="00CD5AB3" w14:paraId="53A63A1C" w14:textId="77777777" w:rsidTr="001F5559">
        <w:tc>
          <w:tcPr>
            <w:tcW w:w="392" w:type="dxa"/>
          </w:tcPr>
          <w:p w14:paraId="4D5F7C21" w14:textId="77777777" w:rsidR="002A6E7F" w:rsidRPr="00CD5AB3" w:rsidRDefault="002A6E7F" w:rsidP="0029674E">
            <w:pPr>
              <w:pStyle w:val="pqiTabBody"/>
              <w:rPr>
                <w:b/>
              </w:rPr>
            </w:pPr>
          </w:p>
        </w:tc>
        <w:tc>
          <w:tcPr>
            <w:tcW w:w="539" w:type="dxa"/>
          </w:tcPr>
          <w:p w14:paraId="6329EB02" w14:textId="77777777" w:rsidR="002A6E7F" w:rsidRPr="00CD5AB3" w:rsidRDefault="002A6E7F" w:rsidP="0029674E">
            <w:pPr>
              <w:pStyle w:val="pqiTabBody"/>
              <w:rPr>
                <w:i/>
              </w:rPr>
            </w:pPr>
            <w:r w:rsidRPr="00CD5AB3">
              <w:rPr>
                <w:i/>
              </w:rPr>
              <w:t>f</w:t>
            </w:r>
          </w:p>
        </w:tc>
        <w:tc>
          <w:tcPr>
            <w:tcW w:w="4563" w:type="dxa"/>
          </w:tcPr>
          <w:p w14:paraId="5A299094" w14:textId="77777777" w:rsidR="002A6E7F" w:rsidRPr="00CD5AB3" w:rsidRDefault="002A6E7F" w:rsidP="0029674E">
            <w:pPr>
              <w:pStyle w:val="pqiTabBody"/>
            </w:pPr>
            <w:r w:rsidRPr="00CD5AB3">
              <w:t>Miejscowość</w:t>
            </w:r>
          </w:p>
          <w:p w14:paraId="079C6A57" w14:textId="77777777" w:rsidR="002A6E7F" w:rsidRPr="00CD5AB3" w:rsidRDefault="002A6E7F" w:rsidP="0029674E">
            <w:pPr>
              <w:pStyle w:val="pqiTabBody"/>
            </w:pPr>
            <w:r w:rsidRPr="00CD5AB3">
              <w:rPr>
                <w:rFonts w:ascii="Courier New" w:hAnsi="Courier New" w:cs="Courier New"/>
                <w:noProof/>
                <w:color w:val="0000FF"/>
              </w:rPr>
              <w:t>City</w:t>
            </w:r>
          </w:p>
        </w:tc>
        <w:tc>
          <w:tcPr>
            <w:tcW w:w="761" w:type="dxa"/>
          </w:tcPr>
          <w:p w14:paraId="16A846A7" w14:textId="77777777" w:rsidR="002A6E7F" w:rsidRPr="00CD5AB3" w:rsidRDefault="002A6E7F" w:rsidP="0029674E">
            <w:pPr>
              <w:pStyle w:val="pqiTabBody"/>
            </w:pPr>
            <w:r w:rsidRPr="00CD5AB3">
              <w:t>R</w:t>
            </w:r>
          </w:p>
        </w:tc>
        <w:tc>
          <w:tcPr>
            <w:tcW w:w="2690" w:type="dxa"/>
            <w:vMerge/>
          </w:tcPr>
          <w:p w14:paraId="50AB2D3D" w14:textId="77777777" w:rsidR="002A6E7F" w:rsidRPr="00CD5AB3" w:rsidRDefault="002A6E7F" w:rsidP="0029674E">
            <w:pPr>
              <w:pStyle w:val="pqiTabBody"/>
            </w:pPr>
          </w:p>
        </w:tc>
        <w:tc>
          <w:tcPr>
            <w:tcW w:w="3212" w:type="dxa"/>
          </w:tcPr>
          <w:p w14:paraId="51F35C51" w14:textId="77777777" w:rsidR="002A6E7F" w:rsidRPr="00CD5AB3" w:rsidRDefault="002A6E7F" w:rsidP="0029674E">
            <w:pPr>
              <w:pStyle w:val="pqiTabBody"/>
            </w:pPr>
          </w:p>
        </w:tc>
        <w:tc>
          <w:tcPr>
            <w:tcW w:w="1609" w:type="dxa"/>
          </w:tcPr>
          <w:p w14:paraId="0029837E" w14:textId="77777777" w:rsidR="002A6E7F" w:rsidRPr="00CD5AB3" w:rsidRDefault="002A6E7F" w:rsidP="0029674E">
            <w:pPr>
              <w:pStyle w:val="pqiTabBody"/>
            </w:pPr>
            <w:r w:rsidRPr="00CD5AB3">
              <w:t>an..50</w:t>
            </w:r>
          </w:p>
        </w:tc>
      </w:tr>
      <w:tr w:rsidR="002A6E7F" w:rsidRPr="00CD5AB3" w14:paraId="3A1E10B1" w14:textId="77777777" w:rsidTr="0029674E">
        <w:tc>
          <w:tcPr>
            <w:tcW w:w="931" w:type="dxa"/>
            <w:gridSpan w:val="2"/>
          </w:tcPr>
          <w:p w14:paraId="2B102D00" w14:textId="77777777" w:rsidR="002A6E7F" w:rsidRPr="00CD5AB3" w:rsidRDefault="002A6E7F" w:rsidP="0029674E">
            <w:pPr>
              <w:pStyle w:val="pqiTabHead"/>
            </w:pPr>
            <w:r w:rsidRPr="00CD5AB3">
              <w:t>4</w:t>
            </w:r>
          </w:p>
        </w:tc>
        <w:tc>
          <w:tcPr>
            <w:tcW w:w="4563" w:type="dxa"/>
          </w:tcPr>
          <w:p w14:paraId="269B1F49" w14:textId="77777777" w:rsidR="002A6E7F" w:rsidRPr="00CD5AB3" w:rsidRDefault="002A6E7F" w:rsidP="0029674E">
            <w:pPr>
              <w:pStyle w:val="pqiTabHead"/>
            </w:pPr>
            <w:r w:rsidRPr="00CD5AB3">
              <w:t>URZĄD właściwy w miejscu wysyłki</w:t>
            </w:r>
          </w:p>
          <w:p w14:paraId="280BF588" w14:textId="77777777" w:rsidR="002A6E7F" w:rsidRPr="00CD5AB3" w:rsidRDefault="002A6E7F" w:rsidP="0029674E">
            <w:pPr>
              <w:pStyle w:val="pqiTabHead"/>
            </w:pPr>
            <w:r w:rsidRPr="00CD5AB3">
              <w:rPr>
                <w:rFonts w:ascii="Courier New" w:hAnsi="Courier New" w:cs="Courier New"/>
                <w:noProof/>
                <w:color w:val="0000FF"/>
              </w:rPr>
              <w:t>PlaceOfDispatchCustomsOffice</w:t>
            </w:r>
          </w:p>
        </w:tc>
        <w:tc>
          <w:tcPr>
            <w:tcW w:w="761" w:type="dxa"/>
          </w:tcPr>
          <w:p w14:paraId="6DD73D38" w14:textId="77777777" w:rsidR="002A6E7F" w:rsidRPr="00CD5AB3" w:rsidRDefault="002A6E7F" w:rsidP="0029674E">
            <w:pPr>
              <w:pStyle w:val="pqiTabHead"/>
            </w:pPr>
            <w:r w:rsidRPr="00CD5AB3">
              <w:t>R</w:t>
            </w:r>
          </w:p>
        </w:tc>
        <w:tc>
          <w:tcPr>
            <w:tcW w:w="2690" w:type="dxa"/>
          </w:tcPr>
          <w:p w14:paraId="75546CE0" w14:textId="77777777" w:rsidR="002A6E7F" w:rsidRPr="00CD5AB3" w:rsidRDefault="002A6E7F" w:rsidP="0029674E">
            <w:pPr>
              <w:pStyle w:val="pqiTabHead"/>
              <w:rPr>
                <w:b w:val="0"/>
              </w:rPr>
            </w:pPr>
          </w:p>
        </w:tc>
        <w:tc>
          <w:tcPr>
            <w:tcW w:w="3212" w:type="dxa"/>
          </w:tcPr>
          <w:p w14:paraId="42E1BDFE" w14:textId="77777777" w:rsidR="002A6E7F" w:rsidRPr="00CD5AB3" w:rsidRDefault="002A6E7F" w:rsidP="0029674E">
            <w:pPr>
              <w:pStyle w:val="pqiTabHead"/>
              <w:rPr>
                <w:b w:val="0"/>
              </w:rPr>
            </w:pPr>
          </w:p>
        </w:tc>
        <w:tc>
          <w:tcPr>
            <w:tcW w:w="1609" w:type="dxa"/>
          </w:tcPr>
          <w:p w14:paraId="69429369" w14:textId="77777777" w:rsidR="002A6E7F" w:rsidRPr="00CD5AB3" w:rsidRDefault="002A6E7F" w:rsidP="0029674E">
            <w:pPr>
              <w:pStyle w:val="pqiTabHead"/>
            </w:pPr>
            <w:r w:rsidRPr="00CD5AB3">
              <w:t>1x</w:t>
            </w:r>
          </w:p>
        </w:tc>
      </w:tr>
      <w:tr w:rsidR="002A6E7F" w:rsidRPr="00CD5AB3" w14:paraId="6D5358F7" w14:textId="77777777" w:rsidTr="001F5559">
        <w:tc>
          <w:tcPr>
            <w:tcW w:w="392" w:type="dxa"/>
          </w:tcPr>
          <w:p w14:paraId="2E731F35" w14:textId="77777777" w:rsidR="002A6E7F" w:rsidRPr="00CD5AB3" w:rsidRDefault="002A6E7F" w:rsidP="0029674E">
            <w:pPr>
              <w:pStyle w:val="pqiTabBody"/>
              <w:rPr>
                <w:b/>
              </w:rPr>
            </w:pPr>
          </w:p>
        </w:tc>
        <w:tc>
          <w:tcPr>
            <w:tcW w:w="539" w:type="dxa"/>
          </w:tcPr>
          <w:p w14:paraId="118103FB" w14:textId="77777777" w:rsidR="002A6E7F" w:rsidRPr="00CD5AB3" w:rsidRDefault="002A6E7F" w:rsidP="0029674E">
            <w:pPr>
              <w:pStyle w:val="pqiTabBody"/>
              <w:rPr>
                <w:i/>
              </w:rPr>
            </w:pPr>
            <w:r w:rsidRPr="00CD5AB3">
              <w:rPr>
                <w:i/>
              </w:rPr>
              <w:t>a</w:t>
            </w:r>
          </w:p>
        </w:tc>
        <w:tc>
          <w:tcPr>
            <w:tcW w:w="4563" w:type="dxa"/>
          </w:tcPr>
          <w:p w14:paraId="1D8271DA" w14:textId="77777777" w:rsidR="002A6E7F" w:rsidRPr="00CD5AB3" w:rsidRDefault="002A6E7F" w:rsidP="0029674E">
            <w:pPr>
              <w:pStyle w:val="pqiTabBody"/>
            </w:pPr>
            <w:r w:rsidRPr="00CD5AB3">
              <w:t>Numer referencyjny urzędu</w:t>
            </w:r>
          </w:p>
          <w:p w14:paraId="2FDAC979" w14:textId="77777777" w:rsidR="002A6E7F" w:rsidRPr="00CD5AB3" w:rsidRDefault="002A6E7F" w:rsidP="0029674E">
            <w:pPr>
              <w:pStyle w:val="pqiTabBody"/>
              <w:rPr>
                <w:rFonts w:ascii="Courier New" w:hAnsi="Courier New" w:cs="Courier New"/>
                <w:noProof/>
                <w:color w:val="0000FF"/>
              </w:rPr>
            </w:pPr>
            <w:r w:rsidRPr="00CD5AB3">
              <w:rPr>
                <w:rFonts w:ascii="Courier New" w:hAnsi="Courier New" w:cs="Courier New"/>
                <w:noProof/>
                <w:color w:val="0000FF"/>
              </w:rPr>
              <w:t>ReferenceNumber</w:t>
            </w:r>
          </w:p>
          <w:p w14:paraId="30567E7B" w14:textId="50340AD8" w:rsidR="0029674E" w:rsidRPr="00CD5AB3" w:rsidRDefault="0029674E" w:rsidP="0029674E">
            <w:pPr>
              <w:pStyle w:val="pqiTabBody"/>
            </w:pPr>
          </w:p>
        </w:tc>
        <w:tc>
          <w:tcPr>
            <w:tcW w:w="761" w:type="dxa"/>
          </w:tcPr>
          <w:p w14:paraId="013EF6B3" w14:textId="77777777" w:rsidR="002A6E7F" w:rsidRPr="00CD5AB3" w:rsidRDefault="002A6E7F" w:rsidP="0029674E">
            <w:pPr>
              <w:pStyle w:val="pqiTabBody"/>
            </w:pPr>
            <w:r w:rsidRPr="00CD5AB3">
              <w:t>R</w:t>
            </w:r>
          </w:p>
        </w:tc>
        <w:tc>
          <w:tcPr>
            <w:tcW w:w="2690" w:type="dxa"/>
          </w:tcPr>
          <w:p w14:paraId="678AE57A" w14:textId="77777777" w:rsidR="002A6E7F" w:rsidRPr="00CD5AB3" w:rsidRDefault="002A6E7F" w:rsidP="0029674E">
            <w:pPr>
              <w:pStyle w:val="pqiTabBody"/>
            </w:pPr>
          </w:p>
        </w:tc>
        <w:tc>
          <w:tcPr>
            <w:tcW w:w="3212" w:type="dxa"/>
          </w:tcPr>
          <w:p w14:paraId="569258DB" w14:textId="30C2C6E1" w:rsidR="002A6E7F" w:rsidRPr="00CD5AB3" w:rsidRDefault="002A6E7F" w:rsidP="0029674E">
            <w:pPr>
              <w:pStyle w:val="pqiTabBody"/>
            </w:pPr>
            <w:r w:rsidRPr="00CD5AB3">
              <w:t>Należy podać kod urzędu</w:t>
            </w:r>
            <w:r w:rsidR="00B110D3">
              <w:t xml:space="preserve"> </w:t>
            </w:r>
            <w:r w:rsidR="00B110D3" w:rsidRPr="00CD5AB3">
              <w:t>skarbowego właściwego ze względu na miejsc</w:t>
            </w:r>
            <w:r w:rsidR="00B110D3">
              <w:t>e</w:t>
            </w:r>
            <w:r w:rsidR="00B110D3" w:rsidRPr="00CD5AB3">
              <w:t xml:space="preserve"> wysyłki</w:t>
            </w:r>
            <w:r w:rsidRPr="00CD5AB3">
              <w:t xml:space="preserve"> .</w:t>
            </w:r>
          </w:p>
        </w:tc>
        <w:tc>
          <w:tcPr>
            <w:tcW w:w="1609" w:type="dxa"/>
          </w:tcPr>
          <w:p w14:paraId="47679F34" w14:textId="77777777" w:rsidR="002A6E7F" w:rsidRPr="00CD5AB3" w:rsidRDefault="002A6E7F" w:rsidP="0029674E">
            <w:pPr>
              <w:pStyle w:val="pqiTabBody"/>
            </w:pPr>
            <w:r w:rsidRPr="00CD5AB3">
              <w:t>an8</w:t>
            </w:r>
          </w:p>
        </w:tc>
      </w:tr>
      <w:tr w:rsidR="0029674E" w:rsidRPr="00CD5AB3" w14:paraId="6744C87F" w14:textId="77777777" w:rsidTr="001F5559">
        <w:tc>
          <w:tcPr>
            <w:tcW w:w="392" w:type="dxa"/>
          </w:tcPr>
          <w:p w14:paraId="332F48E1" w14:textId="6B4FEECC" w:rsidR="0029674E" w:rsidRPr="00CD5AB3" w:rsidRDefault="0029674E" w:rsidP="0029674E">
            <w:pPr>
              <w:pStyle w:val="pqiTabBody"/>
              <w:rPr>
                <w:b/>
              </w:rPr>
            </w:pPr>
            <w:r w:rsidRPr="00CD5AB3">
              <w:rPr>
                <w:b/>
              </w:rPr>
              <w:t>5</w:t>
            </w:r>
          </w:p>
        </w:tc>
        <w:tc>
          <w:tcPr>
            <w:tcW w:w="539" w:type="dxa"/>
          </w:tcPr>
          <w:p w14:paraId="380BAA71" w14:textId="77777777" w:rsidR="0029674E" w:rsidRPr="00CD5AB3" w:rsidRDefault="0029674E" w:rsidP="0029674E">
            <w:pPr>
              <w:pStyle w:val="pqiTabBody"/>
              <w:rPr>
                <w:i/>
              </w:rPr>
            </w:pPr>
          </w:p>
        </w:tc>
        <w:tc>
          <w:tcPr>
            <w:tcW w:w="4563" w:type="dxa"/>
          </w:tcPr>
          <w:p w14:paraId="3AE105D6" w14:textId="35D812E1" w:rsidR="0029674E" w:rsidRPr="00CD5AB3" w:rsidRDefault="009E2E96" w:rsidP="0029674E">
            <w:pPr>
              <w:pStyle w:val="pqiTabBody"/>
              <w:rPr>
                <w:b/>
              </w:rPr>
            </w:pPr>
            <w:r w:rsidRPr="00CD5AB3">
              <w:rPr>
                <w:b/>
              </w:rPr>
              <w:t xml:space="preserve">Podmioty </w:t>
            </w:r>
            <w:r w:rsidR="00744990" w:rsidRPr="00CD5AB3">
              <w:rPr>
                <w:b/>
              </w:rPr>
              <w:t>odbi</w:t>
            </w:r>
            <w:r w:rsidR="00744990">
              <w:rPr>
                <w:b/>
              </w:rPr>
              <w:t>erające</w:t>
            </w:r>
          </w:p>
          <w:p w14:paraId="32968E90" w14:textId="7BBC94BC" w:rsidR="009E2E96" w:rsidRPr="00CD5AB3" w:rsidRDefault="009E2E96" w:rsidP="0029674E">
            <w:pPr>
              <w:pStyle w:val="pqiTabBody"/>
            </w:pPr>
            <w:r w:rsidRPr="00CD5AB3">
              <w:t>ConsigneeTraders</w:t>
            </w:r>
          </w:p>
        </w:tc>
        <w:tc>
          <w:tcPr>
            <w:tcW w:w="761" w:type="dxa"/>
          </w:tcPr>
          <w:p w14:paraId="54E7F829" w14:textId="331F6751" w:rsidR="0029674E" w:rsidRPr="00CD5AB3" w:rsidRDefault="00900916" w:rsidP="0029674E">
            <w:pPr>
              <w:pStyle w:val="pqiTabBody"/>
            </w:pPr>
            <w:r w:rsidRPr="00CD5AB3">
              <w:t>D</w:t>
            </w:r>
          </w:p>
        </w:tc>
        <w:tc>
          <w:tcPr>
            <w:tcW w:w="2690" w:type="dxa"/>
          </w:tcPr>
          <w:p w14:paraId="62283288" w14:textId="3E7FD0EA" w:rsidR="0029674E" w:rsidRPr="00CD5AB3" w:rsidRDefault="00D427B9" w:rsidP="0029674E">
            <w:pPr>
              <w:pStyle w:val="pqiTabBody"/>
            </w:pPr>
            <w:r>
              <w:t>R w przypadku wysyłki gazu LPG</w:t>
            </w:r>
          </w:p>
        </w:tc>
        <w:tc>
          <w:tcPr>
            <w:tcW w:w="3212" w:type="dxa"/>
          </w:tcPr>
          <w:p w14:paraId="3B276BFD" w14:textId="7C7C9FAA" w:rsidR="0029674E" w:rsidRPr="00CD5AB3" w:rsidRDefault="009E2E96" w:rsidP="0029674E">
            <w:pPr>
              <w:pStyle w:val="pqiTabBody"/>
            </w:pPr>
            <w:r w:rsidRPr="00CD5AB3">
              <w:t xml:space="preserve">W przypadku wysyłki paliwa lotniczego brak sekcji, w </w:t>
            </w:r>
            <w:r w:rsidRPr="00CD5AB3">
              <w:lastRenderedPageBreak/>
              <w:t>przypadku wysyłki gazu LPG może występować więcej niż 1 element.</w:t>
            </w:r>
          </w:p>
        </w:tc>
        <w:tc>
          <w:tcPr>
            <w:tcW w:w="1609" w:type="dxa"/>
          </w:tcPr>
          <w:p w14:paraId="7266A7EB" w14:textId="14CDF2BB" w:rsidR="0029674E" w:rsidRPr="00CD5AB3" w:rsidRDefault="009E2E96" w:rsidP="0029674E">
            <w:pPr>
              <w:pStyle w:val="pqiTabBody"/>
            </w:pPr>
            <w:r w:rsidRPr="00CD5AB3">
              <w:lastRenderedPageBreak/>
              <w:t>99x</w:t>
            </w:r>
          </w:p>
        </w:tc>
      </w:tr>
      <w:tr w:rsidR="002A6E7F" w:rsidRPr="00CD5AB3" w14:paraId="7F9FB302" w14:textId="77777777" w:rsidTr="0029674E">
        <w:tc>
          <w:tcPr>
            <w:tcW w:w="931" w:type="dxa"/>
            <w:gridSpan w:val="2"/>
          </w:tcPr>
          <w:p w14:paraId="3188FC15" w14:textId="7A8165E0" w:rsidR="002A6E7F" w:rsidRPr="00CD5AB3" w:rsidRDefault="002A6E7F" w:rsidP="0029674E">
            <w:pPr>
              <w:pStyle w:val="pqiTabHead"/>
            </w:pPr>
            <w:r w:rsidRPr="00CD5AB3">
              <w:t>5</w:t>
            </w:r>
            <w:r w:rsidR="00EA4E25" w:rsidRPr="00CD5AB3">
              <w:t>.1</w:t>
            </w:r>
          </w:p>
        </w:tc>
        <w:tc>
          <w:tcPr>
            <w:tcW w:w="4563" w:type="dxa"/>
          </w:tcPr>
          <w:p w14:paraId="6F3B914F" w14:textId="77777777" w:rsidR="002A6E7F" w:rsidRPr="00CD5AB3" w:rsidRDefault="002A6E7F" w:rsidP="0029674E">
            <w:pPr>
              <w:pStyle w:val="pqiTabHead"/>
            </w:pPr>
            <w:r w:rsidRPr="00CD5AB3">
              <w:t>PODMIOT Odbierający</w:t>
            </w:r>
          </w:p>
          <w:p w14:paraId="5B42822D" w14:textId="5DBAC875" w:rsidR="002A6E7F" w:rsidRPr="00CD5AB3" w:rsidRDefault="002A6E7F" w:rsidP="0029674E">
            <w:pPr>
              <w:pStyle w:val="pqiTabHead"/>
            </w:pPr>
            <w:r w:rsidRPr="00CD5AB3">
              <w:rPr>
                <w:rFonts w:ascii="Courier New" w:hAnsi="Courier New" w:cs="Courier New"/>
                <w:noProof/>
                <w:color w:val="0000FF"/>
              </w:rPr>
              <w:t>ConsigneeTrader</w:t>
            </w:r>
          </w:p>
        </w:tc>
        <w:tc>
          <w:tcPr>
            <w:tcW w:w="761" w:type="dxa"/>
          </w:tcPr>
          <w:p w14:paraId="2188E991" w14:textId="10749F4D" w:rsidR="002A6E7F" w:rsidRPr="00CD5AB3" w:rsidRDefault="009E2E96" w:rsidP="0029674E">
            <w:pPr>
              <w:pStyle w:val="pqiTabHead"/>
            </w:pPr>
            <w:r w:rsidRPr="00CD5AB3">
              <w:t>R</w:t>
            </w:r>
          </w:p>
        </w:tc>
        <w:tc>
          <w:tcPr>
            <w:tcW w:w="2690" w:type="dxa"/>
          </w:tcPr>
          <w:p w14:paraId="1C7524C3" w14:textId="20D94626" w:rsidR="006A36A2" w:rsidRPr="00CD5AB3" w:rsidRDefault="006A36A2" w:rsidP="00900916">
            <w:pPr>
              <w:pStyle w:val="pqiTabHead"/>
            </w:pPr>
          </w:p>
        </w:tc>
        <w:tc>
          <w:tcPr>
            <w:tcW w:w="3212" w:type="dxa"/>
          </w:tcPr>
          <w:p w14:paraId="55101273" w14:textId="249EAEB2" w:rsidR="002A6E7F" w:rsidRPr="00CD5AB3" w:rsidRDefault="002A6E7F" w:rsidP="00900916">
            <w:pPr>
              <w:pStyle w:val="pqiTabHead"/>
            </w:pPr>
            <w:r w:rsidRPr="00CD5AB3">
              <w:rPr>
                <w:b w:val="0"/>
              </w:rPr>
              <w:t>Należy podać adres siedziby lub miejsca prowadzenia działalności albo miejsce zamieszkania w przypadku, gdy podmiotem odbierającym są podmioty zużywające będące osobami fizycznymi</w:t>
            </w:r>
            <w:r w:rsidR="00900916" w:rsidRPr="00CD5AB3">
              <w:rPr>
                <w:b w:val="0"/>
              </w:rPr>
              <w:t>.</w:t>
            </w:r>
          </w:p>
        </w:tc>
        <w:tc>
          <w:tcPr>
            <w:tcW w:w="1609" w:type="dxa"/>
          </w:tcPr>
          <w:p w14:paraId="64A095CD" w14:textId="77777777" w:rsidR="002A6E7F" w:rsidRPr="00CD5AB3" w:rsidRDefault="002A6E7F" w:rsidP="0029674E">
            <w:pPr>
              <w:pStyle w:val="pqiTabHead"/>
            </w:pPr>
            <w:r w:rsidRPr="00CD5AB3">
              <w:t>1x</w:t>
            </w:r>
          </w:p>
        </w:tc>
      </w:tr>
      <w:tr w:rsidR="002A6E7F" w:rsidRPr="00CD5AB3" w14:paraId="58B64A7F" w14:textId="77777777" w:rsidTr="0029674E">
        <w:tc>
          <w:tcPr>
            <w:tcW w:w="931" w:type="dxa"/>
            <w:gridSpan w:val="2"/>
          </w:tcPr>
          <w:p w14:paraId="2CA35641" w14:textId="77777777" w:rsidR="002A6E7F" w:rsidRPr="00CD5AB3" w:rsidRDefault="002A6E7F" w:rsidP="0029674E">
            <w:pPr>
              <w:pStyle w:val="pqiTabBody"/>
              <w:rPr>
                <w:i/>
              </w:rPr>
            </w:pPr>
          </w:p>
        </w:tc>
        <w:tc>
          <w:tcPr>
            <w:tcW w:w="4563" w:type="dxa"/>
          </w:tcPr>
          <w:p w14:paraId="1130BF47" w14:textId="77777777" w:rsidR="002A6E7F" w:rsidRPr="00CD5AB3" w:rsidRDefault="002A6E7F" w:rsidP="0029674E">
            <w:pPr>
              <w:pStyle w:val="pqiTabBody"/>
            </w:pPr>
            <w:r w:rsidRPr="00CD5AB3">
              <w:t xml:space="preserve">JĘZYK ELEMENTU </w:t>
            </w:r>
          </w:p>
          <w:p w14:paraId="1626BB19" w14:textId="77777777" w:rsidR="002A6E7F" w:rsidRPr="00CD5AB3" w:rsidRDefault="002A6E7F" w:rsidP="0029674E">
            <w:pPr>
              <w:pStyle w:val="pqiTabBody"/>
            </w:pPr>
            <w:r w:rsidRPr="00CD5AB3">
              <w:rPr>
                <w:rFonts w:ascii="Courier New" w:hAnsi="Courier New" w:cs="Courier New"/>
                <w:noProof/>
                <w:color w:val="0000FF"/>
              </w:rPr>
              <w:t>@language</w:t>
            </w:r>
          </w:p>
        </w:tc>
        <w:tc>
          <w:tcPr>
            <w:tcW w:w="761" w:type="dxa"/>
          </w:tcPr>
          <w:p w14:paraId="66E45950" w14:textId="77777777" w:rsidR="002A6E7F" w:rsidRPr="00CD5AB3" w:rsidRDefault="002A6E7F" w:rsidP="0029674E">
            <w:pPr>
              <w:pStyle w:val="pqiTabBody"/>
            </w:pPr>
            <w:r w:rsidRPr="00CD5AB3">
              <w:t>R</w:t>
            </w:r>
          </w:p>
        </w:tc>
        <w:tc>
          <w:tcPr>
            <w:tcW w:w="2690" w:type="dxa"/>
          </w:tcPr>
          <w:p w14:paraId="61434AD8" w14:textId="77777777" w:rsidR="002A6E7F" w:rsidRPr="00CD5AB3" w:rsidRDefault="002A6E7F" w:rsidP="0029674E">
            <w:pPr>
              <w:pStyle w:val="pqiTabBody"/>
            </w:pPr>
          </w:p>
        </w:tc>
        <w:tc>
          <w:tcPr>
            <w:tcW w:w="3212" w:type="dxa"/>
          </w:tcPr>
          <w:p w14:paraId="6D9B392D" w14:textId="77777777" w:rsidR="002A6E7F" w:rsidRPr="00CD5AB3" w:rsidRDefault="002A6E7F" w:rsidP="0029674E">
            <w:pPr>
              <w:pStyle w:val="pqiTabBody"/>
            </w:pPr>
            <w:r w:rsidRPr="00CD5AB3">
              <w:t>Atrybut.</w:t>
            </w:r>
          </w:p>
          <w:p w14:paraId="76ED6516" w14:textId="77777777" w:rsidR="002A6E7F" w:rsidRPr="00CD5AB3" w:rsidRDefault="002A6E7F" w:rsidP="0029674E">
            <w:pPr>
              <w:pStyle w:val="pqiTabBody"/>
            </w:pPr>
            <w:r w:rsidRPr="00CD5AB3">
              <w:t>Wartość ze słownika „Kody języka (Language codes)”.</w:t>
            </w:r>
          </w:p>
        </w:tc>
        <w:tc>
          <w:tcPr>
            <w:tcW w:w="1609" w:type="dxa"/>
          </w:tcPr>
          <w:p w14:paraId="0C4BF302" w14:textId="77777777" w:rsidR="002A6E7F" w:rsidRPr="00CD5AB3" w:rsidRDefault="002A6E7F" w:rsidP="0029674E">
            <w:pPr>
              <w:pStyle w:val="pqiTabBody"/>
            </w:pPr>
            <w:r w:rsidRPr="00CD5AB3">
              <w:t>a2</w:t>
            </w:r>
          </w:p>
        </w:tc>
      </w:tr>
      <w:tr w:rsidR="002A6E7F" w:rsidRPr="00CD5AB3" w14:paraId="74B0276F" w14:textId="77777777" w:rsidTr="0029674E">
        <w:tc>
          <w:tcPr>
            <w:tcW w:w="931" w:type="dxa"/>
            <w:gridSpan w:val="2"/>
          </w:tcPr>
          <w:p w14:paraId="6454E1DF" w14:textId="77777777" w:rsidR="002A6E7F" w:rsidRPr="00CD5AB3" w:rsidRDefault="002A6E7F" w:rsidP="0029674E">
            <w:pPr>
              <w:pStyle w:val="pqiTabBody"/>
              <w:rPr>
                <w:i/>
              </w:rPr>
            </w:pPr>
          </w:p>
        </w:tc>
        <w:tc>
          <w:tcPr>
            <w:tcW w:w="4563" w:type="dxa"/>
          </w:tcPr>
          <w:p w14:paraId="276A0BE5" w14:textId="77777777" w:rsidR="002A6E7F" w:rsidRPr="00CD5AB3" w:rsidRDefault="002A6E7F" w:rsidP="0029674E">
            <w:pPr>
              <w:pStyle w:val="pqiTabBody"/>
            </w:pPr>
            <w:r w:rsidRPr="00CD5AB3">
              <w:t>TYP PODMIOTU</w:t>
            </w:r>
          </w:p>
          <w:p w14:paraId="2A57088A"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761" w:type="dxa"/>
          </w:tcPr>
          <w:p w14:paraId="67EF6062" w14:textId="0BE5638C" w:rsidR="002A6E7F" w:rsidRPr="00CD5AB3" w:rsidRDefault="001D2472" w:rsidP="001D2472">
            <w:pPr>
              <w:pStyle w:val="pqiTabBody"/>
            </w:pPr>
            <w:r>
              <w:t>R</w:t>
            </w:r>
          </w:p>
        </w:tc>
        <w:tc>
          <w:tcPr>
            <w:tcW w:w="2690" w:type="dxa"/>
          </w:tcPr>
          <w:p w14:paraId="65519007" w14:textId="7A28BA76" w:rsidR="002A6E7F" w:rsidRPr="00CD5AB3" w:rsidRDefault="002A6E7F" w:rsidP="0029674E">
            <w:pPr>
              <w:pStyle w:val="pqiTabBody"/>
            </w:pPr>
          </w:p>
        </w:tc>
        <w:tc>
          <w:tcPr>
            <w:tcW w:w="3212" w:type="dxa"/>
          </w:tcPr>
          <w:p w14:paraId="050F4320" w14:textId="77777777" w:rsidR="002A6E7F" w:rsidRPr="00CD5AB3" w:rsidRDefault="002A6E7F" w:rsidP="0029674E">
            <w:pPr>
              <w:pStyle w:val="pqiTabBody"/>
            </w:pPr>
            <w:r w:rsidRPr="00CD5AB3">
              <w:t>Atrybut</w:t>
            </w:r>
          </w:p>
          <w:p w14:paraId="358EC94A" w14:textId="77777777" w:rsidR="002A6E7F" w:rsidRPr="00CD5AB3" w:rsidRDefault="002A6E7F" w:rsidP="0029674E">
            <w:pPr>
              <w:pStyle w:val="pqiTabBody"/>
            </w:pPr>
            <w:r w:rsidRPr="00CD5AB3">
              <w:t>Określa rodzaj podmiotu.</w:t>
            </w:r>
          </w:p>
          <w:p w14:paraId="41CCEB3B" w14:textId="07864173" w:rsidR="002A6E7F" w:rsidRPr="00CD5AB3" w:rsidRDefault="002A6E7F" w:rsidP="00AD4EB0">
            <w:pPr>
              <w:pStyle w:val="pqiTabBody"/>
            </w:pPr>
            <w:r w:rsidRPr="00CD5AB3">
              <w:t>Możliwe wartości określa słownik 4.</w:t>
            </w:r>
            <w:r w:rsidR="001D2472">
              <w:t>5</w:t>
            </w:r>
          </w:p>
        </w:tc>
        <w:tc>
          <w:tcPr>
            <w:tcW w:w="1609" w:type="dxa"/>
          </w:tcPr>
          <w:p w14:paraId="6D691DFB" w14:textId="77777777" w:rsidR="002A6E7F" w:rsidRPr="00CD5AB3" w:rsidRDefault="002A6E7F" w:rsidP="0029674E">
            <w:pPr>
              <w:pStyle w:val="pqiTabBody"/>
            </w:pPr>
            <w:r w:rsidRPr="00CD5AB3">
              <w:t>n1</w:t>
            </w:r>
          </w:p>
        </w:tc>
      </w:tr>
      <w:tr w:rsidR="002A6E7F" w:rsidRPr="00CD5AB3" w14:paraId="1791AD46" w14:textId="77777777" w:rsidTr="001F5559">
        <w:tc>
          <w:tcPr>
            <w:tcW w:w="392" w:type="dxa"/>
          </w:tcPr>
          <w:p w14:paraId="24E5B3E7" w14:textId="77777777" w:rsidR="002A6E7F" w:rsidRPr="00CD5AB3" w:rsidRDefault="002A6E7F" w:rsidP="0029674E">
            <w:pPr>
              <w:pStyle w:val="pqiTabBody"/>
              <w:rPr>
                <w:b/>
              </w:rPr>
            </w:pPr>
          </w:p>
        </w:tc>
        <w:tc>
          <w:tcPr>
            <w:tcW w:w="539" w:type="dxa"/>
          </w:tcPr>
          <w:p w14:paraId="1B337206" w14:textId="77777777" w:rsidR="002A6E7F" w:rsidRPr="00CD5AB3" w:rsidRDefault="002A6E7F" w:rsidP="0029674E">
            <w:pPr>
              <w:pStyle w:val="pqiTabBody"/>
              <w:rPr>
                <w:i/>
              </w:rPr>
            </w:pPr>
            <w:r w:rsidRPr="00CD5AB3">
              <w:rPr>
                <w:i/>
              </w:rPr>
              <w:t>a</w:t>
            </w:r>
          </w:p>
        </w:tc>
        <w:tc>
          <w:tcPr>
            <w:tcW w:w="4563" w:type="dxa"/>
          </w:tcPr>
          <w:p w14:paraId="1FAA0023" w14:textId="77777777" w:rsidR="002A6E7F" w:rsidRPr="00CD5AB3" w:rsidRDefault="002A6E7F" w:rsidP="0029674E">
            <w:pPr>
              <w:pStyle w:val="pqiTabBody"/>
              <w:rPr>
                <w:lang w:val="en-US"/>
              </w:rPr>
            </w:pPr>
            <w:r w:rsidRPr="00CD5AB3">
              <w:rPr>
                <w:lang w:val="en-US"/>
              </w:rPr>
              <w:t xml:space="preserve">Identyfikacja podmiotu </w:t>
            </w:r>
          </w:p>
          <w:p w14:paraId="57D3FBC8" w14:textId="77777777" w:rsidR="002A6E7F" w:rsidRPr="00CD5AB3" w:rsidRDefault="002A6E7F" w:rsidP="0029674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91ACBAF" w14:textId="082B14FD" w:rsidR="008F1468" w:rsidRDefault="002A6E7F" w:rsidP="008F146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r w:rsidR="008F1468">
              <w:rPr>
                <w:rFonts w:ascii="Courier New" w:hAnsi="Courier New" w:cs="Courier New"/>
                <w:noProof/>
                <w:color w:val="0000FF"/>
                <w:lang w:val="en-US"/>
              </w:rPr>
              <w:t xml:space="preserve"> </w:t>
            </w:r>
          </w:p>
          <w:p w14:paraId="0FCFD45B" w14:textId="0404B20C" w:rsidR="00F22535" w:rsidRPr="00CD5AB3" w:rsidRDefault="008F1468" w:rsidP="008F1468">
            <w:pPr>
              <w:pStyle w:val="pqiTabBody"/>
            </w:pPr>
            <w:r>
              <w:rPr>
                <w:rFonts w:ascii="Courier New" w:hAnsi="Courier New" w:cs="Courier New"/>
                <w:noProof/>
                <w:color w:val="0000FF"/>
                <w:lang w:val="en-US"/>
              </w:rPr>
              <w:t>TraderID/PersonalID</w:t>
            </w:r>
          </w:p>
        </w:tc>
        <w:tc>
          <w:tcPr>
            <w:tcW w:w="761" w:type="dxa"/>
          </w:tcPr>
          <w:p w14:paraId="33125896" w14:textId="77777777" w:rsidR="002A6E7F" w:rsidRPr="00CD5AB3" w:rsidRDefault="002A6E7F" w:rsidP="0029674E">
            <w:pPr>
              <w:pStyle w:val="pqiTabBody"/>
            </w:pPr>
            <w:r w:rsidRPr="00CD5AB3">
              <w:t>R</w:t>
            </w:r>
          </w:p>
        </w:tc>
        <w:tc>
          <w:tcPr>
            <w:tcW w:w="2690" w:type="dxa"/>
          </w:tcPr>
          <w:p w14:paraId="61DD4ECD" w14:textId="77777777" w:rsidR="002A6E7F" w:rsidRPr="00CD5AB3" w:rsidRDefault="002A6E7F" w:rsidP="0029674E">
            <w:pPr>
              <w:pStyle w:val="pqiTabBody"/>
            </w:pPr>
          </w:p>
        </w:tc>
        <w:tc>
          <w:tcPr>
            <w:tcW w:w="3212" w:type="dxa"/>
          </w:tcPr>
          <w:p w14:paraId="3623BB1C" w14:textId="77777777" w:rsidR="003038E9" w:rsidRDefault="003038E9" w:rsidP="003038E9">
            <w:pPr>
              <w:pStyle w:val="pqiTabBody"/>
            </w:pPr>
            <w:r>
              <w:t>Należy podać identyfikator podmiotu zależny od wybranego typu podmiotu.</w:t>
            </w:r>
          </w:p>
          <w:p w14:paraId="616EE301" w14:textId="30E77F05" w:rsidR="002A6E7F" w:rsidRPr="00CD5AB3" w:rsidRDefault="003038E9" w:rsidP="00F94A97">
            <w:pPr>
              <w:pStyle w:val="pqiTabBody"/>
            </w:pPr>
            <w:r>
              <w:t xml:space="preserve">Obowiązkowe podanie dokładnie jednego identyfikatora. </w:t>
            </w:r>
            <w:r w:rsidR="00F94A97">
              <w:t xml:space="preserve">Dla nieobjętych systemem oraz osób fizycznych zarejestrowanych w PUESC (podmiot zużywający) podajemy Personal ID (PESEL </w:t>
            </w:r>
            <w:r w:rsidR="00F94A97">
              <w:lastRenderedPageBreak/>
              <w:t>lub inny numer). Dla zużywających i zużywających gospodarczych podajemy TaxNumber (NIP). Dla reszty podajemy ExciseNumber (numer akcyzowy) lub numer podmiotu pośredniczącego.</w:t>
            </w:r>
          </w:p>
        </w:tc>
        <w:tc>
          <w:tcPr>
            <w:tcW w:w="1609" w:type="dxa"/>
          </w:tcPr>
          <w:p w14:paraId="760777F3" w14:textId="77777777" w:rsidR="002A6E7F" w:rsidRPr="00CD5AB3" w:rsidRDefault="002A6E7F" w:rsidP="0029674E">
            <w:pPr>
              <w:pStyle w:val="pqiTabBody"/>
            </w:pPr>
            <w:r w:rsidRPr="00CD5AB3">
              <w:lastRenderedPageBreak/>
              <w:t>an13</w:t>
            </w:r>
          </w:p>
        </w:tc>
      </w:tr>
      <w:tr w:rsidR="002A6E7F" w:rsidRPr="00CD5AB3" w14:paraId="64324F39" w14:textId="77777777" w:rsidTr="001F5559">
        <w:tc>
          <w:tcPr>
            <w:tcW w:w="392" w:type="dxa"/>
          </w:tcPr>
          <w:p w14:paraId="4AB123FB" w14:textId="77777777" w:rsidR="002A6E7F" w:rsidRPr="00CD5AB3" w:rsidRDefault="002A6E7F" w:rsidP="0029674E">
            <w:pPr>
              <w:pStyle w:val="pqiTabBody"/>
              <w:rPr>
                <w:b/>
              </w:rPr>
            </w:pPr>
          </w:p>
        </w:tc>
        <w:tc>
          <w:tcPr>
            <w:tcW w:w="539" w:type="dxa"/>
          </w:tcPr>
          <w:p w14:paraId="08BE2DF4" w14:textId="77777777" w:rsidR="002A6E7F" w:rsidRPr="00CD5AB3" w:rsidRDefault="002A6E7F" w:rsidP="0029674E">
            <w:pPr>
              <w:pStyle w:val="pqiTabBody"/>
              <w:rPr>
                <w:i/>
              </w:rPr>
            </w:pPr>
            <w:r w:rsidRPr="00CD5AB3">
              <w:rPr>
                <w:i/>
              </w:rPr>
              <w:t>b</w:t>
            </w:r>
          </w:p>
        </w:tc>
        <w:tc>
          <w:tcPr>
            <w:tcW w:w="4563" w:type="dxa"/>
          </w:tcPr>
          <w:p w14:paraId="02F58DFC" w14:textId="77777777" w:rsidR="002A6E7F" w:rsidRPr="00CD5AB3" w:rsidRDefault="002A6E7F" w:rsidP="0029674E">
            <w:pPr>
              <w:pStyle w:val="pqiTabBody"/>
            </w:pPr>
            <w:r w:rsidRPr="00CD5AB3">
              <w:t xml:space="preserve">Nazwa podmiotu </w:t>
            </w:r>
          </w:p>
          <w:p w14:paraId="2154B3B2" w14:textId="77777777" w:rsidR="002A6E7F" w:rsidRPr="00CD5AB3" w:rsidRDefault="002A6E7F" w:rsidP="0029674E">
            <w:pPr>
              <w:pStyle w:val="pqiTabBody"/>
            </w:pPr>
            <w:r w:rsidRPr="00CD5AB3">
              <w:rPr>
                <w:rFonts w:ascii="Courier New" w:hAnsi="Courier New" w:cs="Courier New"/>
                <w:noProof/>
                <w:color w:val="0000FF"/>
              </w:rPr>
              <w:t>TraderName</w:t>
            </w:r>
          </w:p>
        </w:tc>
        <w:tc>
          <w:tcPr>
            <w:tcW w:w="761" w:type="dxa"/>
          </w:tcPr>
          <w:p w14:paraId="497E8184" w14:textId="77777777" w:rsidR="002A6E7F" w:rsidRPr="00CD5AB3" w:rsidRDefault="002A6E7F" w:rsidP="0029674E">
            <w:pPr>
              <w:pStyle w:val="pqiTabBody"/>
            </w:pPr>
            <w:r w:rsidRPr="00CD5AB3">
              <w:t>R</w:t>
            </w:r>
          </w:p>
        </w:tc>
        <w:tc>
          <w:tcPr>
            <w:tcW w:w="2690" w:type="dxa"/>
          </w:tcPr>
          <w:p w14:paraId="153B8B3C" w14:textId="77777777" w:rsidR="002A6E7F" w:rsidRPr="00CD5AB3" w:rsidRDefault="002A6E7F" w:rsidP="0029674E">
            <w:pPr>
              <w:pStyle w:val="pqiTabBody"/>
            </w:pPr>
          </w:p>
        </w:tc>
        <w:tc>
          <w:tcPr>
            <w:tcW w:w="3212" w:type="dxa"/>
          </w:tcPr>
          <w:p w14:paraId="28592DF4" w14:textId="77777777" w:rsidR="002A6E7F" w:rsidRPr="00CD5AB3" w:rsidRDefault="002A6E7F" w:rsidP="0029674E">
            <w:pPr>
              <w:pStyle w:val="pqiTabBody"/>
            </w:pPr>
          </w:p>
        </w:tc>
        <w:tc>
          <w:tcPr>
            <w:tcW w:w="1609" w:type="dxa"/>
          </w:tcPr>
          <w:p w14:paraId="0044A31D" w14:textId="77777777" w:rsidR="002A6E7F" w:rsidRPr="00CD5AB3" w:rsidRDefault="002A6E7F" w:rsidP="0029674E">
            <w:pPr>
              <w:pStyle w:val="pqiTabBody"/>
            </w:pPr>
            <w:r w:rsidRPr="00CD5AB3">
              <w:t>an..182</w:t>
            </w:r>
          </w:p>
        </w:tc>
      </w:tr>
      <w:tr w:rsidR="002A6E7F" w:rsidRPr="00CD5AB3" w14:paraId="6188B7DE" w14:textId="77777777" w:rsidTr="001F5559">
        <w:tc>
          <w:tcPr>
            <w:tcW w:w="392" w:type="dxa"/>
          </w:tcPr>
          <w:p w14:paraId="791626AE" w14:textId="77777777" w:rsidR="002A6E7F" w:rsidRPr="00CD5AB3" w:rsidRDefault="002A6E7F" w:rsidP="0029674E">
            <w:pPr>
              <w:pStyle w:val="pqiTabBody"/>
              <w:rPr>
                <w:b/>
              </w:rPr>
            </w:pPr>
          </w:p>
        </w:tc>
        <w:tc>
          <w:tcPr>
            <w:tcW w:w="539" w:type="dxa"/>
          </w:tcPr>
          <w:p w14:paraId="61D6DBCB" w14:textId="77777777" w:rsidR="002A6E7F" w:rsidRPr="00CD5AB3" w:rsidRDefault="002A6E7F" w:rsidP="0029674E">
            <w:pPr>
              <w:pStyle w:val="pqiTabBody"/>
              <w:rPr>
                <w:i/>
              </w:rPr>
            </w:pPr>
            <w:r w:rsidRPr="00CD5AB3">
              <w:rPr>
                <w:i/>
              </w:rPr>
              <w:t>c</w:t>
            </w:r>
          </w:p>
        </w:tc>
        <w:tc>
          <w:tcPr>
            <w:tcW w:w="4563" w:type="dxa"/>
          </w:tcPr>
          <w:p w14:paraId="0ABADAE2" w14:textId="77777777" w:rsidR="002A6E7F" w:rsidRPr="00CD5AB3" w:rsidRDefault="002A6E7F" w:rsidP="0029674E">
            <w:pPr>
              <w:pStyle w:val="pqiTabBody"/>
            </w:pPr>
            <w:r w:rsidRPr="00CD5AB3">
              <w:t>Ulica</w:t>
            </w:r>
          </w:p>
          <w:p w14:paraId="3D6BC54D" w14:textId="77777777" w:rsidR="002A6E7F" w:rsidRPr="00CD5AB3" w:rsidRDefault="002A6E7F" w:rsidP="0029674E">
            <w:pPr>
              <w:pStyle w:val="pqiTabBody"/>
            </w:pPr>
            <w:r w:rsidRPr="00CD5AB3">
              <w:rPr>
                <w:rFonts w:ascii="Courier New" w:hAnsi="Courier New" w:cs="Courier New"/>
                <w:noProof/>
                <w:color w:val="0000FF"/>
              </w:rPr>
              <w:t>StreetName</w:t>
            </w:r>
          </w:p>
        </w:tc>
        <w:tc>
          <w:tcPr>
            <w:tcW w:w="761" w:type="dxa"/>
          </w:tcPr>
          <w:p w14:paraId="6A7CF376" w14:textId="77777777" w:rsidR="002A6E7F" w:rsidRPr="00CD5AB3" w:rsidRDefault="002A6E7F" w:rsidP="0029674E">
            <w:pPr>
              <w:pStyle w:val="pqiTabBody"/>
            </w:pPr>
            <w:r w:rsidRPr="00CD5AB3">
              <w:t>R</w:t>
            </w:r>
          </w:p>
        </w:tc>
        <w:tc>
          <w:tcPr>
            <w:tcW w:w="2690" w:type="dxa"/>
          </w:tcPr>
          <w:p w14:paraId="5694E390" w14:textId="77777777" w:rsidR="002A6E7F" w:rsidRPr="00CD5AB3" w:rsidRDefault="002A6E7F" w:rsidP="0029674E">
            <w:pPr>
              <w:pStyle w:val="pqiTabBody"/>
            </w:pPr>
          </w:p>
        </w:tc>
        <w:tc>
          <w:tcPr>
            <w:tcW w:w="3212" w:type="dxa"/>
            <w:vMerge w:val="restart"/>
          </w:tcPr>
          <w:p w14:paraId="28EAE228" w14:textId="77777777" w:rsidR="002A6E7F" w:rsidRPr="00CD5AB3" w:rsidRDefault="002A6E7F" w:rsidP="0029674E">
            <w:pPr>
              <w:pStyle w:val="pqiTabBody"/>
            </w:pPr>
          </w:p>
        </w:tc>
        <w:tc>
          <w:tcPr>
            <w:tcW w:w="1609" w:type="dxa"/>
          </w:tcPr>
          <w:p w14:paraId="55F2E003" w14:textId="77777777" w:rsidR="002A6E7F" w:rsidRPr="00CD5AB3" w:rsidRDefault="002A6E7F" w:rsidP="0029674E">
            <w:pPr>
              <w:pStyle w:val="pqiTabBody"/>
            </w:pPr>
            <w:r w:rsidRPr="00CD5AB3">
              <w:t>an..65</w:t>
            </w:r>
          </w:p>
        </w:tc>
      </w:tr>
      <w:tr w:rsidR="002A6E7F" w:rsidRPr="00CD5AB3" w14:paraId="06A2721E" w14:textId="77777777" w:rsidTr="001F5559">
        <w:tc>
          <w:tcPr>
            <w:tcW w:w="392" w:type="dxa"/>
          </w:tcPr>
          <w:p w14:paraId="5502A540" w14:textId="77777777" w:rsidR="002A6E7F" w:rsidRPr="00CD5AB3" w:rsidRDefault="002A6E7F" w:rsidP="0029674E">
            <w:pPr>
              <w:pStyle w:val="pqiTabBody"/>
              <w:rPr>
                <w:b/>
              </w:rPr>
            </w:pPr>
          </w:p>
        </w:tc>
        <w:tc>
          <w:tcPr>
            <w:tcW w:w="539" w:type="dxa"/>
          </w:tcPr>
          <w:p w14:paraId="618A6DC7" w14:textId="77777777" w:rsidR="002A6E7F" w:rsidRPr="00CD5AB3" w:rsidRDefault="002A6E7F" w:rsidP="0029674E">
            <w:pPr>
              <w:pStyle w:val="pqiTabBody"/>
              <w:rPr>
                <w:i/>
              </w:rPr>
            </w:pPr>
            <w:r w:rsidRPr="00CD5AB3">
              <w:rPr>
                <w:i/>
              </w:rPr>
              <w:t>d</w:t>
            </w:r>
          </w:p>
        </w:tc>
        <w:tc>
          <w:tcPr>
            <w:tcW w:w="4563" w:type="dxa"/>
          </w:tcPr>
          <w:p w14:paraId="16A249DB" w14:textId="77777777" w:rsidR="002A6E7F" w:rsidRPr="00CD5AB3" w:rsidRDefault="002A6E7F" w:rsidP="0029674E">
            <w:pPr>
              <w:pStyle w:val="pqiTabBody"/>
            </w:pPr>
            <w:r w:rsidRPr="00CD5AB3">
              <w:t>Numer domu</w:t>
            </w:r>
          </w:p>
          <w:p w14:paraId="6AF812E0" w14:textId="77777777" w:rsidR="002A6E7F" w:rsidRPr="00CD5AB3" w:rsidRDefault="002A6E7F" w:rsidP="0029674E">
            <w:pPr>
              <w:pStyle w:val="pqiTabBody"/>
            </w:pPr>
            <w:r w:rsidRPr="00CD5AB3">
              <w:rPr>
                <w:rFonts w:ascii="Courier New" w:hAnsi="Courier New" w:cs="Courier New"/>
                <w:noProof/>
                <w:color w:val="0000FF"/>
              </w:rPr>
              <w:t>StreetNumber</w:t>
            </w:r>
          </w:p>
        </w:tc>
        <w:tc>
          <w:tcPr>
            <w:tcW w:w="761" w:type="dxa"/>
          </w:tcPr>
          <w:p w14:paraId="49F8FDAE" w14:textId="77777777" w:rsidR="002A6E7F" w:rsidRPr="00CD5AB3" w:rsidRDefault="002A6E7F" w:rsidP="0029674E">
            <w:pPr>
              <w:pStyle w:val="pqiTabBody"/>
            </w:pPr>
            <w:r w:rsidRPr="00CD5AB3">
              <w:t>O</w:t>
            </w:r>
          </w:p>
        </w:tc>
        <w:tc>
          <w:tcPr>
            <w:tcW w:w="2690" w:type="dxa"/>
          </w:tcPr>
          <w:p w14:paraId="7028E209" w14:textId="77777777" w:rsidR="002A6E7F" w:rsidRPr="00CD5AB3" w:rsidRDefault="002A6E7F" w:rsidP="0029674E">
            <w:pPr>
              <w:pStyle w:val="pqiTabBody"/>
            </w:pPr>
          </w:p>
        </w:tc>
        <w:tc>
          <w:tcPr>
            <w:tcW w:w="3212" w:type="dxa"/>
            <w:vMerge/>
          </w:tcPr>
          <w:p w14:paraId="6B746DB3" w14:textId="77777777" w:rsidR="002A6E7F" w:rsidRPr="00CD5AB3" w:rsidRDefault="002A6E7F" w:rsidP="0029674E">
            <w:pPr>
              <w:pStyle w:val="pqiTabBody"/>
            </w:pPr>
          </w:p>
        </w:tc>
        <w:tc>
          <w:tcPr>
            <w:tcW w:w="1609" w:type="dxa"/>
          </w:tcPr>
          <w:p w14:paraId="6CA164BC" w14:textId="77777777" w:rsidR="002A6E7F" w:rsidRPr="00CD5AB3" w:rsidRDefault="002A6E7F" w:rsidP="0029674E">
            <w:pPr>
              <w:pStyle w:val="pqiTabBody"/>
            </w:pPr>
            <w:r w:rsidRPr="00CD5AB3">
              <w:t>an..11</w:t>
            </w:r>
          </w:p>
        </w:tc>
      </w:tr>
      <w:tr w:rsidR="002A6E7F" w:rsidRPr="00CD5AB3" w14:paraId="00C69DB3" w14:textId="77777777" w:rsidTr="001F5559">
        <w:tc>
          <w:tcPr>
            <w:tcW w:w="392" w:type="dxa"/>
          </w:tcPr>
          <w:p w14:paraId="21009914" w14:textId="77777777" w:rsidR="002A6E7F" w:rsidRPr="00CD5AB3" w:rsidRDefault="002A6E7F" w:rsidP="0029674E">
            <w:pPr>
              <w:pStyle w:val="pqiTabBody"/>
              <w:rPr>
                <w:b/>
              </w:rPr>
            </w:pPr>
          </w:p>
        </w:tc>
        <w:tc>
          <w:tcPr>
            <w:tcW w:w="539" w:type="dxa"/>
          </w:tcPr>
          <w:p w14:paraId="2EFD663D" w14:textId="77777777" w:rsidR="002A6E7F" w:rsidRPr="00CD5AB3" w:rsidRDefault="002A6E7F" w:rsidP="0029674E">
            <w:pPr>
              <w:pStyle w:val="pqiTabBody"/>
              <w:rPr>
                <w:i/>
              </w:rPr>
            </w:pPr>
            <w:r w:rsidRPr="00CD5AB3">
              <w:rPr>
                <w:i/>
              </w:rPr>
              <w:t>e</w:t>
            </w:r>
          </w:p>
        </w:tc>
        <w:tc>
          <w:tcPr>
            <w:tcW w:w="4563" w:type="dxa"/>
          </w:tcPr>
          <w:p w14:paraId="4A48010F" w14:textId="77777777" w:rsidR="002A6E7F" w:rsidRPr="00CD5AB3" w:rsidRDefault="002A6E7F" w:rsidP="0029674E">
            <w:pPr>
              <w:pStyle w:val="pqiTabBody"/>
            </w:pPr>
            <w:r w:rsidRPr="00CD5AB3">
              <w:t>Kod pocztowy</w:t>
            </w:r>
          </w:p>
          <w:p w14:paraId="475D808E" w14:textId="77777777" w:rsidR="002A6E7F" w:rsidRPr="00CD5AB3" w:rsidRDefault="002A6E7F" w:rsidP="0029674E">
            <w:pPr>
              <w:pStyle w:val="pqiTabBody"/>
            </w:pPr>
            <w:r w:rsidRPr="00CD5AB3">
              <w:rPr>
                <w:rFonts w:ascii="Courier New" w:hAnsi="Courier New" w:cs="Courier New"/>
                <w:noProof/>
                <w:color w:val="0000FF"/>
              </w:rPr>
              <w:t>Postcode</w:t>
            </w:r>
          </w:p>
        </w:tc>
        <w:tc>
          <w:tcPr>
            <w:tcW w:w="761" w:type="dxa"/>
          </w:tcPr>
          <w:p w14:paraId="691994D6" w14:textId="77777777" w:rsidR="002A6E7F" w:rsidRPr="00CD5AB3" w:rsidRDefault="002A6E7F" w:rsidP="0029674E">
            <w:pPr>
              <w:pStyle w:val="pqiTabBody"/>
            </w:pPr>
            <w:r w:rsidRPr="00CD5AB3">
              <w:t>R</w:t>
            </w:r>
          </w:p>
        </w:tc>
        <w:tc>
          <w:tcPr>
            <w:tcW w:w="2690" w:type="dxa"/>
          </w:tcPr>
          <w:p w14:paraId="156FBA00" w14:textId="77777777" w:rsidR="002A6E7F" w:rsidRPr="00CD5AB3" w:rsidRDefault="002A6E7F" w:rsidP="0029674E">
            <w:pPr>
              <w:pStyle w:val="pqiTabBody"/>
            </w:pPr>
          </w:p>
        </w:tc>
        <w:tc>
          <w:tcPr>
            <w:tcW w:w="3212" w:type="dxa"/>
            <w:vMerge/>
          </w:tcPr>
          <w:p w14:paraId="7A3F46D2" w14:textId="77777777" w:rsidR="002A6E7F" w:rsidRPr="00CD5AB3" w:rsidRDefault="002A6E7F" w:rsidP="0029674E">
            <w:pPr>
              <w:pStyle w:val="pqiTabBody"/>
            </w:pPr>
          </w:p>
        </w:tc>
        <w:tc>
          <w:tcPr>
            <w:tcW w:w="1609" w:type="dxa"/>
          </w:tcPr>
          <w:p w14:paraId="688CE8AA" w14:textId="77777777" w:rsidR="002A6E7F" w:rsidRPr="00CD5AB3" w:rsidRDefault="002A6E7F" w:rsidP="0029674E">
            <w:pPr>
              <w:pStyle w:val="pqiTabBody"/>
            </w:pPr>
            <w:r w:rsidRPr="00CD5AB3">
              <w:t>an..10</w:t>
            </w:r>
          </w:p>
        </w:tc>
      </w:tr>
      <w:tr w:rsidR="002A6E7F" w:rsidRPr="00CD5AB3" w14:paraId="6D8BAB87" w14:textId="77777777" w:rsidTr="001F5559">
        <w:tc>
          <w:tcPr>
            <w:tcW w:w="392" w:type="dxa"/>
          </w:tcPr>
          <w:p w14:paraId="5E9C8AA2" w14:textId="77777777" w:rsidR="002A6E7F" w:rsidRPr="00CD5AB3" w:rsidRDefault="002A6E7F" w:rsidP="0029674E">
            <w:pPr>
              <w:pStyle w:val="pqiTabBody"/>
              <w:rPr>
                <w:b/>
              </w:rPr>
            </w:pPr>
          </w:p>
        </w:tc>
        <w:tc>
          <w:tcPr>
            <w:tcW w:w="539" w:type="dxa"/>
          </w:tcPr>
          <w:p w14:paraId="367F41F2" w14:textId="77777777" w:rsidR="002A6E7F" w:rsidRPr="00CD5AB3" w:rsidRDefault="002A6E7F" w:rsidP="0029674E">
            <w:pPr>
              <w:pStyle w:val="pqiTabBody"/>
              <w:rPr>
                <w:i/>
              </w:rPr>
            </w:pPr>
            <w:r w:rsidRPr="00CD5AB3">
              <w:rPr>
                <w:i/>
              </w:rPr>
              <w:t>f</w:t>
            </w:r>
          </w:p>
        </w:tc>
        <w:tc>
          <w:tcPr>
            <w:tcW w:w="4563" w:type="dxa"/>
          </w:tcPr>
          <w:p w14:paraId="4B119EBB" w14:textId="77777777" w:rsidR="002A6E7F" w:rsidRPr="00CD5AB3" w:rsidRDefault="002A6E7F" w:rsidP="0029674E">
            <w:pPr>
              <w:pStyle w:val="pqiTabBody"/>
            </w:pPr>
            <w:r w:rsidRPr="00CD5AB3">
              <w:t>Miejscowość</w:t>
            </w:r>
          </w:p>
          <w:p w14:paraId="7E034026" w14:textId="77777777" w:rsidR="002A6E7F" w:rsidRPr="00CD5AB3" w:rsidRDefault="002A6E7F" w:rsidP="0029674E">
            <w:pPr>
              <w:pStyle w:val="pqiTabBody"/>
            </w:pPr>
            <w:r w:rsidRPr="00CD5AB3">
              <w:rPr>
                <w:rFonts w:ascii="Courier New" w:hAnsi="Courier New" w:cs="Courier New"/>
                <w:noProof/>
                <w:color w:val="0000FF"/>
              </w:rPr>
              <w:t>City</w:t>
            </w:r>
          </w:p>
        </w:tc>
        <w:tc>
          <w:tcPr>
            <w:tcW w:w="761" w:type="dxa"/>
          </w:tcPr>
          <w:p w14:paraId="5DC0F84D" w14:textId="77777777" w:rsidR="002A6E7F" w:rsidRPr="00CD5AB3" w:rsidRDefault="002A6E7F" w:rsidP="0029674E">
            <w:pPr>
              <w:pStyle w:val="pqiTabBody"/>
            </w:pPr>
            <w:r w:rsidRPr="00CD5AB3">
              <w:t>R</w:t>
            </w:r>
          </w:p>
        </w:tc>
        <w:tc>
          <w:tcPr>
            <w:tcW w:w="2690" w:type="dxa"/>
          </w:tcPr>
          <w:p w14:paraId="4F027D9C" w14:textId="77777777" w:rsidR="002A6E7F" w:rsidRPr="00CD5AB3" w:rsidRDefault="002A6E7F" w:rsidP="0029674E">
            <w:pPr>
              <w:pStyle w:val="pqiTabBody"/>
            </w:pPr>
          </w:p>
        </w:tc>
        <w:tc>
          <w:tcPr>
            <w:tcW w:w="3212" w:type="dxa"/>
            <w:vMerge/>
          </w:tcPr>
          <w:p w14:paraId="2D99A922" w14:textId="77777777" w:rsidR="002A6E7F" w:rsidRPr="00CD5AB3" w:rsidRDefault="002A6E7F" w:rsidP="0029674E">
            <w:pPr>
              <w:pStyle w:val="pqiTabBody"/>
            </w:pPr>
          </w:p>
        </w:tc>
        <w:tc>
          <w:tcPr>
            <w:tcW w:w="1609" w:type="dxa"/>
          </w:tcPr>
          <w:p w14:paraId="7AFA408F" w14:textId="77777777" w:rsidR="002A6E7F" w:rsidRPr="00CD5AB3" w:rsidRDefault="002A6E7F" w:rsidP="0029674E">
            <w:pPr>
              <w:pStyle w:val="pqiTabBody"/>
            </w:pPr>
            <w:r w:rsidRPr="00CD5AB3">
              <w:t>an..50</w:t>
            </w:r>
          </w:p>
        </w:tc>
      </w:tr>
      <w:tr w:rsidR="002A6E7F" w:rsidRPr="00CD5AB3" w14:paraId="18C4882F" w14:textId="77777777" w:rsidTr="0029674E">
        <w:tc>
          <w:tcPr>
            <w:tcW w:w="931" w:type="dxa"/>
            <w:gridSpan w:val="2"/>
          </w:tcPr>
          <w:p w14:paraId="2240445E" w14:textId="73498E20" w:rsidR="002A6E7F" w:rsidRPr="00CD5AB3" w:rsidRDefault="009628FC" w:rsidP="0029674E">
            <w:pPr>
              <w:pStyle w:val="pqiTabHead"/>
            </w:pPr>
            <w:r w:rsidRPr="00CD5AB3">
              <w:t>5.2</w:t>
            </w:r>
          </w:p>
        </w:tc>
        <w:tc>
          <w:tcPr>
            <w:tcW w:w="4563" w:type="dxa"/>
          </w:tcPr>
          <w:p w14:paraId="168B9A66" w14:textId="080F272A" w:rsidR="002A6E7F" w:rsidRPr="00CD5AB3" w:rsidRDefault="00871C3A" w:rsidP="0029674E">
            <w:pPr>
              <w:pStyle w:val="pqiTabHead"/>
            </w:pPr>
            <w:r w:rsidRPr="00CD5AB3">
              <w:t>Miejsce odbioru</w:t>
            </w:r>
          </w:p>
          <w:p w14:paraId="04AF0324" w14:textId="77777777" w:rsidR="002A6E7F" w:rsidRPr="00CD5AB3" w:rsidRDefault="002A6E7F" w:rsidP="0029674E">
            <w:pPr>
              <w:pStyle w:val="pqiTabHead"/>
            </w:pPr>
            <w:r w:rsidRPr="00CD5AB3">
              <w:rPr>
                <w:rFonts w:ascii="Courier New" w:hAnsi="Courier New" w:cs="Courier New"/>
                <w:noProof/>
                <w:color w:val="0000FF"/>
              </w:rPr>
              <w:t>DeliveryPlaceTrader</w:t>
            </w:r>
          </w:p>
        </w:tc>
        <w:tc>
          <w:tcPr>
            <w:tcW w:w="761" w:type="dxa"/>
          </w:tcPr>
          <w:p w14:paraId="49182583" w14:textId="77777777" w:rsidR="002A6E7F" w:rsidRPr="00CD5AB3" w:rsidRDefault="002A6E7F" w:rsidP="0029674E">
            <w:pPr>
              <w:pStyle w:val="pqiTabHead"/>
            </w:pPr>
            <w:r w:rsidRPr="00CD5AB3">
              <w:t>D</w:t>
            </w:r>
          </w:p>
        </w:tc>
        <w:tc>
          <w:tcPr>
            <w:tcW w:w="2690" w:type="dxa"/>
          </w:tcPr>
          <w:p w14:paraId="3E63FD96" w14:textId="54434007" w:rsidR="002A6E7F" w:rsidRPr="00CD5AB3" w:rsidRDefault="002A6E7F" w:rsidP="0029674E">
            <w:pPr>
              <w:pStyle w:val="pqiTabHead"/>
            </w:pPr>
            <w:r w:rsidRPr="00CD5AB3">
              <w:rPr>
                <w:b w:val="0"/>
              </w:rPr>
              <w:t>„R” w przypadku, gdy inne niż sekcja 5</w:t>
            </w:r>
            <w:r w:rsidR="009628FC" w:rsidRPr="00CD5AB3">
              <w:rPr>
                <w:b w:val="0"/>
              </w:rPr>
              <w:t>.1</w:t>
            </w:r>
          </w:p>
        </w:tc>
        <w:tc>
          <w:tcPr>
            <w:tcW w:w="3212" w:type="dxa"/>
          </w:tcPr>
          <w:p w14:paraId="1D044C05" w14:textId="77777777" w:rsidR="002A6E7F" w:rsidRPr="00CD5AB3" w:rsidRDefault="002A6E7F" w:rsidP="0029674E">
            <w:pPr>
              <w:pStyle w:val="pqiTabHead"/>
            </w:pPr>
            <w:r w:rsidRPr="00CD5AB3">
              <w:rPr>
                <w:b w:val="0"/>
              </w:rPr>
              <w:t>Należy podać faktyczne miejsce dostawy wyrobów akcyzowych</w:t>
            </w:r>
            <w:r w:rsidRPr="00CD5AB3">
              <w:t>.</w:t>
            </w:r>
          </w:p>
        </w:tc>
        <w:tc>
          <w:tcPr>
            <w:tcW w:w="1609" w:type="dxa"/>
          </w:tcPr>
          <w:p w14:paraId="48E51E34" w14:textId="77777777" w:rsidR="002A6E7F" w:rsidRPr="00CD5AB3" w:rsidRDefault="002A6E7F" w:rsidP="0029674E">
            <w:pPr>
              <w:pStyle w:val="pqiTabHead"/>
            </w:pPr>
          </w:p>
        </w:tc>
      </w:tr>
      <w:tr w:rsidR="002A6E7F" w:rsidRPr="00CD5AB3" w14:paraId="5A8CF1D2" w14:textId="77777777" w:rsidTr="0029674E">
        <w:tc>
          <w:tcPr>
            <w:tcW w:w="931" w:type="dxa"/>
            <w:gridSpan w:val="2"/>
          </w:tcPr>
          <w:p w14:paraId="46A93E01" w14:textId="77777777" w:rsidR="002A6E7F" w:rsidRPr="00CD5AB3" w:rsidRDefault="002A6E7F" w:rsidP="0029674E">
            <w:pPr>
              <w:pStyle w:val="pqiTabBody"/>
              <w:rPr>
                <w:i/>
              </w:rPr>
            </w:pPr>
          </w:p>
        </w:tc>
        <w:tc>
          <w:tcPr>
            <w:tcW w:w="4563" w:type="dxa"/>
          </w:tcPr>
          <w:p w14:paraId="65BC786A" w14:textId="77777777" w:rsidR="002A6E7F" w:rsidRPr="00CD5AB3" w:rsidRDefault="002A6E7F" w:rsidP="0029674E">
            <w:pPr>
              <w:pStyle w:val="pqiTabBody"/>
            </w:pPr>
            <w:r w:rsidRPr="00CD5AB3">
              <w:t xml:space="preserve">JĘZYK ELEMENTU </w:t>
            </w:r>
          </w:p>
          <w:p w14:paraId="0A64625D" w14:textId="77777777" w:rsidR="002A6E7F" w:rsidRPr="00CD5AB3" w:rsidRDefault="002A6E7F" w:rsidP="0029674E">
            <w:pPr>
              <w:pStyle w:val="pqiTabBody"/>
            </w:pPr>
            <w:r w:rsidRPr="00CD5AB3">
              <w:rPr>
                <w:rFonts w:ascii="Courier New" w:hAnsi="Courier New" w:cs="Courier New"/>
                <w:noProof/>
                <w:color w:val="0000FF"/>
              </w:rPr>
              <w:t>@language</w:t>
            </w:r>
          </w:p>
        </w:tc>
        <w:tc>
          <w:tcPr>
            <w:tcW w:w="761" w:type="dxa"/>
          </w:tcPr>
          <w:p w14:paraId="481E33D2" w14:textId="77777777" w:rsidR="002A6E7F" w:rsidRPr="00CD5AB3" w:rsidRDefault="002A6E7F" w:rsidP="0029674E">
            <w:pPr>
              <w:pStyle w:val="pqiTabBody"/>
            </w:pPr>
            <w:r w:rsidRPr="00CD5AB3">
              <w:t>R</w:t>
            </w:r>
          </w:p>
        </w:tc>
        <w:tc>
          <w:tcPr>
            <w:tcW w:w="2690" w:type="dxa"/>
          </w:tcPr>
          <w:p w14:paraId="49B6D54E" w14:textId="77777777" w:rsidR="002A6E7F" w:rsidRPr="00CD5AB3" w:rsidRDefault="002A6E7F" w:rsidP="0029674E">
            <w:pPr>
              <w:pStyle w:val="pqiTabBody"/>
            </w:pPr>
          </w:p>
        </w:tc>
        <w:tc>
          <w:tcPr>
            <w:tcW w:w="3212" w:type="dxa"/>
          </w:tcPr>
          <w:p w14:paraId="0621FF42" w14:textId="77777777" w:rsidR="002A6E7F" w:rsidRPr="00CD5AB3" w:rsidRDefault="002A6E7F" w:rsidP="0029674E">
            <w:pPr>
              <w:pStyle w:val="pqiTabBody"/>
            </w:pPr>
            <w:r w:rsidRPr="00CD5AB3">
              <w:t>Atrybut.</w:t>
            </w:r>
          </w:p>
          <w:p w14:paraId="614A4C5C" w14:textId="77777777" w:rsidR="002A6E7F" w:rsidRPr="00CD5AB3" w:rsidRDefault="002A6E7F" w:rsidP="0029674E">
            <w:pPr>
              <w:pStyle w:val="pqiTabBody"/>
            </w:pPr>
            <w:r w:rsidRPr="00CD5AB3">
              <w:t>Wartość ze słownika „Kody języka (Language codes)”.</w:t>
            </w:r>
          </w:p>
        </w:tc>
        <w:tc>
          <w:tcPr>
            <w:tcW w:w="1609" w:type="dxa"/>
          </w:tcPr>
          <w:p w14:paraId="7A6046E6" w14:textId="77777777" w:rsidR="002A6E7F" w:rsidRPr="00CD5AB3" w:rsidRDefault="002A6E7F" w:rsidP="0029674E">
            <w:pPr>
              <w:pStyle w:val="pqiTabBody"/>
            </w:pPr>
            <w:r w:rsidRPr="00CD5AB3">
              <w:t>a2</w:t>
            </w:r>
          </w:p>
        </w:tc>
      </w:tr>
      <w:tr w:rsidR="00C6367E" w:rsidRPr="00CD5AB3" w14:paraId="405E6FB4" w14:textId="77777777" w:rsidTr="0029674E">
        <w:tc>
          <w:tcPr>
            <w:tcW w:w="931" w:type="dxa"/>
            <w:gridSpan w:val="2"/>
          </w:tcPr>
          <w:p w14:paraId="0872F5EA" w14:textId="77777777" w:rsidR="00C6367E" w:rsidRPr="00CD5AB3" w:rsidRDefault="00C6367E" w:rsidP="00C6367E">
            <w:pPr>
              <w:pStyle w:val="pqiTabBody"/>
              <w:rPr>
                <w:i/>
              </w:rPr>
            </w:pPr>
          </w:p>
        </w:tc>
        <w:tc>
          <w:tcPr>
            <w:tcW w:w="4563" w:type="dxa"/>
          </w:tcPr>
          <w:p w14:paraId="5886472E" w14:textId="0860995C" w:rsidR="003038E9" w:rsidRPr="00CD5AB3" w:rsidRDefault="003038E9" w:rsidP="003038E9">
            <w:pPr>
              <w:pStyle w:val="pqiTabBody"/>
            </w:pPr>
            <w:r w:rsidRPr="00CD5AB3">
              <w:t xml:space="preserve"> TYP PODMIOTU</w:t>
            </w:r>
          </w:p>
          <w:p w14:paraId="3D50CFF9" w14:textId="326584AF" w:rsidR="00C6367E" w:rsidRPr="00CD5AB3" w:rsidRDefault="003038E9" w:rsidP="003038E9">
            <w:pPr>
              <w:pStyle w:val="pqiTabBody"/>
            </w:pPr>
            <w:r w:rsidRPr="00CD5AB3">
              <w:rPr>
                <w:rFonts w:ascii="Courier New" w:hAnsi="Courier New" w:cs="Courier New"/>
                <w:noProof/>
                <w:color w:val="0000FF"/>
              </w:rPr>
              <w:t>@deliveryTraderType</w:t>
            </w:r>
          </w:p>
        </w:tc>
        <w:tc>
          <w:tcPr>
            <w:tcW w:w="761" w:type="dxa"/>
          </w:tcPr>
          <w:p w14:paraId="6047659D" w14:textId="44898090" w:rsidR="00C6367E" w:rsidRPr="00CD5AB3" w:rsidRDefault="001D2472" w:rsidP="001D2472">
            <w:pPr>
              <w:pStyle w:val="pqiTabBody"/>
            </w:pPr>
            <w:r>
              <w:t>R</w:t>
            </w:r>
          </w:p>
        </w:tc>
        <w:tc>
          <w:tcPr>
            <w:tcW w:w="2690" w:type="dxa"/>
          </w:tcPr>
          <w:p w14:paraId="2E120FED" w14:textId="6A15FF75" w:rsidR="00C6367E" w:rsidRPr="00CD5AB3" w:rsidRDefault="00C6367E" w:rsidP="00C6367E">
            <w:pPr>
              <w:pStyle w:val="pqiTabBody"/>
            </w:pPr>
          </w:p>
        </w:tc>
        <w:tc>
          <w:tcPr>
            <w:tcW w:w="3212" w:type="dxa"/>
          </w:tcPr>
          <w:p w14:paraId="214DA577" w14:textId="0CF9836C" w:rsidR="003038E9" w:rsidRPr="00CD5AB3" w:rsidRDefault="003038E9" w:rsidP="003038E9">
            <w:pPr>
              <w:pStyle w:val="pqiTabBody"/>
            </w:pPr>
            <w:r w:rsidRPr="00CD5AB3">
              <w:t xml:space="preserve"> Atrybut</w:t>
            </w:r>
          </w:p>
          <w:p w14:paraId="3AD18EE9" w14:textId="77777777" w:rsidR="003038E9" w:rsidRPr="00CD5AB3" w:rsidRDefault="003038E9" w:rsidP="003038E9">
            <w:pPr>
              <w:pStyle w:val="pqiTabBody"/>
            </w:pPr>
            <w:r w:rsidRPr="00CD5AB3">
              <w:t>Określa rodzaj podmiotu.</w:t>
            </w:r>
          </w:p>
          <w:p w14:paraId="05F9D36A" w14:textId="146461D4" w:rsidR="00C6367E" w:rsidRPr="00CD5AB3" w:rsidRDefault="003038E9" w:rsidP="003038E9">
            <w:pPr>
              <w:pStyle w:val="pqiTabBody"/>
            </w:pPr>
            <w:r w:rsidRPr="00CD5AB3">
              <w:lastRenderedPageBreak/>
              <w:t>Możliwe wartości określa słownik 4.</w:t>
            </w:r>
            <w:r>
              <w:t>5</w:t>
            </w:r>
          </w:p>
        </w:tc>
        <w:tc>
          <w:tcPr>
            <w:tcW w:w="1609" w:type="dxa"/>
          </w:tcPr>
          <w:p w14:paraId="5C303497" w14:textId="4E0DAA87" w:rsidR="00C6367E" w:rsidRPr="00CD5AB3" w:rsidRDefault="003038E9" w:rsidP="00C6367E">
            <w:pPr>
              <w:pStyle w:val="pqiTabBody"/>
            </w:pPr>
            <w:r w:rsidRPr="00CD5AB3">
              <w:lastRenderedPageBreak/>
              <w:t xml:space="preserve"> n1</w:t>
            </w:r>
          </w:p>
        </w:tc>
      </w:tr>
      <w:tr w:rsidR="003038E9" w:rsidRPr="00CD5AB3" w14:paraId="508A1739" w14:textId="77777777" w:rsidTr="001F5559">
        <w:tc>
          <w:tcPr>
            <w:tcW w:w="392" w:type="dxa"/>
          </w:tcPr>
          <w:p w14:paraId="6C25E053" w14:textId="77777777" w:rsidR="003038E9" w:rsidRPr="00CD5AB3" w:rsidRDefault="003038E9" w:rsidP="003038E9">
            <w:pPr>
              <w:pStyle w:val="pqiTabBody"/>
              <w:rPr>
                <w:b/>
              </w:rPr>
            </w:pPr>
          </w:p>
        </w:tc>
        <w:tc>
          <w:tcPr>
            <w:tcW w:w="539" w:type="dxa"/>
          </w:tcPr>
          <w:p w14:paraId="041BC498" w14:textId="77777777" w:rsidR="003038E9" w:rsidRPr="00CD5AB3" w:rsidRDefault="003038E9" w:rsidP="003038E9">
            <w:pPr>
              <w:pStyle w:val="pqiTabBody"/>
              <w:rPr>
                <w:i/>
              </w:rPr>
            </w:pPr>
            <w:r w:rsidRPr="00CD5AB3">
              <w:rPr>
                <w:i/>
              </w:rPr>
              <w:t>a</w:t>
            </w:r>
          </w:p>
        </w:tc>
        <w:tc>
          <w:tcPr>
            <w:tcW w:w="4563" w:type="dxa"/>
          </w:tcPr>
          <w:p w14:paraId="3851B92F" w14:textId="77777777" w:rsidR="003038E9" w:rsidRPr="00CD5AB3" w:rsidRDefault="003038E9" w:rsidP="003038E9">
            <w:pPr>
              <w:pStyle w:val="pqiTabBody"/>
              <w:rPr>
                <w:lang w:val="en-US"/>
              </w:rPr>
            </w:pPr>
            <w:r w:rsidRPr="00CD5AB3">
              <w:rPr>
                <w:lang w:val="en-US"/>
              </w:rPr>
              <w:t>Identyfikacja podmiotu</w:t>
            </w:r>
          </w:p>
          <w:p w14:paraId="323A223B" w14:textId="77777777" w:rsidR="003038E9" w:rsidRPr="00CD5AB3" w:rsidRDefault="003038E9" w:rsidP="003038E9">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CECD3DD" w14:textId="77777777" w:rsidR="003038E9" w:rsidRDefault="003038E9" w:rsidP="003038E9">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62B29176" w14:textId="784BD4A8" w:rsidR="00C40279" w:rsidRPr="00CD5AB3" w:rsidRDefault="00C40279" w:rsidP="003038E9">
            <w:pPr>
              <w:pStyle w:val="pqiTabBody"/>
              <w:rPr>
                <w:lang w:val="en-US"/>
              </w:rPr>
            </w:pPr>
            <w:r>
              <w:rPr>
                <w:rFonts w:ascii="Courier New" w:hAnsi="Courier New" w:cs="Courier New"/>
                <w:noProof/>
                <w:color w:val="0000FF"/>
                <w:lang w:val="en-US"/>
              </w:rPr>
              <w:t>TraderId/PersonalId</w:t>
            </w:r>
          </w:p>
        </w:tc>
        <w:tc>
          <w:tcPr>
            <w:tcW w:w="761" w:type="dxa"/>
          </w:tcPr>
          <w:p w14:paraId="778353AD" w14:textId="37758B65" w:rsidR="003038E9" w:rsidRPr="00CD5AB3" w:rsidRDefault="00C40279" w:rsidP="003038E9">
            <w:pPr>
              <w:pStyle w:val="pqiTabBody"/>
            </w:pPr>
            <w:r>
              <w:t>R</w:t>
            </w:r>
          </w:p>
        </w:tc>
        <w:tc>
          <w:tcPr>
            <w:tcW w:w="2690" w:type="dxa"/>
          </w:tcPr>
          <w:p w14:paraId="042DFEB3" w14:textId="10731040" w:rsidR="003038E9" w:rsidRPr="00CD5AB3" w:rsidRDefault="003038E9" w:rsidP="003038E9">
            <w:pPr>
              <w:pStyle w:val="pqiTabBody"/>
            </w:pPr>
          </w:p>
        </w:tc>
        <w:tc>
          <w:tcPr>
            <w:tcW w:w="3212" w:type="dxa"/>
          </w:tcPr>
          <w:p w14:paraId="69897B72" w14:textId="77777777" w:rsidR="003038E9" w:rsidRDefault="003038E9" w:rsidP="003038E9">
            <w:pPr>
              <w:pStyle w:val="pqiTabBody"/>
            </w:pPr>
            <w:r>
              <w:t>Należy podać identyfikator podmiotu zależny od wybranego typu podmiotu.</w:t>
            </w:r>
          </w:p>
          <w:p w14:paraId="1524C0FC" w14:textId="4DB06E96" w:rsidR="003038E9" w:rsidRPr="00CD5AB3" w:rsidRDefault="003038E9" w:rsidP="00F94A97">
            <w:pPr>
              <w:pStyle w:val="pqiTabBody"/>
            </w:pPr>
            <w:r>
              <w:t xml:space="preserve">Obowiązkowe podanie dokładnie jednego identyfikatora. </w:t>
            </w:r>
            <w:r w:rsidR="00F94A97">
              <w:t>Dla nieobjętych systemem oraz osób fizycznych zarejestrowanych w PUESC (podmiot zużywający) podajemy Personal ID (PESEL lub inny numer). Dla zużywających i zużywających gospodarczych podajemy TaxNumber (NIP). Dla reszty podajemy ExciseNumber (numer akcyzowy) lub numer podmiotu pośredniczącego.</w:t>
            </w:r>
          </w:p>
        </w:tc>
        <w:tc>
          <w:tcPr>
            <w:tcW w:w="1609" w:type="dxa"/>
          </w:tcPr>
          <w:p w14:paraId="3E0C51FF" w14:textId="77777777" w:rsidR="003038E9" w:rsidRPr="00CD5AB3" w:rsidRDefault="003038E9" w:rsidP="003038E9">
            <w:pPr>
              <w:pStyle w:val="pqiTabBody"/>
              <w:rPr>
                <w:lang w:val="en-US"/>
              </w:rPr>
            </w:pPr>
            <w:r w:rsidRPr="00CD5AB3">
              <w:rPr>
                <w:lang w:val="en-US"/>
              </w:rPr>
              <w:t>an13</w:t>
            </w:r>
          </w:p>
          <w:p w14:paraId="79B2844B" w14:textId="77777777" w:rsidR="003038E9" w:rsidRPr="00CD5AB3" w:rsidRDefault="003038E9" w:rsidP="003038E9">
            <w:pPr>
              <w:pStyle w:val="pqiTabBody"/>
            </w:pPr>
          </w:p>
        </w:tc>
      </w:tr>
      <w:tr w:rsidR="00C6367E" w:rsidRPr="00CD5AB3" w14:paraId="41083382" w14:textId="77777777" w:rsidTr="001F5559">
        <w:tc>
          <w:tcPr>
            <w:tcW w:w="392" w:type="dxa"/>
          </w:tcPr>
          <w:p w14:paraId="5CA9C7C9" w14:textId="77777777" w:rsidR="00C6367E" w:rsidRPr="00CD5AB3" w:rsidRDefault="00C6367E" w:rsidP="00C6367E">
            <w:pPr>
              <w:pStyle w:val="pqiTabBody"/>
              <w:rPr>
                <w:b/>
              </w:rPr>
            </w:pPr>
          </w:p>
        </w:tc>
        <w:tc>
          <w:tcPr>
            <w:tcW w:w="539" w:type="dxa"/>
          </w:tcPr>
          <w:p w14:paraId="7862614D" w14:textId="77777777" w:rsidR="00C6367E" w:rsidRPr="00CD5AB3" w:rsidRDefault="00C6367E" w:rsidP="00C6367E">
            <w:pPr>
              <w:pStyle w:val="pqiTabBody"/>
              <w:rPr>
                <w:i/>
              </w:rPr>
            </w:pPr>
            <w:r w:rsidRPr="00CD5AB3">
              <w:rPr>
                <w:i/>
              </w:rPr>
              <w:t>b</w:t>
            </w:r>
          </w:p>
        </w:tc>
        <w:tc>
          <w:tcPr>
            <w:tcW w:w="4563" w:type="dxa"/>
          </w:tcPr>
          <w:p w14:paraId="713BCDC4" w14:textId="77777777" w:rsidR="00C6367E" w:rsidRPr="00CD5AB3" w:rsidRDefault="00C6367E" w:rsidP="00C6367E">
            <w:pPr>
              <w:pStyle w:val="pqiTabBody"/>
            </w:pPr>
            <w:r w:rsidRPr="00CD5AB3">
              <w:t>Nazwa podmiotu / imię i nazwisko</w:t>
            </w:r>
          </w:p>
          <w:p w14:paraId="1E51CFB7" w14:textId="77777777" w:rsidR="00C6367E" w:rsidRPr="00CD5AB3" w:rsidRDefault="00C6367E" w:rsidP="00C6367E">
            <w:pPr>
              <w:pStyle w:val="pqiTabBody"/>
            </w:pPr>
            <w:r w:rsidRPr="00CD5AB3">
              <w:rPr>
                <w:rFonts w:ascii="Courier New" w:hAnsi="Courier New" w:cs="Courier New"/>
                <w:noProof/>
                <w:color w:val="0000FF"/>
              </w:rPr>
              <w:t>TraderName</w:t>
            </w:r>
          </w:p>
        </w:tc>
        <w:tc>
          <w:tcPr>
            <w:tcW w:w="761" w:type="dxa"/>
          </w:tcPr>
          <w:p w14:paraId="439A6E88" w14:textId="77777777" w:rsidR="00C6367E" w:rsidRPr="00CD5AB3" w:rsidRDefault="00C6367E" w:rsidP="00C6367E">
            <w:pPr>
              <w:pStyle w:val="pqiTabBody"/>
            </w:pPr>
            <w:r w:rsidRPr="00CD5AB3">
              <w:t>R</w:t>
            </w:r>
          </w:p>
        </w:tc>
        <w:tc>
          <w:tcPr>
            <w:tcW w:w="2690" w:type="dxa"/>
          </w:tcPr>
          <w:p w14:paraId="168F2316" w14:textId="77777777" w:rsidR="00C6367E" w:rsidRPr="00CD5AB3" w:rsidRDefault="00C6367E" w:rsidP="00C6367E">
            <w:pPr>
              <w:pStyle w:val="pqiTabBody"/>
            </w:pPr>
          </w:p>
        </w:tc>
        <w:tc>
          <w:tcPr>
            <w:tcW w:w="3212" w:type="dxa"/>
          </w:tcPr>
          <w:p w14:paraId="0C41C801" w14:textId="77777777" w:rsidR="00C6367E" w:rsidRPr="00CD5AB3" w:rsidRDefault="00C6367E" w:rsidP="00C6367E">
            <w:pPr>
              <w:pStyle w:val="pqiTabBody"/>
            </w:pPr>
          </w:p>
        </w:tc>
        <w:tc>
          <w:tcPr>
            <w:tcW w:w="1609" w:type="dxa"/>
          </w:tcPr>
          <w:p w14:paraId="52A28D01" w14:textId="77777777" w:rsidR="00C6367E" w:rsidRPr="00CD5AB3" w:rsidRDefault="00C6367E" w:rsidP="00C6367E">
            <w:pPr>
              <w:pStyle w:val="pqiTabBody"/>
            </w:pPr>
            <w:r w:rsidRPr="00CD5AB3">
              <w:t>an..182</w:t>
            </w:r>
          </w:p>
        </w:tc>
      </w:tr>
      <w:tr w:rsidR="00C6367E" w:rsidRPr="00CD5AB3" w14:paraId="5F8F71FF" w14:textId="77777777" w:rsidTr="001F5559">
        <w:tc>
          <w:tcPr>
            <w:tcW w:w="392" w:type="dxa"/>
          </w:tcPr>
          <w:p w14:paraId="72ACDB63" w14:textId="77777777" w:rsidR="00C6367E" w:rsidRPr="00CD5AB3" w:rsidRDefault="00C6367E" w:rsidP="00C6367E">
            <w:pPr>
              <w:pStyle w:val="pqiTabBody"/>
              <w:rPr>
                <w:b/>
              </w:rPr>
            </w:pPr>
          </w:p>
        </w:tc>
        <w:tc>
          <w:tcPr>
            <w:tcW w:w="539" w:type="dxa"/>
          </w:tcPr>
          <w:p w14:paraId="6C696B02" w14:textId="77777777" w:rsidR="00C6367E" w:rsidRPr="00CD5AB3" w:rsidRDefault="00C6367E" w:rsidP="00C6367E">
            <w:pPr>
              <w:pStyle w:val="pqiTabBody"/>
              <w:rPr>
                <w:i/>
              </w:rPr>
            </w:pPr>
            <w:r w:rsidRPr="00CD5AB3">
              <w:rPr>
                <w:i/>
              </w:rPr>
              <w:t>c</w:t>
            </w:r>
          </w:p>
        </w:tc>
        <w:tc>
          <w:tcPr>
            <w:tcW w:w="4563" w:type="dxa"/>
          </w:tcPr>
          <w:p w14:paraId="233B2A48" w14:textId="77777777" w:rsidR="00C6367E" w:rsidRPr="00CD5AB3" w:rsidRDefault="00C6367E" w:rsidP="00C6367E">
            <w:pPr>
              <w:pStyle w:val="pqiTabBody"/>
            </w:pPr>
            <w:r w:rsidRPr="00CD5AB3">
              <w:t xml:space="preserve">Ulica </w:t>
            </w:r>
          </w:p>
          <w:p w14:paraId="2FD1DE0E" w14:textId="77777777" w:rsidR="00C6367E" w:rsidRPr="00CD5AB3" w:rsidRDefault="00C6367E" w:rsidP="00C6367E">
            <w:pPr>
              <w:pStyle w:val="pqiTabBody"/>
            </w:pPr>
            <w:r w:rsidRPr="00CD5AB3">
              <w:rPr>
                <w:rFonts w:ascii="Courier New" w:hAnsi="Courier New" w:cs="Courier New"/>
                <w:noProof/>
                <w:color w:val="0000FF"/>
              </w:rPr>
              <w:t>StreetName</w:t>
            </w:r>
          </w:p>
        </w:tc>
        <w:tc>
          <w:tcPr>
            <w:tcW w:w="761" w:type="dxa"/>
          </w:tcPr>
          <w:p w14:paraId="21408705" w14:textId="77777777" w:rsidR="00C6367E" w:rsidRPr="00CD5AB3" w:rsidRDefault="00C6367E" w:rsidP="00C6367E">
            <w:pPr>
              <w:pStyle w:val="pqiTabBody"/>
            </w:pPr>
            <w:r w:rsidRPr="00CD5AB3">
              <w:t>R</w:t>
            </w:r>
          </w:p>
        </w:tc>
        <w:tc>
          <w:tcPr>
            <w:tcW w:w="2690" w:type="dxa"/>
            <w:vMerge w:val="restart"/>
          </w:tcPr>
          <w:p w14:paraId="43888CAE" w14:textId="77777777" w:rsidR="00C6367E" w:rsidRPr="00CD5AB3" w:rsidRDefault="00C6367E" w:rsidP="00C6367E">
            <w:pPr>
              <w:pStyle w:val="pqiTabBody"/>
            </w:pPr>
          </w:p>
        </w:tc>
        <w:tc>
          <w:tcPr>
            <w:tcW w:w="3212" w:type="dxa"/>
          </w:tcPr>
          <w:p w14:paraId="6889BC16" w14:textId="77777777" w:rsidR="00C6367E" w:rsidRPr="00CD5AB3" w:rsidRDefault="00C6367E" w:rsidP="00C6367E">
            <w:pPr>
              <w:pStyle w:val="pqiTabBody"/>
            </w:pPr>
          </w:p>
        </w:tc>
        <w:tc>
          <w:tcPr>
            <w:tcW w:w="1609" w:type="dxa"/>
          </w:tcPr>
          <w:p w14:paraId="07017FC6" w14:textId="77777777" w:rsidR="00C6367E" w:rsidRPr="00CD5AB3" w:rsidRDefault="00C6367E" w:rsidP="00C6367E">
            <w:pPr>
              <w:pStyle w:val="pqiTabBody"/>
            </w:pPr>
            <w:r w:rsidRPr="00CD5AB3">
              <w:t>an..65</w:t>
            </w:r>
          </w:p>
        </w:tc>
      </w:tr>
      <w:tr w:rsidR="00C6367E" w:rsidRPr="00CD5AB3" w14:paraId="7360E549" w14:textId="77777777" w:rsidTr="001F5559">
        <w:tc>
          <w:tcPr>
            <w:tcW w:w="392" w:type="dxa"/>
          </w:tcPr>
          <w:p w14:paraId="1D151DC7" w14:textId="77777777" w:rsidR="00C6367E" w:rsidRPr="00CD5AB3" w:rsidRDefault="00C6367E" w:rsidP="00C6367E">
            <w:pPr>
              <w:pStyle w:val="pqiTabBody"/>
              <w:rPr>
                <w:b/>
              </w:rPr>
            </w:pPr>
          </w:p>
        </w:tc>
        <w:tc>
          <w:tcPr>
            <w:tcW w:w="539" w:type="dxa"/>
          </w:tcPr>
          <w:p w14:paraId="4E242279" w14:textId="77777777" w:rsidR="00C6367E" w:rsidRPr="00CD5AB3" w:rsidRDefault="00C6367E" w:rsidP="00C6367E">
            <w:pPr>
              <w:pStyle w:val="pqiTabBody"/>
              <w:rPr>
                <w:i/>
              </w:rPr>
            </w:pPr>
            <w:r w:rsidRPr="00CD5AB3">
              <w:rPr>
                <w:i/>
              </w:rPr>
              <w:t>d</w:t>
            </w:r>
          </w:p>
        </w:tc>
        <w:tc>
          <w:tcPr>
            <w:tcW w:w="4563" w:type="dxa"/>
          </w:tcPr>
          <w:p w14:paraId="5B4B6B39" w14:textId="77777777" w:rsidR="00C6367E" w:rsidRPr="00CD5AB3" w:rsidRDefault="00C6367E" w:rsidP="00C6367E">
            <w:pPr>
              <w:pStyle w:val="pqiTabBody"/>
            </w:pPr>
            <w:r w:rsidRPr="00CD5AB3">
              <w:t>Numer domu</w:t>
            </w:r>
          </w:p>
          <w:p w14:paraId="775D5FCA" w14:textId="77777777" w:rsidR="00C6367E" w:rsidRPr="00CD5AB3" w:rsidRDefault="00C6367E" w:rsidP="00C6367E">
            <w:pPr>
              <w:pStyle w:val="pqiTabBody"/>
            </w:pPr>
            <w:r w:rsidRPr="00CD5AB3">
              <w:rPr>
                <w:rFonts w:ascii="Courier New" w:hAnsi="Courier New" w:cs="Courier New"/>
                <w:noProof/>
                <w:color w:val="0000FF"/>
              </w:rPr>
              <w:t>StreetNumber</w:t>
            </w:r>
          </w:p>
        </w:tc>
        <w:tc>
          <w:tcPr>
            <w:tcW w:w="761" w:type="dxa"/>
          </w:tcPr>
          <w:p w14:paraId="5430D2C6" w14:textId="77777777" w:rsidR="00C6367E" w:rsidRPr="00CD5AB3" w:rsidRDefault="00C6367E" w:rsidP="00C6367E">
            <w:pPr>
              <w:pStyle w:val="pqiTabBody"/>
            </w:pPr>
            <w:r w:rsidRPr="00CD5AB3">
              <w:t>O</w:t>
            </w:r>
          </w:p>
        </w:tc>
        <w:tc>
          <w:tcPr>
            <w:tcW w:w="2690" w:type="dxa"/>
            <w:vMerge/>
          </w:tcPr>
          <w:p w14:paraId="7012E2A6" w14:textId="77777777" w:rsidR="00C6367E" w:rsidRPr="00CD5AB3" w:rsidRDefault="00C6367E" w:rsidP="00C6367E">
            <w:pPr>
              <w:pStyle w:val="pqiTabBody"/>
            </w:pPr>
          </w:p>
        </w:tc>
        <w:tc>
          <w:tcPr>
            <w:tcW w:w="3212" w:type="dxa"/>
          </w:tcPr>
          <w:p w14:paraId="1F8DE9A7" w14:textId="77777777" w:rsidR="00C6367E" w:rsidRPr="00CD5AB3" w:rsidRDefault="00C6367E" w:rsidP="00C6367E">
            <w:pPr>
              <w:pStyle w:val="pqiTabBody"/>
            </w:pPr>
          </w:p>
        </w:tc>
        <w:tc>
          <w:tcPr>
            <w:tcW w:w="1609" w:type="dxa"/>
          </w:tcPr>
          <w:p w14:paraId="22495C26" w14:textId="77777777" w:rsidR="00C6367E" w:rsidRPr="00CD5AB3" w:rsidRDefault="00C6367E" w:rsidP="00C6367E">
            <w:pPr>
              <w:pStyle w:val="pqiTabBody"/>
            </w:pPr>
            <w:r w:rsidRPr="00CD5AB3">
              <w:t>an..11</w:t>
            </w:r>
          </w:p>
        </w:tc>
      </w:tr>
      <w:tr w:rsidR="00C6367E" w:rsidRPr="00CD5AB3" w14:paraId="2E0D34C4" w14:textId="77777777" w:rsidTr="001F5559">
        <w:tc>
          <w:tcPr>
            <w:tcW w:w="392" w:type="dxa"/>
          </w:tcPr>
          <w:p w14:paraId="6749064C" w14:textId="77777777" w:rsidR="00C6367E" w:rsidRPr="00CD5AB3" w:rsidRDefault="00C6367E" w:rsidP="00C6367E">
            <w:pPr>
              <w:pStyle w:val="pqiTabBody"/>
              <w:rPr>
                <w:b/>
              </w:rPr>
            </w:pPr>
          </w:p>
        </w:tc>
        <w:tc>
          <w:tcPr>
            <w:tcW w:w="539" w:type="dxa"/>
          </w:tcPr>
          <w:p w14:paraId="77837749" w14:textId="77777777" w:rsidR="00C6367E" w:rsidRPr="00CD5AB3" w:rsidRDefault="00C6367E" w:rsidP="00C6367E">
            <w:pPr>
              <w:pStyle w:val="pqiTabBody"/>
              <w:rPr>
                <w:i/>
              </w:rPr>
            </w:pPr>
            <w:r w:rsidRPr="00CD5AB3">
              <w:rPr>
                <w:i/>
              </w:rPr>
              <w:t>e</w:t>
            </w:r>
          </w:p>
        </w:tc>
        <w:tc>
          <w:tcPr>
            <w:tcW w:w="4563" w:type="dxa"/>
          </w:tcPr>
          <w:p w14:paraId="09841805" w14:textId="77777777" w:rsidR="00C6367E" w:rsidRPr="00CD5AB3" w:rsidRDefault="00C6367E" w:rsidP="00C6367E">
            <w:pPr>
              <w:pStyle w:val="pqiTabBody"/>
            </w:pPr>
            <w:r w:rsidRPr="00CD5AB3">
              <w:t xml:space="preserve">Kod pocztowy </w:t>
            </w:r>
          </w:p>
          <w:p w14:paraId="2B9A2BE5" w14:textId="77777777" w:rsidR="00C6367E" w:rsidRPr="00CD5AB3" w:rsidRDefault="00C6367E" w:rsidP="00C6367E">
            <w:pPr>
              <w:pStyle w:val="pqiTabBody"/>
            </w:pPr>
            <w:r w:rsidRPr="00CD5AB3">
              <w:rPr>
                <w:rFonts w:ascii="Courier New" w:hAnsi="Courier New" w:cs="Courier New"/>
                <w:noProof/>
                <w:color w:val="0000FF"/>
              </w:rPr>
              <w:t>Postcode</w:t>
            </w:r>
          </w:p>
        </w:tc>
        <w:tc>
          <w:tcPr>
            <w:tcW w:w="761" w:type="dxa"/>
          </w:tcPr>
          <w:p w14:paraId="5492ACE2" w14:textId="77777777" w:rsidR="00C6367E" w:rsidRPr="00CD5AB3" w:rsidRDefault="00C6367E" w:rsidP="00C6367E">
            <w:pPr>
              <w:pStyle w:val="pqiTabBody"/>
            </w:pPr>
            <w:r w:rsidRPr="00CD5AB3">
              <w:t>R</w:t>
            </w:r>
          </w:p>
        </w:tc>
        <w:tc>
          <w:tcPr>
            <w:tcW w:w="2690" w:type="dxa"/>
            <w:vMerge/>
          </w:tcPr>
          <w:p w14:paraId="19FF38E3" w14:textId="77777777" w:rsidR="00C6367E" w:rsidRPr="00CD5AB3" w:rsidRDefault="00C6367E" w:rsidP="00C6367E">
            <w:pPr>
              <w:pStyle w:val="pqiTabBody"/>
            </w:pPr>
          </w:p>
        </w:tc>
        <w:tc>
          <w:tcPr>
            <w:tcW w:w="3212" w:type="dxa"/>
          </w:tcPr>
          <w:p w14:paraId="6F362DAF" w14:textId="77777777" w:rsidR="00C6367E" w:rsidRPr="00CD5AB3" w:rsidRDefault="00C6367E" w:rsidP="00C6367E">
            <w:pPr>
              <w:pStyle w:val="pqiTabBody"/>
            </w:pPr>
          </w:p>
        </w:tc>
        <w:tc>
          <w:tcPr>
            <w:tcW w:w="1609" w:type="dxa"/>
          </w:tcPr>
          <w:p w14:paraId="0C838EE2" w14:textId="77777777" w:rsidR="00C6367E" w:rsidRPr="00CD5AB3" w:rsidRDefault="00C6367E" w:rsidP="00C6367E">
            <w:pPr>
              <w:pStyle w:val="pqiTabBody"/>
            </w:pPr>
            <w:r w:rsidRPr="00CD5AB3">
              <w:t>an..10</w:t>
            </w:r>
          </w:p>
        </w:tc>
      </w:tr>
      <w:tr w:rsidR="00C6367E" w:rsidRPr="00CD5AB3" w14:paraId="6C0784EB" w14:textId="77777777" w:rsidTr="001F5559">
        <w:tc>
          <w:tcPr>
            <w:tcW w:w="392" w:type="dxa"/>
          </w:tcPr>
          <w:p w14:paraId="4BAE13AD" w14:textId="77777777" w:rsidR="00C6367E" w:rsidRPr="00CD5AB3" w:rsidRDefault="00C6367E" w:rsidP="00C6367E">
            <w:pPr>
              <w:pStyle w:val="pqiTabBody"/>
              <w:rPr>
                <w:b/>
              </w:rPr>
            </w:pPr>
          </w:p>
        </w:tc>
        <w:tc>
          <w:tcPr>
            <w:tcW w:w="539" w:type="dxa"/>
          </w:tcPr>
          <w:p w14:paraId="7035B0D5" w14:textId="77777777" w:rsidR="00C6367E" w:rsidRPr="00CD5AB3" w:rsidRDefault="00C6367E" w:rsidP="00C6367E">
            <w:pPr>
              <w:pStyle w:val="pqiTabBody"/>
              <w:rPr>
                <w:i/>
              </w:rPr>
            </w:pPr>
            <w:r w:rsidRPr="00CD5AB3">
              <w:rPr>
                <w:i/>
              </w:rPr>
              <w:t>f</w:t>
            </w:r>
          </w:p>
        </w:tc>
        <w:tc>
          <w:tcPr>
            <w:tcW w:w="4563" w:type="dxa"/>
          </w:tcPr>
          <w:p w14:paraId="51A8BB38" w14:textId="77777777" w:rsidR="00B67680" w:rsidRDefault="00C6367E" w:rsidP="00C6367E">
            <w:pPr>
              <w:pStyle w:val="pqiTabBody"/>
            </w:pPr>
            <w:r w:rsidRPr="00CD5AB3">
              <w:t xml:space="preserve">Miejscowość </w:t>
            </w:r>
          </w:p>
          <w:p w14:paraId="56CDC52D" w14:textId="7042E71A" w:rsidR="00C6367E" w:rsidRPr="00CD5AB3" w:rsidRDefault="00C6367E" w:rsidP="00C6367E">
            <w:pPr>
              <w:pStyle w:val="pqiTabBody"/>
            </w:pPr>
            <w:r w:rsidRPr="00CD5AB3">
              <w:rPr>
                <w:rFonts w:ascii="Courier New" w:hAnsi="Courier New" w:cs="Courier New"/>
                <w:noProof/>
                <w:color w:val="0000FF"/>
              </w:rPr>
              <w:t>City</w:t>
            </w:r>
          </w:p>
        </w:tc>
        <w:tc>
          <w:tcPr>
            <w:tcW w:w="761" w:type="dxa"/>
          </w:tcPr>
          <w:p w14:paraId="2F123B78" w14:textId="77777777" w:rsidR="00C6367E" w:rsidRPr="00CD5AB3" w:rsidRDefault="00C6367E" w:rsidP="00C6367E">
            <w:pPr>
              <w:pStyle w:val="pqiTabBody"/>
            </w:pPr>
            <w:r w:rsidRPr="00CD5AB3">
              <w:t>R</w:t>
            </w:r>
          </w:p>
        </w:tc>
        <w:tc>
          <w:tcPr>
            <w:tcW w:w="2690" w:type="dxa"/>
            <w:vMerge/>
          </w:tcPr>
          <w:p w14:paraId="6980488D" w14:textId="77777777" w:rsidR="00C6367E" w:rsidRPr="00CD5AB3" w:rsidRDefault="00C6367E" w:rsidP="00C6367E">
            <w:pPr>
              <w:pStyle w:val="pqiTabBody"/>
            </w:pPr>
          </w:p>
        </w:tc>
        <w:tc>
          <w:tcPr>
            <w:tcW w:w="3212" w:type="dxa"/>
          </w:tcPr>
          <w:p w14:paraId="796C40E1" w14:textId="77777777" w:rsidR="00C6367E" w:rsidRPr="00CD5AB3" w:rsidRDefault="00C6367E" w:rsidP="00C6367E">
            <w:pPr>
              <w:pStyle w:val="pqiTabBody"/>
            </w:pPr>
          </w:p>
        </w:tc>
        <w:tc>
          <w:tcPr>
            <w:tcW w:w="1609" w:type="dxa"/>
          </w:tcPr>
          <w:p w14:paraId="4901FB03" w14:textId="77777777" w:rsidR="00C6367E" w:rsidRPr="00CD5AB3" w:rsidRDefault="00C6367E" w:rsidP="00C6367E">
            <w:pPr>
              <w:pStyle w:val="pqiTabBody"/>
            </w:pPr>
            <w:r w:rsidRPr="00CD5AB3">
              <w:t>an..50</w:t>
            </w:r>
          </w:p>
        </w:tc>
      </w:tr>
      <w:tr w:rsidR="00C6367E" w:rsidRPr="00CD5AB3" w14:paraId="47CDB74C" w14:textId="77777777" w:rsidTr="0029674E">
        <w:tc>
          <w:tcPr>
            <w:tcW w:w="931" w:type="dxa"/>
            <w:gridSpan w:val="2"/>
          </w:tcPr>
          <w:p w14:paraId="77831B9C" w14:textId="156DD168" w:rsidR="00C6367E" w:rsidRPr="00CD5AB3" w:rsidRDefault="00C6367E" w:rsidP="00C6367E">
            <w:pPr>
              <w:pStyle w:val="pqiTabHead"/>
            </w:pPr>
            <w:r w:rsidRPr="00CD5AB3">
              <w:t>5.3</w:t>
            </w:r>
          </w:p>
        </w:tc>
        <w:tc>
          <w:tcPr>
            <w:tcW w:w="4563" w:type="dxa"/>
          </w:tcPr>
          <w:p w14:paraId="7BC733C4" w14:textId="226A886A" w:rsidR="00C6367E" w:rsidRPr="00CD5AB3" w:rsidRDefault="00C6367E" w:rsidP="00C6367E">
            <w:pPr>
              <w:pStyle w:val="pqiTabHead"/>
            </w:pPr>
            <w:r w:rsidRPr="00CD5AB3">
              <w:t xml:space="preserve">URZĄD </w:t>
            </w:r>
            <w:r w:rsidR="00744990" w:rsidRPr="00CD5AB3">
              <w:t>Miejsc</w:t>
            </w:r>
            <w:r w:rsidR="00744990">
              <w:t>a</w:t>
            </w:r>
            <w:r w:rsidR="00744990" w:rsidRPr="00CD5AB3">
              <w:t xml:space="preserve"> </w:t>
            </w:r>
            <w:r w:rsidRPr="00CD5AB3">
              <w:t>odbioru</w:t>
            </w:r>
          </w:p>
          <w:p w14:paraId="2419EF66" w14:textId="77777777" w:rsidR="00C6367E" w:rsidRPr="00CD5AB3" w:rsidRDefault="00C6367E" w:rsidP="00C6367E">
            <w:pPr>
              <w:pStyle w:val="pqiTabHead"/>
            </w:pPr>
            <w:r w:rsidRPr="00CD5AB3">
              <w:rPr>
                <w:rFonts w:ascii="Courier New" w:hAnsi="Courier New" w:cs="Courier New"/>
                <w:noProof/>
                <w:color w:val="0000FF"/>
              </w:rPr>
              <w:t>DeliveryPlaceCustomsOffice</w:t>
            </w:r>
          </w:p>
        </w:tc>
        <w:tc>
          <w:tcPr>
            <w:tcW w:w="761" w:type="dxa"/>
          </w:tcPr>
          <w:p w14:paraId="1201E603" w14:textId="720177A3" w:rsidR="00C6367E" w:rsidRPr="00CD5AB3" w:rsidRDefault="003038E9" w:rsidP="00C6367E">
            <w:pPr>
              <w:pStyle w:val="pqiTabHead"/>
            </w:pPr>
            <w:r>
              <w:t>R</w:t>
            </w:r>
          </w:p>
        </w:tc>
        <w:tc>
          <w:tcPr>
            <w:tcW w:w="2690" w:type="dxa"/>
          </w:tcPr>
          <w:p w14:paraId="6DE1BF47" w14:textId="77777777" w:rsidR="00C6367E" w:rsidRPr="00CD5AB3" w:rsidRDefault="00C6367E" w:rsidP="00C6367E">
            <w:pPr>
              <w:pStyle w:val="pqiTabHead"/>
              <w:rPr>
                <w:b w:val="0"/>
              </w:rPr>
            </w:pPr>
          </w:p>
        </w:tc>
        <w:tc>
          <w:tcPr>
            <w:tcW w:w="3212" w:type="dxa"/>
          </w:tcPr>
          <w:p w14:paraId="0873FDDC" w14:textId="50ED6A8C" w:rsidR="00C6367E" w:rsidRPr="00CD5AB3" w:rsidRDefault="00C6367E" w:rsidP="003038E9"/>
        </w:tc>
        <w:tc>
          <w:tcPr>
            <w:tcW w:w="1609" w:type="dxa"/>
          </w:tcPr>
          <w:p w14:paraId="64DE8629" w14:textId="77777777" w:rsidR="00C6367E" w:rsidRPr="00CD5AB3" w:rsidRDefault="00C6367E" w:rsidP="00C6367E">
            <w:pPr>
              <w:pStyle w:val="pqiTabHead"/>
            </w:pPr>
          </w:p>
        </w:tc>
      </w:tr>
      <w:tr w:rsidR="00C6367E" w:rsidRPr="00CD5AB3" w14:paraId="713EEB81" w14:textId="77777777" w:rsidTr="001F5559">
        <w:tc>
          <w:tcPr>
            <w:tcW w:w="392" w:type="dxa"/>
          </w:tcPr>
          <w:p w14:paraId="39FDC7BC" w14:textId="77777777" w:rsidR="00C6367E" w:rsidRPr="00CD5AB3" w:rsidRDefault="00C6367E" w:rsidP="00C6367E">
            <w:pPr>
              <w:pStyle w:val="pqiTabBody"/>
              <w:rPr>
                <w:b/>
              </w:rPr>
            </w:pPr>
          </w:p>
        </w:tc>
        <w:tc>
          <w:tcPr>
            <w:tcW w:w="539" w:type="dxa"/>
          </w:tcPr>
          <w:p w14:paraId="57E44B11" w14:textId="77777777" w:rsidR="00C6367E" w:rsidRPr="00CD5AB3" w:rsidRDefault="00C6367E" w:rsidP="00C6367E">
            <w:pPr>
              <w:pStyle w:val="pqiTabBody"/>
              <w:rPr>
                <w:i/>
              </w:rPr>
            </w:pPr>
            <w:r w:rsidRPr="00CD5AB3">
              <w:rPr>
                <w:i/>
              </w:rPr>
              <w:t>a</w:t>
            </w:r>
          </w:p>
        </w:tc>
        <w:tc>
          <w:tcPr>
            <w:tcW w:w="4563" w:type="dxa"/>
          </w:tcPr>
          <w:p w14:paraId="6C20A7DC" w14:textId="77777777" w:rsidR="00C6367E" w:rsidRPr="00CD5AB3" w:rsidRDefault="00C6367E" w:rsidP="00C6367E">
            <w:pPr>
              <w:pStyle w:val="pqiTabBody"/>
            </w:pPr>
            <w:r w:rsidRPr="00CD5AB3">
              <w:t>Numer referencyjny urzędu</w:t>
            </w:r>
          </w:p>
          <w:p w14:paraId="3BD49736" w14:textId="77777777" w:rsidR="00C6367E" w:rsidRPr="00CD5AB3" w:rsidRDefault="00C6367E" w:rsidP="00C6367E">
            <w:pPr>
              <w:pStyle w:val="pqiTabBody"/>
            </w:pPr>
            <w:r w:rsidRPr="00CD5AB3">
              <w:rPr>
                <w:rFonts w:ascii="Courier New" w:hAnsi="Courier New" w:cs="Courier New"/>
                <w:noProof/>
                <w:color w:val="0000FF"/>
              </w:rPr>
              <w:t>ReferenceNumber</w:t>
            </w:r>
          </w:p>
        </w:tc>
        <w:tc>
          <w:tcPr>
            <w:tcW w:w="761" w:type="dxa"/>
          </w:tcPr>
          <w:p w14:paraId="65B9C8DC" w14:textId="77777777" w:rsidR="00C6367E" w:rsidRPr="00CD5AB3" w:rsidRDefault="00C6367E" w:rsidP="00C6367E">
            <w:pPr>
              <w:pStyle w:val="pqiTabBody"/>
            </w:pPr>
            <w:r w:rsidRPr="00CD5AB3">
              <w:t>R</w:t>
            </w:r>
          </w:p>
        </w:tc>
        <w:tc>
          <w:tcPr>
            <w:tcW w:w="2690" w:type="dxa"/>
          </w:tcPr>
          <w:p w14:paraId="235B7C63" w14:textId="77777777" w:rsidR="00C6367E" w:rsidRPr="00CD5AB3" w:rsidRDefault="00C6367E" w:rsidP="00C6367E">
            <w:pPr>
              <w:pStyle w:val="pqiTabBody"/>
            </w:pPr>
          </w:p>
        </w:tc>
        <w:tc>
          <w:tcPr>
            <w:tcW w:w="3212" w:type="dxa"/>
          </w:tcPr>
          <w:p w14:paraId="07BF9AFD" w14:textId="183B4C45" w:rsidR="00C6367E" w:rsidRPr="00CD5AB3" w:rsidRDefault="00B110D3" w:rsidP="003444F1">
            <w:pPr>
              <w:pStyle w:val="pqiTabBody"/>
            </w:pPr>
            <w:r>
              <w:t xml:space="preserve">Należy podać kod urzędu </w:t>
            </w:r>
            <w:r w:rsidRPr="00CD5AB3">
              <w:t>skarbowego właściwego ze względu na miejsc</w:t>
            </w:r>
            <w:r>
              <w:t>e</w:t>
            </w:r>
            <w:r w:rsidRPr="00CD5AB3">
              <w:t xml:space="preserve"> </w:t>
            </w:r>
            <w:r>
              <w:t>odbioru</w:t>
            </w:r>
          </w:p>
        </w:tc>
        <w:tc>
          <w:tcPr>
            <w:tcW w:w="1609" w:type="dxa"/>
          </w:tcPr>
          <w:p w14:paraId="5CA99827" w14:textId="77777777" w:rsidR="00C6367E" w:rsidRPr="00CD5AB3" w:rsidRDefault="00C6367E" w:rsidP="00C6367E">
            <w:pPr>
              <w:pStyle w:val="pqiTabBody"/>
            </w:pPr>
            <w:r w:rsidRPr="00CD5AB3">
              <w:t>an8</w:t>
            </w:r>
          </w:p>
        </w:tc>
      </w:tr>
      <w:tr w:rsidR="00973E84" w:rsidRPr="00CD5AB3" w14:paraId="42B912E3" w14:textId="77777777" w:rsidTr="0029674E">
        <w:tc>
          <w:tcPr>
            <w:tcW w:w="931" w:type="dxa"/>
            <w:gridSpan w:val="2"/>
          </w:tcPr>
          <w:p w14:paraId="15DD9DD1" w14:textId="28D9C72E" w:rsidR="00973E84" w:rsidRPr="00CD5AB3" w:rsidRDefault="00973E84" w:rsidP="00973E84">
            <w:pPr>
              <w:pStyle w:val="pqiTabHead"/>
              <w:rPr>
                <w:i/>
              </w:rPr>
            </w:pPr>
            <w:r w:rsidRPr="00CD5AB3">
              <w:t>6</w:t>
            </w:r>
          </w:p>
        </w:tc>
        <w:tc>
          <w:tcPr>
            <w:tcW w:w="4563" w:type="dxa"/>
          </w:tcPr>
          <w:p w14:paraId="71FC0868" w14:textId="77777777" w:rsidR="00973E84" w:rsidRPr="00CD5AB3" w:rsidRDefault="00973E84" w:rsidP="00973E84">
            <w:pPr>
              <w:pStyle w:val="pqiTabHead"/>
            </w:pPr>
            <w:r w:rsidRPr="00CD5AB3">
              <w:t>GWARANT</w:t>
            </w:r>
          </w:p>
          <w:p w14:paraId="6CDB616F" w14:textId="77777777" w:rsidR="00973E84" w:rsidRPr="00CD5AB3" w:rsidRDefault="00973E84" w:rsidP="00973E84">
            <w:pPr>
              <w:pStyle w:val="pqiTabHead"/>
            </w:pPr>
            <w:r w:rsidRPr="00CD5AB3">
              <w:rPr>
                <w:rFonts w:ascii="Courier New" w:hAnsi="Courier New" w:cs="Courier New"/>
                <w:noProof/>
                <w:color w:val="0000FF"/>
              </w:rPr>
              <w:t>DeliveryGuarantee</w:t>
            </w:r>
          </w:p>
        </w:tc>
        <w:tc>
          <w:tcPr>
            <w:tcW w:w="761" w:type="dxa"/>
          </w:tcPr>
          <w:p w14:paraId="3735CFA5" w14:textId="111A424C" w:rsidR="00973E84" w:rsidRPr="00CD5AB3" w:rsidRDefault="00973E84" w:rsidP="00973E84">
            <w:pPr>
              <w:pStyle w:val="pqiTabHead"/>
            </w:pPr>
            <w:r>
              <w:t>R</w:t>
            </w:r>
          </w:p>
        </w:tc>
        <w:tc>
          <w:tcPr>
            <w:tcW w:w="2690" w:type="dxa"/>
          </w:tcPr>
          <w:p w14:paraId="266BAB35" w14:textId="77777777" w:rsidR="00973E84" w:rsidRPr="00CD5AB3" w:rsidRDefault="00973E84" w:rsidP="00973E84">
            <w:pPr>
              <w:pStyle w:val="pqiTabHead"/>
            </w:pPr>
          </w:p>
        </w:tc>
        <w:tc>
          <w:tcPr>
            <w:tcW w:w="3212" w:type="dxa"/>
          </w:tcPr>
          <w:p w14:paraId="0B93E7EC" w14:textId="77777777" w:rsidR="00973E84" w:rsidRPr="00CD5AB3" w:rsidRDefault="00973E84" w:rsidP="00973E84">
            <w:pPr>
              <w:pStyle w:val="pqiTabHead"/>
            </w:pPr>
          </w:p>
        </w:tc>
        <w:tc>
          <w:tcPr>
            <w:tcW w:w="1609" w:type="dxa"/>
          </w:tcPr>
          <w:p w14:paraId="44351024" w14:textId="77777777" w:rsidR="00973E84" w:rsidRPr="00CD5AB3" w:rsidRDefault="00973E84" w:rsidP="00973E84">
            <w:pPr>
              <w:pStyle w:val="pqiTabHead"/>
            </w:pPr>
          </w:p>
        </w:tc>
      </w:tr>
      <w:tr w:rsidR="00973E84" w:rsidRPr="00CD5AB3" w14:paraId="37307A9F" w14:textId="77777777" w:rsidTr="001F5559">
        <w:tc>
          <w:tcPr>
            <w:tcW w:w="392" w:type="dxa"/>
          </w:tcPr>
          <w:p w14:paraId="51167830" w14:textId="77777777" w:rsidR="00973E84" w:rsidRPr="00CD5AB3" w:rsidRDefault="00973E84" w:rsidP="00973E84">
            <w:pPr>
              <w:pStyle w:val="pqiTabBody"/>
              <w:rPr>
                <w:b/>
              </w:rPr>
            </w:pPr>
          </w:p>
        </w:tc>
        <w:tc>
          <w:tcPr>
            <w:tcW w:w="539" w:type="dxa"/>
          </w:tcPr>
          <w:p w14:paraId="660DAE97" w14:textId="77777777" w:rsidR="00973E84" w:rsidRPr="00CD5AB3" w:rsidRDefault="00973E84" w:rsidP="00973E84">
            <w:pPr>
              <w:pStyle w:val="pqiTabBody"/>
              <w:rPr>
                <w:i/>
              </w:rPr>
            </w:pPr>
            <w:r w:rsidRPr="00CD5AB3">
              <w:rPr>
                <w:i/>
              </w:rPr>
              <w:t>a</w:t>
            </w:r>
          </w:p>
        </w:tc>
        <w:tc>
          <w:tcPr>
            <w:tcW w:w="4563" w:type="dxa"/>
          </w:tcPr>
          <w:p w14:paraId="35EFB8F0" w14:textId="77777777" w:rsidR="00973E84" w:rsidRPr="00CD5AB3" w:rsidRDefault="00973E84" w:rsidP="00973E84">
            <w:pPr>
              <w:pStyle w:val="pqiTabBody"/>
            </w:pPr>
            <w:r w:rsidRPr="00CD5AB3">
              <w:t>Kod rodzaju gwaranta</w:t>
            </w:r>
          </w:p>
          <w:p w14:paraId="4896A01C" w14:textId="77777777" w:rsidR="00973E84" w:rsidRPr="00CD5AB3" w:rsidRDefault="00973E84" w:rsidP="00973E84">
            <w:pPr>
              <w:pStyle w:val="pqiTabBody"/>
            </w:pPr>
            <w:r w:rsidRPr="00CD5AB3">
              <w:rPr>
                <w:rFonts w:ascii="Courier New" w:hAnsi="Courier New" w:cs="Courier New"/>
                <w:noProof/>
                <w:color w:val="0000FF"/>
              </w:rPr>
              <w:t>GuarantorTypeCode</w:t>
            </w:r>
          </w:p>
        </w:tc>
        <w:tc>
          <w:tcPr>
            <w:tcW w:w="761" w:type="dxa"/>
          </w:tcPr>
          <w:p w14:paraId="5589329B" w14:textId="77777777" w:rsidR="00973E84" w:rsidRPr="00CD5AB3" w:rsidRDefault="00973E84" w:rsidP="00973E84">
            <w:pPr>
              <w:pStyle w:val="pqiTabBody"/>
            </w:pPr>
            <w:r w:rsidRPr="00CD5AB3">
              <w:t>R</w:t>
            </w:r>
          </w:p>
        </w:tc>
        <w:tc>
          <w:tcPr>
            <w:tcW w:w="2690" w:type="dxa"/>
          </w:tcPr>
          <w:p w14:paraId="0B673562" w14:textId="77777777" w:rsidR="00973E84" w:rsidRPr="00CD5AB3" w:rsidRDefault="00973E84" w:rsidP="00973E84">
            <w:pPr>
              <w:pStyle w:val="pqiTabBody"/>
            </w:pPr>
          </w:p>
        </w:tc>
        <w:tc>
          <w:tcPr>
            <w:tcW w:w="3212" w:type="dxa"/>
          </w:tcPr>
          <w:p w14:paraId="1177B89C" w14:textId="43D6DB6C" w:rsidR="00973E84" w:rsidRPr="00CD5AB3" w:rsidRDefault="00973E84" w:rsidP="00973E84">
            <w:pPr>
              <w:rPr>
                <w:lang w:eastAsia="en-GB"/>
              </w:rPr>
            </w:pPr>
            <w:r w:rsidRPr="00CD5AB3">
              <w:rPr>
                <w:lang w:eastAsia="en-GB"/>
              </w:rPr>
              <w:t>Wartość z enumeracji „</w:t>
            </w:r>
            <w:r w:rsidRPr="00CD5AB3">
              <w:rPr>
                <w:lang w:eastAsia="en-GB"/>
              </w:rPr>
              <w:fldChar w:fldCharType="begin"/>
            </w:r>
            <w:r w:rsidRPr="00CD5AB3">
              <w:rPr>
                <w:lang w:eastAsia="en-GB"/>
              </w:rPr>
              <w:instrText xml:space="preserve"> REF _Ref267947321 \h  \* MERGEFORMAT </w:instrText>
            </w:r>
            <w:r w:rsidRPr="00CD5AB3">
              <w:rPr>
                <w:lang w:eastAsia="en-GB"/>
              </w:rPr>
            </w:r>
            <w:r w:rsidRPr="00CD5AB3">
              <w:rPr>
                <w:lang w:eastAsia="en-GB"/>
              </w:rPr>
              <w:fldChar w:fldCharType="separate"/>
            </w:r>
            <w:r w:rsidRPr="00CD5AB3">
              <w:t>Kody rodzaj gwaranta (Guarantor type codes)</w:t>
            </w:r>
            <w:r w:rsidRPr="00CD5AB3">
              <w:rPr>
                <w:lang w:eastAsia="en-GB"/>
              </w:rPr>
              <w:fldChar w:fldCharType="end"/>
            </w:r>
            <w:r w:rsidRPr="00CD5AB3">
              <w:rPr>
                <w:lang w:eastAsia="en-GB"/>
              </w:rPr>
              <w:t>”.</w:t>
            </w:r>
          </w:p>
        </w:tc>
        <w:tc>
          <w:tcPr>
            <w:tcW w:w="1609" w:type="dxa"/>
          </w:tcPr>
          <w:p w14:paraId="38F20181" w14:textId="77777777" w:rsidR="00973E84" w:rsidRPr="00CD5AB3" w:rsidRDefault="00973E84" w:rsidP="00973E84">
            <w:pPr>
              <w:pStyle w:val="pqiTabBody"/>
            </w:pPr>
            <w:r w:rsidRPr="00CD5AB3">
              <w:t>n..4</w:t>
            </w:r>
          </w:p>
        </w:tc>
      </w:tr>
      <w:tr w:rsidR="00973E84" w:rsidRPr="00CD5AB3" w14:paraId="494DF323" w14:textId="77777777" w:rsidTr="0029674E">
        <w:tc>
          <w:tcPr>
            <w:tcW w:w="931" w:type="dxa"/>
            <w:gridSpan w:val="2"/>
          </w:tcPr>
          <w:p w14:paraId="59DCE78C" w14:textId="372EAB18" w:rsidR="00973E84" w:rsidRPr="00CD5AB3" w:rsidRDefault="00973E84" w:rsidP="00973E84">
            <w:pPr>
              <w:pStyle w:val="pqiTabHead"/>
              <w:rPr>
                <w:i/>
              </w:rPr>
            </w:pPr>
            <w:r w:rsidRPr="00CD5AB3">
              <w:rPr>
                <w:i/>
              </w:rPr>
              <w:lastRenderedPageBreak/>
              <w:t>6.1</w:t>
            </w:r>
          </w:p>
        </w:tc>
        <w:tc>
          <w:tcPr>
            <w:tcW w:w="4563" w:type="dxa"/>
          </w:tcPr>
          <w:p w14:paraId="0AABD222" w14:textId="78CF208F" w:rsidR="00973E84" w:rsidRPr="00CD5AB3" w:rsidRDefault="00973E84" w:rsidP="00973E84">
            <w:pPr>
              <w:pStyle w:val="pqiTabHead"/>
            </w:pPr>
            <w:r w:rsidRPr="00CD5AB3">
              <w:t>PODMIOT Gwarant</w:t>
            </w:r>
          </w:p>
          <w:p w14:paraId="7CA927E2" w14:textId="3D2107A2" w:rsidR="00973E84" w:rsidRPr="00CD5AB3" w:rsidRDefault="00973E84" w:rsidP="00973E84">
            <w:pPr>
              <w:pStyle w:val="pqiTabHead"/>
            </w:pPr>
            <w:r w:rsidRPr="00CD5AB3">
              <w:rPr>
                <w:rFonts w:ascii="Courier New" w:hAnsi="Courier New" w:cs="Courier New"/>
                <w:noProof/>
                <w:color w:val="0000FF"/>
              </w:rPr>
              <w:t>GuarantorTrader</w:t>
            </w:r>
          </w:p>
        </w:tc>
        <w:tc>
          <w:tcPr>
            <w:tcW w:w="761" w:type="dxa"/>
          </w:tcPr>
          <w:p w14:paraId="006BF886" w14:textId="1B2F1897" w:rsidR="00973E84" w:rsidRPr="00CD5AB3" w:rsidRDefault="00973E84" w:rsidP="00973E84">
            <w:pPr>
              <w:pStyle w:val="pqiTabHead"/>
            </w:pPr>
            <w:r w:rsidRPr="00CD5AB3">
              <w:t>R</w:t>
            </w:r>
          </w:p>
        </w:tc>
        <w:tc>
          <w:tcPr>
            <w:tcW w:w="2690" w:type="dxa"/>
          </w:tcPr>
          <w:p w14:paraId="662C0A79" w14:textId="3F1D67C8" w:rsidR="00973E84" w:rsidRDefault="00973E84" w:rsidP="00973E84">
            <w:pPr>
              <w:pStyle w:val="pqiTabHead"/>
            </w:pPr>
            <w:r w:rsidRPr="009079F8">
              <w:t>„R”, jeżeli ma zastosowanie jeden z następujących kodów rodzaju gwaranta</w:t>
            </w:r>
            <w:r>
              <w:t xml:space="preserve"> z pola </w:t>
            </w:r>
            <w:r w:rsidR="00B110D3">
              <w:t>6</w:t>
            </w:r>
            <w:r>
              <w:t>a</w:t>
            </w:r>
            <w:r w:rsidRPr="009079F8">
              <w:t>: 2, 3, 12, 13, 23, 24, 34, 123, 124, 134, 234 lub 1234.</w:t>
            </w:r>
          </w:p>
          <w:p w14:paraId="4929E40D" w14:textId="3F21946D" w:rsidR="00973E84" w:rsidRPr="00CD5AB3" w:rsidRDefault="00973E84" w:rsidP="00973E84">
            <w:pPr>
              <w:pStyle w:val="pqiTabHead"/>
            </w:pPr>
            <w:r>
              <w:t>W pozostałych przypadkach nie stosuje się.</w:t>
            </w:r>
          </w:p>
        </w:tc>
        <w:tc>
          <w:tcPr>
            <w:tcW w:w="3212" w:type="dxa"/>
          </w:tcPr>
          <w:p w14:paraId="423F7A4A" w14:textId="77777777" w:rsidR="00973E84" w:rsidRDefault="00973E84" w:rsidP="00973E84">
            <w:pPr>
              <w:pStyle w:val="pqiTabHead"/>
            </w:pPr>
            <w:r w:rsidRPr="009079F8">
              <w:t xml:space="preserve">Należy </w:t>
            </w:r>
            <w:r>
              <w:t>podać dane</w:t>
            </w:r>
            <w:r w:rsidRPr="009079F8">
              <w:t xml:space="preserve"> przewoźnika lub</w:t>
            </w:r>
            <w:r>
              <w:t>/i</w:t>
            </w:r>
            <w:r w:rsidRPr="009079F8">
              <w:t xml:space="preserve"> właściciela wyrobów, jeżeli wnoszą oni gwarancję.</w:t>
            </w:r>
          </w:p>
          <w:p w14:paraId="1843346A" w14:textId="77777777" w:rsidR="00973E84" w:rsidRDefault="00973E84" w:rsidP="00973E84">
            <w:pPr>
              <w:pStyle w:val="pqiTabHead"/>
            </w:pPr>
            <w:r>
              <w:t>Zależnie od wartości pola 11a ilość elementów 11.1 ma wynosić:</w:t>
            </w:r>
          </w:p>
          <w:p w14:paraId="653E7D94" w14:textId="77777777" w:rsidR="00973E84" w:rsidRDefault="00973E84" w:rsidP="00973E84">
            <w:pPr>
              <w:pStyle w:val="pqiTabHead"/>
            </w:pPr>
            <w:r>
              <w:t>- 0, gdy wybrano kod rodzaju gwaranta 1, 4, 14</w:t>
            </w:r>
          </w:p>
          <w:p w14:paraId="29648403" w14:textId="57FB7027" w:rsidR="00973E84" w:rsidRPr="001536A8" w:rsidRDefault="00973E84" w:rsidP="00973E84">
            <w:pPr>
              <w:pStyle w:val="pqiTabHead"/>
            </w:pPr>
            <w:r>
              <w:t xml:space="preserve">- 1, gdy wybrano kod rodzaju gwaranta </w:t>
            </w:r>
            <w:r w:rsidRPr="001536A8">
              <w:t>2, 3, 12, 13, 24, 34, 124, 134</w:t>
            </w:r>
            <w:r w:rsidR="000A5287">
              <w:t>, 23, 123, 234,</w:t>
            </w:r>
            <w:r w:rsidR="000A5287" w:rsidRPr="001536A8">
              <w:t>1234</w:t>
            </w:r>
          </w:p>
          <w:p w14:paraId="671EA97A" w14:textId="33F1F5BD" w:rsidR="00973E84" w:rsidRPr="00CD5AB3" w:rsidRDefault="00973E84" w:rsidP="00973E84">
            <w:pPr>
              <w:pStyle w:val="pqiTabHead"/>
            </w:pPr>
          </w:p>
        </w:tc>
        <w:tc>
          <w:tcPr>
            <w:tcW w:w="1609" w:type="dxa"/>
          </w:tcPr>
          <w:p w14:paraId="1E58A210" w14:textId="6859AA50" w:rsidR="00973E84" w:rsidRPr="00CD5AB3" w:rsidRDefault="00973E84" w:rsidP="00973E84">
            <w:pPr>
              <w:pStyle w:val="pqiTabHead"/>
            </w:pPr>
            <w:r w:rsidRPr="00CD5AB3">
              <w:t>1X</w:t>
            </w:r>
          </w:p>
        </w:tc>
      </w:tr>
      <w:tr w:rsidR="00973E84" w:rsidRPr="00CD5AB3" w14:paraId="5F9876DB" w14:textId="77777777" w:rsidTr="0029674E">
        <w:tc>
          <w:tcPr>
            <w:tcW w:w="931" w:type="dxa"/>
            <w:gridSpan w:val="2"/>
          </w:tcPr>
          <w:p w14:paraId="4E756FD0" w14:textId="77777777" w:rsidR="00973E84" w:rsidRPr="00CD5AB3" w:rsidRDefault="00973E84" w:rsidP="00973E84">
            <w:pPr>
              <w:pStyle w:val="pqiTabBody"/>
              <w:rPr>
                <w:i/>
              </w:rPr>
            </w:pPr>
          </w:p>
        </w:tc>
        <w:tc>
          <w:tcPr>
            <w:tcW w:w="4563" w:type="dxa"/>
          </w:tcPr>
          <w:p w14:paraId="0A4F6033" w14:textId="19C2CC9E" w:rsidR="00973E84" w:rsidRPr="00CD5AB3" w:rsidRDefault="00973E84" w:rsidP="00973E84">
            <w:pPr>
              <w:pStyle w:val="pqiTabBody"/>
            </w:pPr>
            <w:r w:rsidRPr="00CD5AB3">
              <w:t xml:space="preserve">JĘZYK ELEMENTU </w:t>
            </w:r>
          </w:p>
          <w:p w14:paraId="222A2BA4" w14:textId="61309B4B" w:rsidR="00973E84" w:rsidRPr="00CD5AB3" w:rsidRDefault="00973E84" w:rsidP="00973E84">
            <w:pPr>
              <w:pStyle w:val="pqiTabBody"/>
            </w:pPr>
            <w:r w:rsidRPr="00CD5AB3">
              <w:rPr>
                <w:rFonts w:ascii="Courier New" w:hAnsi="Courier New" w:cs="Courier New"/>
                <w:noProof/>
                <w:color w:val="0000FF"/>
              </w:rPr>
              <w:t>@language</w:t>
            </w:r>
          </w:p>
        </w:tc>
        <w:tc>
          <w:tcPr>
            <w:tcW w:w="761" w:type="dxa"/>
          </w:tcPr>
          <w:p w14:paraId="46D90560" w14:textId="261BF640" w:rsidR="00973E84" w:rsidRPr="00CD5AB3" w:rsidRDefault="00973E84" w:rsidP="00973E84">
            <w:pPr>
              <w:pStyle w:val="pqiTabBody"/>
            </w:pPr>
            <w:r w:rsidRPr="00CD5AB3">
              <w:t>R</w:t>
            </w:r>
          </w:p>
        </w:tc>
        <w:tc>
          <w:tcPr>
            <w:tcW w:w="2690" w:type="dxa"/>
          </w:tcPr>
          <w:p w14:paraId="0EB002B4" w14:textId="77777777" w:rsidR="00973E84" w:rsidRPr="00CD5AB3" w:rsidRDefault="00973E84" w:rsidP="00973E84">
            <w:pPr>
              <w:pStyle w:val="pqiTabBody"/>
            </w:pPr>
          </w:p>
        </w:tc>
        <w:tc>
          <w:tcPr>
            <w:tcW w:w="3212" w:type="dxa"/>
          </w:tcPr>
          <w:p w14:paraId="11646A2B" w14:textId="3A16B8B9" w:rsidR="00973E84" w:rsidRPr="00CD5AB3" w:rsidRDefault="00973E84" w:rsidP="00973E84">
            <w:pPr>
              <w:pStyle w:val="pqiTabBody"/>
            </w:pPr>
            <w:r w:rsidRPr="00CD5AB3">
              <w:t>Atrybut.</w:t>
            </w:r>
          </w:p>
          <w:p w14:paraId="54499EA1" w14:textId="14B95C70" w:rsidR="00973E84" w:rsidRPr="00CD5AB3" w:rsidRDefault="00973E84" w:rsidP="00973E84">
            <w:pPr>
              <w:pStyle w:val="pqiTabBody"/>
            </w:pPr>
            <w:r w:rsidRPr="00CD5AB3">
              <w:t>Wartość ze słownika „Kody języka (Language codes)”.</w:t>
            </w:r>
          </w:p>
        </w:tc>
        <w:tc>
          <w:tcPr>
            <w:tcW w:w="1609" w:type="dxa"/>
          </w:tcPr>
          <w:p w14:paraId="27576A5F" w14:textId="14667803" w:rsidR="00973E84" w:rsidRPr="00CD5AB3" w:rsidRDefault="00973E84" w:rsidP="00973E84">
            <w:pPr>
              <w:pStyle w:val="pqiTabBody"/>
            </w:pPr>
            <w:r w:rsidRPr="00CD5AB3">
              <w:t>a2</w:t>
            </w:r>
          </w:p>
        </w:tc>
      </w:tr>
      <w:tr w:rsidR="00973E84" w:rsidRPr="00CD5AB3" w14:paraId="33B5455D" w14:textId="77777777" w:rsidTr="001F5559">
        <w:tc>
          <w:tcPr>
            <w:tcW w:w="392" w:type="dxa"/>
          </w:tcPr>
          <w:p w14:paraId="1FFBC201" w14:textId="77777777" w:rsidR="00973E84" w:rsidRPr="00CD5AB3" w:rsidRDefault="00973E84" w:rsidP="00973E84">
            <w:pPr>
              <w:pStyle w:val="pqiTabBody"/>
              <w:rPr>
                <w:b/>
              </w:rPr>
            </w:pPr>
          </w:p>
        </w:tc>
        <w:tc>
          <w:tcPr>
            <w:tcW w:w="539" w:type="dxa"/>
          </w:tcPr>
          <w:p w14:paraId="184E52CB" w14:textId="736526CC" w:rsidR="00973E84" w:rsidRPr="00CD5AB3" w:rsidRDefault="00973E84" w:rsidP="00973E84">
            <w:pPr>
              <w:pStyle w:val="pqiTabBody"/>
              <w:rPr>
                <w:i/>
              </w:rPr>
            </w:pPr>
            <w:r>
              <w:rPr>
                <w:i/>
              </w:rPr>
              <w:t>a</w:t>
            </w:r>
          </w:p>
        </w:tc>
        <w:tc>
          <w:tcPr>
            <w:tcW w:w="4563" w:type="dxa"/>
          </w:tcPr>
          <w:p w14:paraId="0FCAF297" w14:textId="74487F52" w:rsidR="00973E84" w:rsidRPr="00CD5AB3" w:rsidRDefault="00973E84" w:rsidP="00973E84">
            <w:pPr>
              <w:pStyle w:val="pqiTabBody"/>
              <w:rPr>
                <w:lang w:val="en-US"/>
              </w:rPr>
            </w:pPr>
            <w:r w:rsidRPr="00CD5AB3">
              <w:t xml:space="preserve">Numer akcyzowy podmiotu </w:t>
            </w:r>
            <w:r w:rsidRPr="00CD5AB3">
              <w:br/>
            </w:r>
            <w:r w:rsidRPr="00CD5AB3">
              <w:rPr>
                <w:rFonts w:ascii="Courier New" w:hAnsi="Courier New" w:cs="Courier New"/>
                <w:noProof/>
                <w:color w:val="0000FF"/>
              </w:rPr>
              <w:t>TraderExciseNumber</w:t>
            </w:r>
          </w:p>
        </w:tc>
        <w:tc>
          <w:tcPr>
            <w:tcW w:w="761" w:type="dxa"/>
          </w:tcPr>
          <w:p w14:paraId="77C95136" w14:textId="465C4160" w:rsidR="00973E84" w:rsidRPr="00CD5AB3" w:rsidRDefault="00973E84" w:rsidP="00973E84">
            <w:pPr>
              <w:pStyle w:val="pqiTabBody"/>
            </w:pPr>
            <w:r w:rsidRPr="00CD5AB3">
              <w:t>O</w:t>
            </w:r>
          </w:p>
        </w:tc>
        <w:tc>
          <w:tcPr>
            <w:tcW w:w="2690" w:type="dxa"/>
            <w:shd w:val="clear" w:color="auto" w:fill="auto"/>
          </w:tcPr>
          <w:p w14:paraId="013D73F7" w14:textId="77777777" w:rsidR="00973E84" w:rsidRPr="00CD5AB3" w:rsidRDefault="00973E84" w:rsidP="00973E84">
            <w:pPr>
              <w:pStyle w:val="pqiTabBody"/>
            </w:pPr>
          </w:p>
        </w:tc>
        <w:tc>
          <w:tcPr>
            <w:tcW w:w="3212" w:type="dxa"/>
          </w:tcPr>
          <w:p w14:paraId="2D967B36" w14:textId="7954BF5E" w:rsidR="00973E84" w:rsidRPr="00CD5AB3" w:rsidRDefault="00973E84" w:rsidP="00973E84">
            <w:pPr>
              <w:pStyle w:val="pqiTabBody"/>
            </w:pPr>
            <w:r w:rsidRPr="00CD5AB3">
              <w:t xml:space="preserve">Należy podać ważny numer akcyzowy </w:t>
            </w:r>
          </w:p>
        </w:tc>
        <w:tc>
          <w:tcPr>
            <w:tcW w:w="1609" w:type="dxa"/>
          </w:tcPr>
          <w:p w14:paraId="01018E1B" w14:textId="05AF9824" w:rsidR="00973E84" w:rsidRPr="00CD5AB3" w:rsidRDefault="00973E84" w:rsidP="00973E84">
            <w:pPr>
              <w:pStyle w:val="pqiTabBody"/>
            </w:pPr>
            <w:r w:rsidRPr="00CD5AB3">
              <w:t>an13</w:t>
            </w:r>
          </w:p>
        </w:tc>
      </w:tr>
      <w:tr w:rsidR="00973E84" w:rsidRPr="00CD5AB3" w14:paraId="2351943E" w14:textId="77777777" w:rsidTr="001F5559">
        <w:tc>
          <w:tcPr>
            <w:tcW w:w="392" w:type="dxa"/>
          </w:tcPr>
          <w:p w14:paraId="12415CF5" w14:textId="77777777" w:rsidR="00973E84" w:rsidRPr="00CD5AB3" w:rsidRDefault="00973E84" w:rsidP="00973E84">
            <w:pPr>
              <w:pStyle w:val="pqiTabBody"/>
              <w:rPr>
                <w:b/>
              </w:rPr>
            </w:pPr>
          </w:p>
        </w:tc>
        <w:tc>
          <w:tcPr>
            <w:tcW w:w="539" w:type="dxa"/>
          </w:tcPr>
          <w:p w14:paraId="7097EE4E" w14:textId="637DB570" w:rsidR="00973E84" w:rsidRPr="00CD5AB3" w:rsidRDefault="00973E84" w:rsidP="00973E84">
            <w:pPr>
              <w:pStyle w:val="pqiTabBody"/>
              <w:rPr>
                <w:i/>
              </w:rPr>
            </w:pPr>
            <w:r>
              <w:rPr>
                <w:i/>
              </w:rPr>
              <w:t>b</w:t>
            </w:r>
          </w:p>
        </w:tc>
        <w:tc>
          <w:tcPr>
            <w:tcW w:w="4563" w:type="dxa"/>
          </w:tcPr>
          <w:p w14:paraId="3D656830" w14:textId="77777777" w:rsidR="00973E84" w:rsidRPr="00CD5AB3" w:rsidRDefault="00973E84" w:rsidP="00973E84">
            <w:pPr>
              <w:pStyle w:val="pqiTabBody"/>
            </w:pPr>
            <w:r w:rsidRPr="00CD5AB3">
              <w:t>Numer VAT</w:t>
            </w:r>
          </w:p>
          <w:p w14:paraId="74416D74" w14:textId="0F90DD40" w:rsidR="00973E84" w:rsidRPr="00CD5AB3" w:rsidRDefault="00973E84" w:rsidP="00973E84">
            <w:pPr>
              <w:pStyle w:val="pqiTabBody"/>
            </w:pPr>
            <w:r w:rsidRPr="00CD5AB3">
              <w:rPr>
                <w:rFonts w:ascii="Courier New" w:hAnsi="Courier New" w:cs="Courier New"/>
                <w:noProof/>
                <w:color w:val="0000FF"/>
              </w:rPr>
              <w:t>VatNumber</w:t>
            </w:r>
          </w:p>
        </w:tc>
        <w:tc>
          <w:tcPr>
            <w:tcW w:w="761" w:type="dxa"/>
          </w:tcPr>
          <w:p w14:paraId="0D10F521" w14:textId="7C63CA73" w:rsidR="00973E84" w:rsidRPr="00CD5AB3" w:rsidRDefault="00973E84" w:rsidP="00973E84">
            <w:pPr>
              <w:pStyle w:val="pqiTabBody"/>
            </w:pPr>
            <w:r w:rsidRPr="00CD5AB3">
              <w:t>R</w:t>
            </w:r>
          </w:p>
        </w:tc>
        <w:tc>
          <w:tcPr>
            <w:tcW w:w="2690" w:type="dxa"/>
            <w:shd w:val="clear" w:color="auto" w:fill="auto"/>
          </w:tcPr>
          <w:p w14:paraId="5E989B60" w14:textId="77777777" w:rsidR="00973E84" w:rsidRPr="00CD5AB3" w:rsidRDefault="00973E84" w:rsidP="00973E84">
            <w:pPr>
              <w:pStyle w:val="pqiTabBody"/>
            </w:pPr>
          </w:p>
        </w:tc>
        <w:tc>
          <w:tcPr>
            <w:tcW w:w="3212" w:type="dxa"/>
          </w:tcPr>
          <w:p w14:paraId="13A8E37E" w14:textId="7A52D187" w:rsidR="00973E84" w:rsidRPr="00CD5AB3" w:rsidRDefault="00973E84" w:rsidP="00973E84">
            <w:pPr>
              <w:pStyle w:val="pqiTabBody"/>
            </w:pPr>
          </w:p>
        </w:tc>
        <w:tc>
          <w:tcPr>
            <w:tcW w:w="1609" w:type="dxa"/>
          </w:tcPr>
          <w:p w14:paraId="512C15EA" w14:textId="45E4AF12" w:rsidR="00973E84" w:rsidRPr="00CD5AB3" w:rsidRDefault="00973E84" w:rsidP="00973E84">
            <w:pPr>
              <w:pStyle w:val="pqiTabBody"/>
            </w:pPr>
            <w:r w:rsidRPr="00CD5AB3">
              <w:t>an..14</w:t>
            </w:r>
          </w:p>
        </w:tc>
      </w:tr>
      <w:tr w:rsidR="00973E84" w:rsidRPr="00CD5AB3" w14:paraId="44CD8B5C" w14:textId="77777777" w:rsidTr="001F5559">
        <w:tc>
          <w:tcPr>
            <w:tcW w:w="392" w:type="dxa"/>
          </w:tcPr>
          <w:p w14:paraId="0BB0C706" w14:textId="77777777" w:rsidR="00973E84" w:rsidRPr="00CD5AB3" w:rsidRDefault="00973E84" w:rsidP="00973E84">
            <w:pPr>
              <w:pStyle w:val="pqiTabBody"/>
              <w:rPr>
                <w:b/>
              </w:rPr>
            </w:pPr>
          </w:p>
        </w:tc>
        <w:tc>
          <w:tcPr>
            <w:tcW w:w="539" w:type="dxa"/>
          </w:tcPr>
          <w:p w14:paraId="17CFE303" w14:textId="1DDF6CD4" w:rsidR="00973E84" w:rsidRPr="00CD5AB3" w:rsidRDefault="00973E84" w:rsidP="00973E84">
            <w:pPr>
              <w:pStyle w:val="pqiTabBody"/>
              <w:rPr>
                <w:i/>
              </w:rPr>
            </w:pPr>
            <w:r>
              <w:rPr>
                <w:i/>
              </w:rPr>
              <w:t>c</w:t>
            </w:r>
          </w:p>
        </w:tc>
        <w:tc>
          <w:tcPr>
            <w:tcW w:w="4563" w:type="dxa"/>
          </w:tcPr>
          <w:p w14:paraId="0357AEDF" w14:textId="77777777" w:rsidR="00973E84" w:rsidRPr="00CD5AB3" w:rsidRDefault="00973E84" w:rsidP="00973E84">
            <w:pPr>
              <w:pStyle w:val="pqiTabBody"/>
            </w:pPr>
            <w:r w:rsidRPr="00CD5AB3">
              <w:t>Nazwa podmiotu</w:t>
            </w:r>
          </w:p>
          <w:p w14:paraId="6B2A032F" w14:textId="1E3DAF71" w:rsidR="00973E84" w:rsidRPr="00CD5AB3" w:rsidRDefault="00973E84" w:rsidP="00973E84">
            <w:pPr>
              <w:pStyle w:val="pqiTabBody"/>
            </w:pPr>
            <w:r w:rsidRPr="00CD5AB3">
              <w:rPr>
                <w:rFonts w:ascii="Courier New" w:hAnsi="Courier New" w:cs="Courier New"/>
                <w:noProof/>
                <w:color w:val="0000FF"/>
              </w:rPr>
              <w:t>TraderName</w:t>
            </w:r>
          </w:p>
        </w:tc>
        <w:tc>
          <w:tcPr>
            <w:tcW w:w="761" w:type="dxa"/>
          </w:tcPr>
          <w:p w14:paraId="45C90E6C" w14:textId="1ECB1A22" w:rsidR="00973E84" w:rsidRPr="00CD5AB3" w:rsidRDefault="00973E84" w:rsidP="00973E84">
            <w:pPr>
              <w:pStyle w:val="pqiTabBody"/>
            </w:pPr>
            <w:r w:rsidRPr="00CD5AB3">
              <w:t>C</w:t>
            </w:r>
          </w:p>
        </w:tc>
        <w:tc>
          <w:tcPr>
            <w:tcW w:w="2690" w:type="dxa"/>
            <w:vMerge w:val="restart"/>
          </w:tcPr>
          <w:p w14:paraId="4D3B11E3" w14:textId="4E7EBF06" w:rsidR="00973E84" w:rsidRPr="00CD5AB3" w:rsidRDefault="00973E84" w:rsidP="00973E84">
            <w:pPr>
              <w:pStyle w:val="pqiTabBody"/>
            </w:pPr>
            <w:r w:rsidRPr="00CD5AB3">
              <w:t xml:space="preserve">W przypadku </w:t>
            </w:r>
            <w:r>
              <w:t>6</w:t>
            </w:r>
            <w:r w:rsidRPr="00CD5AB3">
              <w:t>.1</w:t>
            </w:r>
            <w:r w:rsidRPr="00CD5AB3">
              <w:rPr>
                <w:i/>
              </w:rPr>
              <w:t>c</w:t>
            </w:r>
            <w:r w:rsidRPr="00CD5AB3">
              <w:t xml:space="preserve">, </w:t>
            </w:r>
            <w:r w:rsidRPr="00CD5AB3">
              <w:rPr>
                <w:i/>
              </w:rPr>
              <w:t>d</w:t>
            </w:r>
            <w:r w:rsidRPr="00CD5AB3">
              <w:t xml:space="preserve">, e, </w:t>
            </w:r>
            <w:r w:rsidRPr="00CD5AB3">
              <w:rPr>
                <w:i/>
              </w:rPr>
              <w:t>f</w:t>
            </w:r>
            <w:r w:rsidRPr="00CD5AB3">
              <w:t xml:space="preserve"> i </w:t>
            </w:r>
            <w:r w:rsidRPr="00CD5AB3">
              <w:rPr>
                <w:i/>
              </w:rPr>
              <w:t>g</w:t>
            </w:r>
            <w:r w:rsidRPr="00CD5AB3">
              <w:t>: „O”, jeżeli jest podany numer akcyzowy podmiotu, w przeciwnym razie „R”.</w:t>
            </w:r>
          </w:p>
        </w:tc>
        <w:tc>
          <w:tcPr>
            <w:tcW w:w="3212" w:type="dxa"/>
          </w:tcPr>
          <w:p w14:paraId="6E2A0455" w14:textId="219E64C7" w:rsidR="00973E84" w:rsidRPr="00CD5AB3" w:rsidRDefault="00973E84" w:rsidP="00973E84">
            <w:pPr>
              <w:pStyle w:val="pqiTabBody"/>
            </w:pPr>
            <w:r>
              <w:t>W przypadku 6</w:t>
            </w:r>
            <w:r w:rsidRPr="00CD5AB3">
              <w:t>.1</w:t>
            </w:r>
            <w:r w:rsidRPr="00CD5AB3">
              <w:rPr>
                <w:i/>
              </w:rPr>
              <w:t>c</w:t>
            </w:r>
            <w:r w:rsidRPr="00CD5AB3">
              <w:t xml:space="preserve">, </w:t>
            </w:r>
            <w:r w:rsidRPr="00CD5AB3">
              <w:rPr>
                <w:i/>
              </w:rPr>
              <w:t>d</w:t>
            </w:r>
            <w:r w:rsidRPr="00CD5AB3">
              <w:t xml:space="preserve">, e, </w:t>
            </w:r>
            <w:r w:rsidRPr="00CD5AB3">
              <w:rPr>
                <w:i/>
              </w:rPr>
              <w:t>f</w:t>
            </w:r>
            <w:r w:rsidRPr="00CD5AB3">
              <w:t xml:space="preserve"> i </w:t>
            </w:r>
            <w:r w:rsidRPr="00CD5AB3">
              <w:rPr>
                <w:i/>
              </w:rPr>
              <w:t>g</w:t>
            </w:r>
            <w:r w:rsidRPr="00CD5AB3">
              <w:t>: „O”, jeżeli jest podany numer akcyzowy podmiotu, w przeciwnym razie „R”.</w:t>
            </w:r>
          </w:p>
        </w:tc>
        <w:tc>
          <w:tcPr>
            <w:tcW w:w="1609" w:type="dxa"/>
          </w:tcPr>
          <w:p w14:paraId="5CF52D09" w14:textId="301FCEB2" w:rsidR="00973E84" w:rsidRPr="00CD5AB3" w:rsidRDefault="00973E84" w:rsidP="00973E84">
            <w:pPr>
              <w:pStyle w:val="pqiTabBody"/>
            </w:pPr>
            <w:r w:rsidRPr="00CD5AB3">
              <w:t>an..182</w:t>
            </w:r>
          </w:p>
        </w:tc>
      </w:tr>
      <w:tr w:rsidR="00973E84" w:rsidRPr="00CD5AB3" w14:paraId="4B37893D" w14:textId="77777777" w:rsidTr="001F5559">
        <w:tc>
          <w:tcPr>
            <w:tcW w:w="392" w:type="dxa"/>
          </w:tcPr>
          <w:p w14:paraId="1C682124" w14:textId="77777777" w:rsidR="00973E84" w:rsidRPr="00CD5AB3" w:rsidRDefault="00973E84" w:rsidP="00973E84">
            <w:pPr>
              <w:pStyle w:val="pqiTabBody"/>
              <w:rPr>
                <w:b/>
              </w:rPr>
            </w:pPr>
          </w:p>
        </w:tc>
        <w:tc>
          <w:tcPr>
            <w:tcW w:w="539" w:type="dxa"/>
          </w:tcPr>
          <w:p w14:paraId="61CC17F3" w14:textId="73024B72" w:rsidR="00973E84" w:rsidRPr="00CD5AB3" w:rsidRDefault="00973E84" w:rsidP="00973E84">
            <w:pPr>
              <w:pStyle w:val="pqiTabBody"/>
              <w:rPr>
                <w:i/>
              </w:rPr>
            </w:pPr>
            <w:r>
              <w:rPr>
                <w:i/>
              </w:rPr>
              <w:t>d</w:t>
            </w:r>
          </w:p>
        </w:tc>
        <w:tc>
          <w:tcPr>
            <w:tcW w:w="4563" w:type="dxa"/>
          </w:tcPr>
          <w:p w14:paraId="61029B9F" w14:textId="77777777" w:rsidR="00973E84" w:rsidRPr="00CD5AB3" w:rsidRDefault="00973E84" w:rsidP="00973E84">
            <w:pPr>
              <w:pStyle w:val="pqiTabBody"/>
            </w:pPr>
            <w:r w:rsidRPr="00CD5AB3">
              <w:t>Ulica</w:t>
            </w:r>
          </w:p>
          <w:p w14:paraId="6EBA8BDD" w14:textId="12A77282" w:rsidR="00973E84" w:rsidRPr="00CD5AB3" w:rsidRDefault="00973E84" w:rsidP="00973E84">
            <w:pPr>
              <w:pStyle w:val="pqiTabBody"/>
            </w:pPr>
            <w:r w:rsidRPr="00CD5AB3">
              <w:rPr>
                <w:rFonts w:ascii="Courier New" w:hAnsi="Courier New" w:cs="Courier New"/>
                <w:noProof/>
                <w:color w:val="0000FF"/>
              </w:rPr>
              <w:lastRenderedPageBreak/>
              <w:t>StreetName</w:t>
            </w:r>
          </w:p>
        </w:tc>
        <w:tc>
          <w:tcPr>
            <w:tcW w:w="761" w:type="dxa"/>
          </w:tcPr>
          <w:p w14:paraId="05949DF1" w14:textId="2D087C88" w:rsidR="00973E84" w:rsidRPr="00CD5AB3" w:rsidRDefault="00973E84" w:rsidP="00973E84">
            <w:pPr>
              <w:pStyle w:val="pqiTabBody"/>
            </w:pPr>
            <w:r w:rsidRPr="00CD5AB3">
              <w:lastRenderedPageBreak/>
              <w:t>C</w:t>
            </w:r>
          </w:p>
        </w:tc>
        <w:tc>
          <w:tcPr>
            <w:tcW w:w="2690" w:type="dxa"/>
            <w:vMerge/>
          </w:tcPr>
          <w:p w14:paraId="317BD562" w14:textId="77777777" w:rsidR="00973E84" w:rsidRPr="00CD5AB3" w:rsidRDefault="00973E84" w:rsidP="00973E84">
            <w:pPr>
              <w:pStyle w:val="pqiTabBody"/>
            </w:pPr>
          </w:p>
        </w:tc>
        <w:tc>
          <w:tcPr>
            <w:tcW w:w="3212" w:type="dxa"/>
          </w:tcPr>
          <w:p w14:paraId="76B5D83B" w14:textId="77777777" w:rsidR="00973E84" w:rsidRPr="00CD5AB3" w:rsidRDefault="00973E84" w:rsidP="00973E84">
            <w:pPr>
              <w:pStyle w:val="pqiTabBody"/>
            </w:pPr>
          </w:p>
        </w:tc>
        <w:tc>
          <w:tcPr>
            <w:tcW w:w="1609" w:type="dxa"/>
          </w:tcPr>
          <w:p w14:paraId="39354226" w14:textId="02544DE4" w:rsidR="00973E84" w:rsidRPr="00CD5AB3" w:rsidRDefault="00973E84" w:rsidP="00973E84">
            <w:pPr>
              <w:pStyle w:val="pqiTabBody"/>
            </w:pPr>
            <w:r w:rsidRPr="00CD5AB3">
              <w:t>an..65</w:t>
            </w:r>
          </w:p>
        </w:tc>
      </w:tr>
      <w:tr w:rsidR="00973E84" w:rsidRPr="00CD5AB3" w14:paraId="4FA1E523" w14:textId="77777777" w:rsidTr="001F5559">
        <w:tc>
          <w:tcPr>
            <w:tcW w:w="392" w:type="dxa"/>
          </w:tcPr>
          <w:p w14:paraId="2C98D668" w14:textId="77777777" w:rsidR="00973E84" w:rsidRPr="00CD5AB3" w:rsidRDefault="00973E84" w:rsidP="00973E84">
            <w:pPr>
              <w:pStyle w:val="pqiTabBody"/>
              <w:rPr>
                <w:b/>
              </w:rPr>
            </w:pPr>
          </w:p>
        </w:tc>
        <w:tc>
          <w:tcPr>
            <w:tcW w:w="539" w:type="dxa"/>
          </w:tcPr>
          <w:p w14:paraId="7E66272C" w14:textId="7C1B4142" w:rsidR="00973E84" w:rsidRPr="00CD5AB3" w:rsidRDefault="00973E84" w:rsidP="00973E84">
            <w:pPr>
              <w:pStyle w:val="pqiTabBody"/>
              <w:rPr>
                <w:i/>
              </w:rPr>
            </w:pPr>
            <w:r>
              <w:rPr>
                <w:i/>
              </w:rPr>
              <w:t>e</w:t>
            </w:r>
          </w:p>
        </w:tc>
        <w:tc>
          <w:tcPr>
            <w:tcW w:w="4563" w:type="dxa"/>
          </w:tcPr>
          <w:p w14:paraId="0B424194" w14:textId="77777777" w:rsidR="00973E84" w:rsidRPr="00CD5AB3" w:rsidRDefault="00973E84" w:rsidP="00973E84">
            <w:pPr>
              <w:pStyle w:val="pqiTabBody"/>
            </w:pPr>
            <w:r w:rsidRPr="00CD5AB3">
              <w:t>Numer domu</w:t>
            </w:r>
          </w:p>
          <w:p w14:paraId="1CB62F1E" w14:textId="274B0BF0" w:rsidR="00973E84" w:rsidRPr="00CD5AB3" w:rsidRDefault="00973E84" w:rsidP="00973E84">
            <w:pPr>
              <w:pStyle w:val="pqiTabBody"/>
            </w:pPr>
            <w:r w:rsidRPr="00CD5AB3">
              <w:rPr>
                <w:rFonts w:ascii="Courier New" w:hAnsi="Courier New" w:cs="Courier New"/>
                <w:noProof/>
                <w:color w:val="0000FF"/>
              </w:rPr>
              <w:t>StreetNumber</w:t>
            </w:r>
          </w:p>
        </w:tc>
        <w:tc>
          <w:tcPr>
            <w:tcW w:w="761" w:type="dxa"/>
          </w:tcPr>
          <w:p w14:paraId="143A6645" w14:textId="40D54FA3" w:rsidR="00973E84" w:rsidRPr="00CD5AB3" w:rsidRDefault="00973E84" w:rsidP="00973E84">
            <w:pPr>
              <w:pStyle w:val="pqiTabBody"/>
            </w:pPr>
            <w:r w:rsidRPr="00CD5AB3">
              <w:t>O</w:t>
            </w:r>
          </w:p>
        </w:tc>
        <w:tc>
          <w:tcPr>
            <w:tcW w:w="2690" w:type="dxa"/>
            <w:vMerge/>
          </w:tcPr>
          <w:p w14:paraId="1F722CC6" w14:textId="77777777" w:rsidR="00973E84" w:rsidRPr="00CD5AB3" w:rsidRDefault="00973E84" w:rsidP="00973E84">
            <w:pPr>
              <w:pStyle w:val="pqiTabBody"/>
            </w:pPr>
          </w:p>
        </w:tc>
        <w:tc>
          <w:tcPr>
            <w:tcW w:w="3212" w:type="dxa"/>
          </w:tcPr>
          <w:p w14:paraId="7A2C7B3F" w14:textId="77777777" w:rsidR="00973E84" w:rsidRPr="00CD5AB3" w:rsidRDefault="00973E84" w:rsidP="00973E84">
            <w:pPr>
              <w:pStyle w:val="pqiTabBody"/>
            </w:pPr>
          </w:p>
        </w:tc>
        <w:tc>
          <w:tcPr>
            <w:tcW w:w="1609" w:type="dxa"/>
          </w:tcPr>
          <w:p w14:paraId="17811F7E" w14:textId="3B29BE61" w:rsidR="00973E84" w:rsidRPr="00CD5AB3" w:rsidRDefault="00973E84" w:rsidP="00973E84">
            <w:pPr>
              <w:pStyle w:val="pqiTabBody"/>
            </w:pPr>
            <w:r w:rsidRPr="00CD5AB3">
              <w:t>an..11</w:t>
            </w:r>
          </w:p>
        </w:tc>
      </w:tr>
      <w:tr w:rsidR="00973E84" w:rsidRPr="00CD5AB3" w14:paraId="7AF84DB1" w14:textId="77777777" w:rsidTr="001F5559">
        <w:tc>
          <w:tcPr>
            <w:tcW w:w="392" w:type="dxa"/>
          </w:tcPr>
          <w:p w14:paraId="10E04AAE" w14:textId="77777777" w:rsidR="00973E84" w:rsidRPr="00CD5AB3" w:rsidRDefault="00973E84" w:rsidP="00973E84">
            <w:pPr>
              <w:pStyle w:val="pqiTabBody"/>
              <w:rPr>
                <w:b/>
              </w:rPr>
            </w:pPr>
          </w:p>
        </w:tc>
        <w:tc>
          <w:tcPr>
            <w:tcW w:w="539" w:type="dxa"/>
          </w:tcPr>
          <w:p w14:paraId="079DBC52" w14:textId="47EEFD65" w:rsidR="00973E84" w:rsidRPr="00CD5AB3" w:rsidRDefault="00973E84" w:rsidP="00973E84">
            <w:pPr>
              <w:pStyle w:val="pqiTabBody"/>
              <w:rPr>
                <w:i/>
              </w:rPr>
            </w:pPr>
            <w:r>
              <w:rPr>
                <w:i/>
              </w:rPr>
              <w:t>f</w:t>
            </w:r>
          </w:p>
        </w:tc>
        <w:tc>
          <w:tcPr>
            <w:tcW w:w="4563" w:type="dxa"/>
          </w:tcPr>
          <w:p w14:paraId="37D46242" w14:textId="77777777" w:rsidR="00973E84" w:rsidRPr="00CD5AB3" w:rsidRDefault="00973E84" w:rsidP="00973E84">
            <w:pPr>
              <w:pStyle w:val="pqiTabBody"/>
            </w:pPr>
            <w:r w:rsidRPr="00CD5AB3">
              <w:t>Kod pocztowy</w:t>
            </w:r>
          </w:p>
          <w:p w14:paraId="5D884E6A" w14:textId="020E9638" w:rsidR="00973E84" w:rsidRPr="00CD5AB3" w:rsidRDefault="00973E84" w:rsidP="00973E84">
            <w:pPr>
              <w:pStyle w:val="pqiTabBody"/>
            </w:pPr>
            <w:r w:rsidRPr="00CD5AB3">
              <w:rPr>
                <w:rFonts w:ascii="Courier New" w:hAnsi="Courier New" w:cs="Courier New"/>
                <w:noProof/>
                <w:color w:val="0000FF"/>
              </w:rPr>
              <w:t>Postcode</w:t>
            </w:r>
          </w:p>
        </w:tc>
        <w:tc>
          <w:tcPr>
            <w:tcW w:w="761" w:type="dxa"/>
          </w:tcPr>
          <w:p w14:paraId="51351C29" w14:textId="1DC091FA" w:rsidR="00973E84" w:rsidRPr="00CD5AB3" w:rsidRDefault="00973E84" w:rsidP="00973E84">
            <w:pPr>
              <w:pStyle w:val="pqiTabBody"/>
            </w:pPr>
            <w:r w:rsidRPr="00CD5AB3">
              <w:t>C</w:t>
            </w:r>
          </w:p>
        </w:tc>
        <w:tc>
          <w:tcPr>
            <w:tcW w:w="2690" w:type="dxa"/>
            <w:vMerge/>
          </w:tcPr>
          <w:p w14:paraId="7D86410F" w14:textId="77777777" w:rsidR="00973E84" w:rsidRPr="00CD5AB3" w:rsidRDefault="00973E84" w:rsidP="00973E84">
            <w:pPr>
              <w:pStyle w:val="pqiTabBody"/>
            </w:pPr>
          </w:p>
        </w:tc>
        <w:tc>
          <w:tcPr>
            <w:tcW w:w="3212" w:type="dxa"/>
          </w:tcPr>
          <w:p w14:paraId="227AD96F" w14:textId="77777777" w:rsidR="00973E84" w:rsidRPr="00CD5AB3" w:rsidRDefault="00973E84" w:rsidP="00973E84">
            <w:pPr>
              <w:pStyle w:val="pqiTabBody"/>
            </w:pPr>
          </w:p>
        </w:tc>
        <w:tc>
          <w:tcPr>
            <w:tcW w:w="1609" w:type="dxa"/>
          </w:tcPr>
          <w:p w14:paraId="5DF429E6" w14:textId="3DCC342D" w:rsidR="00973E84" w:rsidRPr="00CD5AB3" w:rsidRDefault="00973E84" w:rsidP="00973E84">
            <w:pPr>
              <w:pStyle w:val="pqiTabBody"/>
            </w:pPr>
            <w:r w:rsidRPr="00CD5AB3">
              <w:t>an..10</w:t>
            </w:r>
          </w:p>
        </w:tc>
      </w:tr>
      <w:tr w:rsidR="00973E84" w:rsidRPr="00CD5AB3" w14:paraId="13C8F0C5" w14:textId="77777777" w:rsidTr="001F5559">
        <w:tc>
          <w:tcPr>
            <w:tcW w:w="392" w:type="dxa"/>
          </w:tcPr>
          <w:p w14:paraId="22C98A25" w14:textId="77777777" w:rsidR="00973E84" w:rsidRPr="00CD5AB3" w:rsidRDefault="00973E84" w:rsidP="00973E84">
            <w:pPr>
              <w:pStyle w:val="pqiTabBody"/>
              <w:rPr>
                <w:b/>
              </w:rPr>
            </w:pPr>
          </w:p>
        </w:tc>
        <w:tc>
          <w:tcPr>
            <w:tcW w:w="539" w:type="dxa"/>
          </w:tcPr>
          <w:p w14:paraId="28C5773F" w14:textId="3DBF3E76" w:rsidR="00973E84" w:rsidRPr="00CD5AB3" w:rsidRDefault="00973E84" w:rsidP="00973E84">
            <w:pPr>
              <w:pStyle w:val="pqiTabBody"/>
              <w:rPr>
                <w:i/>
              </w:rPr>
            </w:pPr>
            <w:r>
              <w:rPr>
                <w:i/>
              </w:rPr>
              <w:t>g</w:t>
            </w:r>
          </w:p>
        </w:tc>
        <w:tc>
          <w:tcPr>
            <w:tcW w:w="4563" w:type="dxa"/>
          </w:tcPr>
          <w:p w14:paraId="4F095C9F" w14:textId="77777777" w:rsidR="00973E84" w:rsidRPr="00CD5AB3" w:rsidRDefault="00973E84" w:rsidP="00973E84">
            <w:pPr>
              <w:pStyle w:val="pqiTabBody"/>
            </w:pPr>
            <w:r w:rsidRPr="00CD5AB3">
              <w:t>Miejscowość</w:t>
            </w:r>
          </w:p>
          <w:p w14:paraId="55A767CD" w14:textId="1935BB37" w:rsidR="00973E84" w:rsidRPr="00CD5AB3" w:rsidRDefault="00973E84" w:rsidP="00973E84">
            <w:pPr>
              <w:pStyle w:val="pqiTabBody"/>
            </w:pPr>
            <w:r w:rsidRPr="00CD5AB3">
              <w:rPr>
                <w:rFonts w:ascii="Courier New" w:hAnsi="Courier New" w:cs="Courier New"/>
                <w:noProof/>
                <w:color w:val="0000FF"/>
              </w:rPr>
              <w:t>City</w:t>
            </w:r>
          </w:p>
        </w:tc>
        <w:tc>
          <w:tcPr>
            <w:tcW w:w="761" w:type="dxa"/>
          </w:tcPr>
          <w:p w14:paraId="1246149E" w14:textId="4A394761" w:rsidR="00973E84" w:rsidRPr="00CD5AB3" w:rsidRDefault="00973E84" w:rsidP="00973E84">
            <w:pPr>
              <w:pStyle w:val="pqiTabBody"/>
            </w:pPr>
            <w:r w:rsidRPr="00CD5AB3">
              <w:t>C</w:t>
            </w:r>
          </w:p>
        </w:tc>
        <w:tc>
          <w:tcPr>
            <w:tcW w:w="2690" w:type="dxa"/>
            <w:vMerge/>
          </w:tcPr>
          <w:p w14:paraId="2591AF84" w14:textId="77777777" w:rsidR="00973E84" w:rsidRPr="00CD5AB3" w:rsidRDefault="00973E84" w:rsidP="00973E84">
            <w:pPr>
              <w:pStyle w:val="pqiTabBody"/>
            </w:pPr>
          </w:p>
        </w:tc>
        <w:tc>
          <w:tcPr>
            <w:tcW w:w="3212" w:type="dxa"/>
          </w:tcPr>
          <w:p w14:paraId="610724AE" w14:textId="77777777" w:rsidR="00973E84" w:rsidRPr="00CD5AB3" w:rsidRDefault="00973E84" w:rsidP="00973E84">
            <w:pPr>
              <w:pStyle w:val="pqiTabBody"/>
            </w:pPr>
          </w:p>
        </w:tc>
        <w:tc>
          <w:tcPr>
            <w:tcW w:w="1609" w:type="dxa"/>
          </w:tcPr>
          <w:p w14:paraId="6A171D39" w14:textId="27644D9F" w:rsidR="00973E84" w:rsidRPr="00CD5AB3" w:rsidRDefault="00973E84" w:rsidP="00973E84">
            <w:pPr>
              <w:pStyle w:val="pqiTabBody"/>
            </w:pPr>
            <w:r w:rsidRPr="00CD5AB3">
              <w:t>an..50</w:t>
            </w:r>
          </w:p>
        </w:tc>
      </w:tr>
      <w:tr w:rsidR="00973E84" w:rsidRPr="00CD5AB3" w14:paraId="091CE2C9" w14:textId="77777777" w:rsidTr="0029674E">
        <w:tc>
          <w:tcPr>
            <w:tcW w:w="931" w:type="dxa"/>
            <w:gridSpan w:val="2"/>
          </w:tcPr>
          <w:p w14:paraId="1EC97FF9" w14:textId="7B4C69C2" w:rsidR="00973E84" w:rsidRPr="00CD5AB3" w:rsidRDefault="00973E84" w:rsidP="00973E84">
            <w:pPr>
              <w:pStyle w:val="pqiTabHead"/>
              <w:rPr>
                <w:i/>
              </w:rPr>
            </w:pPr>
            <w:r w:rsidRPr="00CD5AB3">
              <w:t>7</w:t>
            </w:r>
          </w:p>
        </w:tc>
        <w:tc>
          <w:tcPr>
            <w:tcW w:w="4563" w:type="dxa"/>
          </w:tcPr>
          <w:p w14:paraId="333F3518" w14:textId="77777777" w:rsidR="00973E84" w:rsidRPr="00CD5AB3" w:rsidRDefault="00973E84" w:rsidP="00973E84">
            <w:pPr>
              <w:pStyle w:val="pqiTabHead"/>
            </w:pPr>
            <w:r w:rsidRPr="00CD5AB3">
              <w:t>TRANSPORT</w:t>
            </w:r>
          </w:p>
          <w:p w14:paraId="1AE4B80E" w14:textId="77777777" w:rsidR="00973E84" w:rsidRPr="00CD5AB3" w:rsidRDefault="00973E84" w:rsidP="00973E84">
            <w:pPr>
              <w:pStyle w:val="pqiTabHead"/>
            </w:pPr>
            <w:r w:rsidRPr="00CD5AB3">
              <w:rPr>
                <w:rFonts w:ascii="Courier New" w:hAnsi="Courier New" w:cs="Courier New"/>
                <w:noProof/>
                <w:color w:val="0000FF"/>
              </w:rPr>
              <w:t>TransportMode</w:t>
            </w:r>
          </w:p>
        </w:tc>
        <w:tc>
          <w:tcPr>
            <w:tcW w:w="761" w:type="dxa"/>
          </w:tcPr>
          <w:p w14:paraId="5375BEDC" w14:textId="77777777" w:rsidR="00973E84" w:rsidRPr="00CD5AB3" w:rsidRDefault="00973E84" w:rsidP="00973E84">
            <w:pPr>
              <w:pStyle w:val="pqiTabHead"/>
            </w:pPr>
            <w:r w:rsidRPr="00CD5AB3">
              <w:t>R</w:t>
            </w:r>
          </w:p>
        </w:tc>
        <w:tc>
          <w:tcPr>
            <w:tcW w:w="2690" w:type="dxa"/>
          </w:tcPr>
          <w:p w14:paraId="6727EC97" w14:textId="77777777" w:rsidR="00973E84" w:rsidRPr="00CD5AB3" w:rsidRDefault="00973E84" w:rsidP="00973E84">
            <w:pPr>
              <w:pStyle w:val="pqiTabHead"/>
            </w:pPr>
          </w:p>
        </w:tc>
        <w:tc>
          <w:tcPr>
            <w:tcW w:w="3212" w:type="dxa"/>
          </w:tcPr>
          <w:p w14:paraId="01AC4190" w14:textId="77777777" w:rsidR="00973E84" w:rsidRPr="00CD5AB3" w:rsidRDefault="00973E84" w:rsidP="00973E84">
            <w:pPr>
              <w:pStyle w:val="pqiTabHead"/>
            </w:pPr>
          </w:p>
        </w:tc>
        <w:tc>
          <w:tcPr>
            <w:tcW w:w="1609" w:type="dxa"/>
          </w:tcPr>
          <w:p w14:paraId="485BE995" w14:textId="77777777" w:rsidR="00973E84" w:rsidRPr="00CD5AB3" w:rsidRDefault="00973E84" w:rsidP="00973E84">
            <w:pPr>
              <w:pStyle w:val="pqiTabHead"/>
            </w:pPr>
          </w:p>
        </w:tc>
      </w:tr>
      <w:tr w:rsidR="00973E84" w:rsidRPr="00CD5AB3" w14:paraId="7725EFC9" w14:textId="77777777" w:rsidTr="001F5559">
        <w:tc>
          <w:tcPr>
            <w:tcW w:w="392" w:type="dxa"/>
          </w:tcPr>
          <w:p w14:paraId="3434E17B" w14:textId="77777777" w:rsidR="00973E84" w:rsidRPr="00CD5AB3" w:rsidRDefault="00973E84" w:rsidP="00973E84">
            <w:pPr>
              <w:pStyle w:val="pqiTabBody"/>
              <w:rPr>
                <w:b/>
              </w:rPr>
            </w:pPr>
          </w:p>
        </w:tc>
        <w:tc>
          <w:tcPr>
            <w:tcW w:w="539" w:type="dxa"/>
          </w:tcPr>
          <w:p w14:paraId="6BBB08D1" w14:textId="77777777" w:rsidR="00973E84" w:rsidRPr="00CD5AB3" w:rsidRDefault="00973E84" w:rsidP="00973E84">
            <w:pPr>
              <w:pStyle w:val="pqiTabBody"/>
              <w:rPr>
                <w:i/>
              </w:rPr>
            </w:pPr>
            <w:r w:rsidRPr="00CD5AB3">
              <w:rPr>
                <w:i/>
              </w:rPr>
              <w:t>a</w:t>
            </w:r>
          </w:p>
        </w:tc>
        <w:tc>
          <w:tcPr>
            <w:tcW w:w="4563" w:type="dxa"/>
          </w:tcPr>
          <w:p w14:paraId="014E31AA" w14:textId="77777777" w:rsidR="00973E84" w:rsidRPr="00CD5AB3" w:rsidRDefault="00973E84" w:rsidP="00973E84">
            <w:pPr>
              <w:pStyle w:val="pqiTabBody"/>
            </w:pPr>
            <w:r w:rsidRPr="00CD5AB3">
              <w:t>Kod rodzaju transportu</w:t>
            </w:r>
          </w:p>
          <w:p w14:paraId="2FD4046D" w14:textId="77777777" w:rsidR="00973E84" w:rsidRPr="00CD5AB3" w:rsidRDefault="00973E84" w:rsidP="00973E84">
            <w:pPr>
              <w:pStyle w:val="pqiTabBody"/>
            </w:pPr>
            <w:r w:rsidRPr="00CD5AB3">
              <w:rPr>
                <w:rFonts w:ascii="Courier New" w:hAnsi="Courier New" w:cs="Courier New"/>
                <w:noProof/>
                <w:color w:val="0000FF"/>
              </w:rPr>
              <w:t>TransportModeCode</w:t>
            </w:r>
          </w:p>
        </w:tc>
        <w:tc>
          <w:tcPr>
            <w:tcW w:w="761" w:type="dxa"/>
          </w:tcPr>
          <w:p w14:paraId="73BA8FE1" w14:textId="77777777" w:rsidR="00973E84" w:rsidRPr="00CD5AB3" w:rsidRDefault="00973E84" w:rsidP="00973E84">
            <w:pPr>
              <w:pStyle w:val="pqiTabBody"/>
            </w:pPr>
            <w:r w:rsidRPr="00CD5AB3">
              <w:t>R</w:t>
            </w:r>
          </w:p>
        </w:tc>
        <w:tc>
          <w:tcPr>
            <w:tcW w:w="2690" w:type="dxa"/>
          </w:tcPr>
          <w:p w14:paraId="572E9E9D" w14:textId="77777777" w:rsidR="00973E84" w:rsidRPr="00CD5AB3" w:rsidRDefault="00973E84" w:rsidP="00973E84">
            <w:pPr>
              <w:pStyle w:val="pqiTabBody"/>
            </w:pPr>
          </w:p>
        </w:tc>
        <w:tc>
          <w:tcPr>
            <w:tcW w:w="3212" w:type="dxa"/>
          </w:tcPr>
          <w:p w14:paraId="3287D69C" w14:textId="77777777" w:rsidR="00973E84" w:rsidRPr="00CD5AB3" w:rsidRDefault="00973E84" w:rsidP="00973E84">
            <w:pPr>
              <w:pStyle w:val="pqiTabBody"/>
            </w:pPr>
            <w:r w:rsidRPr="00CD5AB3">
              <w:t>Wartość ze słownika „Kody rodzaju transportu (Transport modes)”.</w:t>
            </w:r>
          </w:p>
        </w:tc>
        <w:tc>
          <w:tcPr>
            <w:tcW w:w="1609" w:type="dxa"/>
          </w:tcPr>
          <w:p w14:paraId="2040F5E4" w14:textId="77777777" w:rsidR="00973E84" w:rsidRPr="00CD5AB3" w:rsidRDefault="00973E84" w:rsidP="00973E84">
            <w:pPr>
              <w:pStyle w:val="pqiTabBody"/>
            </w:pPr>
            <w:r w:rsidRPr="00CD5AB3">
              <w:t>n..2</w:t>
            </w:r>
          </w:p>
        </w:tc>
      </w:tr>
      <w:tr w:rsidR="00973E84" w:rsidRPr="00CD5AB3" w14:paraId="4B63004F" w14:textId="77777777" w:rsidTr="0029674E">
        <w:tc>
          <w:tcPr>
            <w:tcW w:w="931" w:type="dxa"/>
            <w:gridSpan w:val="2"/>
          </w:tcPr>
          <w:p w14:paraId="056CE88F" w14:textId="1CC5F5CC" w:rsidR="00973E84" w:rsidRPr="00CD5AB3" w:rsidRDefault="00973E84" w:rsidP="00973E84">
            <w:pPr>
              <w:pStyle w:val="pqiTabHead"/>
              <w:rPr>
                <w:i/>
              </w:rPr>
            </w:pPr>
            <w:del w:id="199" w:author="Osowska Agnieszka" w:date="2022-09-09T15:52:00Z">
              <w:r w:rsidRPr="00CD5AB3" w:rsidDel="00DB4074">
                <w:delText>9</w:delText>
              </w:r>
            </w:del>
          </w:p>
        </w:tc>
        <w:tc>
          <w:tcPr>
            <w:tcW w:w="4563" w:type="dxa"/>
          </w:tcPr>
          <w:p w14:paraId="3E227736" w14:textId="77777777" w:rsidR="00973E84" w:rsidRPr="00CD5AB3" w:rsidRDefault="00973E84" w:rsidP="00973E84">
            <w:pPr>
              <w:pStyle w:val="pqiTabHead"/>
            </w:pPr>
            <w:r w:rsidRPr="00CD5AB3">
              <w:t>SZCZEGÓŁY DOTYCZĄCE TRANSPORTU</w:t>
            </w:r>
          </w:p>
          <w:p w14:paraId="4B443479" w14:textId="77777777" w:rsidR="00973E84" w:rsidRPr="00CD5AB3" w:rsidRDefault="00973E84" w:rsidP="00973E84">
            <w:pPr>
              <w:pStyle w:val="pqiTabHead"/>
            </w:pPr>
            <w:r w:rsidRPr="00CD5AB3">
              <w:rPr>
                <w:rFonts w:ascii="Courier New" w:hAnsi="Courier New" w:cs="Courier New"/>
                <w:noProof/>
                <w:color w:val="0000FF"/>
              </w:rPr>
              <w:t>TransportDetails</w:t>
            </w:r>
          </w:p>
        </w:tc>
        <w:tc>
          <w:tcPr>
            <w:tcW w:w="761" w:type="dxa"/>
          </w:tcPr>
          <w:p w14:paraId="129DE857" w14:textId="77777777" w:rsidR="00973E84" w:rsidRPr="00CD5AB3" w:rsidRDefault="00973E84" w:rsidP="00973E84">
            <w:pPr>
              <w:pStyle w:val="pqiTabHead"/>
            </w:pPr>
            <w:r w:rsidRPr="00CD5AB3">
              <w:t>R</w:t>
            </w:r>
          </w:p>
        </w:tc>
        <w:tc>
          <w:tcPr>
            <w:tcW w:w="2690" w:type="dxa"/>
          </w:tcPr>
          <w:p w14:paraId="4EE7180A" w14:textId="466F9F54" w:rsidR="00973E84" w:rsidRPr="00CD5AB3" w:rsidRDefault="00973E84" w:rsidP="00973E84">
            <w:pPr>
              <w:pStyle w:val="pqiTabHead"/>
            </w:pPr>
            <w:r w:rsidRPr="00CD5AB3">
              <w:t>Sekcja występuje jednokrotnie</w:t>
            </w:r>
          </w:p>
        </w:tc>
        <w:tc>
          <w:tcPr>
            <w:tcW w:w="3212" w:type="dxa"/>
          </w:tcPr>
          <w:p w14:paraId="12920796" w14:textId="77777777" w:rsidR="00973E84" w:rsidRPr="00CD5AB3" w:rsidRDefault="00973E84" w:rsidP="00973E84">
            <w:pPr>
              <w:pStyle w:val="pqiTabHead"/>
            </w:pPr>
          </w:p>
        </w:tc>
        <w:tc>
          <w:tcPr>
            <w:tcW w:w="1609" w:type="dxa"/>
          </w:tcPr>
          <w:p w14:paraId="0739B1B4" w14:textId="5D21318A" w:rsidR="00973E84" w:rsidRPr="00CD5AB3" w:rsidRDefault="00973E84" w:rsidP="00973E84">
            <w:pPr>
              <w:pStyle w:val="pqiTabHead"/>
            </w:pPr>
            <w:r w:rsidRPr="00CD5AB3">
              <w:t>1X</w:t>
            </w:r>
          </w:p>
        </w:tc>
      </w:tr>
      <w:tr w:rsidR="00973E84" w:rsidRPr="00CD5AB3" w14:paraId="5EAED6F5" w14:textId="77777777" w:rsidTr="001F5559">
        <w:tc>
          <w:tcPr>
            <w:tcW w:w="392" w:type="dxa"/>
          </w:tcPr>
          <w:p w14:paraId="300FC033" w14:textId="77777777" w:rsidR="00973E84" w:rsidRPr="00CD5AB3" w:rsidRDefault="00973E84" w:rsidP="00973E84">
            <w:pPr>
              <w:pStyle w:val="pqiTabBody"/>
              <w:rPr>
                <w:b/>
              </w:rPr>
            </w:pPr>
          </w:p>
        </w:tc>
        <w:tc>
          <w:tcPr>
            <w:tcW w:w="539" w:type="dxa"/>
          </w:tcPr>
          <w:p w14:paraId="674D34C6" w14:textId="77777777" w:rsidR="00973E84" w:rsidRPr="00CD5AB3" w:rsidRDefault="00973E84" w:rsidP="00973E84">
            <w:pPr>
              <w:pStyle w:val="pqiTabBody"/>
              <w:rPr>
                <w:i/>
              </w:rPr>
            </w:pPr>
            <w:r w:rsidRPr="00CD5AB3">
              <w:rPr>
                <w:i/>
              </w:rPr>
              <w:t>a</w:t>
            </w:r>
          </w:p>
        </w:tc>
        <w:tc>
          <w:tcPr>
            <w:tcW w:w="4563" w:type="dxa"/>
          </w:tcPr>
          <w:p w14:paraId="17EE7E60" w14:textId="77777777" w:rsidR="00973E84" w:rsidRPr="00CD5AB3" w:rsidRDefault="00973E84" w:rsidP="00973E84">
            <w:pPr>
              <w:pStyle w:val="pqiTabBody"/>
            </w:pPr>
            <w:r w:rsidRPr="00CD5AB3">
              <w:t>Kod jednostki transportowej</w:t>
            </w:r>
          </w:p>
          <w:p w14:paraId="3372F8AD" w14:textId="77777777" w:rsidR="00973E84" w:rsidRPr="00CD5AB3" w:rsidRDefault="00973E84" w:rsidP="00973E84">
            <w:pPr>
              <w:pStyle w:val="pqiTabBody"/>
            </w:pPr>
            <w:r w:rsidRPr="00CD5AB3">
              <w:rPr>
                <w:rFonts w:ascii="Courier New" w:hAnsi="Courier New" w:cs="Courier New"/>
                <w:noProof/>
                <w:color w:val="0000FF"/>
              </w:rPr>
              <w:t>TransportUnitCode</w:t>
            </w:r>
          </w:p>
        </w:tc>
        <w:tc>
          <w:tcPr>
            <w:tcW w:w="761" w:type="dxa"/>
          </w:tcPr>
          <w:p w14:paraId="5CBAC97B" w14:textId="77777777" w:rsidR="00973E84" w:rsidRPr="00CD5AB3" w:rsidRDefault="00973E84" w:rsidP="00973E84">
            <w:pPr>
              <w:pStyle w:val="pqiTabBody"/>
            </w:pPr>
            <w:r w:rsidRPr="00CD5AB3">
              <w:t>R</w:t>
            </w:r>
          </w:p>
        </w:tc>
        <w:tc>
          <w:tcPr>
            <w:tcW w:w="2690" w:type="dxa"/>
          </w:tcPr>
          <w:p w14:paraId="04D05C36" w14:textId="77777777" w:rsidR="00973E84" w:rsidRPr="00CD5AB3" w:rsidRDefault="00973E84" w:rsidP="00973E84">
            <w:pPr>
              <w:pStyle w:val="pqiTabBody"/>
            </w:pPr>
          </w:p>
        </w:tc>
        <w:tc>
          <w:tcPr>
            <w:tcW w:w="3212" w:type="dxa"/>
          </w:tcPr>
          <w:p w14:paraId="486E4601" w14:textId="77777777" w:rsidR="00973E84" w:rsidRPr="00CD5AB3" w:rsidRDefault="00973E84" w:rsidP="00973E84">
            <w:r w:rsidRPr="00CD5AB3">
              <w:rPr>
                <w:lang w:eastAsia="en-GB"/>
              </w:rPr>
              <w:t>Wartość ze słownika</w:t>
            </w:r>
            <w:r w:rsidRPr="00CD5AB3">
              <w:t xml:space="preserve"> „Kody jednostek transportowych (Transport units)”.</w:t>
            </w:r>
          </w:p>
        </w:tc>
        <w:tc>
          <w:tcPr>
            <w:tcW w:w="1609" w:type="dxa"/>
          </w:tcPr>
          <w:p w14:paraId="49806BA8" w14:textId="77777777" w:rsidR="00973E84" w:rsidRPr="00CD5AB3" w:rsidRDefault="00973E84" w:rsidP="00973E84">
            <w:pPr>
              <w:pStyle w:val="pqiTabBody"/>
            </w:pPr>
            <w:r w:rsidRPr="00CD5AB3">
              <w:t>n..2</w:t>
            </w:r>
          </w:p>
        </w:tc>
      </w:tr>
      <w:tr w:rsidR="00973E84" w:rsidRPr="00CD5AB3" w14:paraId="344709F4" w14:textId="77777777" w:rsidTr="001F5559">
        <w:tc>
          <w:tcPr>
            <w:tcW w:w="392" w:type="dxa"/>
          </w:tcPr>
          <w:p w14:paraId="7479676B" w14:textId="77777777" w:rsidR="00973E84" w:rsidRPr="00CD5AB3" w:rsidRDefault="00973E84" w:rsidP="00973E84">
            <w:pPr>
              <w:pStyle w:val="pqiTabBody"/>
              <w:rPr>
                <w:b/>
              </w:rPr>
            </w:pPr>
          </w:p>
        </w:tc>
        <w:tc>
          <w:tcPr>
            <w:tcW w:w="539" w:type="dxa"/>
          </w:tcPr>
          <w:p w14:paraId="70815BB8" w14:textId="77777777" w:rsidR="00973E84" w:rsidRPr="00CD5AB3" w:rsidRDefault="00973E84" w:rsidP="00973E84">
            <w:pPr>
              <w:pStyle w:val="pqiTabBody"/>
              <w:rPr>
                <w:i/>
              </w:rPr>
            </w:pPr>
            <w:r w:rsidRPr="00CD5AB3">
              <w:rPr>
                <w:i/>
              </w:rPr>
              <w:t>b</w:t>
            </w:r>
          </w:p>
        </w:tc>
        <w:tc>
          <w:tcPr>
            <w:tcW w:w="4563" w:type="dxa"/>
          </w:tcPr>
          <w:p w14:paraId="2DA898C2" w14:textId="77777777" w:rsidR="00973E84" w:rsidRPr="00CD5AB3" w:rsidRDefault="00973E84" w:rsidP="00973E84">
            <w:pPr>
              <w:pStyle w:val="pqiTabBody"/>
            </w:pPr>
            <w:r w:rsidRPr="00CD5AB3">
              <w:t>Oznaczenie jednostek transportowych</w:t>
            </w:r>
          </w:p>
          <w:p w14:paraId="37F90825" w14:textId="77777777" w:rsidR="00973E84" w:rsidRPr="00CD5AB3" w:rsidRDefault="00973E84" w:rsidP="00973E84">
            <w:pPr>
              <w:pStyle w:val="pqiTabBody"/>
            </w:pPr>
            <w:r w:rsidRPr="00CD5AB3">
              <w:rPr>
                <w:rFonts w:ascii="Courier New" w:hAnsi="Courier New" w:cs="Courier New"/>
                <w:noProof/>
                <w:color w:val="0000FF"/>
              </w:rPr>
              <w:t>IdentityOfTransportUnits</w:t>
            </w:r>
          </w:p>
        </w:tc>
        <w:tc>
          <w:tcPr>
            <w:tcW w:w="761" w:type="dxa"/>
          </w:tcPr>
          <w:p w14:paraId="67BA39B9" w14:textId="77777777" w:rsidR="00973E84" w:rsidRPr="00CD5AB3" w:rsidRDefault="00973E84" w:rsidP="00973E84">
            <w:pPr>
              <w:pStyle w:val="pqiTabBody"/>
            </w:pPr>
            <w:r w:rsidRPr="00CD5AB3">
              <w:t>D</w:t>
            </w:r>
          </w:p>
        </w:tc>
        <w:tc>
          <w:tcPr>
            <w:tcW w:w="2690" w:type="dxa"/>
          </w:tcPr>
          <w:p w14:paraId="6E455694" w14:textId="77777777" w:rsidR="00973E84" w:rsidRPr="00CD5AB3" w:rsidRDefault="00973E84" w:rsidP="00973E84">
            <w:pPr>
              <w:pStyle w:val="pqiTabBody"/>
            </w:pPr>
            <w:r w:rsidRPr="00CD5AB3">
              <w:t>„R” jeśli w polu 10a wybrano kod jednostki transportowej różny od „5 – Stałe instalacje przesyłowe”.</w:t>
            </w:r>
          </w:p>
          <w:p w14:paraId="75176CF0" w14:textId="77777777" w:rsidR="00973E84" w:rsidRPr="00CD5AB3" w:rsidRDefault="00973E84" w:rsidP="00973E84">
            <w:pPr>
              <w:pStyle w:val="pqiTabBody"/>
            </w:pPr>
            <w:r w:rsidRPr="00CD5AB3">
              <w:lastRenderedPageBreak/>
              <w:t>W pozostałych przypadkach nie stosuje się.</w:t>
            </w:r>
          </w:p>
        </w:tc>
        <w:tc>
          <w:tcPr>
            <w:tcW w:w="3212" w:type="dxa"/>
          </w:tcPr>
          <w:p w14:paraId="1EBB3916" w14:textId="77777777" w:rsidR="00973E84" w:rsidRPr="00CD5AB3" w:rsidRDefault="00973E84" w:rsidP="00973E84">
            <w:pPr>
              <w:pStyle w:val="pqiTabBody"/>
            </w:pPr>
            <w:r w:rsidRPr="00CD5AB3">
              <w:lastRenderedPageBreak/>
              <w:t>Należy wpisać numer rejestracyjny jednostki transportowej (jednostek transportowych).</w:t>
            </w:r>
          </w:p>
        </w:tc>
        <w:tc>
          <w:tcPr>
            <w:tcW w:w="1609" w:type="dxa"/>
          </w:tcPr>
          <w:p w14:paraId="0F89CB40" w14:textId="77777777" w:rsidR="00973E84" w:rsidRPr="00CD5AB3" w:rsidRDefault="00973E84" w:rsidP="00973E84">
            <w:pPr>
              <w:pStyle w:val="pqiTabBody"/>
            </w:pPr>
            <w:r w:rsidRPr="00CD5AB3">
              <w:t>an..35</w:t>
            </w:r>
          </w:p>
        </w:tc>
      </w:tr>
      <w:tr w:rsidR="00973E84" w:rsidRPr="00CD5AB3" w14:paraId="61883034" w14:textId="77777777" w:rsidTr="001F5559">
        <w:tc>
          <w:tcPr>
            <w:tcW w:w="392" w:type="dxa"/>
          </w:tcPr>
          <w:p w14:paraId="245595DB" w14:textId="77777777" w:rsidR="00973E84" w:rsidRPr="00CD5AB3" w:rsidRDefault="00973E84" w:rsidP="00973E84">
            <w:pPr>
              <w:pStyle w:val="pqiTabBody"/>
              <w:rPr>
                <w:b/>
              </w:rPr>
            </w:pPr>
          </w:p>
        </w:tc>
        <w:tc>
          <w:tcPr>
            <w:tcW w:w="539" w:type="dxa"/>
          </w:tcPr>
          <w:p w14:paraId="0262BF97" w14:textId="77777777" w:rsidR="00973E84" w:rsidRPr="00CD5AB3" w:rsidRDefault="00973E84" w:rsidP="00973E84">
            <w:pPr>
              <w:pStyle w:val="pqiTabBody"/>
              <w:rPr>
                <w:i/>
              </w:rPr>
            </w:pPr>
            <w:r w:rsidRPr="00CD5AB3">
              <w:rPr>
                <w:i/>
              </w:rPr>
              <w:t>c</w:t>
            </w:r>
          </w:p>
        </w:tc>
        <w:tc>
          <w:tcPr>
            <w:tcW w:w="4563" w:type="dxa"/>
          </w:tcPr>
          <w:p w14:paraId="215CACD8" w14:textId="77777777" w:rsidR="00973E84" w:rsidRPr="00CD5AB3" w:rsidRDefault="00973E84" w:rsidP="00973E84">
            <w:pPr>
              <w:pStyle w:val="pqiTabBody"/>
            </w:pPr>
            <w:r w:rsidRPr="00CD5AB3">
              <w:t>Dodatkowe informacje</w:t>
            </w:r>
          </w:p>
          <w:p w14:paraId="7B5F9BA8" w14:textId="77777777" w:rsidR="00973E84" w:rsidRPr="00CD5AB3" w:rsidRDefault="00973E84" w:rsidP="00973E84">
            <w:pPr>
              <w:pStyle w:val="pqiTabBody"/>
            </w:pPr>
            <w:r w:rsidRPr="00CD5AB3">
              <w:rPr>
                <w:rFonts w:ascii="Courier New" w:hAnsi="Courier New" w:cs="Courier New"/>
                <w:noProof/>
                <w:color w:val="0000FF"/>
              </w:rPr>
              <w:t>ComplementaryInformation</w:t>
            </w:r>
          </w:p>
        </w:tc>
        <w:tc>
          <w:tcPr>
            <w:tcW w:w="761" w:type="dxa"/>
          </w:tcPr>
          <w:p w14:paraId="1DE36DED" w14:textId="77777777" w:rsidR="00973E84" w:rsidRPr="00CD5AB3" w:rsidRDefault="00973E84" w:rsidP="00973E84">
            <w:pPr>
              <w:pStyle w:val="pqiTabBody"/>
            </w:pPr>
            <w:r w:rsidRPr="00CD5AB3">
              <w:t>O</w:t>
            </w:r>
          </w:p>
        </w:tc>
        <w:tc>
          <w:tcPr>
            <w:tcW w:w="2690" w:type="dxa"/>
          </w:tcPr>
          <w:p w14:paraId="38FCD42C" w14:textId="77777777" w:rsidR="00973E84" w:rsidRPr="00CD5AB3" w:rsidRDefault="00973E84" w:rsidP="00973E84">
            <w:pPr>
              <w:pStyle w:val="pqiTabBody"/>
            </w:pPr>
          </w:p>
        </w:tc>
        <w:tc>
          <w:tcPr>
            <w:tcW w:w="3212" w:type="dxa"/>
          </w:tcPr>
          <w:p w14:paraId="566462DE" w14:textId="77777777" w:rsidR="00973E84" w:rsidRPr="00CD5AB3" w:rsidRDefault="00973E84" w:rsidP="00973E84">
            <w:pPr>
              <w:pStyle w:val="pqiTabBody"/>
            </w:pPr>
            <w:r w:rsidRPr="00CD5AB3">
              <w:t>Należy podać wszelkie dodatkowe informacje dotyczące transportu, np. dane kolejnych przewoźników, informacje dotyczące kolejnych jednostek transportowych.</w:t>
            </w:r>
          </w:p>
        </w:tc>
        <w:tc>
          <w:tcPr>
            <w:tcW w:w="1609" w:type="dxa"/>
          </w:tcPr>
          <w:p w14:paraId="6431B20B" w14:textId="77777777" w:rsidR="00973E84" w:rsidRPr="00CD5AB3" w:rsidRDefault="00973E84" w:rsidP="00973E84">
            <w:pPr>
              <w:pStyle w:val="pqiTabBody"/>
            </w:pPr>
            <w:r w:rsidRPr="00CD5AB3">
              <w:t>an..350</w:t>
            </w:r>
          </w:p>
        </w:tc>
      </w:tr>
      <w:tr w:rsidR="00973E84" w:rsidRPr="00CD5AB3" w14:paraId="17CB6387" w14:textId="77777777" w:rsidTr="0029674E">
        <w:tc>
          <w:tcPr>
            <w:tcW w:w="931" w:type="dxa"/>
            <w:gridSpan w:val="2"/>
          </w:tcPr>
          <w:p w14:paraId="40AE1D6C" w14:textId="77777777" w:rsidR="00973E84" w:rsidRPr="00CD5AB3" w:rsidRDefault="00973E84" w:rsidP="00973E84">
            <w:pPr>
              <w:pStyle w:val="pqiTabBody"/>
              <w:rPr>
                <w:i/>
              </w:rPr>
            </w:pPr>
          </w:p>
        </w:tc>
        <w:tc>
          <w:tcPr>
            <w:tcW w:w="4563" w:type="dxa"/>
          </w:tcPr>
          <w:p w14:paraId="72AB8C9A" w14:textId="77777777" w:rsidR="00973E84" w:rsidRPr="00CD5AB3" w:rsidRDefault="00973E84" w:rsidP="00973E84">
            <w:pPr>
              <w:pStyle w:val="pqiTabBody"/>
            </w:pPr>
            <w:r w:rsidRPr="00CD5AB3">
              <w:t xml:space="preserve">JĘZYK ELEMENTU </w:t>
            </w:r>
          </w:p>
          <w:p w14:paraId="3A3DDE04" w14:textId="77777777" w:rsidR="00973E84" w:rsidRPr="00CD5AB3" w:rsidRDefault="00973E84" w:rsidP="00973E84">
            <w:pPr>
              <w:pStyle w:val="pqiTabBody"/>
            </w:pPr>
            <w:r w:rsidRPr="00CD5AB3">
              <w:rPr>
                <w:rFonts w:ascii="Courier New" w:hAnsi="Courier New" w:cs="Courier New"/>
                <w:noProof/>
                <w:color w:val="0000FF"/>
              </w:rPr>
              <w:t>@language</w:t>
            </w:r>
          </w:p>
        </w:tc>
        <w:tc>
          <w:tcPr>
            <w:tcW w:w="761" w:type="dxa"/>
          </w:tcPr>
          <w:p w14:paraId="727B12D8" w14:textId="77777777" w:rsidR="00973E84" w:rsidRPr="00CD5AB3" w:rsidRDefault="00973E84" w:rsidP="00973E84">
            <w:pPr>
              <w:pStyle w:val="pqiTabBody"/>
            </w:pPr>
            <w:r w:rsidRPr="00CD5AB3">
              <w:t>O</w:t>
            </w:r>
          </w:p>
        </w:tc>
        <w:tc>
          <w:tcPr>
            <w:tcW w:w="2690" w:type="dxa"/>
          </w:tcPr>
          <w:p w14:paraId="768EEF09" w14:textId="77777777" w:rsidR="00973E84" w:rsidRPr="00CD5AB3" w:rsidRDefault="00973E84" w:rsidP="00973E84">
            <w:pPr>
              <w:pStyle w:val="pqiTabBody"/>
            </w:pPr>
            <w:r w:rsidRPr="00CD5AB3">
              <w:t>„R”, jeżeli stosuje się pole tekstowe 10c.</w:t>
            </w:r>
          </w:p>
        </w:tc>
        <w:tc>
          <w:tcPr>
            <w:tcW w:w="3212" w:type="dxa"/>
          </w:tcPr>
          <w:p w14:paraId="64753529" w14:textId="77777777" w:rsidR="00973E84" w:rsidRPr="00CD5AB3" w:rsidRDefault="00973E84" w:rsidP="00973E84">
            <w:pPr>
              <w:pStyle w:val="pqiTabBody"/>
            </w:pPr>
            <w:r w:rsidRPr="00CD5AB3">
              <w:t>Atrybut.</w:t>
            </w:r>
          </w:p>
          <w:p w14:paraId="7F8560B3" w14:textId="77777777" w:rsidR="00973E84" w:rsidRPr="00CD5AB3" w:rsidRDefault="00973E84" w:rsidP="00973E84">
            <w:pPr>
              <w:pStyle w:val="pqiTabBody"/>
            </w:pPr>
            <w:r w:rsidRPr="00CD5AB3">
              <w:t>Wartość ze słownika „Kody języka (Language codes)”.</w:t>
            </w:r>
          </w:p>
        </w:tc>
        <w:tc>
          <w:tcPr>
            <w:tcW w:w="1609" w:type="dxa"/>
          </w:tcPr>
          <w:p w14:paraId="3ADBA811" w14:textId="77777777" w:rsidR="00973E84" w:rsidRPr="00CD5AB3" w:rsidRDefault="00973E84" w:rsidP="00973E84">
            <w:pPr>
              <w:pStyle w:val="pqiTabBody"/>
            </w:pPr>
            <w:r w:rsidRPr="00CD5AB3">
              <w:t>a2</w:t>
            </w:r>
          </w:p>
        </w:tc>
      </w:tr>
      <w:tr w:rsidR="00973E84" w:rsidRPr="00CD5AB3" w14:paraId="3ACAEC27" w14:textId="77777777" w:rsidTr="0029674E">
        <w:tc>
          <w:tcPr>
            <w:tcW w:w="931" w:type="dxa"/>
            <w:gridSpan w:val="2"/>
          </w:tcPr>
          <w:p w14:paraId="70B5F33A" w14:textId="65506234" w:rsidR="00973E84" w:rsidRPr="00CD5AB3" w:rsidRDefault="00973E84" w:rsidP="00973E84">
            <w:pPr>
              <w:pStyle w:val="pqiTabHead"/>
              <w:rPr>
                <w:i/>
              </w:rPr>
            </w:pPr>
            <w:r w:rsidRPr="00CD5AB3">
              <w:t>10</w:t>
            </w:r>
          </w:p>
        </w:tc>
        <w:tc>
          <w:tcPr>
            <w:tcW w:w="4563" w:type="dxa"/>
          </w:tcPr>
          <w:p w14:paraId="0F40F953" w14:textId="77777777" w:rsidR="00973E84" w:rsidRPr="00CD5AB3" w:rsidRDefault="00973E84" w:rsidP="00973E84">
            <w:pPr>
              <w:pStyle w:val="pqiTabHead"/>
            </w:pPr>
            <w:r w:rsidRPr="00CD5AB3">
              <w:t>e-DD Wyroby</w:t>
            </w:r>
          </w:p>
          <w:p w14:paraId="4AA9A55E" w14:textId="77777777" w:rsidR="00973E84" w:rsidRPr="00CD5AB3" w:rsidRDefault="00973E84" w:rsidP="00973E84">
            <w:pPr>
              <w:pStyle w:val="pqiTabHead"/>
              <w:rPr>
                <w:rFonts w:ascii="Courier New" w:hAnsi="Courier New" w:cs="Courier New"/>
                <w:noProof/>
                <w:color w:val="0000FF"/>
              </w:rPr>
            </w:pPr>
            <w:r w:rsidRPr="00CD5AB3">
              <w:rPr>
                <w:rFonts w:ascii="Courier New" w:hAnsi="Courier New" w:cs="Courier New"/>
                <w:noProof/>
                <w:color w:val="0000FF"/>
              </w:rPr>
              <w:t>BodyEDD</w:t>
            </w:r>
          </w:p>
        </w:tc>
        <w:tc>
          <w:tcPr>
            <w:tcW w:w="761" w:type="dxa"/>
          </w:tcPr>
          <w:p w14:paraId="6939D42C" w14:textId="77777777" w:rsidR="00973E84" w:rsidRPr="00CD5AB3" w:rsidRDefault="00973E84" w:rsidP="00973E84">
            <w:pPr>
              <w:pStyle w:val="pqiTabHead"/>
            </w:pPr>
            <w:r w:rsidRPr="00CD5AB3">
              <w:t>R</w:t>
            </w:r>
          </w:p>
        </w:tc>
        <w:tc>
          <w:tcPr>
            <w:tcW w:w="2690" w:type="dxa"/>
          </w:tcPr>
          <w:p w14:paraId="6A8D91B2" w14:textId="16B5E63F" w:rsidR="00973E84" w:rsidRPr="00CD5AB3" w:rsidRDefault="00973E84" w:rsidP="00973E84">
            <w:pPr>
              <w:pStyle w:val="pqiTabHead"/>
            </w:pPr>
            <w:r w:rsidRPr="00CD5AB3">
              <w:t>Sekcja występuje jednokrotnie</w:t>
            </w:r>
          </w:p>
        </w:tc>
        <w:tc>
          <w:tcPr>
            <w:tcW w:w="3212" w:type="dxa"/>
          </w:tcPr>
          <w:p w14:paraId="541B4137" w14:textId="7533D79A" w:rsidR="00973E84" w:rsidRPr="00CD5AB3" w:rsidRDefault="00973E84" w:rsidP="00973E84">
            <w:pPr>
              <w:pStyle w:val="pqiTabHead"/>
            </w:pPr>
          </w:p>
        </w:tc>
        <w:tc>
          <w:tcPr>
            <w:tcW w:w="1609" w:type="dxa"/>
          </w:tcPr>
          <w:p w14:paraId="34A1B5DF" w14:textId="4435C635" w:rsidR="00973E84" w:rsidRPr="00CD5AB3" w:rsidRDefault="00973E84" w:rsidP="00973E84">
            <w:pPr>
              <w:pStyle w:val="pqiTabHead"/>
            </w:pPr>
            <w:r w:rsidRPr="00CD5AB3">
              <w:t>1x</w:t>
            </w:r>
          </w:p>
        </w:tc>
      </w:tr>
      <w:tr w:rsidR="00973E84" w:rsidRPr="00CD5AB3" w14:paraId="1118A90F" w14:textId="77777777" w:rsidTr="001F5559">
        <w:tc>
          <w:tcPr>
            <w:tcW w:w="392" w:type="dxa"/>
          </w:tcPr>
          <w:p w14:paraId="15D25A3B" w14:textId="77777777" w:rsidR="00973E84" w:rsidRPr="00CD5AB3" w:rsidRDefault="00973E84" w:rsidP="00973E84">
            <w:pPr>
              <w:pStyle w:val="pqiTabBody"/>
              <w:rPr>
                <w:b/>
              </w:rPr>
            </w:pPr>
          </w:p>
        </w:tc>
        <w:tc>
          <w:tcPr>
            <w:tcW w:w="539" w:type="dxa"/>
          </w:tcPr>
          <w:p w14:paraId="41DC368A" w14:textId="77777777" w:rsidR="00973E84" w:rsidRPr="00CD5AB3" w:rsidRDefault="00973E84" w:rsidP="00973E84">
            <w:pPr>
              <w:pStyle w:val="pqiTabBody"/>
              <w:rPr>
                <w:i/>
              </w:rPr>
            </w:pPr>
            <w:r w:rsidRPr="00CD5AB3">
              <w:rPr>
                <w:i/>
              </w:rPr>
              <w:t>a</w:t>
            </w:r>
          </w:p>
        </w:tc>
        <w:tc>
          <w:tcPr>
            <w:tcW w:w="4563" w:type="dxa"/>
          </w:tcPr>
          <w:p w14:paraId="3825334F" w14:textId="77777777" w:rsidR="00973E84" w:rsidRPr="00CD5AB3" w:rsidRDefault="00973E84" w:rsidP="00973E84">
            <w:pPr>
              <w:pStyle w:val="pqiTabBody"/>
            </w:pPr>
            <w:r w:rsidRPr="00CD5AB3">
              <w:t>Numer identyfikacyjny pozycji towarowej</w:t>
            </w:r>
          </w:p>
          <w:p w14:paraId="062E3C1D" w14:textId="77777777" w:rsidR="00973E84" w:rsidRPr="00CD5AB3" w:rsidRDefault="00973E84" w:rsidP="00973E84">
            <w:pPr>
              <w:pStyle w:val="pqiTabBody"/>
            </w:pPr>
            <w:r w:rsidRPr="00CD5AB3">
              <w:rPr>
                <w:rFonts w:ascii="Courier New" w:hAnsi="Courier New" w:cs="Courier New"/>
                <w:noProof/>
                <w:color w:val="0000FF"/>
              </w:rPr>
              <w:t>BodyRecordUniqueReference</w:t>
            </w:r>
          </w:p>
        </w:tc>
        <w:tc>
          <w:tcPr>
            <w:tcW w:w="761" w:type="dxa"/>
          </w:tcPr>
          <w:p w14:paraId="36C4D2EB" w14:textId="77777777" w:rsidR="00973E84" w:rsidRPr="00CD5AB3" w:rsidRDefault="00973E84" w:rsidP="00973E84">
            <w:pPr>
              <w:pStyle w:val="pqiTabBody"/>
            </w:pPr>
            <w:r w:rsidRPr="00CD5AB3">
              <w:t>R</w:t>
            </w:r>
          </w:p>
        </w:tc>
        <w:tc>
          <w:tcPr>
            <w:tcW w:w="2690" w:type="dxa"/>
          </w:tcPr>
          <w:p w14:paraId="37DC458F" w14:textId="77777777" w:rsidR="00973E84" w:rsidRPr="00CD5AB3" w:rsidRDefault="00973E84" w:rsidP="00973E84">
            <w:pPr>
              <w:pStyle w:val="pqiTabBody"/>
            </w:pPr>
            <w:r w:rsidRPr="00CD5AB3">
              <w:t>Wartość musi być większa od zera.</w:t>
            </w:r>
          </w:p>
        </w:tc>
        <w:tc>
          <w:tcPr>
            <w:tcW w:w="3212" w:type="dxa"/>
          </w:tcPr>
          <w:p w14:paraId="18653DAB" w14:textId="77777777" w:rsidR="00973E84" w:rsidRPr="00CD5AB3" w:rsidRDefault="00973E84" w:rsidP="00973E84">
            <w:pPr>
              <w:pStyle w:val="pqiTabBody"/>
            </w:pPr>
            <w:r w:rsidRPr="00CD5AB3">
              <w:t>Należy podać niepowtarzalny numer porządkowy, zaczynając od 1</w:t>
            </w:r>
          </w:p>
        </w:tc>
        <w:tc>
          <w:tcPr>
            <w:tcW w:w="1609" w:type="dxa"/>
          </w:tcPr>
          <w:p w14:paraId="7EFB7DDE" w14:textId="77777777" w:rsidR="00973E84" w:rsidRPr="00CD5AB3" w:rsidRDefault="00973E84" w:rsidP="00973E84">
            <w:pPr>
              <w:pStyle w:val="pqiTabBody"/>
            </w:pPr>
            <w:r w:rsidRPr="00CD5AB3">
              <w:t>n..3</w:t>
            </w:r>
          </w:p>
        </w:tc>
      </w:tr>
      <w:tr w:rsidR="00973E84" w:rsidRPr="00CD5AB3" w14:paraId="2F224015" w14:textId="77777777" w:rsidTr="001F5559">
        <w:tc>
          <w:tcPr>
            <w:tcW w:w="392" w:type="dxa"/>
          </w:tcPr>
          <w:p w14:paraId="7A1A5E37" w14:textId="77777777" w:rsidR="00973E84" w:rsidRPr="00CD5AB3" w:rsidRDefault="00973E84" w:rsidP="00973E84">
            <w:pPr>
              <w:pStyle w:val="pqiTabBody"/>
              <w:rPr>
                <w:b/>
              </w:rPr>
            </w:pPr>
          </w:p>
        </w:tc>
        <w:tc>
          <w:tcPr>
            <w:tcW w:w="539" w:type="dxa"/>
          </w:tcPr>
          <w:p w14:paraId="609D65E8" w14:textId="77777777" w:rsidR="00973E84" w:rsidRPr="00CD5AB3" w:rsidRDefault="00973E84" w:rsidP="00973E84">
            <w:pPr>
              <w:pStyle w:val="pqiTabBody"/>
              <w:rPr>
                <w:i/>
              </w:rPr>
            </w:pPr>
            <w:r w:rsidRPr="00CD5AB3">
              <w:rPr>
                <w:i/>
              </w:rPr>
              <w:t>b</w:t>
            </w:r>
          </w:p>
        </w:tc>
        <w:tc>
          <w:tcPr>
            <w:tcW w:w="4563" w:type="dxa"/>
          </w:tcPr>
          <w:p w14:paraId="115B4DED" w14:textId="77777777" w:rsidR="00973E84" w:rsidRPr="00CD5AB3" w:rsidRDefault="00973E84" w:rsidP="00973E84">
            <w:pPr>
              <w:pStyle w:val="pqiTabBody"/>
            </w:pPr>
            <w:r w:rsidRPr="00CD5AB3">
              <w:t>Kod wyrobu akcyzowego</w:t>
            </w:r>
          </w:p>
          <w:p w14:paraId="76C92C00" w14:textId="77777777" w:rsidR="00973E84" w:rsidRPr="00CD5AB3" w:rsidRDefault="00973E84" w:rsidP="00973E84">
            <w:pPr>
              <w:pStyle w:val="pqiTabBody"/>
            </w:pPr>
            <w:r w:rsidRPr="00CD5AB3">
              <w:rPr>
                <w:rFonts w:ascii="Courier New" w:hAnsi="Courier New" w:cs="Courier New"/>
                <w:noProof/>
                <w:color w:val="0000FF"/>
              </w:rPr>
              <w:t>ExciseProductCode</w:t>
            </w:r>
          </w:p>
        </w:tc>
        <w:tc>
          <w:tcPr>
            <w:tcW w:w="761" w:type="dxa"/>
          </w:tcPr>
          <w:p w14:paraId="1EA9F0F7" w14:textId="77777777" w:rsidR="00973E84" w:rsidRPr="00CD5AB3" w:rsidRDefault="00973E84" w:rsidP="00973E84">
            <w:pPr>
              <w:pStyle w:val="pqiTabBody"/>
            </w:pPr>
            <w:r w:rsidRPr="00CD5AB3">
              <w:t>R</w:t>
            </w:r>
          </w:p>
        </w:tc>
        <w:tc>
          <w:tcPr>
            <w:tcW w:w="2690" w:type="dxa"/>
          </w:tcPr>
          <w:p w14:paraId="788DFC08" w14:textId="77777777" w:rsidR="00973E84" w:rsidRPr="00CD5AB3" w:rsidRDefault="00973E84" w:rsidP="00973E84">
            <w:pPr>
              <w:pStyle w:val="pqiTabBody"/>
            </w:pPr>
          </w:p>
        </w:tc>
        <w:tc>
          <w:tcPr>
            <w:tcW w:w="3212" w:type="dxa"/>
          </w:tcPr>
          <w:p w14:paraId="7A0AC9F8" w14:textId="77777777" w:rsidR="00973E84" w:rsidRPr="00CD5AB3" w:rsidRDefault="00973E84" w:rsidP="00973E84">
            <w:pPr>
              <w:rPr>
                <w:lang w:eastAsia="en-GB"/>
              </w:rPr>
            </w:pPr>
            <w:r w:rsidRPr="00CD5AB3">
              <w:rPr>
                <w:lang w:eastAsia="en-GB"/>
              </w:rPr>
              <w:t>Wartość ze słownika „</w:t>
            </w:r>
            <w:r w:rsidRPr="00CD5AB3">
              <w:t>Wyroby akcyzowe (Excise products)</w:t>
            </w:r>
            <w:r w:rsidRPr="00CD5AB3">
              <w:rPr>
                <w:lang w:eastAsia="en-GB"/>
              </w:rPr>
              <w:t>”.</w:t>
            </w:r>
          </w:p>
        </w:tc>
        <w:tc>
          <w:tcPr>
            <w:tcW w:w="1609" w:type="dxa"/>
          </w:tcPr>
          <w:p w14:paraId="0AF33418" w14:textId="77777777" w:rsidR="00973E84" w:rsidRPr="00CD5AB3" w:rsidRDefault="00973E84" w:rsidP="00973E84">
            <w:pPr>
              <w:pStyle w:val="pqiTabBody"/>
            </w:pPr>
            <w:r w:rsidRPr="00CD5AB3">
              <w:t>an4</w:t>
            </w:r>
          </w:p>
        </w:tc>
      </w:tr>
      <w:tr w:rsidR="00973E84" w:rsidRPr="00CD5AB3" w14:paraId="0A18E1E1" w14:textId="77777777" w:rsidTr="001F5559">
        <w:tc>
          <w:tcPr>
            <w:tcW w:w="392" w:type="dxa"/>
          </w:tcPr>
          <w:p w14:paraId="5001246B" w14:textId="77777777" w:rsidR="00973E84" w:rsidRPr="00CD5AB3" w:rsidRDefault="00973E84" w:rsidP="00973E84">
            <w:pPr>
              <w:pStyle w:val="pqiTabBody"/>
              <w:rPr>
                <w:b/>
              </w:rPr>
            </w:pPr>
          </w:p>
        </w:tc>
        <w:tc>
          <w:tcPr>
            <w:tcW w:w="539" w:type="dxa"/>
          </w:tcPr>
          <w:p w14:paraId="56DEFEF3" w14:textId="77777777" w:rsidR="00973E84" w:rsidRPr="00CD5AB3" w:rsidRDefault="00973E84" w:rsidP="00973E84">
            <w:pPr>
              <w:pStyle w:val="pqiTabBody"/>
              <w:rPr>
                <w:i/>
              </w:rPr>
            </w:pPr>
            <w:r w:rsidRPr="00CD5AB3">
              <w:rPr>
                <w:i/>
              </w:rPr>
              <w:t>c</w:t>
            </w:r>
          </w:p>
        </w:tc>
        <w:tc>
          <w:tcPr>
            <w:tcW w:w="4563" w:type="dxa"/>
          </w:tcPr>
          <w:p w14:paraId="43E7A790" w14:textId="77777777" w:rsidR="00973E84" w:rsidRPr="00CD5AB3" w:rsidRDefault="00973E84" w:rsidP="00973E84">
            <w:pPr>
              <w:pStyle w:val="pqiTabBody"/>
            </w:pPr>
            <w:r w:rsidRPr="00CD5AB3">
              <w:t>Kod CN</w:t>
            </w:r>
          </w:p>
          <w:p w14:paraId="29141FBF" w14:textId="77777777" w:rsidR="00973E84" w:rsidRPr="00CD5AB3" w:rsidRDefault="00973E84" w:rsidP="00973E84">
            <w:pPr>
              <w:pStyle w:val="pqiTabBody"/>
            </w:pPr>
            <w:r w:rsidRPr="00CD5AB3">
              <w:rPr>
                <w:rFonts w:ascii="Courier New" w:hAnsi="Courier New" w:cs="Courier New"/>
                <w:noProof/>
                <w:color w:val="0000FF"/>
              </w:rPr>
              <w:t>CnCode</w:t>
            </w:r>
          </w:p>
        </w:tc>
        <w:tc>
          <w:tcPr>
            <w:tcW w:w="761" w:type="dxa"/>
          </w:tcPr>
          <w:p w14:paraId="0412B377" w14:textId="77777777" w:rsidR="00973E84" w:rsidRPr="00CD5AB3" w:rsidRDefault="00973E84" w:rsidP="00973E84">
            <w:pPr>
              <w:pStyle w:val="pqiTabBody"/>
            </w:pPr>
            <w:r w:rsidRPr="00CD5AB3">
              <w:t>R</w:t>
            </w:r>
          </w:p>
        </w:tc>
        <w:tc>
          <w:tcPr>
            <w:tcW w:w="2690" w:type="dxa"/>
          </w:tcPr>
          <w:p w14:paraId="5C7B7DDF" w14:textId="77777777" w:rsidR="00973E84" w:rsidRPr="00CD5AB3" w:rsidRDefault="00973E84" w:rsidP="00973E84">
            <w:pPr>
              <w:pStyle w:val="pqiTabBody"/>
            </w:pPr>
            <w:r w:rsidRPr="00CD5AB3">
              <w:t>Wartość musi być większa od zera.</w:t>
            </w:r>
          </w:p>
        </w:tc>
        <w:tc>
          <w:tcPr>
            <w:tcW w:w="3212" w:type="dxa"/>
          </w:tcPr>
          <w:p w14:paraId="0898C336" w14:textId="77777777" w:rsidR="00973E84" w:rsidRPr="00CD5AB3" w:rsidRDefault="00973E84" w:rsidP="00973E84">
            <w:pPr>
              <w:pStyle w:val="pqiTabBody"/>
              <w:rPr>
                <w:lang w:eastAsia="en-GB"/>
              </w:rPr>
            </w:pPr>
            <w:r w:rsidRPr="00CD5AB3">
              <w:rPr>
                <w:lang w:eastAsia="en-GB"/>
              </w:rPr>
              <w:t>Wartość ze słownika „</w:t>
            </w:r>
            <w:r w:rsidRPr="00CD5AB3">
              <w:t>Kody CN (CN Codes)</w:t>
            </w:r>
            <w:r w:rsidRPr="00CD5AB3">
              <w:rPr>
                <w:lang w:eastAsia="en-GB"/>
              </w:rPr>
              <w:t>”.</w:t>
            </w:r>
          </w:p>
        </w:tc>
        <w:tc>
          <w:tcPr>
            <w:tcW w:w="1609" w:type="dxa"/>
          </w:tcPr>
          <w:p w14:paraId="67859102" w14:textId="77777777" w:rsidR="00973E84" w:rsidRPr="00CD5AB3" w:rsidRDefault="00973E84" w:rsidP="00973E84">
            <w:pPr>
              <w:pStyle w:val="pqiTabBody"/>
            </w:pPr>
            <w:r w:rsidRPr="00CD5AB3">
              <w:t>n8</w:t>
            </w:r>
          </w:p>
        </w:tc>
      </w:tr>
      <w:tr w:rsidR="00973E84" w:rsidRPr="00CD5AB3" w14:paraId="160C1C7C" w14:textId="77777777" w:rsidTr="001F5559">
        <w:tc>
          <w:tcPr>
            <w:tcW w:w="392" w:type="dxa"/>
          </w:tcPr>
          <w:p w14:paraId="779E3AA5" w14:textId="77777777" w:rsidR="00973E84" w:rsidRPr="00CD5AB3" w:rsidRDefault="00973E84" w:rsidP="00973E84">
            <w:pPr>
              <w:pStyle w:val="pqiTabBody"/>
              <w:rPr>
                <w:b/>
              </w:rPr>
            </w:pPr>
          </w:p>
        </w:tc>
        <w:tc>
          <w:tcPr>
            <w:tcW w:w="539" w:type="dxa"/>
          </w:tcPr>
          <w:p w14:paraId="0C3CB7D7" w14:textId="77777777" w:rsidR="00973E84" w:rsidRPr="00CD5AB3" w:rsidRDefault="00973E84" w:rsidP="00973E84">
            <w:pPr>
              <w:pStyle w:val="pqiTabBody"/>
              <w:rPr>
                <w:i/>
              </w:rPr>
            </w:pPr>
            <w:r w:rsidRPr="00CD5AB3">
              <w:rPr>
                <w:i/>
              </w:rPr>
              <w:t>d</w:t>
            </w:r>
          </w:p>
        </w:tc>
        <w:tc>
          <w:tcPr>
            <w:tcW w:w="4563" w:type="dxa"/>
          </w:tcPr>
          <w:p w14:paraId="10657C2A" w14:textId="77777777" w:rsidR="00973E84" w:rsidRPr="00CD5AB3" w:rsidRDefault="00973E84" w:rsidP="00973E84">
            <w:pPr>
              <w:pStyle w:val="pqiTabBody"/>
            </w:pPr>
            <w:r w:rsidRPr="00CD5AB3">
              <w:t>Ilość</w:t>
            </w:r>
          </w:p>
          <w:p w14:paraId="20590E8F" w14:textId="77777777" w:rsidR="00973E84" w:rsidRPr="00CD5AB3" w:rsidRDefault="00973E84" w:rsidP="00973E84">
            <w:pPr>
              <w:pStyle w:val="pqiTabBody"/>
            </w:pPr>
            <w:r w:rsidRPr="00CD5AB3">
              <w:rPr>
                <w:rFonts w:ascii="Courier New" w:hAnsi="Courier New" w:cs="Courier New"/>
                <w:noProof/>
                <w:color w:val="0000FF"/>
              </w:rPr>
              <w:t>Quantity</w:t>
            </w:r>
          </w:p>
        </w:tc>
        <w:tc>
          <w:tcPr>
            <w:tcW w:w="761" w:type="dxa"/>
          </w:tcPr>
          <w:p w14:paraId="13903960" w14:textId="77777777" w:rsidR="00973E84" w:rsidRPr="00CD5AB3" w:rsidRDefault="00973E84" w:rsidP="00973E84">
            <w:pPr>
              <w:pStyle w:val="pqiTabBody"/>
            </w:pPr>
            <w:r w:rsidRPr="00CD5AB3">
              <w:t>R</w:t>
            </w:r>
          </w:p>
        </w:tc>
        <w:tc>
          <w:tcPr>
            <w:tcW w:w="2690" w:type="dxa"/>
          </w:tcPr>
          <w:p w14:paraId="1EF5DEE9" w14:textId="77777777" w:rsidR="00973E84" w:rsidRPr="00CD5AB3" w:rsidRDefault="00973E84" w:rsidP="00973E84">
            <w:pPr>
              <w:pStyle w:val="pqiTabBody"/>
            </w:pPr>
            <w:r w:rsidRPr="00CD5AB3">
              <w:t>Wartość musi być większa od zera.</w:t>
            </w:r>
          </w:p>
        </w:tc>
        <w:tc>
          <w:tcPr>
            <w:tcW w:w="3212" w:type="dxa"/>
          </w:tcPr>
          <w:p w14:paraId="59754B9D" w14:textId="77777777" w:rsidR="00973E84" w:rsidRPr="00CD5AB3" w:rsidRDefault="00973E84" w:rsidP="00973E84">
            <w:pPr>
              <w:pStyle w:val="pqiTabBody"/>
            </w:pPr>
            <w:r w:rsidRPr="00CD5AB3">
              <w:t xml:space="preserve">Należy podać ilość (wyrażoną w jednostce miary powiązanej z kodem wyrobu – zob. wartości </w:t>
            </w:r>
            <w:r w:rsidRPr="00CD5AB3">
              <w:lastRenderedPageBreak/>
              <w:t>słownika „Jednostki miary (Units of measure)").</w:t>
            </w:r>
          </w:p>
          <w:p w14:paraId="03E29E01" w14:textId="77777777" w:rsidR="00973E84" w:rsidRPr="00CD5AB3" w:rsidRDefault="00973E84" w:rsidP="00973E84">
            <w:pPr>
              <w:pStyle w:val="pqiTabBody"/>
            </w:pPr>
          </w:p>
        </w:tc>
        <w:tc>
          <w:tcPr>
            <w:tcW w:w="1609" w:type="dxa"/>
          </w:tcPr>
          <w:p w14:paraId="27D44948" w14:textId="77777777" w:rsidR="00973E84" w:rsidRPr="00CD5AB3" w:rsidRDefault="00973E84" w:rsidP="00973E84">
            <w:pPr>
              <w:pStyle w:val="pqiTabBody"/>
            </w:pPr>
            <w:r w:rsidRPr="00CD5AB3">
              <w:lastRenderedPageBreak/>
              <w:t>n..15,3</w:t>
            </w:r>
          </w:p>
        </w:tc>
      </w:tr>
      <w:tr w:rsidR="00973E84" w:rsidRPr="00CD5AB3" w14:paraId="0F385DCC" w14:textId="77777777" w:rsidTr="001F5559">
        <w:tc>
          <w:tcPr>
            <w:tcW w:w="392" w:type="dxa"/>
          </w:tcPr>
          <w:p w14:paraId="69AD85E7" w14:textId="77777777" w:rsidR="00973E84" w:rsidRPr="00CD5AB3" w:rsidRDefault="00973E84" w:rsidP="00973E84">
            <w:pPr>
              <w:pStyle w:val="pqiTabBody"/>
              <w:rPr>
                <w:b/>
              </w:rPr>
            </w:pPr>
          </w:p>
        </w:tc>
        <w:tc>
          <w:tcPr>
            <w:tcW w:w="539" w:type="dxa"/>
          </w:tcPr>
          <w:p w14:paraId="40F6EC59" w14:textId="77777777" w:rsidR="00973E84" w:rsidRPr="00CD5AB3" w:rsidRDefault="00973E84" w:rsidP="00973E84">
            <w:pPr>
              <w:pStyle w:val="pqiTabBody"/>
              <w:rPr>
                <w:i/>
              </w:rPr>
            </w:pPr>
            <w:r w:rsidRPr="00CD5AB3">
              <w:rPr>
                <w:i/>
              </w:rPr>
              <w:t>e</w:t>
            </w:r>
          </w:p>
        </w:tc>
        <w:tc>
          <w:tcPr>
            <w:tcW w:w="4563" w:type="dxa"/>
          </w:tcPr>
          <w:p w14:paraId="5BD5EEB8" w14:textId="77777777" w:rsidR="00973E84" w:rsidRPr="00CD5AB3" w:rsidRDefault="00973E84" w:rsidP="00973E84">
            <w:pPr>
              <w:pStyle w:val="pqiTabBody"/>
            </w:pPr>
            <w:r w:rsidRPr="00CD5AB3">
              <w:t>Masa brutto</w:t>
            </w:r>
          </w:p>
          <w:p w14:paraId="3933E143" w14:textId="77777777" w:rsidR="00973E84" w:rsidRPr="00CD5AB3" w:rsidRDefault="00973E84" w:rsidP="00973E84">
            <w:pPr>
              <w:pStyle w:val="pqiTabBody"/>
            </w:pPr>
            <w:r w:rsidRPr="00CD5AB3">
              <w:rPr>
                <w:rFonts w:ascii="Courier New" w:hAnsi="Courier New" w:cs="Courier New"/>
                <w:noProof/>
                <w:color w:val="0000FF"/>
              </w:rPr>
              <w:t>GrossWeight</w:t>
            </w:r>
          </w:p>
        </w:tc>
        <w:tc>
          <w:tcPr>
            <w:tcW w:w="761" w:type="dxa"/>
          </w:tcPr>
          <w:p w14:paraId="165587B5" w14:textId="77777777" w:rsidR="00973E84" w:rsidRPr="00CD5AB3" w:rsidRDefault="00973E84" w:rsidP="00973E84">
            <w:pPr>
              <w:pStyle w:val="pqiTabBody"/>
            </w:pPr>
            <w:r w:rsidRPr="00CD5AB3">
              <w:t>R</w:t>
            </w:r>
          </w:p>
        </w:tc>
        <w:tc>
          <w:tcPr>
            <w:tcW w:w="2690" w:type="dxa"/>
          </w:tcPr>
          <w:p w14:paraId="6A43DF5A" w14:textId="77777777" w:rsidR="00973E84" w:rsidRPr="00CD5AB3" w:rsidRDefault="00973E84" w:rsidP="00973E84">
            <w:pPr>
              <w:pStyle w:val="pqiTabBody"/>
            </w:pPr>
            <w:r w:rsidRPr="00CD5AB3">
              <w:t>Wartość musi być większa od zera.</w:t>
            </w:r>
          </w:p>
        </w:tc>
        <w:tc>
          <w:tcPr>
            <w:tcW w:w="3212" w:type="dxa"/>
          </w:tcPr>
          <w:p w14:paraId="48DC6D2A" w14:textId="77777777" w:rsidR="00973E84" w:rsidRPr="00CD5AB3" w:rsidRDefault="00973E84" w:rsidP="00973E84">
            <w:pPr>
              <w:pStyle w:val="pqiTabBody"/>
            </w:pPr>
            <w:r w:rsidRPr="00CD5AB3">
              <w:t>Należy podać masę brutto przesyłki (wyroby akcyzowe wraz z opakowaniem).</w:t>
            </w:r>
          </w:p>
        </w:tc>
        <w:tc>
          <w:tcPr>
            <w:tcW w:w="1609" w:type="dxa"/>
          </w:tcPr>
          <w:p w14:paraId="4B54CC8F" w14:textId="77777777" w:rsidR="00973E84" w:rsidRPr="00CD5AB3" w:rsidRDefault="00973E84" w:rsidP="00973E84">
            <w:pPr>
              <w:pStyle w:val="pqiTabBody"/>
            </w:pPr>
            <w:r w:rsidRPr="00CD5AB3">
              <w:t>n..15,2</w:t>
            </w:r>
          </w:p>
        </w:tc>
      </w:tr>
      <w:tr w:rsidR="00973E84" w:rsidRPr="00CD5AB3" w14:paraId="46CF652A" w14:textId="77777777" w:rsidTr="001F5559">
        <w:tc>
          <w:tcPr>
            <w:tcW w:w="392" w:type="dxa"/>
          </w:tcPr>
          <w:p w14:paraId="00731868" w14:textId="77777777" w:rsidR="00973E84" w:rsidRPr="00CD5AB3" w:rsidRDefault="00973E84" w:rsidP="00973E84">
            <w:pPr>
              <w:pStyle w:val="pqiTabBody"/>
              <w:rPr>
                <w:b/>
              </w:rPr>
            </w:pPr>
          </w:p>
        </w:tc>
        <w:tc>
          <w:tcPr>
            <w:tcW w:w="539" w:type="dxa"/>
          </w:tcPr>
          <w:p w14:paraId="5A7BF139" w14:textId="77777777" w:rsidR="00973E84" w:rsidRPr="00CD5AB3" w:rsidRDefault="00973E84" w:rsidP="00973E84">
            <w:pPr>
              <w:pStyle w:val="pqiTabBody"/>
              <w:rPr>
                <w:i/>
              </w:rPr>
            </w:pPr>
            <w:r w:rsidRPr="00CD5AB3">
              <w:rPr>
                <w:i/>
              </w:rPr>
              <w:t>f</w:t>
            </w:r>
          </w:p>
        </w:tc>
        <w:tc>
          <w:tcPr>
            <w:tcW w:w="4563" w:type="dxa"/>
          </w:tcPr>
          <w:p w14:paraId="5FE1EE53" w14:textId="77777777" w:rsidR="00973E84" w:rsidRPr="00CD5AB3" w:rsidRDefault="00973E84" w:rsidP="00973E84">
            <w:pPr>
              <w:pStyle w:val="pqiTabBody"/>
            </w:pPr>
            <w:r w:rsidRPr="00CD5AB3">
              <w:t>Masa netto</w:t>
            </w:r>
          </w:p>
          <w:p w14:paraId="7980CA8E" w14:textId="77777777" w:rsidR="00973E84" w:rsidRPr="00CD5AB3" w:rsidRDefault="00973E84" w:rsidP="00973E84">
            <w:pPr>
              <w:pStyle w:val="pqiTabBody"/>
            </w:pPr>
            <w:r w:rsidRPr="00CD5AB3">
              <w:rPr>
                <w:rFonts w:ascii="Courier New" w:hAnsi="Courier New" w:cs="Courier New"/>
                <w:noProof/>
                <w:color w:val="0000FF"/>
              </w:rPr>
              <w:t>NetWeight</w:t>
            </w:r>
          </w:p>
        </w:tc>
        <w:tc>
          <w:tcPr>
            <w:tcW w:w="761" w:type="dxa"/>
          </w:tcPr>
          <w:p w14:paraId="5CE792B5" w14:textId="77777777" w:rsidR="00973E84" w:rsidRPr="00CD5AB3" w:rsidRDefault="00973E84" w:rsidP="00973E84">
            <w:pPr>
              <w:pStyle w:val="pqiTabBody"/>
            </w:pPr>
            <w:r w:rsidRPr="00CD5AB3">
              <w:t>R</w:t>
            </w:r>
          </w:p>
        </w:tc>
        <w:tc>
          <w:tcPr>
            <w:tcW w:w="2690" w:type="dxa"/>
          </w:tcPr>
          <w:p w14:paraId="3AF423F6" w14:textId="77777777" w:rsidR="00973E84" w:rsidRPr="00CD5AB3" w:rsidRDefault="00973E84" w:rsidP="00973E84">
            <w:pPr>
              <w:pStyle w:val="pqiTabBody"/>
            </w:pPr>
            <w:r w:rsidRPr="00CD5AB3">
              <w:t>Wartość musi być większa od zera.</w:t>
            </w:r>
          </w:p>
        </w:tc>
        <w:tc>
          <w:tcPr>
            <w:tcW w:w="3212" w:type="dxa"/>
          </w:tcPr>
          <w:p w14:paraId="43147806" w14:textId="77777777" w:rsidR="00973E84" w:rsidRPr="00CD5AB3" w:rsidRDefault="00973E84" w:rsidP="00973E84">
            <w:pPr>
              <w:pStyle w:val="pqiTabBody"/>
            </w:pPr>
            <w:r w:rsidRPr="00CD5AB3">
              <w:t>Należy podać masę wyrobów akcyzowych bez opakowania (w przypadku alkoholu i napojów alkoholowych, wyrobów energetycznych i w przypadku wszystkich wyrobów tytoniowych poza papierosami).</w:t>
            </w:r>
          </w:p>
        </w:tc>
        <w:tc>
          <w:tcPr>
            <w:tcW w:w="1609" w:type="dxa"/>
          </w:tcPr>
          <w:p w14:paraId="034D47FD" w14:textId="77777777" w:rsidR="00973E84" w:rsidRPr="00CD5AB3" w:rsidRDefault="00973E84" w:rsidP="00973E84">
            <w:pPr>
              <w:pStyle w:val="pqiTabBody"/>
            </w:pPr>
            <w:r w:rsidRPr="00CD5AB3">
              <w:t>n..15,2</w:t>
            </w:r>
          </w:p>
        </w:tc>
      </w:tr>
      <w:tr w:rsidR="00973E84" w:rsidRPr="00CD5AB3" w14:paraId="188EBF21" w14:textId="77777777" w:rsidTr="001F5559">
        <w:tc>
          <w:tcPr>
            <w:tcW w:w="392" w:type="dxa"/>
          </w:tcPr>
          <w:p w14:paraId="6C4D46F2" w14:textId="77777777" w:rsidR="00973E84" w:rsidRPr="00CD5AB3" w:rsidRDefault="00973E84" w:rsidP="00973E84">
            <w:pPr>
              <w:pStyle w:val="pqiTabBody"/>
              <w:rPr>
                <w:b/>
              </w:rPr>
            </w:pPr>
          </w:p>
        </w:tc>
        <w:tc>
          <w:tcPr>
            <w:tcW w:w="539" w:type="dxa"/>
          </w:tcPr>
          <w:p w14:paraId="6BA7902C" w14:textId="77777777" w:rsidR="00973E84" w:rsidRPr="00CD5AB3" w:rsidRDefault="00973E84" w:rsidP="00973E84">
            <w:pPr>
              <w:pStyle w:val="pqiTabBody"/>
              <w:rPr>
                <w:i/>
              </w:rPr>
            </w:pPr>
            <w:r w:rsidRPr="00CD5AB3">
              <w:rPr>
                <w:i/>
              </w:rPr>
              <w:t>i</w:t>
            </w:r>
          </w:p>
        </w:tc>
        <w:tc>
          <w:tcPr>
            <w:tcW w:w="4563" w:type="dxa"/>
          </w:tcPr>
          <w:p w14:paraId="1652D54F" w14:textId="77777777" w:rsidR="00973E84" w:rsidRPr="00CD5AB3" w:rsidRDefault="00973E84" w:rsidP="00973E84">
            <w:pPr>
              <w:pStyle w:val="pqiTabBody"/>
            </w:pPr>
            <w:r w:rsidRPr="00CD5AB3">
              <w:t>Gęstość</w:t>
            </w:r>
          </w:p>
          <w:p w14:paraId="02CDEBC7" w14:textId="77777777" w:rsidR="00973E84" w:rsidRPr="00CD5AB3" w:rsidRDefault="00973E84" w:rsidP="00973E84">
            <w:pPr>
              <w:pStyle w:val="pqiTabBody"/>
            </w:pPr>
            <w:r w:rsidRPr="00CD5AB3">
              <w:rPr>
                <w:rFonts w:ascii="Courier New" w:hAnsi="Courier New" w:cs="Courier New"/>
                <w:noProof/>
                <w:color w:val="0000FF"/>
              </w:rPr>
              <w:t>Density</w:t>
            </w:r>
          </w:p>
        </w:tc>
        <w:tc>
          <w:tcPr>
            <w:tcW w:w="761" w:type="dxa"/>
          </w:tcPr>
          <w:p w14:paraId="30DAEDFC" w14:textId="77777777" w:rsidR="00973E84" w:rsidRPr="00CD5AB3" w:rsidRDefault="00973E84" w:rsidP="00973E84">
            <w:pPr>
              <w:pStyle w:val="pqiTabBody"/>
            </w:pPr>
            <w:r w:rsidRPr="00CD5AB3">
              <w:t>C</w:t>
            </w:r>
          </w:p>
        </w:tc>
        <w:tc>
          <w:tcPr>
            <w:tcW w:w="2690" w:type="dxa"/>
          </w:tcPr>
          <w:p w14:paraId="59E8BB55" w14:textId="77777777" w:rsidR="00973E84" w:rsidRPr="00CD5AB3" w:rsidRDefault="00973E84" w:rsidP="00973E84">
            <w:r w:rsidRPr="00CD5AB3">
              <w:t>„R”, jeżeli ma zastosowanie do danego wyrobu akcyzowego – patrz wartości słownika „Wyroby akcyzowe (Excise products)” oraz słownika „Polskie wyroby akcyzowe (Polish excise products)”.</w:t>
            </w:r>
          </w:p>
          <w:p w14:paraId="5067941A" w14:textId="77777777" w:rsidR="00973E84" w:rsidRPr="00CD5AB3" w:rsidRDefault="00973E84" w:rsidP="00973E84">
            <w:r w:rsidRPr="00CD5AB3">
              <w:t>W pozostałych przypadkach nie stosuje się.</w:t>
            </w:r>
          </w:p>
        </w:tc>
        <w:tc>
          <w:tcPr>
            <w:tcW w:w="3212" w:type="dxa"/>
          </w:tcPr>
          <w:p w14:paraId="30A99CB0" w14:textId="77777777" w:rsidR="00973E84" w:rsidRPr="00CD5AB3" w:rsidRDefault="00973E84" w:rsidP="00973E84">
            <w:pPr>
              <w:pStyle w:val="pqiTabBody"/>
            </w:pPr>
            <w:r w:rsidRPr="00CD5AB3">
              <w:t>Należy podać gęstość w temperaturze 15°C jeśli ma zastosowanie. Wartość musi być większa od zera.</w:t>
            </w:r>
          </w:p>
        </w:tc>
        <w:tc>
          <w:tcPr>
            <w:tcW w:w="1609" w:type="dxa"/>
          </w:tcPr>
          <w:p w14:paraId="75ECCD59" w14:textId="77777777" w:rsidR="00973E84" w:rsidRPr="00CD5AB3" w:rsidRDefault="00973E84" w:rsidP="00973E84">
            <w:pPr>
              <w:pStyle w:val="pqiTabBody"/>
            </w:pPr>
            <w:r w:rsidRPr="00CD5AB3">
              <w:t>n..5,2</w:t>
            </w:r>
          </w:p>
        </w:tc>
      </w:tr>
      <w:tr w:rsidR="00973E84" w:rsidRPr="00CD5AB3" w14:paraId="5CAE1674" w14:textId="77777777" w:rsidTr="001F5559">
        <w:tc>
          <w:tcPr>
            <w:tcW w:w="392" w:type="dxa"/>
          </w:tcPr>
          <w:p w14:paraId="374708C4" w14:textId="77777777" w:rsidR="00973E84" w:rsidRPr="00CD5AB3" w:rsidRDefault="00973E84" w:rsidP="00973E84">
            <w:pPr>
              <w:pStyle w:val="pqiTabBody"/>
              <w:rPr>
                <w:b/>
              </w:rPr>
            </w:pPr>
          </w:p>
        </w:tc>
        <w:tc>
          <w:tcPr>
            <w:tcW w:w="539" w:type="dxa"/>
          </w:tcPr>
          <w:p w14:paraId="3B280E63" w14:textId="77777777" w:rsidR="00973E84" w:rsidRPr="00CD5AB3" w:rsidRDefault="00973E84" w:rsidP="00973E84">
            <w:pPr>
              <w:pStyle w:val="pqiTabBody"/>
              <w:rPr>
                <w:i/>
              </w:rPr>
            </w:pPr>
            <w:r w:rsidRPr="00CD5AB3">
              <w:rPr>
                <w:i/>
              </w:rPr>
              <w:t>j</w:t>
            </w:r>
          </w:p>
        </w:tc>
        <w:tc>
          <w:tcPr>
            <w:tcW w:w="4563" w:type="dxa"/>
          </w:tcPr>
          <w:p w14:paraId="0ABCB4E0" w14:textId="77777777" w:rsidR="00973E84" w:rsidRPr="00CD5AB3" w:rsidRDefault="00973E84" w:rsidP="00973E84">
            <w:pPr>
              <w:pStyle w:val="pqiTabBody"/>
            </w:pPr>
            <w:r w:rsidRPr="00CD5AB3">
              <w:t>Opis handlowy</w:t>
            </w:r>
          </w:p>
          <w:p w14:paraId="04739EBD" w14:textId="77777777" w:rsidR="00973E84" w:rsidRPr="00CD5AB3" w:rsidRDefault="00973E84" w:rsidP="00973E84">
            <w:pPr>
              <w:pStyle w:val="pqiTabBody"/>
            </w:pPr>
            <w:r w:rsidRPr="00CD5AB3">
              <w:rPr>
                <w:rFonts w:ascii="Courier New" w:hAnsi="Courier New" w:cs="Courier New"/>
                <w:noProof/>
                <w:color w:val="0000FF"/>
              </w:rPr>
              <w:t>CommercialDescription</w:t>
            </w:r>
          </w:p>
        </w:tc>
        <w:tc>
          <w:tcPr>
            <w:tcW w:w="761" w:type="dxa"/>
          </w:tcPr>
          <w:p w14:paraId="629D7653" w14:textId="77777777" w:rsidR="00973E84" w:rsidRPr="00CD5AB3" w:rsidRDefault="00973E84" w:rsidP="00973E84">
            <w:pPr>
              <w:pStyle w:val="pqiTabBody"/>
            </w:pPr>
            <w:r w:rsidRPr="00CD5AB3">
              <w:t>O</w:t>
            </w:r>
          </w:p>
        </w:tc>
        <w:tc>
          <w:tcPr>
            <w:tcW w:w="2690" w:type="dxa"/>
          </w:tcPr>
          <w:p w14:paraId="4DD13ACC" w14:textId="77777777" w:rsidR="00973E84" w:rsidRPr="00CD5AB3" w:rsidRDefault="00973E84" w:rsidP="00973E84">
            <w:pPr>
              <w:pStyle w:val="pqiTabBody"/>
            </w:pPr>
          </w:p>
        </w:tc>
        <w:tc>
          <w:tcPr>
            <w:tcW w:w="3212" w:type="dxa"/>
          </w:tcPr>
          <w:p w14:paraId="6EC98C7B" w14:textId="77777777" w:rsidR="00973E84" w:rsidRPr="00CD5AB3" w:rsidRDefault="00973E84" w:rsidP="00973E84">
            <w:pPr>
              <w:pStyle w:val="pqiTabBody"/>
            </w:pPr>
            <w:r w:rsidRPr="00CD5AB3">
              <w:t>Należy podać opis handlowy wyrobów w celu identyfikacji przewożonych wyrobów.</w:t>
            </w:r>
          </w:p>
        </w:tc>
        <w:tc>
          <w:tcPr>
            <w:tcW w:w="1609" w:type="dxa"/>
          </w:tcPr>
          <w:p w14:paraId="451F4BDC" w14:textId="77777777" w:rsidR="00973E84" w:rsidRPr="00CD5AB3" w:rsidRDefault="00973E84" w:rsidP="00973E84">
            <w:pPr>
              <w:pStyle w:val="pqiTabBody"/>
            </w:pPr>
            <w:r w:rsidRPr="00CD5AB3">
              <w:t>an..350</w:t>
            </w:r>
          </w:p>
        </w:tc>
      </w:tr>
      <w:tr w:rsidR="00973E84" w:rsidRPr="00CD5AB3" w14:paraId="23F20006" w14:textId="77777777" w:rsidTr="0029674E">
        <w:tc>
          <w:tcPr>
            <w:tcW w:w="931" w:type="dxa"/>
            <w:gridSpan w:val="2"/>
          </w:tcPr>
          <w:p w14:paraId="1DA050AF" w14:textId="77777777" w:rsidR="00973E84" w:rsidRPr="00CD5AB3" w:rsidRDefault="00973E84" w:rsidP="00973E84">
            <w:pPr>
              <w:pStyle w:val="pqiTabBody"/>
              <w:rPr>
                <w:i/>
              </w:rPr>
            </w:pPr>
          </w:p>
        </w:tc>
        <w:tc>
          <w:tcPr>
            <w:tcW w:w="4563" w:type="dxa"/>
          </w:tcPr>
          <w:p w14:paraId="2A441CAC" w14:textId="77777777" w:rsidR="00973E84" w:rsidRPr="00CD5AB3" w:rsidRDefault="00973E84" w:rsidP="00973E84">
            <w:pPr>
              <w:pStyle w:val="pqiTabBody"/>
            </w:pPr>
            <w:r w:rsidRPr="00CD5AB3">
              <w:t xml:space="preserve">JĘZYK ELEMENTU </w:t>
            </w:r>
          </w:p>
          <w:p w14:paraId="120CB6D2" w14:textId="77777777" w:rsidR="00973E84" w:rsidRPr="00CD5AB3" w:rsidRDefault="00973E84" w:rsidP="00973E84">
            <w:pPr>
              <w:pStyle w:val="pqiTabBody"/>
            </w:pPr>
            <w:r w:rsidRPr="00CD5AB3">
              <w:rPr>
                <w:rFonts w:ascii="Courier New" w:hAnsi="Courier New" w:cs="Courier New"/>
                <w:noProof/>
                <w:color w:val="0000FF"/>
              </w:rPr>
              <w:t>@language</w:t>
            </w:r>
          </w:p>
        </w:tc>
        <w:tc>
          <w:tcPr>
            <w:tcW w:w="761" w:type="dxa"/>
          </w:tcPr>
          <w:p w14:paraId="0CCE62F2" w14:textId="77777777" w:rsidR="00973E84" w:rsidRPr="00CD5AB3" w:rsidRDefault="00973E84" w:rsidP="00973E84">
            <w:pPr>
              <w:pStyle w:val="pqiTabBody"/>
            </w:pPr>
            <w:r w:rsidRPr="00CD5AB3">
              <w:t>D</w:t>
            </w:r>
          </w:p>
        </w:tc>
        <w:tc>
          <w:tcPr>
            <w:tcW w:w="2690" w:type="dxa"/>
          </w:tcPr>
          <w:p w14:paraId="64B68A6B" w14:textId="77777777" w:rsidR="00973E84" w:rsidRPr="00CD5AB3" w:rsidRDefault="00973E84" w:rsidP="00973E84">
            <w:pPr>
              <w:pStyle w:val="pqiTabBody"/>
            </w:pPr>
            <w:r w:rsidRPr="00CD5AB3">
              <w:t>„R”, jeżeli stosuje się pole tekstowe „CommercialDescription”.</w:t>
            </w:r>
          </w:p>
        </w:tc>
        <w:tc>
          <w:tcPr>
            <w:tcW w:w="3212" w:type="dxa"/>
          </w:tcPr>
          <w:p w14:paraId="49E92707" w14:textId="77777777" w:rsidR="00973E84" w:rsidRPr="00CD5AB3" w:rsidRDefault="00973E84" w:rsidP="00973E84">
            <w:pPr>
              <w:pStyle w:val="pqiTabBody"/>
            </w:pPr>
            <w:r w:rsidRPr="00CD5AB3">
              <w:t>Atrybut.</w:t>
            </w:r>
          </w:p>
          <w:p w14:paraId="108B1090" w14:textId="77777777" w:rsidR="00973E84" w:rsidRPr="00CD5AB3" w:rsidRDefault="00973E84" w:rsidP="00973E84">
            <w:pPr>
              <w:pStyle w:val="pqiTabBody"/>
            </w:pPr>
            <w:r w:rsidRPr="00CD5AB3">
              <w:t>Wartość ze słownika „Kody języka (Language codes)”.</w:t>
            </w:r>
          </w:p>
        </w:tc>
        <w:tc>
          <w:tcPr>
            <w:tcW w:w="1609" w:type="dxa"/>
          </w:tcPr>
          <w:p w14:paraId="42070FB2" w14:textId="77777777" w:rsidR="00973E84" w:rsidRPr="00CD5AB3" w:rsidRDefault="00973E84" w:rsidP="00973E84">
            <w:pPr>
              <w:pStyle w:val="pqiTabBody"/>
            </w:pPr>
            <w:r w:rsidRPr="00CD5AB3">
              <w:t>a2</w:t>
            </w:r>
          </w:p>
        </w:tc>
      </w:tr>
      <w:tr w:rsidR="00973E84" w:rsidRPr="00CD5AB3" w14:paraId="56F964CC" w14:textId="77777777" w:rsidTr="0029674E">
        <w:tc>
          <w:tcPr>
            <w:tcW w:w="931" w:type="dxa"/>
            <w:gridSpan w:val="2"/>
          </w:tcPr>
          <w:p w14:paraId="4AD8C7BF" w14:textId="73438891" w:rsidR="00973E84" w:rsidRPr="00CD5AB3" w:rsidRDefault="00973E84" w:rsidP="00973E84">
            <w:pPr>
              <w:pStyle w:val="pqiTabBody"/>
              <w:rPr>
                <w:i/>
              </w:rPr>
            </w:pPr>
            <w:r w:rsidRPr="00CD5AB3">
              <w:rPr>
                <w:b/>
              </w:rPr>
              <w:t>10.1</w:t>
            </w:r>
          </w:p>
        </w:tc>
        <w:tc>
          <w:tcPr>
            <w:tcW w:w="4563" w:type="dxa"/>
          </w:tcPr>
          <w:p w14:paraId="7973C20D" w14:textId="77777777" w:rsidR="00973E84" w:rsidRPr="00CD5AB3" w:rsidRDefault="00973E84" w:rsidP="00973E84">
            <w:pPr>
              <w:pStyle w:val="pqiTabBody"/>
              <w:rPr>
                <w:b/>
              </w:rPr>
            </w:pPr>
            <w:r w:rsidRPr="00CD5AB3">
              <w:rPr>
                <w:b/>
              </w:rPr>
              <w:t>OPAKOWANIE</w:t>
            </w:r>
          </w:p>
          <w:p w14:paraId="68E85A7E" w14:textId="77777777" w:rsidR="00973E84" w:rsidRPr="00CD5AB3" w:rsidRDefault="00973E84" w:rsidP="00973E84">
            <w:pPr>
              <w:pStyle w:val="pqiTabBody"/>
              <w:rPr>
                <w:b/>
              </w:rPr>
            </w:pPr>
            <w:r w:rsidRPr="00CD5AB3">
              <w:rPr>
                <w:rFonts w:ascii="Courier New" w:hAnsi="Courier New" w:cs="Courier New"/>
                <w:noProof/>
                <w:color w:val="0000FF"/>
              </w:rPr>
              <w:t>Package</w:t>
            </w:r>
          </w:p>
        </w:tc>
        <w:tc>
          <w:tcPr>
            <w:tcW w:w="761" w:type="dxa"/>
          </w:tcPr>
          <w:p w14:paraId="34E471A9" w14:textId="77777777" w:rsidR="00973E84" w:rsidRPr="00CD5AB3" w:rsidRDefault="00973E84" w:rsidP="00973E84">
            <w:pPr>
              <w:pStyle w:val="pqiTabBody"/>
              <w:rPr>
                <w:b/>
              </w:rPr>
            </w:pPr>
            <w:r w:rsidRPr="00CD5AB3">
              <w:rPr>
                <w:b/>
              </w:rPr>
              <w:t>R</w:t>
            </w:r>
          </w:p>
        </w:tc>
        <w:tc>
          <w:tcPr>
            <w:tcW w:w="2690" w:type="dxa"/>
          </w:tcPr>
          <w:p w14:paraId="3AE92AB9" w14:textId="77777777" w:rsidR="00973E84" w:rsidRPr="00CD5AB3" w:rsidRDefault="00973E84" w:rsidP="00973E84">
            <w:pPr>
              <w:pStyle w:val="pqiTabBody"/>
              <w:rPr>
                <w:b/>
              </w:rPr>
            </w:pPr>
          </w:p>
        </w:tc>
        <w:tc>
          <w:tcPr>
            <w:tcW w:w="3212" w:type="dxa"/>
          </w:tcPr>
          <w:p w14:paraId="1E18DC3E" w14:textId="77777777" w:rsidR="00973E84" w:rsidRPr="00CD5AB3" w:rsidRDefault="00973E84" w:rsidP="00973E84">
            <w:pPr>
              <w:pStyle w:val="pqiTabBody"/>
              <w:rPr>
                <w:b/>
              </w:rPr>
            </w:pPr>
          </w:p>
        </w:tc>
        <w:tc>
          <w:tcPr>
            <w:tcW w:w="1609" w:type="dxa"/>
          </w:tcPr>
          <w:p w14:paraId="3AC5F29E" w14:textId="77777777" w:rsidR="00973E84" w:rsidRPr="00CD5AB3" w:rsidRDefault="00973E84" w:rsidP="00973E84">
            <w:pPr>
              <w:pStyle w:val="pqiTabBody"/>
              <w:rPr>
                <w:b/>
              </w:rPr>
            </w:pPr>
            <w:r w:rsidRPr="00CD5AB3">
              <w:rPr>
                <w:b/>
              </w:rPr>
              <w:t>99x</w:t>
            </w:r>
          </w:p>
        </w:tc>
      </w:tr>
      <w:tr w:rsidR="00973E84" w:rsidRPr="00CD5AB3" w14:paraId="786C9DB9" w14:textId="77777777" w:rsidTr="001F5559">
        <w:tc>
          <w:tcPr>
            <w:tcW w:w="392" w:type="dxa"/>
          </w:tcPr>
          <w:p w14:paraId="389CD84D" w14:textId="77777777" w:rsidR="00973E84" w:rsidRPr="00CD5AB3" w:rsidRDefault="00973E84" w:rsidP="00973E84">
            <w:pPr>
              <w:pStyle w:val="pqiTabBody"/>
              <w:rPr>
                <w:b/>
              </w:rPr>
            </w:pPr>
          </w:p>
        </w:tc>
        <w:tc>
          <w:tcPr>
            <w:tcW w:w="539" w:type="dxa"/>
          </w:tcPr>
          <w:p w14:paraId="7422D4EA" w14:textId="77777777" w:rsidR="00973E84" w:rsidRPr="00CD5AB3" w:rsidRDefault="00973E84" w:rsidP="00973E84">
            <w:pPr>
              <w:pStyle w:val="pqiTabBody"/>
              <w:rPr>
                <w:i/>
              </w:rPr>
            </w:pPr>
            <w:r w:rsidRPr="00CD5AB3">
              <w:rPr>
                <w:i/>
              </w:rPr>
              <w:t>a</w:t>
            </w:r>
          </w:p>
        </w:tc>
        <w:tc>
          <w:tcPr>
            <w:tcW w:w="4563" w:type="dxa"/>
          </w:tcPr>
          <w:p w14:paraId="774F1821" w14:textId="77777777" w:rsidR="00973E84" w:rsidRPr="00CD5AB3" w:rsidRDefault="00973E84" w:rsidP="00973E84">
            <w:pPr>
              <w:pStyle w:val="pqiTabBody"/>
            </w:pPr>
            <w:r w:rsidRPr="00CD5AB3">
              <w:t>Kod rodzaju opakowań</w:t>
            </w:r>
          </w:p>
          <w:p w14:paraId="305DA565" w14:textId="77777777" w:rsidR="00973E84" w:rsidRPr="00CD5AB3" w:rsidRDefault="00973E84" w:rsidP="00973E84">
            <w:pPr>
              <w:pStyle w:val="pqiTabBody"/>
            </w:pPr>
            <w:r w:rsidRPr="00CD5AB3">
              <w:rPr>
                <w:rFonts w:ascii="Courier New" w:hAnsi="Courier New" w:cs="Courier New"/>
                <w:noProof/>
                <w:color w:val="0000FF"/>
              </w:rPr>
              <w:t>KindOfPackages</w:t>
            </w:r>
          </w:p>
        </w:tc>
        <w:tc>
          <w:tcPr>
            <w:tcW w:w="761" w:type="dxa"/>
          </w:tcPr>
          <w:p w14:paraId="139EF3D4" w14:textId="77777777" w:rsidR="00973E84" w:rsidRPr="00CD5AB3" w:rsidRDefault="00973E84" w:rsidP="00973E84">
            <w:pPr>
              <w:pStyle w:val="pqiTabBody"/>
            </w:pPr>
            <w:r w:rsidRPr="00CD5AB3">
              <w:t>R</w:t>
            </w:r>
          </w:p>
        </w:tc>
        <w:tc>
          <w:tcPr>
            <w:tcW w:w="2690" w:type="dxa"/>
          </w:tcPr>
          <w:p w14:paraId="53FCC137" w14:textId="77777777" w:rsidR="00973E84" w:rsidRPr="00CD5AB3" w:rsidRDefault="00973E84" w:rsidP="00973E84">
            <w:pPr>
              <w:pStyle w:val="pqiTabBody"/>
            </w:pPr>
          </w:p>
        </w:tc>
        <w:tc>
          <w:tcPr>
            <w:tcW w:w="3212" w:type="dxa"/>
          </w:tcPr>
          <w:p w14:paraId="228D3379" w14:textId="77777777" w:rsidR="00973E84" w:rsidRPr="00CD5AB3" w:rsidRDefault="00973E84" w:rsidP="00973E84">
            <w:r w:rsidRPr="00CD5AB3">
              <w:t>Wartość ze słownika „Kody opakowań (Packaging codes)”.</w:t>
            </w:r>
          </w:p>
        </w:tc>
        <w:tc>
          <w:tcPr>
            <w:tcW w:w="1609" w:type="dxa"/>
          </w:tcPr>
          <w:p w14:paraId="1DFC704B" w14:textId="77777777" w:rsidR="00973E84" w:rsidRPr="00CD5AB3" w:rsidRDefault="00973E84" w:rsidP="00973E84">
            <w:pPr>
              <w:pStyle w:val="pqiTabBody"/>
            </w:pPr>
            <w:r w:rsidRPr="00CD5AB3">
              <w:t>an2</w:t>
            </w:r>
          </w:p>
        </w:tc>
      </w:tr>
      <w:tr w:rsidR="00973E84" w:rsidRPr="00CD5AB3" w14:paraId="1528ADDE" w14:textId="77777777" w:rsidTr="001F5559">
        <w:tc>
          <w:tcPr>
            <w:tcW w:w="392" w:type="dxa"/>
          </w:tcPr>
          <w:p w14:paraId="79EBB00C" w14:textId="77777777" w:rsidR="00973E84" w:rsidRPr="00CD5AB3" w:rsidRDefault="00973E84" w:rsidP="00973E84">
            <w:pPr>
              <w:pStyle w:val="pqiTabBody"/>
              <w:rPr>
                <w:b/>
              </w:rPr>
            </w:pPr>
          </w:p>
        </w:tc>
        <w:tc>
          <w:tcPr>
            <w:tcW w:w="539" w:type="dxa"/>
          </w:tcPr>
          <w:p w14:paraId="61CDC7A6" w14:textId="77777777" w:rsidR="00973E84" w:rsidRPr="00CD5AB3" w:rsidRDefault="00973E84" w:rsidP="00973E84">
            <w:pPr>
              <w:pStyle w:val="pqiTabBody"/>
              <w:rPr>
                <w:i/>
              </w:rPr>
            </w:pPr>
            <w:r w:rsidRPr="00CD5AB3">
              <w:rPr>
                <w:i/>
              </w:rPr>
              <w:t>b</w:t>
            </w:r>
          </w:p>
        </w:tc>
        <w:tc>
          <w:tcPr>
            <w:tcW w:w="4563" w:type="dxa"/>
          </w:tcPr>
          <w:p w14:paraId="2E711EEC" w14:textId="77777777" w:rsidR="00973E84" w:rsidRPr="00CD5AB3" w:rsidRDefault="00973E84" w:rsidP="00973E84">
            <w:pPr>
              <w:pStyle w:val="pqiTabBody"/>
            </w:pPr>
            <w:r w:rsidRPr="00CD5AB3">
              <w:t>Liczba opakowań</w:t>
            </w:r>
          </w:p>
          <w:p w14:paraId="44BC01A0" w14:textId="77777777" w:rsidR="00973E84" w:rsidRPr="00CD5AB3" w:rsidRDefault="00973E84" w:rsidP="00973E84">
            <w:pPr>
              <w:pStyle w:val="pqiTabBody"/>
            </w:pPr>
            <w:r w:rsidRPr="00CD5AB3">
              <w:rPr>
                <w:rFonts w:ascii="Courier New" w:hAnsi="Courier New" w:cs="Courier New"/>
                <w:noProof/>
                <w:color w:val="0000FF"/>
              </w:rPr>
              <w:t>NumberOfPackages</w:t>
            </w:r>
          </w:p>
        </w:tc>
        <w:tc>
          <w:tcPr>
            <w:tcW w:w="761" w:type="dxa"/>
          </w:tcPr>
          <w:p w14:paraId="7B97324F" w14:textId="77777777" w:rsidR="00973E84" w:rsidRPr="00CD5AB3" w:rsidRDefault="00973E84" w:rsidP="00973E84">
            <w:pPr>
              <w:pStyle w:val="pqiTabBody"/>
            </w:pPr>
            <w:r w:rsidRPr="00CD5AB3">
              <w:t>C</w:t>
            </w:r>
          </w:p>
        </w:tc>
        <w:tc>
          <w:tcPr>
            <w:tcW w:w="2690" w:type="dxa"/>
          </w:tcPr>
          <w:p w14:paraId="72720312" w14:textId="52094418" w:rsidR="00973E84" w:rsidRPr="00CD5AB3" w:rsidRDefault="00973E84" w:rsidP="00973E84">
            <w:pPr>
              <w:pStyle w:val="pqiTabBody"/>
            </w:pPr>
            <w:r w:rsidRPr="00CD5AB3">
              <w:t>„R”, jeżeli oznaczone, jako „policzalne”.</w:t>
            </w:r>
          </w:p>
        </w:tc>
        <w:tc>
          <w:tcPr>
            <w:tcW w:w="3212" w:type="dxa"/>
          </w:tcPr>
          <w:p w14:paraId="1AECCBD8" w14:textId="77777777" w:rsidR="00973E84" w:rsidRPr="00CD5AB3" w:rsidRDefault="00973E84" w:rsidP="00973E84">
            <w:r w:rsidRPr="00CD5AB3">
              <w:t>Należy podać liczbę opakowań, jeżeli są one policzalne zgodnie ze słownikiem „Kody opakowań (Packaging codes)”.</w:t>
            </w:r>
          </w:p>
        </w:tc>
        <w:tc>
          <w:tcPr>
            <w:tcW w:w="1609" w:type="dxa"/>
          </w:tcPr>
          <w:p w14:paraId="0954CC27" w14:textId="77777777" w:rsidR="00973E84" w:rsidRPr="00CD5AB3" w:rsidRDefault="00973E84" w:rsidP="00973E84">
            <w:pPr>
              <w:pStyle w:val="pqiTabBody"/>
            </w:pPr>
            <w:r w:rsidRPr="00CD5AB3">
              <w:t>n..15</w:t>
            </w:r>
          </w:p>
        </w:tc>
      </w:tr>
      <w:tr w:rsidR="00973E84" w:rsidRPr="00CD5AB3" w14:paraId="3A238CD2" w14:textId="77777777" w:rsidTr="0029674E">
        <w:tc>
          <w:tcPr>
            <w:tcW w:w="931" w:type="dxa"/>
            <w:gridSpan w:val="2"/>
          </w:tcPr>
          <w:p w14:paraId="54A2CBE1" w14:textId="692953B7" w:rsidR="00973E84" w:rsidRPr="00CD5AB3" w:rsidRDefault="00973E84" w:rsidP="00973E84">
            <w:pPr>
              <w:pStyle w:val="pqiTabHead"/>
              <w:rPr>
                <w:i/>
              </w:rPr>
            </w:pPr>
            <w:r w:rsidRPr="00CD5AB3">
              <w:t>11</w:t>
            </w:r>
          </w:p>
        </w:tc>
        <w:tc>
          <w:tcPr>
            <w:tcW w:w="4563" w:type="dxa"/>
          </w:tcPr>
          <w:p w14:paraId="0474535B" w14:textId="77777777" w:rsidR="00973E84" w:rsidRPr="00CD5AB3" w:rsidRDefault="00973E84" w:rsidP="00973E84">
            <w:pPr>
              <w:pStyle w:val="pqiTabHead"/>
            </w:pPr>
            <w:r w:rsidRPr="00CD5AB3">
              <w:t>DOKUMENTY DODATKOWE</w:t>
            </w:r>
          </w:p>
          <w:p w14:paraId="7DAE6AA6" w14:textId="77777777" w:rsidR="00973E84" w:rsidRPr="00CD5AB3" w:rsidRDefault="00973E84" w:rsidP="00973E84">
            <w:pPr>
              <w:pStyle w:val="pqiTabHead"/>
            </w:pPr>
            <w:r w:rsidRPr="00CD5AB3">
              <w:rPr>
                <w:rFonts w:ascii="Courier New" w:hAnsi="Courier New" w:cs="Courier New"/>
                <w:noProof/>
                <w:color w:val="0000FF"/>
              </w:rPr>
              <w:t>AdditionalDocument</w:t>
            </w:r>
          </w:p>
        </w:tc>
        <w:tc>
          <w:tcPr>
            <w:tcW w:w="761" w:type="dxa"/>
          </w:tcPr>
          <w:p w14:paraId="273E6309" w14:textId="77777777" w:rsidR="00973E84" w:rsidRPr="00CD5AB3" w:rsidRDefault="00973E84" w:rsidP="00973E84">
            <w:pPr>
              <w:pStyle w:val="pqiTabHead"/>
            </w:pPr>
            <w:r w:rsidRPr="00CD5AB3">
              <w:t>O</w:t>
            </w:r>
          </w:p>
        </w:tc>
        <w:tc>
          <w:tcPr>
            <w:tcW w:w="2690" w:type="dxa"/>
          </w:tcPr>
          <w:p w14:paraId="1F6A0625" w14:textId="77777777" w:rsidR="00973E84" w:rsidRPr="00CD5AB3" w:rsidRDefault="00973E84" w:rsidP="00973E84">
            <w:pPr>
              <w:pStyle w:val="pqiTabHead"/>
            </w:pPr>
          </w:p>
        </w:tc>
        <w:tc>
          <w:tcPr>
            <w:tcW w:w="3212" w:type="dxa"/>
          </w:tcPr>
          <w:p w14:paraId="417A83EC" w14:textId="77777777" w:rsidR="00973E84" w:rsidRPr="00CD5AB3" w:rsidRDefault="00973E84" w:rsidP="00973E84">
            <w:pPr>
              <w:pStyle w:val="pqiTabHead"/>
            </w:pPr>
          </w:p>
        </w:tc>
        <w:tc>
          <w:tcPr>
            <w:tcW w:w="1609" w:type="dxa"/>
          </w:tcPr>
          <w:p w14:paraId="1423BD58" w14:textId="77777777" w:rsidR="00973E84" w:rsidRPr="00CD5AB3" w:rsidRDefault="00973E84" w:rsidP="00973E84">
            <w:pPr>
              <w:pStyle w:val="pqiTabHead"/>
            </w:pPr>
            <w:r w:rsidRPr="00CD5AB3">
              <w:t>99X</w:t>
            </w:r>
          </w:p>
        </w:tc>
      </w:tr>
      <w:tr w:rsidR="00973E84" w:rsidRPr="00CD5AB3" w14:paraId="65AC9367" w14:textId="77777777" w:rsidTr="001F5559">
        <w:tc>
          <w:tcPr>
            <w:tcW w:w="392" w:type="dxa"/>
          </w:tcPr>
          <w:p w14:paraId="00DE2272" w14:textId="77777777" w:rsidR="00973E84" w:rsidRPr="00CD5AB3" w:rsidRDefault="00973E84" w:rsidP="00973E84">
            <w:pPr>
              <w:pStyle w:val="pqiTabBody"/>
              <w:rPr>
                <w:b/>
              </w:rPr>
            </w:pPr>
          </w:p>
        </w:tc>
        <w:tc>
          <w:tcPr>
            <w:tcW w:w="539" w:type="dxa"/>
          </w:tcPr>
          <w:p w14:paraId="64DC0DD5" w14:textId="77777777" w:rsidR="00973E84" w:rsidRPr="00CD5AB3" w:rsidRDefault="00973E84" w:rsidP="00973E84">
            <w:pPr>
              <w:pStyle w:val="pqiTabBody"/>
              <w:rPr>
                <w:i/>
              </w:rPr>
            </w:pPr>
            <w:r w:rsidRPr="00CD5AB3">
              <w:rPr>
                <w:i/>
              </w:rPr>
              <w:t>a</w:t>
            </w:r>
          </w:p>
        </w:tc>
        <w:tc>
          <w:tcPr>
            <w:tcW w:w="4563" w:type="dxa"/>
          </w:tcPr>
          <w:p w14:paraId="690B9AD7" w14:textId="77777777" w:rsidR="00973E84" w:rsidRPr="00CD5AB3" w:rsidRDefault="00973E84" w:rsidP="00973E84">
            <w:pPr>
              <w:pStyle w:val="pqiTabBody"/>
            </w:pPr>
            <w:r w:rsidRPr="00CD5AB3">
              <w:t>Numer dokumentu dodatkowego</w:t>
            </w:r>
          </w:p>
          <w:p w14:paraId="7D401613" w14:textId="77777777" w:rsidR="00973E84" w:rsidRPr="00CD5AB3" w:rsidRDefault="00973E84" w:rsidP="00973E84">
            <w:pPr>
              <w:pStyle w:val="pqiTabBody"/>
            </w:pPr>
            <w:r w:rsidRPr="00CD5AB3">
              <w:rPr>
                <w:rFonts w:ascii="Courier New" w:hAnsi="Courier New" w:cs="Courier New"/>
                <w:noProof/>
                <w:color w:val="0000FF"/>
              </w:rPr>
              <w:t>AdditionalDocumentNumber</w:t>
            </w:r>
          </w:p>
        </w:tc>
        <w:tc>
          <w:tcPr>
            <w:tcW w:w="761" w:type="dxa"/>
          </w:tcPr>
          <w:p w14:paraId="1E9BCD4B" w14:textId="77777777" w:rsidR="00973E84" w:rsidRPr="00CD5AB3" w:rsidRDefault="00973E84" w:rsidP="00973E84">
            <w:pPr>
              <w:pStyle w:val="pqiTabBody"/>
            </w:pPr>
            <w:r w:rsidRPr="00CD5AB3">
              <w:t>R</w:t>
            </w:r>
          </w:p>
        </w:tc>
        <w:tc>
          <w:tcPr>
            <w:tcW w:w="2690" w:type="dxa"/>
          </w:tcPr>
          <w:p w14:paraId="5A1F696C" w14:textId="77777777" w:rsidR="00973E84" w:rsidRPr="00CD5AB3" w:rsidRDefault="00973E84" w:rsidP="00973E84">
            <w:pPr>
              <w:pStyle w:val="pqiTabBody"/>
            </w:pPr>
          </w:p>
        </w:tc>
        <w:tc>
          <w:tcPr>
            <w:tcW w:w="3212" w:type="dxa"/>
          </w:tcPr>
          <w:p w14:paraId="021C3066" w14:textId="77777777" w:rsidR="00973E84" w:rsidRPr="00CD5AB3" w:rsidRDefault="00973E84" w:rsidP="00973E84">
            <w:r w:rsidRPr="00CD5AB3">
              <w:rPr>
                <w:lang w:eastAsia="en-GB"/>
              </w:rPr>
              <w:t>Należy podać numer dokumentu dodatkowego związanego z e-DD</w:t>
            </w:r>
          </w:p>
        </w:tc>
        <w:tc>
          <w:tcPr>
            <w:tcW w:w="1609" w:type="dxa"/>
          </w:tcPr>
          <w:p w14:paraId="0E797C92" w14:textId="77777777" w:rsidR="00973E84" w:rsidRPr="00CD5AB3" w:rsidRDefault="00973E84" w:rsidP="00973E84">
            <w:pPr>
              <w:pStyle w:val="pqiTabBody"/>
            </w:pPr>
            <w:r w:rsidRPr="00CD5AB3">
              <w:t>an50</w:t>
            </w:r>
          </w:p>
        </w:tc>
      </w:tr>
      <w:tr w:rsidR="00973E84" w:rsidRPr="00CD5AB3" w14:paraId="3389E1DE" w14:textId="77777777" w:rsidTr="001F5559">
        <w:tc>
          <w:tcPr>
            <w:tcW w:w="392" w:type="dxa"/>
          </w:tcPr>
          <w:p w14:paraId="289FC743" w14:textId="77777777" w:rsidR="00973E84" w:rsidRPr="00CD5AB3" w:rsidRDefault="00973E84" w:rsidP="00973E84">
            <w:pPr>
              <w:pStyle w:val="pqiTabBody"/>
              <w:rPr>
                <w:b/>
              </w:rPr>
            </w:pPr>
          </w:p>
        </w:tc>
        <w:tc>
          <w:tcPr>
            <w:tcW w:w="539" w:type="dxa"/>
          </w:tcPr>
          <w:p w14:paraId="14AC1DF3" w14:textId="77777777" w:rsidR="00973E84" w:rsidRPr="00CD5AB3" w:rsidRDefault="00973E84" w:rsidP="00973E84">
            <w:pPr>
              <w:pStyle w:val="pqiTabBody"/>
              <w:rPr>
                <w:i/>
              </w:rPr>
            </w:pPr>
            <w:r w:rsidRPr="00CD5AB3">
              <w:rPr>
                <w:i/>
              </w:rPr>
              <w:t>b</w:t>
            </w:r>
          </w:p>
        </w:tc>
        <w:tc>
          <w:tcPr>
            <w:tcW w:w="4563" w:type="dxa"/>
          </w:tcPr>
          <w:p w14:paraId="2A05A721" w14:textId="77777777" w:rsidR="00973E84" w:rsidRPr="00CD5AB3" w:rsidRDefault="00973E84" w:rsidP="00973E84">
            <w:pPr>
              <w:pStyle w:val="pqiTabBody"/>
            </w:pPr>
            <w:r w:rsidRPr="00CD5AB3">
              <w:t>Data dokumentu dodatkowego</w:t>
            </w:r>
          </w:p>
          <w:p w14:paraId="35E96B24" w14:textId="77777777" w:rsidR="00973E84" w:rsidRPr="00CD5AB3" w:rsidRDefault="00973E84" w:rsidP="00973E84">
            <w:pPr>
              <w:pStyle w:val="pqiTabBody"/>
            </w:pPr>
            <w:r w:rsidRPr="00CD5AB3">
              <w:rPr>
                <w:rFonts w:ascii="Courier New" w:hAnsi="Courier New" w:cs="Courier New"/>
                <w:noProof/>
                <w:color w:val="0000FF"/>
              </w:rPr>
              <w:t>DocumentDate</w:t>
            </w:r>
          </w:p>
        </w:tc>
        <w:tc>
          <w:tcPr>
            <w:tcW w:w="761" w:type="dxa"/>
          </w:tcPr>
          <w:p w14:paraId="56C008DC" w14:textId="77777777" w:rsidR="00973E84" w:rsidRPr="00CD5AB3" w:rsidRDefault="00973E84" w:rsidP="00973E84">
            <w:pPr>
              <w:pStyle w:val="pqiTabBody"/>
            </w:pPr>
            <w:r w:rsidRPr="00CD5AB3">
              <w:t>O</w:t>
            </w:r>
          </w:p>
        </w:tc>
        <w:tc>
          <w:tcPr>
            <w:tcW w:w="2690" w:type="dxa"/>
          </w:tcPr>
          <w:p w14:paraId="2020D663" w14:textId="77777777" w:rsidR="00973E84" w:rsidRPr="00CD5AB3" w:rsidRDefault="00973E84" w:rsidP="00973E84">
            <w:pPr>
              <w:pStyle w:val="pqiTabBody"/>
            </w:pPr>
          </w:p>
        </w:tc>
        <w:tc>
          <w:tcPr>
            <w:tcW w:w="3212" w:type="dxa"/>
          </w:tcPr>
          <w:p w14:paraId="26CD4E1C" w14:textId="77777777" w:rsidR="00973E84" w:rsidRPr="00CD5AB3" w:rsidRDefault="00973E84" w:rsidP="00973E84">
            <w:pPr>
              <w:pStyle w:val="pqiTabBody"/>
            </w:pPr>
            <w:r w:rsidRPr="00CD5AB3">
              <w:t>Należy podać datę dokumentu dodatkowego, jeśli dotyczy</w:t>
            </w:r>
          </w:p>
        </w:tc>
        <w:tc>
          <w:tcPr>
            <w:tcW w:w="1609" w:type="dxa"/>
          </w:tcPr>
          <w:p w14:paraId="2D3A6037" w14:textId="77777777" w:rsidR="00973E84" w:rsidRPr="00CD5AB3" w:rsidRDefault="00973E84" w:rsidP="00973E84">
            <w:pPr>
              <w:pStyle w:val="pqiTabBody"/>
            </w:pPr>
            <w:r w:rsidRPr="00CD5AB3">
              <w:t>date</w:t>
            </w:r>
          </w:p>
        </w:tc>
      </w:tr>
      <w:tr w:rsidR="00973E84" w:rsidRPr="00CD5AB3" w14:paraId="78C62C68" w14:textId="77777777" w:rsidTr="001F5559">
        <w:tc>
          <w:tcPr>
            <w:tcW w:w="392" w:type="dxa"/>
          </w:tcPr>
          <w:p w14:paraId="0D22D420" w14:textId="77777777" w:rsidR="00973E84" w:rsidRPr="00CD5AB3" w:rsidRDefault="00973E84" w:rsidP="00973E84">
            <w:pPr>
              <w:pStyle w:val="pqiTabBody"/>
              <w:rPr>
                <w:b/>
              </w:rPr>
            </w:pPr>
          </w:p>
        </w:tc>
        <w:tc>
          <w:tcPr>
            <w:tcW w:w="539" w:type="dxa"/>
          </w:tcPr>
          <w:p w14:paraId="0C308607" w14:textId="69F71279" w:rsidR="00973E84" w:rsidRPr="00CD5AB3" w:rsidRDefault="00973E84" w:rsidP="00973E84">
            <w:pPr>
              <w:pStyle w:val="pqiTabBody"/>
              <w:rPr>
                <w:i/>
              </w:rPr>
            </w:pPr>
            <w:r>
              <w:rPr>
                <w:i/>
              </w:rPr>
              <w:t>c</w:t>
            </w:r>
          </w:p>
        </w:tc>
        <w:tc>
          <w:tcPr>
            <w:tcW w:w="4563" w:type="dxa"/>
          </w:tcPr>
          <w:p w14:paraId="3C926913" w14:textId="77777777" w:rsidR="00973E84" w:rsidRPr="00CD5AB3" w:rsidRDefault="00973E84" w:rsidP="00973E84">
            <w:pPr>
              <w:pStyle w:val="pqiTabBody"/>
            </w:pPr>
            <w:r w:rsidRPr="00CD5AB3">
              <w:t>Dodatkowe informacje</w:t>
            </w:r>
          </w:p>
          <w:p w14:paraId="57D5D006" w14:textId="77777777" w:rsidR="00973E84" w:rsidRPr="00CD5AB3" w:rsidRDefault="00973E84" w:rsidP="00973E84">
            <w:pPr>
              <w:pStyle w:val="pqiTabBody"/>
            </w:pPr>
            <w:r w:rsidRPr="00CD5AB3">
              <w:rPr>
                <w:rFonts w:ascii="Courier New" w:hAnsi="Courier New" w:cs="Courier New"/>
                <w:noProof/>
                <w:color w:val="0000FF"/>
              </w:rPr>
              <w:t>ComplementaryInformation</w:t>
            </w:r>
          </w:p>
        </w:tc>
        <w:tc>
          <w:tcPr>
            <w:tcW w:w="761" w:type="dxa"/>
          </w:tcPr>
          <w:p w14:paraId="409A5304" w14:textId="77777777" w:rsidR="00973E84" w:rsidRPr="00CD5AB3" w:rsidRDefault="00973E84" w:rsidP="00973E84">
            <w:pPr>
              <w:pStyle w:val="pqiTabBody"/>
            </w:pPr>
            <w:r w:rsidRPr="00CD5AB3">
              <w:t>O</w:t>
            </w:r>
          </w:p>
        </w:tc>
        <w:tc>
          <w:tcPr>
            <w:tcW w:w="2690" w:type="dxa"/>
          </w:tcPr>
          <w:p w14:paraId="7B6F9C50" w14:textId="77777777" w:rsidR="00973E84" w:rsidRPr="00CD5AB3" w:rsidRDefault="00973E84" w:rsidP="00973E84">
            <w:pPr>
              <w:pStyle w:val="pqiTabBody"/>
            </w:pPr>
          </w:p>
        </w:tc>
        <w:tc>
          <w:tcPr>
            <w:tcW w:w="3212" w:type="dxa"/>
          </w:tcPr>
          <w:p w14:paraId="03CC9D6E" w14:textId="77777777" w:rsidR="00973E84" w:rsidRPr="00CD5AB3" w:rsidRDefault="00973E84" w:rsidP="00973E84">
            <w:r w:rsidRPr="00CD5AB3">
              <w:t>Należy podać wszelkie informacje dodatkowe dla dokumentu (jeśli dotyczy)</w:t>
            </w:r>
          </w:p>
        </w:tc>
        <w:tc>
          <w:tcPr>
            <w:tcW w:w="1609" w:type="dxa"/>
          </w:tcPr>
          <w:p w14:paraId="5BC03BE2" w14:textId="77777777" w:rsidR="00973E84" w:rsidRPr="00CD5AB3" w:rsidRDefault="00973E84" w:rsidP="00973E84">
            <w:pPr>
              <w:pStyle w:val="pqiTabBody"/>
            </w:pPr>
            <w:r w:rsidRPr="00CD5AB3">
              <w:t>an..350</w:t>
            </w:r>
          </w:p>
        </w:tc>
      </w:tr>
      <w:tr w:rsidR="00973E84" w:rsidRPr="00CD5AB3" w14:paraId="676A4A5D" w14:textId="77777777" w:rsidTr="001F5559">
        <w:tc>
          <w:tcPr>
            <w:tcW w:w="392" w:type="dxa"/>
          </w:tcPr>
          <w:p w14:paraId="65A293C8" w14:textId="77777777" w:rsidR="00973E84" w:rsidRPr="00CD5AB3" w:rsidRDefault="00973E84" w:rsidP="00973E84">
            <w:pPr>
              <w:pStyle w:val="pqiTabBody"/>
              <w:rPr>
                <w:b/>
              </w:rPr>
            </w:pPr>
          </w:p>
        </w:tc>
        <w:tc>
          <w:tcPr>
            <w:tcW w:w="539" w:type="dxa"/>
          </w:tcPr>
          <w:p w14:paraId="290C3F31" w14:textId="77777777" w:rsidR="00973E84" w:rsidRPr="00CD5AB3" w:rsidRDefault="00973E84" w:rsidP="00973E84">
            <w:pPr>
              <w:pStyle w:val="pqiTabBody"/>
              <w:rPr>
                <w:i/>
              </w:rPr>
            </w:pPr>
          </w:p>
        </w:tc>
        <w:tc>
          <w:tcPr>
            <w:tcW w:w="4563" w:type="dxa"/>
          </w:tcPr>
          <w:p w14:paraId="55E104FB" w14:textId="77777777" w:rsidR="00973E84" w:rsidRPr="00CD5AB3" w:rsidRDefault="00973E84" w:rsidP="00973E84">
            <w:pPr>
              <w:pStyle w:val="pqiTabBody"/>
            </w:pPr>
            <w:r w:rsidRPr="00CD5AB3">
              <w:t xml:space="preserve">JĘZYK ELEMENTU </w:t>
            </w:r>
          </w:p>
          <w:p w14:paraId="3488E448" w14:textId="77777777" w:rsidR="00973E84" w:rsidRPr="00CD5AB3" w:rsidRDefault="00973E84" w:rsidP="00973E84">
            <w:pPr>
              <w:pStyle w:val="pqiTabBody"/>
            </w:pPr>
            <w:r w:rsidRPr="00CD5AB3">
              <w:rPr>
                <w:rFonts w:ascii="Courier New" w:hAnsi="Courier New" w:cs="Courier New"/>
                <w:noProof/>
                <w:color w:val="0000FF"/>
              </w:rPr>
              <w:t>@language</w:t>
            </w:r>
          </w:p>
        </w:tc>
        <w:tc>
          <w:tcPr>
            <w:tcW w:w="761" w:type="dxa"/>
          </w:tcPr>
          <w:p w14:paraId="02AA627F" w14:textId="77777777" w:rsidR="00973E84" w:rsidRPr="00CD5AB3" w:rsidRDefault="00973E84" w:rsidP="00973E84">
            <w:pPr>
              <w:pStyle w:val="pqiTabBody"/>
            </w:pPr>
            <w:r w:rsidRPr="00CD5AB3">
              <w:t>D</w:t>
            </w:r>
          </w:p>
        </w:tc>
        <w:tc>
          <w:tcPr>
            <w:tcW w:w="2690" w:type="dxa"/>
          </w:tcPr>
          <w:p w14:paraId="5D91486C" w14:textId="77777777" w:rsidR="00973E84" w:rsidRPr="00CD5AB3" w:rsidRDefault="00973E84" w:rsidP="00973E84">
            <w:pPr>
              <w:pStyle w:val="pqiTabBody"/>
            </w:pPr>
            <w:r w:rsidRPr="00CD5AB3">
              <w:t>„R”, jeżeli stosuje się pole tekstowe „ComplementaryInformation”.</w:t>
            </w:r>
          </w:p>
        </w:tc>
        <w:tc>
          <w:tcPr>
            <w:tcW w:w="3212" w:type="dxa"/>
          </w:tcPr>
          <w:p w14:paraId="29945079" w14:textId="77777777" w:rsidR="00973E84" w:rsidRPr="00CD5AB3" w:rsidRDefault="00973E84" w:rsidP="00973E84">
            <w:pPr>
              <w:pStyle w:val="pqiTabBody"/>
            </w:pPr>
            <w:r w:rsidRPr="00CD5AB3">
              <w:t>Atrybut.</w:t>
            </w:r>
          </w:p>
          <w:p w14:paraId="39DFF864" w14:textId="77777777" w:rsidR="00973E84" w:rsidRPr="00CD5AB3" w:rsidRDefault="00973E84" w:rsidP="00973E84">
            <w:r w:rsidRPr="00CD5AB3">
              <w:t>Wartość ze słownika „Kody języka (Language codes)”.</w:t>
            </w:r>
          </w:p>
        </w:tc>
        <w:tc>
          <w:tcPr>
            <w:tcW w:w="1609" w:type="dxa"/>
          </w:tcPr>
          <w:p w14:paraId="6048E446" w14:textId="77777777" w:rsidR="00973E84" w:rsidRPr="00CD5AB3" w:rsidRDefault="00973E84" w:rsidP="00973E84">
            <w:pPr>
              <w:pStyle w:val="pqiTabBody"/>
            </w:pPr>
            <w:r w:rsidRPr="00CD5AB3">
              <w:t>a2</w:t>
            </w:r>
          </w:p>
        </w:tc>
      </w:tr>
    </w:tbl>
    <w:p w14:paraId="6484DAE5" w14:textId="77777777" w:rsidR="002A6E7F" w:rsidRPr="00CD5AB3" w:rsidRDefault="002A6E7F" w:rsidP="002A6E7F">
      <w:pPr>
        <w:pStyle w:val="pqiText"/>
      </w:pPr>
    </w:p>
    <w:p w14:paraId="60B81C94" w14:textId="1A3B7A36" w:rsidR="005E22D0" w:rsidRDefault="005E22D0" w:rsidP="002871F0">
      <w:pPr>
        <w:pStyle w:val="pqiChpHeadNum2"/>
        <w:rPr>
          <w:lang w:eastAsia="en-GB"/>
        </w:rPr>
      </w:pPr>
      <w:bookmarkStart w:id="200" w:name="_Toc97636637"/>
      <w:bookmarkStart w:id="201" w:name="_Toc526429218"/>
      <w:bookmarkStart w:id="202" w:name="_Toc528064584"/>
      <w:r>
        <w:rPr>
          <w:lang w:eastAsia="en-GB"/>
        </w:rPr>
        <w:t>DD801C – Dokument e-DD C dla wyrobów węglowych</w:t>
      </w:r>
      <w:bookmarkEnd w:id="200"/>
    </w:p>
    <w:p w14:paraId="76CC3046" w14:textId="188D403A" w:rsidR="005E22D0" w:rsidRDefault="005E22D0" w:rsidP="005E22D0">
      <w:pPr>
        <w:pStyle w:val="pqiText"/>
        <w:rPr>
          <w:lang w:eastAsia="en-GB"/>
        </w:rPr>
      </w:pPr>
    </w:p>
    <w:tbl>
      <w:tblPr>
        <w:tblW w:w="1376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28"/>
        <w:gridCol w:w="603"/>
        <w:gridCol w:w="4563"/>
        <w:gridCol w:w="761"/>
        <w:gridCol w:w="2690"/>
        <w:gridCol w:w="3212"/>
        <w:gridCol w:w="1609"/>
      </w:tblGrid>
      <w:tr w:rsidR="005E22D0" w:rsidRPr="00CD5AB3" w14:paraId="126ED295" w14:textId="77777777" w:rsidTr="005E22D0">
        <w:trPr>
          <w:tblHeader/>
        </w:trPr>
        <w:tc>
          <w:tcPr>
            <w:tcW w:w="328" w:type="dxa"/>
            <w:shd w:val="clear" w:color="auto" w:fill="F3F3F3"/>
            <w:vAlign w:val="center"/>
          </w:tcPr>
          <w:p w14:paraId="13F7D320" w14:textId="77777777" w:rsidR="005E22D0" w:rsidRPr="00CD5AB3" w:rsidRDefault="005E22D0" w:rsidP="005E22D0">
            <w:pPr>
              <w:pStyle w:val="pqiTabBody"/>
            </w:pPr>
            <w:r w:rsidRPr="00CD5AB3">
              <w:br w:type="page"/>
            </w:r>
            <w:r w:rsidRPr="00CD5AB3">
              <w:br w:type="page"/>
              <w:t>A</w:t>
            </w:r>
          </w:p>
        </w:tc>
        <w:tc>
          <w:tcPr>
            <w:tcW w:w="603" w:type="dxa"/>
            <w:shd w:val="clear" w:color="auto" w:fill="F3F3F3"/>
            <w:vAlign w:val="center"/>
          </w:tcPr>
          <w:p w14:paraId="256B4008" w14:textId="77777777" w:rsidR="005E22D0" w:rsidRPr="00CD5AB3" w:rsidRDefault="005E22D0" w:rsidP="005E22D0">
            <w:pPr>
              <w:pStyle w:val="pqiTabBody"/>
            </w:pPr>
            <w:r w:rsidRPr="00CD5AB3">
              <w:t>B</w:t>
            </w:r>
          </w:p>
        </w:tc>
        <w:tc>
          <w:tcPr>
            <w:tcW w:w="4563" w:type="dxa"/>
            <w:shd w:val="clear" w:color="auto" w:fill="F3F3F3"/>
            <w:vAlign w:val="center"/>
          </w:tcPr>
          <w:p w14:paraId="1E842F60" w14:textId="77777777" w:rsidR="005E22D0" w:rsidRPr="00CD5AB3" w:rsidRDefault="005E22D0" w:rsidP="005E22D0">
            <w:pPr>
              <w:pStyle w:val="pqiTabBody"/>
            </w:pPr>
            <w:r w:rsidRPr="00CD5AB3">
              <w:t>C</w:t>
            </w:r>
          </w:p>
        </w:tc>
        <w:tc>
          <w:tcPr>
            <w:tcW w:w="761" w:type="dxa"/>
            <w:shd w:val="clear" w:color="auto" w:fill="F3F3F3"/>
            <w:vAlign w:val="center"/>
          </w:tcPr>
          <w:p w14:paraId="501A3FC1" w14:textId="77777777" w:rsidR="005E22D0" w:rsidRPr="00CD5AB3" w:rsidRDefault="005E22D0" w:rsidP="005E22D0">
            <w:pPr>
              <w:pStyle w:val="pqiTabBody"/>
            </w:pPr>
            <w:r w:rsidRPr="00CD5AB3">
              <w:t>D</w:t>
            </w:r>
          </w:p>
        </w:tc>
        <w:tc>
          <w:tcPr>
            <w:tcW w:w="2690" w:type="dxa"/>
            <w:shd w:val="clear" w:color="auto" w:fill="F3F3F3"/>
            <w:vAlign w:val="center"/>
          </w:tcPr>
          <w:p w14:paraId="1A0CACB4" w14:textId="77777777" w:rsidR="005E22D0" w:rsidRPr="00CD5AB3" w:rsidRDefault="005E22D0" w:rsidP="005E22D0">
            <w:pPr>
              <w:pStyle w:val="pqiTabBody"/>
            </w:pPr>
            <w:r w:rsidRPr="00CD5AB3">
              <w:t>E</w:t>
            </w:r>
          </w:p>
        </w:tc>
        <w:tc>
          <w:tcPr>
            <w:tcW w:w="3212" w:type="dxa"/>
            <w:shd w:val="clear" w:color="auto" w:fill="F3F3F3"/>
            <w:vAlign w:val="center"/>
          </w:tcPr>
          <w:p w14:paraId="734A23D8" w14:textId="77777777" w:rsidR="005E22D0" w:rsidRPr="00CD5AB3" w:rsidRDefault="005E22D0" w:rsidP="005E22D0">
            <w:pPr>
              <w:pStyle w:val="pqiTabBody"/>
            </w:pPr>
            <w:r w:rsidRPr="00CD5AB3">
              <w:t>F</w:t>
            </w:r>
          </w:p>
        </w:tc>
        <w:tc>
          <w:tcPr>
            <w:tcW w:w="1609" w:type="dxa"/>
            <w:shd w:val="clear" w:color="auto" w:fill="F3F3F3"/>
            <w:vAlign w:val="center"/>
          </w:tcPr>
          <w:p w14:paraId="7E4E06FB" w14:textId="77777777" w:rsidR="005E22D0" w:rsidRPr="00CD5AB3" w:rsidRDefault="005E22D0" w:rsidP="005E22D0">
            <w:pPr>
              <w:pStyle w:val="pqiTabBody"/>
            </w:pPr>
            <w:r w:rsidRPr="00CD5AB3">
              <w:t>G</w:t>
            </w:r>
          </w:p>
        </w:tc>
      </w:tr>
      <w:tr w:rsidR="005E22D0" w:rsidRPr="007621D0" w14:paraId="2341E9FB" w14:textId="77777777" w:rsidTr="005E22D0">
        <w:tc>
          <w:tcPr>
            <w:tcW w:w="13766" w:type="dxa"/>
            <w:gridSpan w:val="7"/>
          </w:tcPr>
          <w:p w14:paraId="40915A4C" w14:textId="6D91990D" w:rsidR="005E22D0" w:rsidRPr="00CD5AB3" w:rsidRDefault="005E22D0" w:rsidP="005E22D0">
            <w:pPr>
              <w:pStyle w:val="pqiTabHead"/>
              <w:rPr>
                <w:lang w:val="en-US"/>
              </w:rPr>
            </w:pPr>
            <w:r w:rsidRPr="00CD5AB3">
              <w:rPr>
                <w:lang w:val="en-US"/>
              </w:rPr>
              <w:t>DD801</w:t>
            </w:r>
            <w:r w:rsidR="00713B9C">
              <w:rPr>
                <w:lang w:val="en-US"/>
              </w:rPr>
              <w:t>C</w:t>
            </w:r>
            <w:r w:rsidRPr="00CD5AB3">
              <w:rPr>
                <w:lang w:val="en-US"/>
              </w:rPr>
              <w:t xml:space="preserve"> – C_EDD_VAL – Dokument e-DD.</w:t>
            </w:r>
          </w:p>
        </w:tc>
      </w:tr>
      <w:tr w:rsidR="005E22D0" w:rsidRPr="00CD5AB3" w14:paraId="644F4665" w14:textId="77777777" w:rsidTr="005E22D0">
        <w:tc>
          <w:tcPr>
            <w:tcW w:w="931" w:type="dxa"/>
            <w:gridSpan w:val="2"/>
          </w:tcPr>
          <w:p w14:paraId="32BA09E4" w14:textId="77777777" w:rsidR="005E22D0" w:rsidRPr="00CD5AB3" w:rsidRDefault="005E22D0" w:rsidP="005E22D0">
            <w:pPr>
              <w:pStyle w:val="pqiTabBody"/>
              <w:rPr>
                <w:b/>
                <w:i/>
                <w:lang w:val="en-US"/>
              </w:rPr>
            </w:pPr>
          </w:p>
        </w:tc>
        <w:tc>
          <w:tcPr>
            <w:tcW w:w="4563" w:type="dxa"/>
          </w:tcPr>
          <w:p w14:paraId="261A4326" w14:textId="77777777" w:rsidR="005E22D0" w:rsidRPr="00CD5AB3" w:rsidRDefault="005E22D0" w:rsidP="005E22D0">
            <w:pPr>
              <w:pStyle w:val="pqiTabBody"/>
              <w:rPr>
                <w:b/>
              </w:rPr>
            </w:pPr>
            <w:r w:rsidRPr="00CD5AB3">
              <w:rPr>
                <w:b/>
              </w:rPr>
              <w:t>&lt;NAGŁÓWEK&gt;</w:t>
            </w:r>
          </w:p>
          <w:p w14:paraId="588EE20B" w14:textId="77777777" w:rsidR="005E22D0" w:rsidRPr="00CD5AB3" w:rsidRDefault="005E22D0" w:rsidP="005E22D0">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DD801</w:t>
            </w:r>
            <w:r w:rsidRPr="00CD5AB3">
              <w:rPr>
                <w:rFonts w:ascii="Courier New" w:hAnsi="Courier New"/>
                <w:color w:val="0000FF"/>
              </w:rPr>
              <w:t>/Header</w:t>
            </w:r>
          </w:p>
        </w:tc>
        <w:tc>
          <w:tcPr>
            <w:tcW w:w="761" w:type="dxa"/>
          </w:tcPr>
          <w:p w14:paraId="7C82A6A5" w14:textId="77777777" w:rsidR="005E22D0" w:rsidRPr="00CD5AB3" w:rsidRDefault="005E22D0" w:rsidP="005E22D0">
            <w:pPr>
              <w:pStyle w:val="pqiTabBody"/>
              <w:rPr>
                <w:b/>
              </w:rPr>
            </w:pPr>
            <w:r w:rsidRPr="00CD5AB3">
              <w:rPr>
                <w:b/>
              </w:rPr>
              <w:t>R</w:t>
            </w:r>
          </w:p>
        </w:tc>
        <w:tc>
          <w:tcPr>
            <w:tcW w:w="2690" w:type="dxa"/>
          </w:tcPr>
          <w:p w14:paraId="3B40024D" w14:textId="77777777" w:rsidR="005E22D0" w:rsidRPr="00CD5AB3" w:rsidRDefault="005E22D0" w:rsidP="005E22D0">
            <w:pPr>
              <w:pStyle w:val="pqiTabBody"/>
              <w:rPr>
                <w:b/>
              </w:rPr>
            </w:pPr>
          </w:p>
        </w:tc>
        <w:tc>
          <w:tcPr>
            <w:tcW w:w="3212" w:type="dxa"/>
          </w:tcPr>
          <w:p w14:paraId="21A50F47" w14:textId="77777777" w:rsidR="005E22D0" w:rsidRPr="00CD5AB3" w:rsidRDefault="005E22D0" w:rsidP="005E22D0">
            <w:pPr>
              <w:pStyle w:val="pqiTabBody"/>
              <w:rPr>
                <w:b/>
              </w:rPr>
            </w:pPr>
          </w:p>
        </w:tc>
        <w:tc>
          <w:tcPr>
            <w:tcW w:w="1609" w:type="dxa"/>
          </w:tcPr>
          <w:p w14:paraId="5447DF53" w14:textId="77777777" w:rsidR="005E22D0" w:rsidRPr="00CD5AB3" w:rsidRDefault="005E22D0" w:rsidP="005E22D0">
            <w:pPr>
              <w:pStyle w:val="pqiTabBody"/>
              <w:rPr>
                <w:b/>
              </w:rPr>
            </w:pPr>
            <w:r w:rsidRPr="00CD5AB3">
              <w:rPr>
                <w:b/>
              </w:rPr>
              <w:t>1x</w:t>
            </w:r>
          </w:p>
        </w:tc>
      </w:tr>
      <w:tr w:rsidR="005E22D0" w:rsidRPr="00CD5AB3" w14:paraId="7AFE9AB7" w14:textId="77777777" w:rsidTr="005E22D0">
        <w:tc>
          <w:tcPr>
            <w:tcW w:w="13766" w:type="dxa"/>
            <w:gridSpan w:val="7"/>
          </w:tcPr>
          <w:p w14:paraId="504C8953" w14:textId="77777777" w:rsidR="005E22D0" w:rsidRPr="00CD5AB3" w:rsidRDefault="005E22D0" w:rsidP="005E22D0">
            <w:pPr>
              <w:pStyle w:val="pqiTabBody"/>
            </w:pPr>
            <w:r w:rsidRPr="00CD5AB3">
              <w:t>Wszystkie elementy począwszy od poniższego zawarte są w elemencie:</w:t>
            </w:r>
          </w:p>
          <w:p w14:paraId="233D1FED" w14:textId="2D5F9202" w:rsidR="005E22D0" w:rsidRPr="00CD5AB3" w:rsidRDefault="005E22D0" w:rsidP="005E22D0">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DD801</w:t>
            </w:r>
            <w:r w:rsidR="00DC03A2">
              <w:rPr>
                <w:rFonts w:ascii="Courier New" w:hAnsi="Courier New" w:cs="Courier New"/>
                <w:noProof/>
                <w:color w:val="0000FF"/>
              </w:rPr>
              <w:t>C</w:t>
            </w:r>
            <w:r w:rsidRPr="00CD5AB3">
              <w:rPr>
                <w:rFonts w:ascii="Courier New" w:hAnsi="Courier New"/>
                <w:color w:val="0000FF"/>
              </w:rPr>
              <w:t>/Body/EDDContainer</w:t>
            </w:r>
          </w:p>
        </w:tc>
      </w:tr>
      <w:tr w:rsidR="005E22D0" w:rsidRPr="00CD5AB3" w14:paraId="3BAB0A80" w14:textId="77777777" w:rsidTr="005E22D0">
        <w:tc>
          <w:tcPr>
            <w:tcW w:w="931" w:type="dxa"/>
            <w:gridSpan w:val="2"/>
          </w:tcPr>
          <w:p w14:paraId="14825399" w14:textId="77777777" w:rsidR="005E22D0" w:rsidRPr="00CD5AB3" w:rsidRDefault="005E22D0" w:rsidP="005E22D0">
            <w:pPr>
              <w:pStyle w:val="pqiTabHead"/>
            </w:pPr>
            <w:r w:rsidRPr="00CD5AB3">
              <w:t>1</w:t>
            </w:r>
          </w:p>
        </w:tc>
        <w:tc>
          <w:tcPr>
            <w:tcW w:w="4563" w:type="dxa"/>
          </w:tcPr>
          <w:p w14:paraId="66CDC476" w14:textId="77777777" w:rsidR="005E22D0" w:rsidRPr="00CD5AB3" w:rsidRDefault="005E22D0" w:rsidP="005E22D0">
            <w:pPr>
              <w:pStyle w:val="pqiTabHead"/>
            </w:pPr>
            <w:r w:rsidRPr="00CD5AB3">
              <w:t>Nagłówek dokumentu e-DD</w:t>
            </w:r>
          </w:p>
          <w:p w14:paraId="7EF6BF53" w14:textId="77777777" w:rsidR="005E22D0" w:rsidRPr="00CD5AB3" w:rsidRDefault="005E22D0" w:rsidP="005E22D0">
            <w:pPr>
              <w:pStyle w:val="pqiTabHead"/>
              <w:rPr>
                <w:rFonts w:ascii="Courier New" w:hAnsi="Courier New" w:cs="Courier New"/>
                <w:noProof/>
                <w:color w:val="0000FF"/>
              </w:rPr>
            </w:pPr>
            <w:r w:rsidRPr="00CD5AB3">
              <w:rPr>
                <w:rFonts w:ascii="Courier New" w:hAnsi="Courier New" w:cs="Courier New"/>
                <w:noProof/>
                <w:color w:val="0000FF"/>
              </w:rPr>
              <w:t>EDD</w:t>
            </w:r>
          </w:p>
        </w:tc>
        <w:tc>
          <w:tcPr>
            <w:tcW w:w="761" w:type="dxa"/>
          </w:tcPr>
          <w:p w14:paraId="5B16D8E6" w14:textId="77777777" w:rsidR="005E22D0" w:rsidRPr="00CD5AB3" w:rsidRDefault="005E22D0" w:rsidP="005E22D0">
            <w:pPr>
              <w:pStyle w:val="pqiTabHead"/>
            </w:pPr>
            <w:r w:rsidRPr="00CD5AB3">
              <w:t>R</w:t>
            </w:r>
          </w:p>
        </w:tc>
        <w:tc>
          <w:tcPr>
            <w:tcW w:w="2690" w:type="dxa"/>
          </w:tcPr>
          <w:p w14:paraId="168BD23D" w14:textId="77777777" w:rsidR="005E22D0" w:rsidRPr="00CD5AB3" w:rsidRDefault="005E22D0" w:rsidP="005E22D0">
            <w:pPr>
              <w:pStyle w:val="pqiTabHead"/>
            </w:pPr>
          </w:p>
        </w:tc>
        <w:tc>
          <w:tcPr>
            <w:tcW w:w="3212" w:type="dxa"/>
          </w:tcPr>
          <w:p w14:paraId="0D0D2A1B" w14:textId="77777777" w:rsidR="005E22D0" w:rsidRPr="00CD5AB3" w:rsidRDefault="005E22D0" w:rsidP="005E22D0">
            <w:pPr>
              <w:pStyle w:val="pqiTabHead"/>
            </w:pPr>
          </w:p>
        </w:tc>
        <w:tc>
          <w:tcPr>
            <w:tcW w:w="1609" w:type="dxa"/>
          </w:tcPr>
          <w:p w14:paraId="4D150D46" w14:textId="77777777" w:rsidR="005E22D0" w:rsidRPr="00CD5AB3" w:rsidRDefault="005E22D0" w:rsidP="005E22D0">
            <w:pPr>
              <w:pStyle w:val="pqiTabHead"/>
            </w:pPr>
            <w:r w:rsidRPr="00CD5AB3">
              <w:t>1x</w:t>
            </w:r>
          </w:p>
        </w:tc>
      </w:tr>
      <w:tr w:rsidR="005E22D0" w:rsidRPr="00CD5AB3" w14:paraId="67C4B0BD" w14:textId="77777777" w:rsidTr="005E22D0">
        <w:tc>
          <w:tcPr>
            <w:tcW w:w="328" w:type="dxa"/>
          </w:tcPr>
          <w:p w14:paraId="2BBEA2B3" w14:textId="77777777" w:rsidR="005E22D0" w:rsidRPr="00CD5AB3" w:rsidRDefault="005E22D0" w:rsidP="005E22D0">
            <w:pPr>
              <w:pStyle w:val="pqiTabBody"/>
              <w:rPr>
                <w:b/>
              </w:rPr>
            </w:pPr>
          </w:p>
        </w:tc>
        <w:tc>
          <w:tcPr>
            <w:tcW w:w="603" w:type="dxa"/>
          </w:tcPr>
          <w:p w14:paraId="4B746A78" w14:textId="77777777" w:rsidR="005E22D0" w:rsidRPr="00CD5AB3" w:rsidRDefault="005E22D0" w:rsidP="005E22D0">
            <w:pPr>
              <w:pStyle w:val="pqiTabBody"/>
              <w:rPr>
                <w:i/>
              </w:rPr>
            </w:pPr>
            <w:r w:rsidRPr="00CD5AB3">
              <w:rPr>
                <w:i/>
              </w:rPr>
              <w:t>a</w:t>
            </w:r>
          </w:p>
        </w:tc>
        <w:tc>
          <w:tcPr>
            <w:tcW w:w="4563" w:type="dxa"/>
          </w:tcPr>
          <w:p w14:paraId="4C255556" w14:textId="77777777" w:rsidR="005E22D0" w:rsidRPr="00CD5AB3" w:rsidRDefault="005E22D0" w:rsidP="005E22D0">
            <w:pPr>
              <w:pStyle w:val="pqiTabBody"/>
            </w:pPr>
            <w:r w:rsidRPr="00CD5AB3">
              <w:t>Numer DDARC</w:t>
            </w:r>
          </w:p>
          <w:p w14:paraId="4F47929E" w14:textId="77777777" w:rsidR="005E22D0" w:rsidRPr="00CD5AB3" w:rsidRDefault="005E22D0" w:rsidP="005E22D0">
            <w:pPr>
              <w:pStyle w:val="pqiTabBody"/>
              <w:rPr>
                <w:rFonts w:ascii="Courier New" w:hAnsi="Courier New" w:cs="Courier New"/>
                <w:noProof/>
                <w:color w:val="0000FF"/>
              </w:rPr>
            </w:pPr>
            <w:r w:rsidRPr="00CD5AB3">
              <w:rPr>
                <w:rFonts w:ascii="Courier New" w:hAnsi="Courier New" w:cs="Courier New"/>
                <w:noProof/>
                <w:color w:val="0000FF"/>
              </w:rPr>
              <w:t>DeliveryDocumentReference/</w:t>
            </w:r>
          </w:p>
          <w:p w14:paraId="07D09117" w14:textId="77777777" w:rsidR="005E22D0" w:rsidRPr="00CD5AB3" w:rsidRDefault="005E22D0" w:rsidP="005E22D0">
            <w:pPr>
              <w:pStyle w:val="pqiTabBody"/>
            </w:pPr>
            <w:r w:rsidRPr="00CD5AB3">
              <w:rPr>
                <w:rFonts w:ascii="Courier New" w:hAnsi="Courier New" w:cs="Courier New"/>
                <w:noProof/>
                <w:color w:val="0000FF"/>
              </w:rPr>
              <w:t>DeliveryDocumentAdministrativeReferenceCode</w:t>
            </w:r>
          </w:p>
        </w:tc>
        <w:tc>
          <w:tcPr>
            <w:tcW w:w="761" w:type="dxa"/>
          </w:tcPr>
          <w:p w14:paraId="675AE317" w14:textId="77777777" w:rsidR="005E22D0" w:rsidRPr="00CD5AB3" w:rsidRDefault="005E22D0" w:rsidP="005E22D0">
            <w:pPr>
              <w:pStyle w:val="pqiTabBody"/>
            </w:pPr>
            <w:r w:rsidRPr="00CD5AB3">
              <w:t>R</w:t>
            </w:r>
          </w:p>
        </w:tc>
        <w:tc>
          <w:tcPr>
            <w:tcW w:w="2690" w:type="dxa"/>
          </w:tcPr>
          <w:p w14:paraId="24C6CAFD" w14:textId="77777777" w:rsidR="005E22D0" w:rsidRPr="00CD5AB3" w:rsidRDefault="005E22D0" w:rsidP="005E22D0">
            <w:pPr>
              <w:pStyle w:val="pqiTabBody"/>
            </w:pPr>
          </w:p>
        </w:tc>
        <w:tc>
          <w:tcPr>
            <w:tcW w:w="3212" w:type="dxa"/>
          </w:tcPr>
          <w:p w14:paraId="79661962" w14:textId="77777777" w:rsidR="005E22D0" w:rsidRPr="00CD5AB3" w:rsidRDefault="005E22D0" w:rsidP="005E22D0">
            <w:pPr>
              <w:rPr>
                <w:lang w:eastAsia="en-GB"/>
              </w:rPr>
            </w:pPr>
            <w:r w:rsidRPr="00CD5AB3">
              <w:rPr>
                <w:lang w:eastAsia="en-GB"/>
              </w:rPr>
              <w:t>Numer DDARC nadany przez System EMCS PL 2</w:t>
            </w:r>
          </w:p>
        </w:tc>
        <w:tc>
          <w:tcPr>
            <w:tcW w:w="1609" w:type="dxa"/>
          </w:tcPr>
          <w:p w14:paraId="5CE8BDC2" w14:textId="77777777" w:rsidR="005E22D0" w:rsidRPr="00CD5AB3" w:rsidRDefault="005E22D0" w:rsidP="005E22D0">
            <w:pPr>
              <w:pStyle w:val="pqiTabBody"/>
            </w:pPr>
            <w:r w:rsidRPr="00CD5AB3">
              <w:t>an21</w:t>
            </w:r>
          </w:p>
        </w:tc>
      </w:tr>
      <w:tr w:rsidR="005E22D0" w:rsidRPr="00CD5AB3" w14:paraId="6B9718F8" w14:textId="77777777" w:rsidTr="005E22D0">
        <w:tc>
          <w:tcPr>
            <w:tcW w:w="328" w:type="dxa"/>
          </w:tcPr>
          <w:p w14:paraId="7FBD26C3" w14:textId="77777777" w:rsidR="005E22D0" w:rsidRPr="00CD5AB3" w:rsidRDefault="005E22D0" w:rsidP="005E22D0">
            <w:pPr>
              <w:pStyle w:val="pqiTabBody"/>
              <w:rPr>
                <w:b/>
              </w:rPr>
            </w:pPr>
          </w:p>
        </w:tc>
        <w:tc>
          <w:tcPr>
            <w:tcW w:w="603" w:type="dxa"/>
          </w:tcPr>
          <w:p w14:paraId="1684FA75" w14:textId="77777777" w:rsidR="005E22D0" w:rsidRPr="00CD5AB3" w:rsidRDefault="005E22D0" w:rsidP="005E22D0">
            <w:pPr>
              <w:pStyle w:val="pqiTabBody"/>
              <w:rPr>
                <w:i/>
              </w:rPr>
            </w:pPr>
            <w:r w:rsidRPr="00CD5AB3">
              <w:rPr>
                <w:i/>
              </w:rPr>
              <w:t>b</w:t>
            </w:r>
          </w:p>
        </w:tc>
        <w:tc>
          <w:tcPr>
            <w:tcW w:w="4563" w:type="dxa"/>
          </w:tcPr>
          <w:p w14:paraId="06891879" w14:textId="77777777" w:rsidR="005E22D0" w:rsidRPr="00CD5AB3" w:rsidRDefault="005E22D0" w:rsidP="005E22D0">
            <w:pPr>
              <w:pStyle w:val="pqiTabBody"/>
            </w:pPr>
            <w:r w:rsidRPr="00CD5AB3">
              <w:t>Numer porządkowy</w:t>
            </w:r>
          </w:p>
          <w:p w14:paraId="547C95C0" w14:textId="77777777" w:rsidR="005E22D0" w:rsidRPr="00CD5AB3" w:rsidRDefault="005E22D0" w:rsidP="005E22D0">
            <w:pPr>
              <w:pStyle w:val="pqiTabBody"/>
              <w:rPr>
                <w:rFonts w:ascii="Courier New" w:hAnsi="Courier New" w:cs="Courier New"/>
                <w:noProof/>
                <w:color w:val="0000FF"/>
              </w:rPr>
            </w:pPr>
            <w:r w:rsidRPr="00CD5AB3">
              <w:rPr>
                <w:rFonts w:ascii="Courier New" w:hAnsi="Courier New" w:cs="Courier New"/>
                <w:noProof/>
                <w:color w:val="0000FF"/>
              </w:rPr>
              <w:t>DeliveryDocumentReference/</w:t>
            </w:r>
          </w:p>
          <w:p w14:paraId="4A89BEA4" w14:textId="77777777" w:rsidR="005E22D0" w:rsidRPr="00CD5AB3" w:rsidRDefault="005E22D0" w:rsidP="005E22D0">
            <w:pPr>
              <w:pStyle w:val="pqiTabBody"/>
            </w:pPr>
            <w:r w:rsidRPr="00CD5AB3">
              <w:rPr>
                <w:rFonts w:ascii="Courier New" w:hAnsi="Courier New" w:cs="Courier New"/>
                <w:noProof/>
                <w:color w:val="0000FF"/>
              </w:rPr>
              <w:lastRenderedPageBreak/>
              <w:t>SequenceNumber</w:t>
            </w:r>
          </w:p>
        </w:tc>
        <w:tc>
          <w:tcPr>
            <w:tcW w:w="761" w:type="dxa"/>
          </w:tcPr>
          <w:p w14:paraId="216375E4" w14:textId="77777777" w:rsidR="005E22D0" w:rsidRPr="00CD5AB3" w:rsidRDefault="005E22D0" w:rsidP="005E22D0">
            <w:pPr>
              <w:pStyle w:val="pqiTabBody"/>
            </w:pPr>
            <w:r w:rsidRPr="00CD5AB3">
              <w:lastRenderedPageBreak/>
              <w:t>R</w:t>
            </w:r>
          </w:p>
        </w:tc>
        <w:tc>
          <w:tcPr>
            <w:tcW w:w="2690" w:type="dxa"/>
          </w:tcPr>
          <w:p w14:paraId="7FAE7D46" w14:textId="77777777" w:rsidR="005E22D0" w:rsidRPr="00CD5AB3" w:rsidRDefault="005E22D0" w:rsidP="005E22D0">
            <w:pPr>
              <w:pStyle w:val="pqiTabBody"/>
            </w:pPr>
          </w:p>
        </w:tc>
        <w:tc>
          <w:tcPr>
            <w:tcW w:w="3212" w:type="dxa"/>
          </w:tcPr>
          <w:p w14:paraId="6408D147" w14:textId="77777777" w:rsidR="005E22D0" w:rsidRPr="00CD5AB3" w:rsidRDefault="005E22D0" w:rsidP="005E22D0">
            <w:pPr>
              <w:pStyle w:val="pqiTabBody"/>
            </w:pPr>
            <w:r w:rsidRPr="00CD5AB3">
              <w:rPr>
                <w:lang w:eastAsia="en-GB"/>
              </w:rPr>
              <w:t>Numer porządkowy dokumentu e-DD.</w:t>
            </w:r>
          </w:p>
        </w:tc>
        <w:tc>
          <w:tcPr>
            <w:tcW w:w="1609" w:type="dxa"/>
          </w:tcPr>
          <w:p w14:paraId="41516B88" w14:textId="77777777" w:rsidR="005E22D0" w:rsidRPr="00CD5AB3" w:rsidRDefault="005E22D0" w:rsidP="005E22D0">
            <w:pPr>
              <w:pStyle w:val="pqiTabBody"/>
            </w:pPr>
            <w:r w:rsidRPr="00CD5AB3">
              <w:t>n..2</w:t>
            </w:r>
          </w:p>
        </w:tc>
      </w:tr>
      <w:tr w:rsidR="005E22D0" w:rsidRPr="00CD5AB3" w14:paraId="1D2E102C" w14:textId="77777777" w:rsidTr="005E22D0">
        <w:tc>
          <w:tcPr>
            <w:tcW w:w="328" w:type="dxa"/>
          </w:tcPr>
          <w:p w14:paraId="1EA5D6C2" w14:textId="77777777" w:rsidR="005E22D0" w:rsidRPr="00CD5AB3" w:rsidRDefault="005E22D0" w:rsidP="005E22D0">
            <w:pPr>
              <w:pStyle w:val="pqiTabBody"/>
              <w:rPr>
                <w:b/>
              </w:rPr>
            </w:pPr>
          </w:p>
        </w:tc>
        <w:tc>
          <w:tcPr>
            <w:tcW w:w="603" w:type="dxa"/>
          </w:tcPr>
          <w:p w14:paraId="5B2CA345" w14:textId="77777777" w:rsidR="005E22D0" w:rsidRPr="00CD5AB3" w:rsidRDefault="005E22D0" w:rsidP="005E22D0">
            <w:pPr>
              <w:pStyle w:val="pqiTabBody"/>
              <w:rPr>
                <w:i/>
              </w:rPr>
            </w:pPr>
            <w:r w:rsidRPr="00CD5AB3">
              <w:rPr>
                <w:i/>
              </w:rPr>
              <w:t>c</w:t>
            </w:r>
          </w:p>
        </w:tc>
        <w:tc>
          <w:tcPr>
            <w:tcW w:w="4563" w:type="dxa"/>
          </w:tcPr>
          <w:p w14:paraId="5A808341" w14:textId="77777777" w:rsidR="005E22D0" w:rsidRPr="00CD5AB3" w:rsidRDefault="005E22D0" w:rsidP="005E22D0">
            <w:pPr>
              <w:pStyle w:val="pqiTabBody"/>
            </w:pPr>
            <w:r w:rsidRPr="00CD5AB3">
              <w:t>Lokalny nr referencyjny</w:t>
            </w:r>
          </w:p>
          <w:p w14:paraId="0F3831C1" w14:textId="77777777" w:rsidR="005E22D0" w:rsidRPr="00CD5AB3" w:rsidRDefault="005E22D0" w:rsidP="005E22D0">
            <w:pPr>
              <w:pStyle w:val="pqiTabBody"/>
            </w:pPr>
            <w:r w:rsidRPr="00CD5AB3">
              <w:rPr>
                <w:rFonts w:ascii="Courier New" w:hAnsi="Courier New" w:cs="Courier New"/>
                <w:noProof/>
                <w:color w:val="0000FF"/>
              </w:rPr>
              <w:t>LocalReferenceNumber</w:t>
            </w:r>
          </w:p>
        </w:tc>
        <w:tc>
          <w:tcPr>
            <w:tcW w:w="761" w:type="dxa"/>
          </w:tcPr>
          <w:p w14:paraId="79D9641E" w14:textId="77777777" w:rsidR="005E22D0" w:rsidRPr="00CD5AB3" w:rsidRDefault="005E22D0" w:rsidP="005E22D0">
            <w:pPr>
              <w:pStyle w:val="pqiTabBody"/>
            </w:pPr>
            <w:r w:rsidRPr="00CD5AB3">
              <w:t>R</w:t>
            </w:r>
          </w:p>
        </w:tc>
        <w:tc>
          <w:tcPr>
            <w:tcW w:w="2690" w:type="dxa"/>
          </w:tcPr>
          <w:p w14:paraId="23E2DD25" w14:textId="77777777" w:rsidR="005E22D0" w:rsidRPr="00CD5AB3" w:rsidRDefault="005E22D0" w:rsidP="005E22D0">
            <w:pPr>
              <w:pStyle w:val="pqiTabBody"/>
            </w:pPr>
          </w:p>
        </w:tc>
        <w:tc>
          <w:tcPr>
            <w:tcW w:w="3212" w:type="dxa"/>
          </w:tcPr>
          <w:p w14:paraId="514A8CDD" w14:textId="77777777" w:rsidR="005E22D0" w:rsidRPr="00CD5AB3" w:rsidRDefault="005E22D0" w:rsidP="005E22D0">
            <w:pPr>
              <w:rPr>
                <w:lang w:eastAsia="en-GB"/>
              </w:rPr>
            </w:pPr>
          </w:p>
        </w:tc>
        <w:tc>
          <w:tcPr>
            <w:tcW w:w="1609" w:type="dxa"/>
          </w:tcPr>
          <w:p w14:paraId="340ACB82" w14:textId="77777777" w:rsidR="005E22D0" w:rsidRPr="00CD5AB3" w:rsidRDefault="005E22D0" w:rsidP="005E22D0">
            <w:pPr>
              <w:pStyle w:val="pqiTabBody"/>
            </w:pPr>
            <w:r w:rsidRPr="00CD5AB3">
              <w:t>an23</w:t>
            </w:r>
          </w:p>
        </w:tc>
      </w:tr>
      <w:tr w:rsidR="005E22D0" w:rsidRPr="00CD5AB3" w14:paraId="21A6FA18" w14:textId="77777777" w:rsidTr="005E22D0">
        <w:tc>
          <w:tcPr>
            <w:tcW w:w="328" w:type="dxa"/>
          </w:tcPr>
          <w:p w14:paraId="0B2F2893" w14:textId="77777777" w:rsidR="005E22D0" w:rsidRPr="00CD5AB3" w:rsidRDefault="005E22D0" w:rsidP="005E22D0">
            <w:pPr>
              <w:pStyle w:val="pqiTabBody"/>
              <w:rPr>
                <w:b/>
              </w:rPr>
            </w:pPr>
          </w:p>
        </w:tc>
        <w:tc>
          <w:tcPr>
            <w:tcW w:w="603" w:type="dxa"/>
          </w:tcPr>
          <w:p w14:paraId="2B3458E9" w14:textId="77777777" w:rsidR="005E22D0" w:rsidRPr="00CD5AB3" w:rsidRDefault="005E22D0" w:rsidP="005E22D0">
            <w:pPr>
              <w:pStyle w:val="pqiTabBody"/>
              <w:rPr>
                <w:i/>
              </w:rPr>
            </w:pPr>
            <w:r w:rsidRPr="00CD5AB3">
              <w:rPr>
                <w:i/>
              </w:rPr>
              <w:t>d</w:t>
            </w:r>
          </w:p>
        </w:tc>
        <w:tc>
          <w:tcPr>
            <w:tcW w:w="4563" w:type="dxa"/>
          </w:tcPr>
          <w:p w14:paraId="12439D64" w14:textId="77777777" w:rsidR="005E22D0" w:rsidRPr="00CD5AB3" w:rsidRDefault="005E22D0" w:rsidP="005E22D0">
            <w:pPr>
              <w:pStyle w:val="pqiTabBody"/>
            </w:pPr>
            <w:r w:rsidRPr="00CD5AB3">
              <w:t>Tryb dostawy</w:t>
            </w:r>
          </w:p>
          <w:p w14:paraId="46F9C864" w14:textId="77777777" w:rsidR="005E22D0" w:rsidRPr="00CD5AB3" w:rsidRDefault="005E22D0" w:rsidP="005E22D0">
            <w:pPr>
              <w:pStyle w:val="pqiTabBody"/>
            </w:pPr>
            <w:r w:rsidRPr="00CD5AB3">
              <w:rPr>
                <w:rFonts w:ascii="Courier New" w:hAnsi="Courier New" w:cs="Courier New"/>
                <w:noProof/>
                <w:color w:val="0000FF"/>
              </w:rPr>
              <w:t>DeliveryDocumentMode</w:t>
            </w:r>
          </w:p>
        </w:tc>
        <w:tc>
          <w:tcPr>
            <w:tcW w:w="761" w:type="dxa"/>
          </w:tcPr>
          <w:p w14:paraId="77896D9B" w14:textId="77777777" w:rsidR="005E22D0" w:rsidRPr="00CD5AB3" w:rsidRDefault="005E22D0" w:rsidP="005E22D0">
            <w:pPr>
              <w:pStyle w:val="pqiTabBody"/>
            </w:pPr>
            <w:r w:rsidRPr="00CD5AB3">
              <w:t>R</w:t>
            </w:r>
          </w:p>
        </w:tc>
        <w:tc>
          <w:tcPr>
            <w:tcW w:w="2690" w:type="dxa"/>
          </w:tcPr>
          <w:p w14:paraId="6E3EC5DF" w14:textId="77777777" w:rsidR="005E22D0" w:rsidRPr="00CD5AB3" w:rsidRDefault="005E22D0" w:rsidP="005E22D0">
            <w:pPr>
              <w:pStyle w:val="pqiTabBody"/>
            </w:pPr>
          </w:p>
        </w:tc>
        <w:tc>
          <w:tcPr>
            <w:tcW w:w="3212" w:type="dxa"/>
          </w:tcPr>
          <w:p w14:paraId="7939F1DF" w14:textId="646D1DFD" w:rsidR="005E22D0" w:rsidRPr="00CD5AB3" w:rsidRDefault="005E22D0" w:rsidP="001960C9">
            <w:pPr>
              <w:rPr>
                <w:lang w:eastAsia="en-GB"/>
              </w:rPr>
            </w:pPr>
            <w:r w:rsidRPr="00CD5AB3">
              <w:t>Wartość z enumeracji „Tryb dostawy”.  Wartość wstawiana do komunikatu DD801</w:t>
            </w:r>
            <w:r w:rsidR="00786F8D">
              <w:t>C</w:t>
            </w:r>
            <w:r w:rsidRPr="00CD5AB3">
              <w:t xml:space="preserve"> pochodzi z komunikatu DD815</w:t>
            </w:r>
            <w:r w:rsidR="00786F8D">
              <w:t>C</w:t>
            </w:r>
            <w:r w:rsidRPr="00CD5AB3">
              <w:t xml:space="preserve">. </w:t>
            </w:r>
            <w:r w:rsidR="00786F8D">
              <w:t>Możliwe wartości to 5 – dostawa wyrobów węglowych</w:t>
            </w:r>
            <w:r w:rsidR="001960C9">
              <w:t xml:space="preserve"> lub 6 – zwrot </w:t>
            </w:r>
            <w:r w:rsidR="001960C9" w:rsidRPr="00147312">
              <w:t>w dorejestrowaniu</w:t>
            </w:r>
          </w:p>
        </w:tc>
        <w:tc>
          <w:tcPr>
            <w:tcW w:w="1609" w:type="dxa"/>
          </w:tcPr>
          <w:p w14:paraId="3F00ED93" w14:textId="77777777" w:rsidR="005E22D0" w:rsidRPr="00CD5AB3" w:rsidRDefault="005E22D0" w:rsidP="005E22D0">
            <w:pPr>
              <w:pStyle w:val="pqiTabBody"/>
            </w:pPr>
            <w:r w:rsidRPr="00CD5AB3">
              <w:t>n1</w:t>
            </w:r>
          </w:p>
        </w:tc>
      </w:tr>
      <w:tr w:rsidR="005E22D0" w:rsidRPr="00CD5AB3" w14:paraId="644BC69F" w14:textId="77777777" w:rsidTr="005E22D0">
        <w:tc>
          <w:tcPr>
            <w:tcW w:w="328" w:type="dxa"/>
          </w:tcPr>
          <w:p w14:paraId="1DD52E75" w14:textId="77777777" w:rsidR="005E22D0" w:rsidRPr="00CD5AB3" w:rsidRDefault="005E22D0" w:rsidP="005E22D0">
            <w:pPr>
              <w:pStyle w:val="pqiTabBody"/>
              <w:rPr>
                <w:b/>
              </w:rPr>
            </w:pPr>
          </w:p>
        </w:tc>
        <w:tc>
          <w:tcPr>
            <w:tcW w:w="603" w:type="dxa"/>
          </w:tcPr>
          <w:p w14:paraId="1663F9C6" w14:textId="77777777" w:rsidR="005E22D0" w:rsidRPr="00CD5AB3" w:rsidRDefault="005E22D0" w:rsidP="005E22D0">
            <w:pPr>
              <w:pStyle w:val="pqiTabBody"/>
              <w:rPr>
                <w:i/>
              </w:rPr>
            </w:pPr>
            <w:r w:rsidRPr="00CD5AB3">
              <w:rPr>
                <w:i/>
              </w:rPr>
              <w:t>e</w:t>
            </w:r>
          </w:p>
        </w:tc>
        <w:tc>
          <w:tcPr>
            <w:tcW w:w="4563" w:type="dxa"/>
          </w:tcPr>
          <w:p w14:paraId="1471EE69" w14:textId="77777777" w:rsidR="005E22D0" w:rsidRPr="00CD5AB3" w:rsidRDefault="005E22D0" w:rsidP="005E22D0">
            <w:pPr>
              <w:pStyle w:val="pqiTabBody"/>
            </w:pPr>
            <w:r w:rsidRPr="00CD5AB3">
              <w:t>Informacja o rodzaju wyrobów na e-DD z punktu widzenia obowiązku odprowadzenia akcyzy</w:t>
            </w:r>
          </w:p>
          <w:p w14:paraId="71D3DE93" w14:textId="77777777" w:rsidR="005E22D0" w:rsidRPr="00CD5AB3" w:rsidRDefault="005E22D0" w:rsidP="005E22D0">
            <w:pPr>
              <w:pStyle w:val="pqiTabBody"/>
            </w:pPr>
            <w:r w:rsidRPr="00CD5AB3">
              <w:rPr>
                <w:rFonts w:ascii="Courier New" w:hAnsi="Courier New" w:cs="Courier New"/>
                <w:noProof/>
                <w:color w:val="0000FF"/>
              </w:rPr>
              <w:t>ExciseDutyRate</w:t>
            </w:r>
          </w:p>
        </w:tc>
        <w:tc>
          <w:tcPr>
            <w:tcW w:w="761" w:type="dxa"/>
          </w:tcPr>
          <w:p w14:paraId="680EA297" w14:textId="77777777" w:rsidR="005E22D0" w:rsidRPr="00CD5AB3" w:rsidRDefault="005E22D0" w:rsidP="005E22D0">
            <w:pPr>
              <w:pStyle w:val="pqiTabBody"/>
            </w:pPr>
          </w:p>
        </w:tc>
        <w:tc>
          <w:tcPr>
            <w:tcW w:w="2690" w:type="dxa"/>
          </w:tcPr>
          <w:p w14:paraId="148057FF" w14:textId="77777777" w:rsidR="005E22D0" w:rsidRPr="00CD5AB3" w:rsidRDefault="005E22D0" w:rsidP="005E22D0">
            <w:pPr>
              <w:pStyle w:val="pqiTabBody"/>
            </w:pPr>
          </w:p>
        </w:tc>
        <w:tc>
          <w:tcPr>
            <w:tcW w:w="3212" w:type="dxa"/>
          </w:tcPr>
          <w:p w14:paraId="1ABC7CA6" w14:textId="77777777" w:rsidR="005E22D0" w:rsidRPr="00CD5AB3" w:rsidRDefault="005E22D0" w:rsidP="005E22D0">
            <w:pPr>
              <w:rPr>
                <w:lang w:eastAsia="en-GB"/>
              </w:rPr>
            </w:pPr>
            <w:r w:rsidRPr="00CD5AB3">
              <w:rPr>
                <w:lang w:eastAsia="en-GB"/>
              </w:rPr>
              <w:t>Wartości ze słownika ExciseDutyRate</w:t>
            </w:r>
          </w:p>
          <w:p w14:paraId="4C06A9D2" w14:textId="77777777" w:rsidR="005E22D0" w:rsidRPr="00CD5AB3" w:rsidRDefault="005E22D0" w:rsidP="005E22D0">
            <w:pPr>
              <w:rPr>
                <w:lang w:eastAsia="en-GB"/>
              </w:rPr>
            </w:pPr>
            <w:r w:rsidRPr="00CD5AB3">
              <w:rPr>
                <w:lang w:eastAsia="en-GB"/>
              </w:rPr>
              <w:t>Możliwe wartości:</w:t>
            </w:r>
          </w:p>
          <w:p w14:paraId="36ADBC00" w14:textId="77777777" w:rsidR="005E22D0" w:rsidRPr="00CD5AB3" w:rsidRDefault="005E22D0" w:rsidP="005E22D0">
            <w:pPr>
              <w:rPr>
                <w:lang w:eastAsia="en-GB"/>
              </w:rPr>
            </w:pPr>
            <w:r w:rsidRPr="00CD5AB3">
              <w:rPr>
                <w:lang w:eastAsia="en-GB"/>
              </w:rPr>
              <w:t>1 – wyroby zwolnione z akcyzy ze względu na przeznaczenie</w:t>
            </w:r>
          </w:p>
          <w:p w14:paraId="4AEC95AD" w14:textId="77777777" w:rsidR="005E22D0" w:rsidRPr="00CD5AB3" w:rsidRDefault="005E22D0" w:rsidP="00786F8D">
            <w:pPr>
              <w:rPr>
                <w:lang w:eastAsia="en-GB"/>
              </w:rPr>
            </w:pPr>
          </w:p>
        </w:tc>
        <w:tc>
          <w:tcPr>
            <w:tcW w:w="1609" w:type="dxa"/>
          </w:tcPr>
          <w:p w14:paraId="7136F46C" w14:textId="77777777" w:rsidR="005E22D0" w:rsidRPr="00CD5AB3" w:rsidRDefault="005E22D0" w:rsidP="005E22D0">
            <w:pPr>
              <w:pStyle w:val="pqiTabBody"/>
            </w:pPr>
            <w:r w:rsidRPr="00CD5AB3">
              <w:t>n1</w:t>
            </w:r>
          </w:p>
        </w:tc>
      </w:tr>
      <w:tr w:rsidR="005E22D0" w:rsidRPr="00CD5AB3" w14:paraId="52B05D03" w14:textId="77777777" w:rsidTr="005E22D0">
        <w:tc>
          <w:tcPr>
            <w:tcW w:w="328" w:type="dxa"/>
          </w:tcPr>
          <w:p w14:paraId="4A0FB779" w14:textId="77777777" w:rsidR="005E22D0" w:rsidRPr="00CD5AB3" w:rsidRDefault="005E22D0" w:rsidP="005E22D0">
            <w:pPr>
              <w:pStyle w:val="pqiTabBody"/>
              <w:rPr>
                <w:b/>
              </w:rPr>
            </w:pPr>
          </w:p>
        </w:tc>
        <w:tc>
          <w:tcPr>
            <w:tcW w:w="603" w:type="dxa"/>
          </w:tcPr>
          <w:p w14:paraId="57FE8482" w14:textId="77777777" w:rsidR="005E22D0" w:rsidRPr="00CD5AB3" w:rsidRDefault="005E22D0" w:rsidP="005E22D0">
            <w:pPr>
              <w:pStyle w:val="pqiTabBody"/>
              <w:rPr>
                <w:i/>
              </w:rPr>
            </w:pPr>
            <w:r>
              <w:rPr>
                <w:i/>
              </w:rPr>
              <w:t>f</w:t>
            </w:r>
          </w:p>
        </w:tc>
        <w:tc>
          <w:tcPr>
            <w:tcW w:w="4563" w:type="dxa"/>
          </w:tcPr>
          <w:p w14:paraId="5A2E4A1D" w14:textId="77777777" w:rsidR="005E22D0" w:rsidRPr="00CD5AB3" w:rsidRDefault="005E22D0" w:rsidP="005E22D0">
            <w:pPr>
              <w:pStyle w:val="pqiTabBody"/>
            </w:pPr>
            <w:r w:rsidRPr="00CD5AB3">
              <w:t>Numer faktury</w:t>
            </w:r>
          </w:p>
          <w:p w14:paraId="3CDE210A" w14:textId="77777777" w:rsidR="005E22D0" w:rsidRPr="00CD5AB3" w:rsidRDefault="005E22D0" w:rsidP="005E22D0">
            <w:pPr>
              <w:pStyle w:val="pqiTabBody"/>
            </w:pPr>
            <w:r w:rsidRPr="00CD5AB3">
              <w:rPr>
                <w:rFonts w:ascii="Courier New" w:hAnsi="Courier New" w:cs="Courier New"/>
                <w:noProof/>
                <w:color w:val="0000FF"/>
              </w:rPr>
              <w:t>InvoiceNumber</w:t>
            </w:r>
          </w:p>
        </w:tc>
        <w:tc>
          <w:tcPr>
            <w:tcW w:w="761" w:type="dxa"/>
          </w:tcPr>
          <w:p w14:paraId="30A642B1" w14:textId="77777777" w:rsidR="005E22D0" w:rsidRPr="00CD5AB3" w:rsidRDefault="005E22D0" w:rsidP="005E22D0">
            <w:pPr>
              <w:pStyle w:val="pqiTabBody"/>
            </w:pPr>
            <w:r>
              <w:t>R</w:t>
            </w:r>
          </w:p>
        </w:tc>
        <w:tc>
          <w:tcPr>
            <w:tcW w:w="2690" w:type="dxa"/>
          </w:tcPr>
          <w:p w14:paraId="755953C5" w14:textId="77777777" w:rsidR="005E22D0" w:rsidRPr="00CD5AB3" w:rsidRDefault="005E22D0" w:rsidP="005E22D0">
            <w:pPr>
              <w:pStyle w:val="pqiTabBody"/>
            </w:pPr>
          </w:p>
        </w:tc>
        <w:tc>
          <w:tcPr>
            <w:tcW w:w="3212" w:type="dxa"/>
          </w:tcPr>
          <w:p w14:paraId="7EEF93BD" w14:textId="77777777" w:rsidR="005E22D0" w:rsidRPr="00CD5AB3" w:rsidRDefault="005E22D0" w:rsidP="005E22D0">
            <w:pPr>
              <w:pStyle w:val="pqiTabBody"/>
            </w:pPr>
            <w:r w:rsidRPr="00CD5AB3">
              <w:t>Należy podać numer faktury dotyczącej wyrobów. Jeżeli faktura nie została jeszcze przygotowana, należy podać numer potwierdzenia dostawy lub innego dokumentu przewozowego.</w:t>
            </w:r>
          </w:p>
        </w:tc>
        <w:tc>
          <w:tcPr>
            <w:tcW w:w="1609" w:type="dxa"/>
          </w:tcPr>
          <w:p w14:paraId="4803BE82" w14:textId="77777777" w:rsidR="005E22D0" w:rsidRPr="00CD5AB3" w:rsidRDefault="005E22D0" w:rsidP="005E22D0">
            <w:pPr>
              <w:pStyle w:val="pqiTabBody"/>
            </w:pPr>
            <w:r w:rsidRPr="00CD5AB3">
              <w:t>an..35</w:t>
            </w:r>
          </w:p>
        </w:tc>
      </w:tr>
      <w:tr w:rsidR="005E22D0" w:rsidRPr="00CD5AB3" w14:paraId="5C14D94D" w14:textId="77777777" w:rsidTr="005E22D0">
        <w:tc>
          <w:tcPr>
            <w:tcW w:w="328" w:type="dxa"/>
          </w:tcPr>
          <w:p w14:paraId="52ED297C" w14:textId="77777777" w:rsidR="005E22D0" w:rsidRPr="00CD5AB3" w:rsidRDefault="005E22D0" w:rsidP="005E22D0">
            <w:pPr>
              <w:pStyle w:val="pqiTabBody"/>
              <w:rPr>
                <w:b/>
              </w:rPr>
            </w:pPr>
          </w:p>
        </w:tc>
        <w:tc>
          <w:tcPr>
            <w:tcW w:w="603" w:type="dxa"/>
          </w:tcPr>
          <w:p w14:paraId="6F5D5B60" w14:textId="77777777" w:rsidR="005E22D0" w:rsidRPr="00CD5AB3" w:rsidRDefault="005E22D0" w:rsidP="005E22D0">
            <w:pPr>
              <w:pStyle w:val="pqiTabBody"/>
              <w:rPr>
                <w:i/>
              </w:rPr>
            </w:pPr>
            <w:r>
              <w:rPr>
                <w:i/>
              </w:rPr>
              <w:t>g</w:t>
            </w:r>
          </w:p>
        </w:tc>
        <w:tc>
          <w:tcPr>
            <w:tcW w:w="4563" w:type="dxa"/>
          </w:tcPr>
          <w:p w14:paraId="6B877034" w14:textId="77777777" w:rsidR="005E22D0" w:rsidRPr="00CD5AB3" w:rsidRDefault="005E22D0" w:rsidP="005E22D0">
            <w:pPr>
              <w:pStyle w:val="pqiTabBody"/>
            </w:pPr>
            <w:r w:rsidRPr="00CD5AB3">
              <w:t>Data faktury</w:t>
            </w:r>
          </w:p>
          <w:p w14:paraId="45E85E52" w14:textId="77777777" w:rsidR="005E22D0" w:rsidRPr="00CD5AB3" w:rsidRDefault="005E22D0" w:rsidP="005E22D0">
            <w:pPr>
              <w:pStyle w:val="pqiTabBody"/>
            </w:pPr>
            <w:r w:rsidRPr="00CD5AB3">
              <w:rPr>
                <w:rFonts w:ascii="Courier New" w:hAnsi="Courier New" w:cs="Courier New"/>
                <w:noProof/>
                <w:color w:val="0000FF"/>
              </w:rPr>
              <w:t>InvoiceDate</w:t>
            </w:r>
          </w:p>
        </w:tc>
        <w:tc>
          <w:tcPr>
            <w:tcW w:w="761" w:type="dxa"/>
          </w:tcPr>
          <w:p w14:paraId="7E774B20" w14:textId="77777777" w:rsidR="005E22D0" w:rsidRPr="00CD5AB3" w:rsidRDefault="005E22D0" w:rsidP="005E22D0">
            <w:pPr>
              <w:pStyle w:val="pqiTabBody"/>
            </w:pPr>
            <w:r w:rsidRPr="00CD5AB3">
              <w:t>R</w:t>
            </w:r>
          </w:p>
        </w:tc>
        <w:tc>
          <w:tcPr>
            <w:tcW w:w="2690" w:type="dxa"/>
          </w:tcPr>
          <w:p w14:paraId="4189F493" w14:textId="77777777" w:rsidR="005E22D0" w:rsidRPr="00CD5AB3" w:rsidRDefault="005E22D0" w:rsidP="005E22D0">
            <w:pPr>
              <w:pStyle w:val="pqiTabBody"/>
            </w:pPr>
          </w:p>
        </w:tc>
        <w:tc>
          <w:tcPr>
            <w:tcW w:w="3212" w:type="dxa"/>
          </w:tcPr>
          <w:p w14:paraId="64787F3F" w14:textId="77777777" w:rsidR="005E22D0" w:rsidRPr="00CD5AB3" w:rsidRDefault="005E22D0" w:rsidP="005E22D0">
            <w:pPr>
              <w:pStyle w:val="pqiTabBody"/>
            </w:pPr>
            <w:r w:rsidRPr="00CD5AB3">
              <w:t>Data wystawienie dokumentu wskazanego w elemencie 1g</w:t>
            </w:r>
          </w:p>
        </w:tc>
        <w:tc>
          <w:tcPr>
            <w:tcW w:w="1609" w:type="dxa"/>
          </w:tcPr>
          <w:p w14:paraId="7DB6778A" w14:textId="77777777" w:rsidR="005E22D0" w:rsidRPr="00CD5AB3" w:rsidRDefault="005E22D0" w:rsidP="005E22D0">
            <w:pPr>
              <w:pStyle w:val="pqiTabBody"/>
            </w:pPr>
            <w:r w:rsidRPr="00CD5AB3">
              <w:t>date</w:t>
            </w:r>
          </w:p>
        </w:tc>
      </w:tr>
      <w:tr w:rsidR="005E22D0" w:rsidRPr="00CD5AB3" w14:paraId="6F7F8C28" w14:textId="77777777" w:rsidTr="005E22D0">
        <w:tc>
          <w:tcPr>
            <w:tcW w:w="328" w:type="dxa"/>
          </w:tcPr>
          <w:p w14:paraId="26E135AB" w14:textId="77777777" w:rsidR="005E22D0" w:rsidRPr="00CD5AB3" w:rsidRDefault="005E22D0" w:rsidP="005E22D0">
            <w:pPr>
              <w:pStyle w:val="pqiTabBody"/>
              <w:rPr>
                <w:b/>
              </w:rPr>
            </w:pPr>
          </w:p>
        </w:tc>
        <w:tc>
          <w:tcPr>
            <w:tcW w:w="603" w:type="dxa"/>
          </w:tcPr>
          <w:p w14:paraId="28D49AAB" w14:textId="77777777" w:rsidR="005E22D0" w:rsidRPr="00CD5AB3" w:rsidRDefault="005E22D0" w:rsidP="005E22D0">
            <w:pPr>
              <w:pStyle w:val="pqiTabBody"/>
              <w:rPr>
                <w:i/>
              </w:rPr>
            </w:pPr>
            <w:r>
              <w:rPr>
                <w:i/>
              </w:rPr>
              <w:t>h</w:t>
            </w:r>
          </w:p>
        </w:tc>
        <w:tc>
          <w:tcPr>
            <w:tcW w:w="4563" w:type="dxa"/>
          </w:tcPr>
          <w:p w14:paraId="7F3E58C6" w14:textId="77777777" w:rsidR="005E22D0" w:rsidRPr="00CD5AB3" w:rsidRDefault="005E22D0" w:rsidP="005E22D0">
            <w:pPr>
              <w:pStyle w:val="pqiTabBody"/>
            </w:pPr>
            <w:r w:rsidRPr="00CD5AB3">
              <w:t>Data wysyłki</w:t>
            </w:r>
          </w:p>
          <w:p w14:paraId="15E0AF26" w14:textId="77777777" w:rsidR="005E22D0" w:rsidRPr="00CD5AB3" w:rsidRDefault="005E22D0" w:rsidP="005E22D0">
            <w:pPr>
              <w:pStyle w:val="pqiTabBody"/>
            </w:pPr>
            <w:r w:rsidRPr="00CD5AB3">
              <w:rPr>
                <w:rFonts w:ascii="Courier New" w:hAnsi="Courier New" w:cs="Courier New"/>
                <w:noProof/>
                <w:color w:val="0000FF"/>
              </w:rPr>
              <w:t>DateOfDispatch</w:t>
            </w:r>
          </w:p>
        </w:tc>
        <w:tc>
          <w:tcPr>
            <w:tcW w:w="761" w:type="dxa"/>
          </w:tcPr>
          <w:p w14:paraId="67AC0B29" w14:textId="77777777" w:rsidR="005E22D0" w:rsidRPr="00CD5AB3" w:rsidRDefault="005E22D0" w:rsidP="005E22D0">
            <w:pPr>
              <w:pStyle w:val="pqiTabBody"/>
            </w:pPr>
            <w:r w:rsidRPr="00CD5AB3">
              <w:t>R</w:t>
            </w:r>
          </w:p>
        </w:tc>
        <w:tc>
          <w:tcPr>
            <w:tcW w:w="2690" w:type="dxa"/>
          </w:tcPr>
          <w:p w14:paraId="4E35133D" w14:textId="77777777" w:rsidR="005E22D0" w:rsidRPr="00CD5AB3" w:rsidRDefault="005E22D0" w:rsidP="005E22D0">
            <w:pPr>
              <w:pStyle w:val="pqiTabBody"/>
            </w:pPr>
          </w:p>
        </w:tc>
        <w:tc>
          <w:tcPr>
            <w:tcW w:w="3212" w:type="dxa"/>
          </w:tcPr>
          <w:p w14:paraId="652FE1DA" w14:textId="484E8AD5" w:rsidR="005E22D0" w:rsidRPr="00CD5AB3" w:rsidRDefault="005E22D0" w:rsidP="005E22D0">
            <w:pPr>
              <w:pStyle w:val="pqiTabBody"/>
            </w:pPr>
            <w:r w:rsidRPr="00CD5AB3">
              <w:t xml:space="preserve">Data rozpoczęcia przemieszczenia na e-DD wskazana przez </w:t>
            </w:r>
            <w:r>
              <w:t>p</w:t>
            </w:r>
            <w:r w:rsidRPr="00CD5AB3">
              <w:t xml:space="preserve">odmiot </w:t>
            </w:r>
            <w:r>
              <w:t>w</w:t>
            </w:r>
            <w:r w:rsidRPr="00CD5AB3">
              <w:t>ysyłający w DD815</w:t>
            </w:r>
            <w:r w:rsidR="00786F8D">
              <w:t>C</w:t>
            </w:r>
            <w:r w:rsidRPr="00CD5AB3">
              <w:t>.</w:t>
            </w:r>
          </w:p>
          <w:p w14:paraId="78F8481A" w14:textId="4D770A6C" w:rsidR="005E22D0" w:rsidRPr="00CD5AB3" w:rsidRDefault="005E22D0" w:rsidP="00786F8D">
            <w:pPr>
              <w:pStyle w:val="pqiTabBody"/>
            </w:pPr>
            <w:r w:rsidRPr="00CD5AB3">
              <w:t xml:space="preserve">Data wysyłki </w:t>
            </w:r>
            <w:r w:rsidR="00786F8D">
              <w:t xml:space="preserve">będzie zawsze datą w przeszłości zaś </w:t>
            </w:r>
            <w:r w:rsidRPr="00CD5AB3">
              <w:t>Dostawa jest rejestrowana w trybie odroczonym (tj. w elemencie 1</w:t>
            </w:r>
            <w:r>
              <w:t>d w DD815/DD815B</w:t>
            </w:r>
            <w:r w:rsidR="00786F8D">
              <w:t>/DD815C</w:t>
            </w:r>
            <w:r w:rsidRPr="00CD5AB3">
              <w:t xml:space="preserve"> jest wartość 1)</w:t>
            </w:r>
          </w:p>
        </w:tc>
        <w:tc>
          <w:tcPr>
            <w:tcW w:w="1609" w:type="dxa"/>
          </w:tcPr>
          <w:p w14:paraId="67F2FA77" w14:textId="77777777" w:rsidR="005E22D0" w:rsidRPr="00CD5AB3" w:rsidRDefault="005E22D0" w:rsidP="005E22D0">
            <w:pPr>
              <w:pStyle w:val="pqiTabBody"/>
            </w:pPr>
            <w:r w:rsidRPr="00CD5AB3">
              <w:t>date</w:t>
            </w:r>
          </w:p>
        </w:tc>
      </w:tr>
      <w:tr w:rsidR="005E22D0" w:rsidRPr="00CD5AB3" w14:paraId="688FE3F1" w14:textId="77777777" w:rsidTr="005E22D0">
        <w:tc>
          <w:tcPr>
            <w:tcW w:w="328" w:type="dxa"/>
          </w:tcPr>
          <w:p w14:paraId="0B30CE13" w14:textId="77777777" w:rsidR="005E22D0" w:rsidRPr="00CD5AB3" w:rsidRDefault="005E22D0" w:rsidP="005E22D0">
            <w:pPr>
              <w:pStyle w:val="pqiTabBody"/>
              <w:rPr>
                <w:b/>
              </w:rPr>
            </w:pPr>
          </w:p>
        </w:tc>
        <w:tc>
          <w:tcPr>
            <w:tcW w:w="603" w:type="dxa"/>
          </w:tcPr>
          <w:p w14:paraId="6A5E65F9" w14:textId="77777777" w:rsidR="005E22D0" w:rsidRPr="00CD5AB3" w:rsidRDefault="005E22D0" w:rsidP="005E22D0">
            <w:pPr>
              <w:pStyle w:val="pqiTabBody"/>
              <w:rPr>
                <w:i/>
              </w:rPr>
            </w:pPr>
            <w:r>
              <w:rPr>
                <w:i/>
              </w:rPr>
              <w:t>i</w:t>
            </w:r>
          </w:p>
        </w:tc>
        <w:tc>
          <w:tcPr>
            <w:tcW w:w="4563" w:type="dxa"/>
          </w:tcPr>
          <w:p w14:paraId="427AEEB4" w14:textId="77777777" w:rsidR="005E22D0" w:rsidRPr="00CD5AB3" w:rsidRDefault="005E22D0" w:rsidP="005E22D0">
            <w:pPr>
              <w:pStyle w:val="pqiTabBody"/>
            </w:pPr>
            <w:r w:rsidRPr="00CD5AB3">
              <w:t>Czas wysyłki</w:t>
            </w:r>
          </w:p>
          <w:p w14:paraId="012442CA" w14:textId="77777777" w:rsidR="005E22D0" w:rsidRPr="00CD5AB3" w:rsidRDefault="005E22D0" w:rsidP="005E22D0">
            <w:pPr>
              <w:pStyle w:val="pqiTabBody"/>
            </w:pPr>
            <w:r w:rsidRPr="00CD5AB3">
              <w:rPr>
                <w:rFonts w:ascii="Courier New" w:hAnsi="Courier New" w:cs="Courier New"/>
                <w:noProof/>
                <w:color w:val="0000FF"/>
              </w:rPr>
              <w:t>TimeOfDispatch</w:t>
            </w:r>
          </w:p>
        </w:tc>
        <w:tc>
          <w:tcPr>
            <w:tcW w:w="761" w:type="dxa"/>
          </w:tcPr>
          <w:p w14:paraId="6722F93A" w14:textId="77777777" w:rsidR="005E22D0" w:rsidRPr="00CD5AB3" w:rsidRDefault="005E22D0" w:rsidP="005E22D0">
            <w:pPr>
              <w:pStyle w:val="pqiTabBody"/>
            </w:pPr>
            <w:r w:rsidRPr="00CD5AB3">
              <w:t>O</w:t>
            </w:r>
          </w:p>
        </w:tc>
        <w:tc>
          <w:tcPr>
            <w:tcW w:w="2690" w:type="dxa"/>
          </w:tcPr>
          <w:p w14:paraId="43C0089A" w14:textId="77777777" w:rsidR="005E22D0" w:rsidRPr="00CD5AB3" w:rsidRDefault="005E22D0" w:rsidP="005E22D0">
            <w:pPr>
              <w:pStyle w:val="pqiTabBody"/>
            </w:pPr>
          </w:p>
        </w:tc>
        <w:tc>
          <w:tcPr>
            <w:tcW w:w="3212" w:type="dxa"/>
          </w:tcPr>
          <w:p w14:paraId="3916DBC8" w14:textId="77777777" w:rsidR="005E22D0" w:rsidRPr="00CD5AB3" w:rsidRDefault="005E22D0" w:rsidP="005E22D0">
            <w:pPr>
              <w:pStyle w:val="pqiTabBody"/>
            </w:pPr>
            <w:r w:rsidRPr="00CD5AB3">
              <w:t>Planowany czas (data i godzina) faktycznego rozpoczęcia dostawy.</w:t>
            </w:r>
          </w:p>
        </w:tc>
        <w:tc>
          <w:tcPr>
            <w:tcW w:w="1609" w:type="dxa"/>
          </w:tcPr>
          <w:p w14:paraId="3CFA4759" w14:textId="77777777" w:rsidR="005E22D0" w:rsidRPr="00CD5AB3" w:rsidRDefault="005E22D0" w:rsidP="005E22D0">
            <w:pPr>
              <w:pStyle w:val="pqiTabBody"/>
            </w:pPr>
            <w:r w:rsidRPr="00CD5AB3">
              <w:t>time</w:t>
            </w:r>
          </w:p>
        </w:tc>
      </w:tr>
      <w:tr w:rsidR="005E22D0" w:rsidRPr="00CD5AB3" w14:paraId="1E1E4A7A" w14:textId="77777777" w:rsidTr="005E22D0">
        <w:tc>
          <w:tcPr>
            <w:tcW w:w="328" w:type="dxa"/>
          </w:tcPr>
          <w:p w14:paraId="732880BF" w14:textId="77777777" w:rsidR="005E22D0" w:rsidRPr="00CD5AB3" w:rsidRDefault="005E22D0" w:rsidP="005E22D0">
            <w:pPr>
              <w:pStyle w:val="pqiTabBody"/>
              <w:rPr>
                <w:b/>
              </w:rPr>
            </w:pPr>
          </w:p>
        </w:tc>
        <w:tc>
          <w:tcPr>
            <w:tcW w:w="603" w:type="dxa"/>
          </w:tcPr>
          <w:p w14:paraId="73E00450" w14:textId="77777777" w:rsidR="005E22D0" w:rsidRPr="00CD5AB3" w:rsidRDefault="005E22D0" w:rsidP="005E22D0">
            <w:pPr>
              <w:rPr>
                <w:i/>
              </w:rPr>
            </w:pPr>
            <w:r>
              <w:rPr>
                <w:i/>
              </w:rPr>
              <w:t>j</w:t>
            </w:r>
          </w:p>
        </w:tc>
        <w:tc>
          <w:tcPr>
            <w:tcW w:w="4563" w:type="dxa"/>
          </w:tcPr>
          <w:p w14:paraId="741264AD" w14:textId="77777777" w:rsidR="005E22D0" w:rsidRPr="00CD5AB3" w:rsidRDefault="005E22D0" w:rsidP="005E22D0">
            <w:r w:rsidRPr="00CD5AB3">
              <w:t>Czas przewozu</w:t>
            </w:r>
          </w:p>
          <w:p w14:paraId="00AD252E" w14:textId="77777777" w:rsidR="005E22D0" w:rsidRPr="00CD5AB3" w:rsidRDefault="005E22D0" w:rsidP="005E22D0">
            <w:r w:rsidRPr="00CD5AB3">
              <w:rPr>
                <w:rFonts w:ascii="Courier New" w:hAnsi="Courier New" w:cs="Courier New"/>
                <w:noProof/>
                <w:color w:val="0000FF"/>
                <w:szCs w:val="20"/>
              </w:rPr>
              <w:t>JourneyTime</w:t>
            </w:r>
          </w:p>
        </w:tc>
        <w:tc>
          <w:tcPr>
            <w:tcW w:w="761" w:type="dxa"/>
          </w:tcPr>
          <w:p w14:paraId="0D781195" w14:textId="77777777" w:rsidR="005E22D0" w:rsidRPr="00CD5AB3" w:rsidRDefault="005E22D0" w:rsidP="00DC03A2">
            <w:pPr>
              <w:pStyle w:val="pqiTabBody"/>
            </w:pPr>
            <w:r w:rsidRPr="00CD5AB3">
              <w:t>R</w:t>
            </w:r>
          </w:p>
        </w:tc>
        <w:tc>
          <w:tcPr>
            <w:tcW w:w="2690" w:type="dxa"/>
          </w:tcPr>
          <w:p w14:paraId="524739A0" w14:textId="77777777" w:rsidR="005E22D0" w:rsidRPr="00CD5AB3" w:rsidRDefault="005E22D0" w:rsidP="005E22D0"/>
        </w:tc>
        <w:tc>
          <w:tcPr>
            <w:tcW w:w="3212" w:type="dxa"/>
          </w:tcPr>
          <w:p w14:paraId="117A92D2" w14:textId="77777777" w:rsidR="005E22D0" w:rsidRPr="00CD5AB3" w:rsidRDefault="005E22D0" w:rsidP="005E22D0">
            <w:r w:rsidRPr="00CD5AB3">
              <w:t xml:space="preserve">Należy podać planowany, normalny czas konieczny do przewozu, biorąc pod uwagę środek transportu i odległość, wyrażony w godzinach (H) albo dniach (D) poprzedzających dwucyfrową liczbę. (Przykłady: H12 lub D04). </w:t>
            </w:r>
            <w:r w:rsidRPr="00CD5AB3">
              <w:rPr>
                <w:szCs w:val="20"/>
              </w:rPr>
              <w:t xml:space="preserve">Wskazana wartość </w:t>
            </w:r>
            <w:r w:rsidRPr="00CD5AB3">
              <w:t xml:space="preserve">dla „H” powinna być mniejsza lub równa 24. </w:t>
            </w:r>
            <w:r w:rsidRPr="00CD5AB3">
              <w:rPr>
                <w:szCs w:val="20"/>
              </w:rPr>
              <w:t xml:space="preserve">Wskazana wartość </w:t>
            </w:r>
            <w:r w:rsidRPr="00CD5AB3">
              <w:t xml:space="preserve">dla „D” powinna być mniejsza lub równa </w:t>
            </w:r>
            <w:r>
              <w:t>30</w:t>
            </w:r>
            <w:r w:rsidRPr="00CD5AB3">
              <w:t>.</w:t>
            </w:r>
          </w:p>
          <w:p w14:paraId="265F3C6F" w14:textId="77777777" w:rsidR="005E22D0" w:rsidRPr="00CD5AB3" w:rsidRDefault="005E22D0" w:rsidP="005E22D0"/>
          <w:p w14:paraId="2E9E465E" w14:textId="77777777" w:rsidR="005E22D0" w:rsidRPr="00CD5AB3" w:rsidRDefault="005E22D0" w:rsidP="005E22D0">
            <w:r w:rsidRPr="00CD5AB3">
              <w:lastRenderedPageBreak/>
              <w:t>Podany czas jest traktowany przez EMCS PL 2 jako czas od planowanej daty wysyłki podanej w komunikacie DD815 w elemencie 1</w:t>
            </w:r>
            <w:r>
              <w:t>h</w:t>
            </w:r>
            <w:r w:rsidRPr="00CD5AB3">
              <w:t>.</w:t>
            </w:r>
          </w:p>
        </w:tc>
        <w:tc>
          <w:tcPr>
            <w:tcW w:w="1609" w:type="dxa"/>
          </w:tcPr>
          <w:p w14:paraId="08FE480A" w14:textId="77777777" w:rsidR="005E22D0" w:rsidRPr="00CD5AB3" w:rsidRDefault="005E22D0" w:rsidP="005E22D0">
            <w:r w:rsidRPr="00CD5AB3">
              <w:lastRenderedPageBreak/>
              <w:t>an3</w:t>
            </w:r>
          </w:p>
        </w:tc>
      </w:tr>
      <w:tr w:rsidR="005E22D0" w:rsidRPr="00CD5AB3" w14:paraId="32AA51D4" w14:textId="77777777" w:rsidTr="005E22D0">
        <w:tc>
          <w:tcPr>
            <w:tcW w:w="328" w:type="dxa"/>
          </w:tcPr>
          <w:p w14:paraId="0B1BEF8F" w14:textId="77777777" w:rsidR="005E22D0" w:rsidRPr="00CD5AB3" w:rsidRDefault="005E22D0" w:rsidP="005E22D0">
            <w:pPr>
              <w:pStyle w:val="pqiTabBody"/>
              <w:rPr>
                <w:b/>
              </w:rPr>
            </w:pPr>
          </w:p>
        </w:tc>
        <w:tc>
          <w:tcPr>
            <w:tcW w:w="603" w:type="dxa"/>
          </w:tcPr>
          <w:p w14:paraId="49C1EE21" w14:textId="77777777" w:rsidR="005E22D0" w:rsidRPr="00CD5AB3" w:rsidRDefault="005E22D0" w:rsidP="005E22D0">
            <w:pPr>
              <w:pStyle w:val="pqiTabBody"/>
              <w:rPr>
                <w:i/>
              </w:rPr>
            </w:pPr>
            <w:r>
              <w:rPr>
                <w:i/>
              </w:rPr>
              <w:t>k</w:t>
            </w:r>
          </w:p>
        </w:tc>
        <w:tc>
          <w:tcPr>
            <w:tcW w:w="4563" w:type="dxa"/>
          </w:tcPr>
          <w:p w14:paraId="2FD95622" w14:textId="77777777" w:rsidR="005E22D0" w:rsidRPr="00CD5AB3" w:rsidRDefault="005E22D0" w:rsidP="005E22D0">
            <w:pPr>
              <w:pStyle w:val="pqiTabBody"/>
            </w:pPr>
            <w:r w:rsidRPr="00CD5AB3">
              <w:t>Znacznik trybu zamknięcia dostawy</w:t>
            </w:r>
          </w:p>
          <w:p w14:paraId="3FCA30A4" w14:textId="77777777" w:rsidR="005E22D0" w:rsidRPr="00CD5AB3" w:rsidRDefault="005E22D0" w:rsidP="005E22D0">
            <w:pPr>
              <w:pStyle w:val="pqiTabBody"/>
              <w:rPr>
                <w:rFonts w:ascii="Courier New" w:hAnsi="Courier New" w:cs="Courier New"/>
                <w:noProof/>
                <w:color w:val="0000FF"/>
              </w:rPr>
            </w:pPr>
            <w:r w:rsidRPr="00CD5AB3">
              <w:rPr>
                <w:rFonts w:ascii="Courier New" w:hAnsi="Courier New" w:cs="Courier New"/>
                <w:noProof/>
                <w:color w:val="0000FF"/>
              </w:rPr>
              <w:t>DeliveryClosingFlag</w:t>
            </w:r>
          </w:p>
        </w:tc>
        <w:tc>
          <w:tcPr>
            <w:tcW w:w="761" w:type="dxa"/>
          </w:tcPr>
          <w:p w14:paraId="4AB8D8B2" w14:textId="77777777" w:rsidR="005E22D0" w:rsidRPr="00CD5AB3" w:rsidRDefault="005E22D0" w:rsidP="005E22D0">
            <w:pPr>
              <w:pStyle w:val="pqiTabBody"/>
            </w:pPr>
            <w:r w:rsidRPr="00CD5AB3">
              <w:t>R</w:t>
            </w:r>
          </w:p>
        </w:tc>
        <w:tc>
          <w:tcPr>
            <w:tcW w:w="2690" w:type="dxa"/>
          </w:tcPr>
          <w:p w14:paraId="305E0BB1" w14:textId="77777777" w:rsidR="005E22D0" w:rsidRPr="00CD5AB3" w:rsidRDefault="005E22D0" w:rsidP="005E22D0">
            <w:pPr>
              <w:pStyle w:val="pqiTabBody"/>
            </w:pPr>
          </w:p>
        </w:tc>
        <w:tc>
          <w:tcPr>
            <w:tcW w:w="3212" w:type="dxa"/>
          </w:tcPr>
          <w:p w14:paraId="22F355C7" w14:textId="77777777" w:rsidR="005E22D0" w:rsidRPr="00CD5AB3" w:rsidRDefault="005E22D0" w:rsidP="005E22D0">
            <w:r w:rsidRPr="00CD5AB3">
              <w:t>Znacznik określający tryb, w jakim ma być dostarczony raport odbioru.</w:t>
            </w:r>
          </w:p>
          <w:p w14:paraId="6C2E69EA" w14:textId="77777777" w:rsidR="005E22D0" w:rsidRPr="00CD5AB3" w:rsidRDefault="005E22D0" w:rsidP="005E22D0">
            <w:r w:rsidRPr="00CD5AB3">
              <w:t>Możliwe wartości:</w:t>
            </w:r>
          </w:p>
          <w:p w14:paraId="019BA7FA" w14:textId="61F90AE4" w:rsidR="005E22D0" w:rsidRPr="00CD5AB3" w:rsidRDefault="005E22D0" w:rsidP="00786F8D">
            <w:r w:rsidRPr="00CD5AB3">
              <w:t xml:space="preserve">3 = Zakończenie na podstawie dokumentu e-DD bez wysyłania raportu odbioru </w:t>
            </w:r>
          </w:p>
        </w:tc>
        <w:tc>
          <w:tcPr>
            <w:tcW w:w="1609" w:type="dxa"/>
          </w:tcPr>
          <w:p w14:paraId="4B87C556" w14:textId="77777777" w:rsidR="005E22D0" w:rsidRPr="00CD5AB3" w:rsidRDefault="005E22D0" w:rsidP="005E22D0">
            <w:pPr>
              <w:pStyle w:val="pqiTabBody"/>
            </w:pPr>
            <w:r w:rsidRPr="00CD5AB3">
              <w:t>n1</w:t>
            </w:r>
          </w:p>
        </w:tc>
      </w:tr>
      <w:tr w:rsidR="005E22D0" w:rsidRPr="00CD5AB3" w14:paraId="31BD33C5" w14:textId="77777777" w:rsidTr="005E22D0">
        <w:tc>
          <w:tcPr>
            <w:tcW w:w="328" w:type="dxa"/>
          </w:tcPr>
          <w:p w14:paraId="4B12124C" w14:textId="77777777" w:rsidR="005E22D0" w:rsidRPr="00CD5AB3" w:rsidRDefault="005E22D0" w:rsidP="005E22D0">
            <w:pPr>
              <w:pStyle w:val="pqiTabBody"/>
              <w:rPr>
                <w:b/>
              </w:rPr>
            </w:pPr>
          </w:p>
        </w:tc>
        <w:tc>
          <w:tcPr>
            <w:tcW w:w="603" w:type="dxa"/>
          </w:tcPr>
          <w:p w14:paraId="0F54D71D" w14:textId="77777777" w:rsidR="005E22D0" w:rsidRPr="00CD5AB3" w:rsidRDefault="005E22D0" w:rsidP="005E22D0">
            <w:pPr>
              <w:pStyle w:val="pqiTabBody"/>
              <w:rPr>
                <w:i/>
              </w:rPr>
            </w:pPr>
            <w:r>
              <w:rPr>
                <w:i/>
              </w:rPr>
              <w:t>l</w:t>
            </w:r>
          </w:p>
        </w:tc>
        <w:tc>
          <w:tcPr>
            <w:tcW w:w="4563" w:type="dxa"/>
          </w:tcPr>
          <w:p w14:paraId="44CD1D6C" w14:textId="77777777" w:rsidR="005E22D0" w:rsidRPr="00CD5AB3" w:rsidRDefault="005E22D0" w:rsidP="005E22D0">
            <w:pPr>
              <w:pStyle w:val="pqiTabBody"/>
            </w:pPr>
            <w:r w:rsidRPr="00CD5AB3">
              <w:t>Data i czas pierwszej walidacji projektu e-DD</w:t>
            </w:r>
          </w:p>
          <w:p w14:paraId="0BEE8052" w14:textId="77777777" w:rsidR="005E22D0" w:rsidRPr="00CD5AB3" w:rsidRDefault="005E22D0" w:rsidP="005E22D0">
            <w:pPr>
              <w:pStyle w:val="pqiTabBody"/>
              <w:rPr>
                <w:rFonts w:ascii="Courier New" w:hAnsi="Courier New" w:cs="Courier New"/>
                <w:noProof/>
                <w:color w:val="0000FF"/>
              </w:rPr>
            </w:pPr>
            <w:r w:rsidRPr="00CD5AB3">
              <w:rPr>
                <w:rFonts w:ascii="Courier New" w:hAnsi="Courier New" w:cs="Courier New"/>
                <w:noProof/>
                <w:color w:val="0000FF"/>
              </w:rPr>
              <w:t>DateAndTimeOfValidationOfEDD</w:t>
            </w:r>
          </w:p>
        </w:tc>
        <w:tc>
          <w:tcPr>
            <w:tcW w:w="761" w:type="dxa"/>
          </w:tcPr>
          <w:p w14:paraId="57BD7339" w14:textId="77777777" w:rsidR="005E22D0" w:rsidRPr="00CD5AB3" w:rsidRDefault="005E22D0" w:rsidP="005E22D0">
            <w:pPr>
              <w:pStyle w:val="pqiTabBody"/>
            </w:pPr>
            <w:r w:rsidRPr="00CD5AB3">
              <w:t>R</w:t>
            </w:r>
          </w:p>
        </w:tc>
        <w:tc>
          <w:tcPr>
            <w:tcW w:w="2690" w:type="dxa"/>
          </w:tcPr>
          <w:p w14:paraId="19FA3CB5" w14:textId="77777777" w:rsidR="005E22D0" w:rsidRPr="00CD5AB3" w:rsidRDefault="005E22D0" w:rsidP="005E22D0">
            <w:pPr>
              <w:pStyle w:val="pqiTabBody"/>
            </w:pPr>
          </w:p>
        </w:tc>
        <w:tc>
          <w:tcPr>
            <w:tcW w:w="3212" w:type="dxa"/>
          </w:tcPr>
          <w:p w14:paraId="2FF7ADEB" w14:textId="77777777" w:rsidR="005E22D0" w:rsidRPr="00CD5AB3" w:rsidRDefault="005E22D0" w:rsidP="005E22D0">
            <w:pPr>
              <w:pStyle w:val="pqiTabBody"/>
            </w:pPr>
          </w:p>
        </w:tc>
        <w:tc>
          <w:tcPr>
            <w:tcW w:w="1609" w:type="dxa"/>
          </w:tcPr>
          <w:p w14:paraId="4BD7D2C2" w14:textId="77777777" w:rsidR="005E22D0" w:rsidRPr="00CD5AB3" w:rsidRDefault="005E22D0" w:rsidP="005E22D0">
            <w:pPr>
              <w:pStyle w:val="pqiTabBody"/>
            </w:pPr>
            <w:r w:rsidRPr="00CD5AB3">
              <w:t>dateTime</w:t>
            </w:r>
          </w:p>
        </w:tc>
      </w:tr>
      <w:tr w:rsidR="005E22D0" w:rsidRPr="00CD5AB3" w14:paraId="27CBCA24" w14:textId="77777777" w:rsidTr="005E22D0">
        <w:tc>
          <w:tcPr>
            <w:tcW w:w="328" w:type="dxa"/>
          </w:tcPr>
          <w:p w14:paraId="4277D77F" w14:textId="77777777" w:rsidR="005E22D0" w:rsidRPr="00CD5AB3" w:rsidRDefault="005E22D0" w:rsidP="005E22D0">
            <w:pPr>
              <w:pStyle w:val="pqiTabBody"/>
              <w:rPr>
                <w:b/>
              </w:rPr>
            </w:pPr>
          </w:p>
        </w:tc>
        <w:tc>
          <w:tcPr>
            <w:tcW w:w="603" w:type="dxa"/>
          </w:tcPr>
          <w:p w14:paraId="0A92EF31" w14:textId="77777777" w:rsidR="005E22D0" w:rsidRPr="00CD5AB3" w:rsidRDefault="005E22D0" w:rsidP="005E22D0">
            <w:pPr>
              <w:pStyle w:val="pqiTabBody"/>
              <w:rPr>
                <w:i/>
              </w:rPr>
            </w:pPr>
            <w:r w:rsidRPr="00CD5AB3">
              <w:rPr>
                <w:i/>
              </w:rPr>
              <w:t>m / n</w:t>
            </w:r>
          </w:p>
        </w:tc>
        <w:tc>
          <w:tcPr>
            <w:tcW w:w="4563" w:type="dxa"/>
          </w:tcPr>
          <w:p w14:paraId="41EEEC4A" w14:textId="77777777" w:rsidR="005E22D0" w:rsidRPr="00CD5AB3" w:rsidRDefault="005E22D0" w:rsidP="005E22D0">
            <w:pPr>
              <w:pStyle w:val="pqiTabBody"/>
            </w:pPr>
            <w:r w:rsidRPr="00CD5AB3">
              <w:t>Data i czas  kolejnej walidacji projektu e-DD (jeśli nie było zmian miejsca przeznaczenia) albo ostatniej zmiany miejsca przeznaczenia (DD813)</w:t>
            </w:r>
          </w:p>
          <w:p w14:paraId="05EBA349" w14:textId="77777777" w:rsidR="005E22D0" w:rsidRPr="00CD5AB3" w:rsidRDefault="005E22D0" w:rsidP="005E22D0">
            <w:pPr>
              <w:pStyle w:val="pqiTabBody"/>
              <w:rPr>
                <w:rFonts w:ascii="Courier New" w:hAnsi="Courier New" w:cs="Courier New"/>
                <w:noProof/>
                <w:color w:val="0000FF"/>
              </w:rPr>
            </w:pPr>
            <w:r w:rsidRPr="00CD5AB3">
              <w:rPr>
                <w:rFonts w:ascii="Courier New" w:hAnsi="Courier New" w:cs="Courier New"/>
                <w:noProof/>
                <w:color w:val="0000FF"/>
              </w:rPr>
              <w:t>DateAndTimeOfUpdateValidation</w:t>
            </w:r>
          </w:p>
        </w:tc>
        <w:tc>
          <w:tcPr>
            <w:tcW w:w="761" w:type="dxa"/>
          </w:tcPr>
          <w:p w14:paraId="3BE3D72D" w14:textId="77777777" w:rsidR="005E22D0" w:rsidRPr="00CD5AB3" w:rsidRDefault="005E22D0" w:rsidP="005E22D0">
            <w:pPr>
              <w:pStyle w:val="pqiTabBody"/>
            </w:pPr>
            <w:r w:rsidRPr="00CD5AB3">
              <w:t>R</w:t>
            </w:r>
          </w:p>
        </w:tc>
        <w:tc>
          <w:tcPr>
            <w:tcW w:w="2690" w:type="dxa"/>
          </w:tcPr>
          <w:p w14:paraId="2EC2A0E8" w14:textId="77777777" w:rsidR="005E22D0" w:rsidRPr="00CD5AB3" w:rsidRDefault="005E22D0" w:rsidP="005E22D0">
            <w:pPr>
              <w:pStyle w:val="pqiTabBody"/>
            </w:pPr>
          </w:p>
        </w:tc>
        <w:tc>
          <w:tcPr>
            <w:tcW w:w="3212" w:type="dxa"/>
          </w:tcPr>
          <w:p w14:paraId="7BA3A9A9" w14:textId="77777777" w:rsidR="005E22D0" w:rsidRPr="00CD5AB3" w:rsidRDefault="005E22D0" w:rsidP="005E22D0">
            <w:pPr>
              <w:pStyle w:val="pqiTabBody"/>
            </w:pPr>
          </w:p>
        </w:tc>
        <w:tc>
          <w:tcPr>
            <w:tcW w:w="1609" w:type="dxa"/>
          </w:tcPr>
          <w:p w14:paraId="50B0C03D" w14:textId="77777777" w:rsidR="005E22D0" w:rsidRPr="00CD5AB3" w:rsidRDefault="005E22D0" w:rsidP="005E22D0">
            <w:pPr>
              <w:pStyle w:val="pqiTabBody"/>
            </w:pPr>
            <w:r w:rsidRPr="00CD5AB3">
              <w:t>dateTime</w:t>
            </w:r>
          </w:p>
        </w:tc>
      </w:tr>
      <w:tr w:rsidR="005E22D0" w:rsidRPr="00CD5AB3" w14:paraId="5992FDE0" w14:textId="77777777" w:rsidTr="005E22D0">
        <w:tc>
          <w:tcPr>
            <w:tcW w:w="931" w:type="dxa"/>
            <w:gridSpan w:val="2"/>
          </w:tcPr>
          <w:p w14:paraId="501682B8" w14:textId="77777777" w:rsidR="005E22D0" w:rsidRPr="00CD5AB3" w:rsidRDefault="005E22D0" w:rsidP="005E22D0">
            <w:pPr>
              <w:pStyle w:val="pqiTabHead"/>
            </w:pPr>
            <w:r w:rsidRPr="00CD5AB3">
              <w:t>2</w:t>
            </w:r>
          </w:p>
        </w:tc>
        <w:tc>
          <w:tcPr>
            <w:tcW w:w="4563" w:type="dxa"/>
          </w:tcPr>
          <w:p w14:paraId="0AA1BD2A" w14:textId="77777777" w:rsidR="005E22D0" w:rsidRPr="00CD5AB3" w:rsidRDefault="005E22D0" w:rsidP="005E22D0">
            <w:pPr>
              <w:pStyle w:val="pqiTabHead"/>
            </w:pPr>
            <w:r w:rsidRPr="00CD5AB3">
              <w:t>PODMIOT wysyłający</w:t>
            </w:r>
          </w:p>
          <w:p w14:paraId="79E2B272" w14:textId="77777777" w:rsidR="005E22D0" w:rsidRPr="00CD5AB3" w:rsidRDefault="005E22D0" w:rsidP="005E22D0">
            <w:pPr>
              <w:pStyle w:val="pqiTabHead"/>
            </w:pPr>
            <w:r w:rsidRPr="00CD5AB3">
              <w:rPr>
                <w:rFonts w:ascii="Courier New" w:hAnsi="Courier New" w:cs="Courier New"/>
                <w:noProof/>
                <w:color w:val="0000FF"/>
              </w:rPr>
              <w:t>ConsignorTrader</w:t>
            </w:r>
          </w:p>
        </w:tc>
        <w:tc>
          <w:tcPr>
            <w:tcW w:w="761" w:type="dxa"/>
          </w:tcPr>
          <w:p w14:paraId="08E4B67B" w14:textId="77777777" w:rsidR="005E22D0" w:rsidRPr="00CD5AB3" w:rsidRDefault="005E22D0" w:rsidP="005E22D0">
            <w:pPr>
              <w:pStyle w:val="pqiTabHead"/>
            </w:pPr>
            <w:r w:rsidRPr="00CD5AB3">
              <w:t>R</w:t>
            </w:r>
          </w:p>
        </w:tc>
        <w:tc>
          <w:tcPr>
            <w:tcW w:w="2690" w:type="dxa"/>
          </w:tcPr>
          <w:p w14:paraId="493931EC" w14:textId="77777777" w:rsidR="005E22D0" w:rsidRPr="00CD5AB3" w:rsidRDefault="005E22D0" w:rsidP="005E22D0">
            <w:pPr>
              <w:pStyle w:val="pqiTabHead"/>
            </w:pPr>
          </w:p>
        </w:tc>
        <w:tc>
          <w:tcPr>
            <w:tcW w:w="3212" w:type="dxa"/>
          </w:tcPr>
          <w:p w14:paraId="323D0F24" w14:textId="77777777" w:rsidR="005E22D0" w:rsidRPr="00CD5AB3" w:rsidRDefault="005E22D0" w:rsidP="005E22D0">
            <w:pPr>
              <w:pStyle w:val="pqiTabHead"/>
            </w:pPr>
          </w:p>
        </w:tc>
        <w:tc>
          <w:tcPr>
            <w:tcW w:w="1609" w:type="dxa"/>
          </w:tcPr>
          <w:p w14:paraId="6B7A9AD6" w14:textId="77777777" w:rsidR="005E22D0" w:rsidRPr="00CD5AB3" w:rsidRDefault="005E22D0" w:rsidP="005E22D0">
            <w:pPr>
              <w:pStyle w:val="pqiTabHead"/>
            </w:pPr>
            <w:r w:rsidRPr="00CD5AB3">
              <w:t>1x</w:t>
            </w:r>
          </w:p>
        </w:tc>
      </w:tr>
      <w:tr w:rsidR="005E22D0" w:rsidRPr="00CD5AB3" w14:paraId="557B6E8C" w14:textId="77777777" w:rsidTr="005E22D0">
        <w:tc>
          <w:tcPr>
            <w:tcW w:w="931" w:type="dxa"/>
            <w:gridSpan w:val="2"/>
          </w:tcPr>
          <w:p w14:paraId="77225735" w14:textId="77777777" w:rsidR="005E22D0" w:rsidRPr="00CD5AB3" w:rsidRDefault="005E22D0" w:rsidP="005E22D0">
            <w:pPr>
              <w:pStyle w:val="pqiTabBody"/>
              <w:rPr>
                <w:i/>
              </w:rPr>
            </w:pPr>
          </w:p>
        </w:tc>
        <w:tc>
          <w:tcPr>
            <w:tcW w:w="4563" w:type="dxa"/>
          </w:tcPr>
          <w:p w14:paraId="7B788E7A" w14:textId="77777777" w:rsidR="005E22D0" w:rsidRPr="00CD5AB3" w:rsidRDefault="005E22D0" w:rsidP="005E22D0">
            <w:pPr>
              <w:pStyle w:val="pqiTabBody"/>
            </w:pPr>
            <w:r w:rsidRPr="00CD5AB3">
              <w:t>JĘZYK ELEMENTU</w:t>
            </w:r>
          </w:p>
          <w:p w14:paraId="5AFED2D5" w14:textId="77777777" w:rsidR="005E22D0" w:rsidRPr="00CD5AB3" w:rsidRDefault="005E22D0" w:rsidP="005E22D0">
            <w:pPr>
              <w:pStyle w:val="pqiTabBody"/>
            </w:pPr>
            <w:r w:rsidRPr="00CD5AB3">
              <w:rPr>
                <w:rFonts w:ascii="Courier New" w:hAnsi="Courier New" w:cs="Courier New"/>
                <w:noProof/>
                <w:color w:val="0000FF"/>
              </w:rPr>
              <w:t>@language</w:t>
            </w:r>
          </w:p>
        </w:tc>
        <w:tc>
          <w:tcPr>
            <w:tcW w:w="761" w:type="dxa"/>
          </w:tcPr>
          <w:p w14:paraId="7CEB2099" w14:textId="77777777" w:rsidR="005E22D0" w:rsidRPr="00CD5AB3" w:rsidRDefault="005E22D0" w:rsidP="005E22D0">
            <w:pPr>
              <w:pStyle w:val="pqiTabBody"/>
            </w:pPr>
            <w:r w:rsidRPr="00CD5AB3">
              <w:t>R</w:t>
            </w:r>
          </w:p>
        </w:tc>
        <w:tc>
          <w:tcPr>
            <w:tcW w:w="2690" w:type="dxa"/>
          </w:tcPr>
          <w:p w14:paraId="634E8B03" w14:textId="77777777" w:rsidR="005E22D0" w:rsidRPr="00CD5AB3" w:rsidRDefault="005E22D0" w:rsidP="005E22D0">
            <w:pPr>
              <w:pStyle w:val="pqiTabBody"/>
            </w:pPr>
          </w:p>
        </w:tc>
        <w:tc>
          <w:tcPr>
            <w:tcW w:w="3212" w:type="dxa"/>
          </w:tcPr>
          <w:p w14:paraId="5737CEA0" w14:textId="77777777" w:rsidR="005E22D0" w:rsidRPr="00CD5AB3" w:rsidRDefault="005E22D0" w:rsidP="005E22D0">
            <w:pPr>
              <w:pStyle w:val="pqiTabBody"/>
            </w:pPr>
            <w:r w:rsidRPr="00CD5AB3">
              <w:t>Atrybut.</w:t>
            </w:r>
          </w:p>
          <w:p w14:paraId="12FEB67B" w14:textId="77777777" w:rsidR="005E22D0" w:rsidRPr="00CD5AB3" w:rsidRDefault="005E22D0" w:rsidP="005E22D0">
            <w:pPr>
              <w:pStyle w:val="pqiTabBody"/>
            </w:pPr>
            <w:r w:rsidRPr="00CD5AB3">
              <w:t>Wartość ze słownika „Kody języka (Language codes)”</w:t>
            </w:r>
          </w:p>
        </w:tc>
        <w:tc>
          <w:tcPr>
            <w:tcW w:w="1609" w:type="dxa"/>
          </w:tcPr>
          <w:p w14:paraId="50AB44CE" w14:textId="77777777" w:rsidR="005E22D0" w:rsidRPr="00CD5AB3" w:rsidRDefault="005E22D0" w:rsidP="005E22D0">
            <w:pPr>
              <w:pStyle w:val="pqiTabBody"/>
            </w:pPr>
            <w:r w:rsidRPr="00CD5AB3">
              <w:t>a2</w:t>
            </w:r>
          </w:p>
        </w:tc>
      </w:tr>
      <w:tr w:rsidR="005E22D0" w:rsidRPr="00CD5AB3" w14:paraId="4112A59B" w14:textId="77777777" w:rsidTr="005E22D0">
        <w:tc>
          <w:tcPr>
            <w:tcW w:w="931" w:type="dxa"/>
            <w:gridSpan w:val="2"/>
          </w:tcPr>
          <w:p w14:paraId="7B4CD748" w14:textId="77777777" w:rsidR="005E22D0" w:rsidRPr="00CD5AB3" w:rsidRDefault="005E22D0" w:rsidP="005E22D0">
            <w:pPr>
              <w:pStyle w:val="pqiTabBody"/>
              <w:rPr>
                <w:i/>
              </w:rPr>
            </w:pPr>
          </w:p>
        </w:tc>
        <w:tc>
          <w:tcPr>
            <w:tcW w:w="4563" w:type="dxa"/>
          </w:tcPr>
          <w:p w14:paraId="4DEBF0F9" w14:textId="77777777" w:rsidR="005E22D0" w:rsidRPr="00CD5AB3" w:rsidRDefault="005E22D0" w:rsidP="005E22D0">
            <w:pPr>
              <w:pStyle w:val="pqiTabBody"/>
            </w:pPr>
            <w:r w:rsidRPr="00CD5AB3">
              <w:t>TYP PODMIOTU WYSYŁAJĄCEGO</w:t>
            </w:r>
          </w:p>
          <w:p w14:paraId="6F885832" w14:textId="77777777" w:rsidR="005E22D0" w:rsidRPr="00CD5AB3" w:rsidRDefault="005E22D0" w:rsidP="005E22D0">
            <w:pPr>
              <w:pStyle w:val="pqiTabBody"/>
            </w:pPr>
            <w:r w:rsidRPr="00CD5AB3">
              <w:rPr>
                <w:rFonts w:ascii="Courier New" w:hAnsi="Courier New" w:cs="Courier New"/>
                <w:noProof/>
                <w:color w:val="0000FF"/>
              </w:rPr>
              <w:lastRenderedPageBreak/>
              <w:t>@deliveryTraderType</w:t>
            </w:r>
          </w:p>
        </w:tc>
        <w:tc>
          <w:tcPr>
            <w:tcW w:w="761" w:type="dxa"/>
          </w:tcPr>
          <w:p w14:paraId="5CAC6AE7" w14:textId="77777777" w:rsidR="005E22D0" w:rsidRPr="00CD5AB3" w:rsidRDefault="005E22D0" w:rsidP="005E22D0">
            <w:pPr>
              <w:pStyle w:val="pqiTabBody"/>
            </w:pPr>
            <w:r>
              <w:lastRenderedPageBreak/>
              <w:t>R</w:t>
            </w:r>
          </w:p>
        </w:tc>
        <w:tc>
          <w:tcPr>
            <w:tcW w:w="2690" w:type="dxa"/>
          </w:tcPr>
          <w:p w14:paraId="5D8DF9C1" w14:textId="77777777" w:rsidR="005E22D0" w:rsidRPr="00CD5AB3" w:rsidRDefault="005E22D0" w:rsidP="005E22D0">
            <w:pPr>
              <w:pStyle w:val="pqiTabBody"/>
            </w:pPr>
          </w:p>
        </w:tc>
        <w:tc>
          <w:tcPr>
            <w:tcW w:w="3212" w:type="dxa"/>
          </w:tcPr>
          <w:p w14:paraId="2AB35926" w14:textId="77777777" w:rsidR="005E22D0" w:rsidRPr="00CD5AB3" w:rsidRDefault="005E22D0" w:rsidP="005E22D0">
            <w:pPr>
              <w:pStyle w:val="pqiTabBody"/>
            </w:pPr>
            <w:r w:rsidRPr="00CD5AB3">
              <w:t>Atrybut</w:t>
            </w:r>
          </w:p>
          <w:p w14:paraId="07F8AC65" w14:textId="530C4899" w:rsidR="005E22D0" w:rsidRPr="00CD5AB3" w:rsidRDefault="005E22D0" w:rsidP="00B405C6">
            <w:pPr>
              <w:pStyle w:val="pqiTabBody"/>
            </w:pPr>
            <w:r w:rsidRPr="00CD5AB3">
              <w:lastRenderedPageBreak/>
              <w:t>Określa rodzaj podmiotu.</w:t>
            </w:r>
            <w:r w:rsidR="00B405C6">
              <w:t xml:space="preserve"> W</w:t>
            </w:r>
            <w:r w:rsidRPr="00CD5AB3">
              <w:t>artości określa słownik 4.</w:t>
            </w:r>
            <w:r>
              <w:t xml:space="preserve"> 5</w:t>
            </w:r>
            <w:r w:rsidR="00B405C6">
              <w:t>. Możliwa wartość to 9 – Pośredniczący podmiot węglowy</w:t>
            </w:r>
          </w:p>
        </w:tc>
        <w:tc>
          <w:tcPr>
            <w:tcW w:w="1609" w:type="dxa"/>
          </w:tcPr>
          <w:p w14:paraId="69FA4414" w14:textId="77777777" w:rsidR="005E22D0" w:rsidRPr="00CD5AB3" w:rsidRDefault="005E22D0" w:rsidP="005E22D0">
            <w:pPr>
              <w:pStyle w:val="pqiTabBody"/>
            </w:pPr>
            <w:r w:rsidRPr="00CD5AB3">
              <w:lastRenderedPageBreak/>
              <w:t>n1</w:t>
            </w:r>
          </w:p>
        </w:tc>
      </w:tr>
      <w:tr w:rsidR="005E22D0" w:rsidRPr="00CD5AB3" w14:paraId="75A0C98E" w14:textId="77777777" w:rsidTr="005E22D0">
        <w:tc>
          <w:tcPr>
            <w:tcW w:w="328" w:type="dxa"/>
          </w:tcPr>
          <w:p w14:paraId="03680C32" w14:textId="77777777" w:rsidR="005E22D0" w:rsidRPr="00CD5AB3" w:rsidRDefault="005E22D0" w:rsidP="005E22D0">
            <w:pPr>
              <w:pStyle w:val="pqiTabBody"/>
              <w:rPr>
                <w:b/>
              </w:rPr>
            </w:pPr>
          </w:p>
        </w:tc>
        <w:tc>
          <w:tcPr>
            <w:tcW w:w="603" w:type="dxa"/>
          </w:tcPr>
          <w:p w14:paraId="49A88852" w14:textId="77777777" w:rsidR="005E22D0" w:rsidRPr="00CD5AB3" w:rsidRDefault="005E22D0" w:rsidP="005E22D0">
            <w:pPr>
              <w:pStyle w:val="pqiTabBody"/>
              <w:rPr>
                <w:i/>
              </w:rPr>
            </w:pPr>
            <w:r w:rsidRPr="00CD5AB3">
              <w:rPr>
                <w:i/>
              </w:rPr>
              <w:t>a</w:t>
            </w:r>
          </w:p>
        </w:tc>
        <w:tc>
          <w:tcPr>
            <w:tcW w:w="4563" w:type="dxa"/>
          </w:tcPr>
          <w:p w14:paraId="6182876E" w14:textId="77777777" w:rsidR="005E22D0" w:rsidRPr="00CD5AB3" w:rsidRDefault="005E22D0" w:rsidP="005E22D0">
            <w:pPr>
              <w:pStyle w:val="pqiTabBody"/>
              <w:rPr>
                <w:lang w:val="en-US"/>
              </w:rPr>
            </w:pPr>
            <w:r w:rsidRPr="00CD5AB3">
              <w:rPr>
                <w:lang w:val="en-US"/>
              </w:rPr>
              <w:t>Identyfikacja podmiotu</w:t>
            </w:r>
          </w:p>
          <w:p w14:paraId="67927866" w14:textId="77777777" w:rsidR="005E22D0" w:rsidRPr="00CD5AB3" w:rsidRDefault="005E22D0" w:rsidP="005E22D0">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7921E167" w14:textId="77777777" w:rsidR="005E22D0" w:rsidRPr="00CD5AB3" w:rsidRDefault="005E22D0" w:rsidP="005E22D0">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23D13264" w14:textId="77777777" w:rsidR="005E22D0" w:rsidRPr="00CD5AB3" w:rsidRDefault="005E22D0" w:rsidP="005E22D0">
            <w:pPr>
              <w:pStyle w:val="pqiTabBody"/>
            </w:pPr>
            <w:r w:rsidRPr="00CD5AB3">
              <w:rPr>
                <w:rFonts w:ascii="Courier New" w:hAnsi="Courier New" w:cs="Courier New"/>
                <w:noProof/>
                <w:color w:val="0000FF"/>
              </w:rPr>
              <w:t>TraderId/PersonalId</w:t>
            </w:r>
          </w:p>
        </w:tc>
        <w:tc>
          <w:tcPr>
            <w:tcW w:w="761" w:type="dxa"/>
          </w:tcPr>
          <w:p w14:paraId="2B86F77A" w14:textId="77777777" w:rsidR="005E22D0" w:rsidRPr="00CD5AB3" w:rsidRDefault="005E22D0" w:rsidP="005E22D0">
            <w:pPr>
              <w:pStyle w:val="pqiTabBody"/>
            </w:pPr>
            <w:r w:rsidRPr="00CD5AB3">
              <w:t>R</w:t>
            </w:r>
          </w:p>
        </w:tc>
        <w:tc>
          <w:tcPr>
            <w:tcW w:w="2690" w:type="dxa"/>
          </w:tcPr>
          <w:p w14:paraId="73D0D24B" w14:textId="77777777" w:rsidR="005E22D0" w:rsidRPr="00CD5AB3" w:rsidRDefault="005E22D0" w:rsidP="005E22D0">
            <w:pPr>
              <w:pStyle w:val="pqiTabBody"/>
            </w:pPr>
          </w:p>
        </w:tc>
        <w:tc>
          <w:tcPr>
            <w:tcW w:w="3212" w:type="dxa"/>
          </w:tcPr>
          <w:p w14:paraId="2D207252" w14:textId="77777777" w:rsidR="005E22D0" w:rsidRDefault="005E22D0" w:rsidP="005E22D0">
            <w:pPr>
              <w:pStyle w:val="pqiTabBody"/>
            </w:pPr>
            <w:r>
              <w:t>Należy podać identyfikator podmiotu zależny od wybranego typu podmiotu.</w:t>
            </w:r>
          </w:p>
          <w:p w14:paraId="50CE7CFE" w14:textId="7EBED48B" w:rsidR="005E22D0" w:rsidRPr="00CD5AB3" w:rsidRDefault="005E22D0" w:rsidP="00CA4C86">
            <w:pPr>
              <w:pStyle w:val="pqiTabBody"/>
            </w:pPr>
            <w:r>
              <w:t xml:space="preserve">Obowiązkowe podanie dokładnie jednego identyfikatora. </w:t>
            </w:r>
            <w:r w:rsidR="00B405C6">
              <w:t>Dla Pośredniczących podmiotów węglowych</w:t>
            </w:r>
            <w:r>
              <w:t xml:space="preserve"> </w:t>
            </w:r>
            <w:r w:rsidR="00CA4C86">
              <w:t xml:space="preserve">należy </w:t>
            </w:r>
            <w:r>
              <w:t>poda</w:t>
            </w:r>
            <w:r w:rsidR="00CA4C86">
              <w:t>ć</w:t>
            </w:r>
            <w:r>
              <w:t xml:space="preserve"> TaxNumber. </w:t>
            </w:r>
          </w:p>
        </w:tc>
        <w:tc>
          <w:tcPr>
            <w:tcW w:w="1609" w:type="dxa"/>
          </w:tcPr>
          <w:p w14:paraId="1C9E07DF" w14:textId="77777777" w:rsidR="005E22D0" w:rsidRPr="00CD5AB3" w:rsidRDefault="005E22D0" w:rsidP="005E22D0">
            <w:pPr>
              <w:pStyle w:val="pqiTabBody"/>
            </w:pPr>
            <w:r w:rsidRPr="00CD5AB3">
              <w:t>an13</w:t>
            </w:r>
          </w:p>
        </w:tc>
      </w:tr>
      <w:tr w:rsidR="005E22D0" w:rsidRPr="00CD5AB3" w14:paraId="46EB8408" w14:textId="77777777" w:rsidTr="005E22D0">
        <w:tc>
          <w:tcPr>
            <w:tcW w:w="328" w:type="dxa"/>
          </w:tcPr>
          <w:p w14:paraId="34613ABB" w14:textId="77777777" w:rsidR="005E22D0" w:rsidRPr="00CD5AB3" w:rsidRDefault="005E22D0" w:rsidP="005E22D0">
            <w:pPr>
              <w:pStyle w:val="pqiTabBody"/>
              <w:rPr>
                <w:b/>
              </w:rPr>
            </w:pPr>
          </w:p>
        </w:tc>
        <w:tc>
          <w:tcPr>
            <w:tcW w:w="603" w:type="dxa"/>
          </w:tcPr>
          <w:p w14:paraId="1116F260" w14:textId="77777777" w:rsidR="005E22D0" w:rsidRPr="00CD5AB3" w:rsidRDefault="005E22D0" w:rsidP="005E22D0">
            <w:pPr>
              <w:pStyle w:val="pqiTabBody"/>
              <w:rPr>
                <w:i/>
              </w:rPr>
            </w:pPr>
            <w:r w:rsidRPr="00CD5AB3">
              <w:rPr>
                <w:i/>
              </w:rPr>
              <w:t>b</w:t>
            </w:r>
          </w:p>
        </w:tc>
        <w:tc>
          <w:tcPr>
            <w:tcW w:w="4563" w:type="dxa"/>
          </w:tcPr>
          <w:p w14:paraId="385D0991" w14:textId="77777777" w:rsidR="005E22D0" w:rsidRPr="00CD5AB3" w:rsidRDefault="005E22D0" w:rsidP="005E22D0">
            <w:pPr>
              <w:pStyle w:val="pqiTabBody"/>
            </w:pPr>
            <w:r w:rsidRPr="00CD5AB3">
              <w:t>Nazwa podmiotu / Imię i Nazwisko</w:t>
            </w:r>
          </w:p>
          <w:p w14:paraId="6444DE75" w14:textId="77777777" w:rsidR="005E22D0" w:rsidRPr="00CD5AB3" w:rsidRDefault="005E22D0" w:rsidP="005E22D0">
            <w:pPr>
              <w:pStyle w:val="pqiTabBody"/>
            </w:pPr>
            <w:r w:rsidRPr="00CD5AB3">
              <w:rPr>
                <w:rFonts w:ascii="Courier New" w:hAnsi="Courier New" w:cs="Courier New"/>
                <w:noProof/>
                <w:color w:val="0000FF"/>
              </w:rPr>
              <w:t>TraderName</w:t>
            </w:r>
          </w:p>
        </w:tc>
        <w:tc>
          <w:tcPr>
            <w:tcW w:w="761" w:type="dxa"/>
          </w:tcPr>
          <w:p w14:paraId="41172617" w14:textId="77777777" w:rsidR="005E22D0" w:rsidRPr="00CD5AB3" w:rsidRDefault="005E22D0" w:rsidP="005E22D0">
            <w:pPr>
              <w:pStyle w:val="pqiTabBody"/>
            </w:pPr>
            <w:r w:rsidRPr="00CD5AB3">
              <w:t>R</w:t>
            </w:r>
          </w:p>
        </w:tc>
        <w:tc>
          <w:tcPr>
            <w:tcW w:w="2690" w:type="dxa"/>
          </w:tcPr>
          <w:p w14:paraId="301D164D" w14:textId="77777777" w:rsidR="005E22D0" w:rsidRPr="00CD5AB3" w:rsidRDefault="005E22D0" w:rsidP="005E22D0">
            <w:pPr>
              <w:pStyle w:val="pqiTabBody"/>
            </w:pPr>
          </w:p>
        </w:tc>
        <w:tc>
          <w:tcPr>
            <w:tcW w:w="3212" w:type="dxa"/>
          </w:tcPr>
          <w:p w14:paraId="66ED488F" w14:textId="77777777" w:rsidR="005E22D0" w:rsidRPr="00CD5AB3" w:rsidRDefault="005E22D0" w:rsidP="005E22D0">
            <w:pPr>
              <w:pStyle w:val="pqiTabBody"/>
            </w:pPr>
            <w:r w:rsidRPr="00CD5AB3">
              <w:t>Nazwa podmiotu albo imię i nazwisko w przypadku osoby fizycznej</w:t>
            </w:r>
            <w:r>
              <w:t xml:space="preserve"> prowadzącej działalność gospodarczą.</w:t>
            </w:r>
          </w:p>
        </w:tc>
        <w:tc>
          <w:tcPr>
            <w:tcW w:w="1609" w:type="dxa"/>
          </w:tcPr>
          <w:p w14:paraId="380585D1" w14:textId="77777777" w:rsidR="005E22D0" w:rsidRPr="00CD5AB3" w:rsidRDefault="005E22D0" w:rsidP="005E22D0">
            <w:pPr>
              <w:pStyle w:val="pqiTabBody"/>
            </w:pPr>
            <w:r w:rsidRPr="00CD5AB3">
              <w:t>an..182</w:t>
            </w:r>
          </w:p>
        </w:tc>
      </w:tr>
      <w:tr w:rsidR="005E22D0" w:rsidRPr="00CD5AB3" w14:paraId="276FEE47" w14:textId="77777777" w:rsidTr="005E22D0">
        <w:tc>
          <w:tcPr>
            <w:tcW w:w="328" w:type="dxa"/>
          </w:tcPr>
          <w:p w14:paraId="54351054" w14:textId="77777777" w:rsidR="005E22D0" w:rsidRPr="00CD5AB3" w:rsidRDefault="005E22D0" w:rsidP="005E22D0">
            <w:pPr>
              <w:pStyle w:val="pqiTabBody"/>
              <w:rPr>
                <w:b/>
              </w:rPr>
            </w:pPr>
          </w:p>
        </w:tc>
        <w:tc>
          <w:tcPr>
            <w:tcW w:w="603" w:type="dxa"/>
          </w:tcPr>
          <w:p w14:paraId="12C05629" w14:textId="77777777" w:rsidR="005E22D0" w:rsidRPr="00CD5AB3" w:rsidRDefault="005E22D0" w:rsidP="005E22D0">
            <w:pPr>
              <w:pStyle w:val="pqiTabBody"/>
              <w:rPr>
                <w:i/>
              </w:rPr>
            </w:pPr>
            <w:r w:rsidRPr="00CD5AB3">
              <w:rPr>
                <w:i/>
              </w:rPr>
              <w:t>c</w:t>
            </w:r>
          </w:p>
        </w:tc>
        <w:tc>
          <w:tcPr>
            <w:tcW w:w="4563" w:type="dxa"/>
          </w:tcPr>
          <w:p w14:paraId="77B62F18" w14:textId="77777777" w:rsidR="005E22D0" w:rsidRPr="00CD5AB3" w:rsidRDefault="005E22D0" w:rsidP="005E22D0">
            <w:pPr>
              <w:pStyle w:val="pqiTabBody"/>
            </w:pPr>
            <w:r w:rsidRPr="00CD5AB3">
              <w:t>Ulica</w:t>
            </w:r>
          </w:p>
          <w:p w14:paraId="2339A182" w14:textId="77777777" w:rsidR="005E22D0" w:rsidRPr="00CD5AB3" w:rsidRDefault="005E22D0" w:rsidP="005E22D0">
            <w:pPr>
              <w:pStyle w:val="pqiTabBody"/>
            </w:pPr>
            <w:r w:rsidRPr="00CD5AB3">
              <w:rPr>
                <w:rFonts w:ascii="Courier New" w:hAnsi="Courier New" w:cs="Courier New"/>
                <w:noProof/>
                <w:color w:val="0000FF"/>
              </w:rPr>
              <w:t>StreetName</w:t>
            </w:r>
          </w:p>
        </w:tc>
        <w:tc>
          <w:tcPr>
            <w:tcW w:w="761" w:type="dxa"/>
          </w:tcPr>
          <w:p w14:paraId="74F5C061" w14:textId="77777777" w:rsidR="005E22D0" w:rsidRPr="00CD5AB3" w:rsidRDefault="005E22D0" w:rsidP="005E22D0">
            <w:pPr>
              <w:pStyle w:val="pqiTabBody"/>
            </w:pPr>
            <w:r w:rsidRPr="00CD5AB3">
              <w:t>R</w:t>
            </w:r>
          </w:p>
        </w:tc>
        <w:tc>
          <w:tcPr>
            <w:tcW w:w="2690" w:type="dxa"/>
          </w:tcPr>
          <w:p w14:paraId="12E2465F" w14:textId="77777777" w:rsidR="005E22D0" w:rsidRPr="00CD5AB3" w:rsidRDefault="005E22D0" w:rsidP="005E22D0">
            <w:pPr>
              <w:pStyle w:val="pqiTabBody"/>
            </w:pPr>
          </w:p>
        </w:tc>
        <w:tc>
          <w:tcPr>
            <w:tcW w:w="3212" w:type="dxa"/>
            <w:vMerge w:val="restart"/>
          </w:tcPr>
          <w:p w14:paraId="0DB26B2E" w14:textId="77777777" w:rsidR="005E22D0" w:rsidRPr="00CD5AB3" w:rsidRDefault="005E22D0" w:rsidP="005E22D0">
            <w:pPr>
              <w:pStyle w:val="pqiTabBody"/>
            </w:pPr>
            <w:r w:rsidRPr="00CD5AB3">
              <w:t>Adres siedziby albo adres zamieszkania (w przypadku osoby fizycznej)</w:t>
            </w:r>
          </w:p>
        </w:tc>
        <w:tc>
          <w:tcPr>
            <w:tcW w:w="1609" w:type="dxa"/>
          </w:tcPr>
          <w:p w14:paraId="10C66DD3" w14:textId="77777777" w:rsidR="005E22D0" w:rsidRPr="00CD5AB3" w:rsidRDefault="005E22D0" w:rsidP="005E22D0">
            <w:pPr>
              <w:pStyle w:val="pqiTabBody"/>
            </w:pPr>
            <w:r w:rsidRPr="00CD5AB3">
              <w:t>an..65</w:t>
            </w:r>
          </w:p>
        </w:tc>
      </w:tr>
      <w:tr w:rsidR="005E22D0" w:rsidRPr="00CD5AB3" w14:paraId="1B876F55" w14:textId="77777777" w:rsidTr="005E22D0">
        <w:tc>
          <w:tcPr>
            <w:tcW w:w="328" w:type="dxa"/>
          </w:tcPr>
          <w:p w14:paraId="0C14DD3B" w14:textId="77777777" w:rsidR="005E22D0" w:rsidRPr="00CD5AB3" w:rsidRDefault="005E22D0" w:rsidP="005E22D0">
            <w:pPr>
              <w:pStyle w:val="pqiTabBody"/>
              <w:rPr>
                <w:b/>
              </w:rPr>
            </w:pPr>
          </w:p>
        </w:tc>
        <w:tc>
          <w:tcPr>
            <w:tcW w:w="603" w:type="dxa"/>
          </w:tcPr>
          <w:p w14:paraId="1777E632" w14:textId="77777777" w:rsidR="005E22D0" w:rsidRPr="00CD5AB3" w:rsidRDefault="005E22D0" w:rsidP="005E22D0">
            <w:pPr>
              <w:pStyle w:val="pqiTabBody"/>
              <w:rPr>
                <w:i/>
              </w:rPr>
            </w:pPr>
            <w:r w:rsidRPr="00CD5AB3">
              <w:rPr>
                <w:i/>
              </w:rPr>
              <w:t>d</w:t>
            </w:r>
          </w:p>
        </w:tc>
        <w:tc>
          <w:tcPr>
            <w:tcW w:w="4563" w:type="dxa"/>
          </w:tcPr>
          <w:p w14:paraId="6DC6C3C2" w14:textId="77777777" w:rsidR="005E22D0" w:rsidRPr="00CD5AB3" w:rsidRDefault="005E22D0" w:rsidP="005E22D0">
            <w:pPr>
              <w:pStyle w:val="pqiTabBody"/>
            </w:pPr>
            <w:r w:rsidRPr="00CD5AB3">
              <w:t>Numer domu</w:t>
            </w:r>
          </w:p>
          <w:p w14:paraId="7D50E122" w14:textId="77777777" w:rsidR="005E22D0" w:rsidRPr="00CD5AB3" w:rsidRDefault="005E22D0" w:rsidP="005E22D0">
            <w:pPr>
              <w:pStyle w:val="pqiTabBody"/>
            </w:pPr>
            <w:r w:rsidRPr="00CD5AB3">
              <w:rPr>
                <w:rFonts w:ascii="Courier New" w:hAnsi="Courier New" w:cs="Courier New"/>
                <w:noProof/>
                <w:color w:val="0000FF"/>
              </w:rPr>
              <w:t>StreetNumber</w:t>
            </w:r>
          </w:p>
        </w:tc>
        <w:tc>
          <w:tcPr>
            <w:tcW w:w="761" w:type="dxa"/>
          </w:tcPr>
          <w:p w14:paraId="22D9D8B4" w14:textId="77777777" w:rsidR="005E22D0" w:rsidRPr="00CD5AB3" w:rsidRDefault="005E22D0" w:rsidP="005E22D0">
            <w:pPr>
              <w:pStyle w:val="pqiTabBody"/>
            </w:pPr>
            <w:r w:rsidRPr="00CD5AB3">
              <w:t>O</w:t>
            </w:r>
          </w:p>
        </w:tc>
        <w:tc>
          <w:tcPr>
            <w:tcW w:w="2690" w:type="dxa"/>
          </w:tcPr>
          <w:p w14:paraId="1A5B34E7" w14:textId="77777777" w:rsidR="005E22D0" w:rsidRPr="00CD5AB3" w:rsidRDefault="005E22D0" w:rsidP="005E22D0">
            <w:pPr>
              <w:pStyle w:val="pqiTabBody"/>
            </w:pPr>
          </w:p>
        </w:tc>
        <w:tc>
          <w:tcPr>
            <w:tcW w:w="3212" w:type="dxa"/>
            <w:vMerge/>
          </w:tcPr>
          <w:p w14:paraId="38094EA5" w14:textId="77777777" w:rsidR="005E22D0" w:rsidRPr="00CD5AB3" w:rsidRDefault="005E22D0" w:rsidP="005E22D0">
            <w:pPr>
              <w:pStyle w:val="pqiTabBody"/>
            </w:pPr>
          </w:p>
        </w:tc>
        <w:tc>
          <w:tcPr>
            <w:tcW w:w="1609" w:type="dxa"/>
          </w:tcPr>
          <w:p w14:paraId="581AE9C7" w14:textId="77777777" w:rsidR="005E22D0" w:rsidRPr="00CD5AB3" w:rsidRDefault="005E22D0" w:rsidP="005E22D0">
            <w:pPr>
              <w:pStyle w:val="pqiTabBody"/>
            </w:pPr>
            <w:r w:rsidRPr="00CD5AB3">
              <w:t>an..11</w:t>
            </w:r>
          </w:p>
        </w:tc>
      </w:tr>
      <w:tr w:rsidR="005E22D0" w:rsidRPr="00CD5AB3" w14:paraId="525605DE" w14:textId="77777777" w:rsidTr="005E22D0">
        <w:tc>
          <w:tcPr>
            <w:tcW w:w="328" w:type="dxa"/>
          </w:tcPr>
          <w:p w14:paraId="35C6C2E8" w14:textId="77777777" w:rsidR="005E22D0" w:rsidRPr="00CD5AB3" w:rsidRDefault="005E22D0" w:rsidP="005E22D0">
            <w:pPr>
              <w:pStyle w:val="pqiTabBody"/>
              <w:rPr>
                <w:b/>
              </w:rPr>
            </w:pPr>
          </w:p>
        </w:tc>
        <w:tc>
          <w:tcPr>
            <w:tcW w:w="603" w:type="dxa"/>
          </w:tcPr>
          <w:p w14:paraId="25300C82" w14:textId="77777777" w:rsidR="005E22D0" w:rsidRPr="00CD5AB3" w:rsidRDefault="005E22D0" w:rsidP="005E22D0">
            <w:pPr>
              <w:pStyle w:val="pqiTabBody"/>
              <w:rPr>
                <w:i/>
              </w:rPr>
            </w:pPr>
            <w:r w:rsidRPr="00CD5AB3">
              <w:rPr>
                <w:i/>
              </w:rPr>
              <w:t>e</w:t>
            </w:r>
          </w:p>
        </w:tc>
        <w:tc>
          <w:tcPr>
            <w:tcW w:w="4563" w:type="dxa"/>
          </w:tcPr>
          <w:p w14:paraId="3F5CA2FB" w14:textId="77777777" w:rsidR="005E22D0" w:rsidRPr="00CD5AB3" w:rsidRDefault="005E22D0" w:rsidP="005E22D0">
            <w:pPr>
              <w:pStyle w:val="pqiTabBody"/>
            </w:pPr>
            <w:r w:rsidRPr="00CD5AB3">
              <w:t>Kod pocztowy</w:t>
            </w:r>
          </w:p>
          <w:p w14:paraId="5FE54329" w14:textId="77777777" w:rsidR="005E22D0" w:rsidRPr="00CD5AB3" w:rsidRDefault="005E22D0" w:rsidP="005E22D0">
            <w:pPr>
              <w:pStyle w:val="pqiTabBody"/>
            </w:pPr>
            <w:r w:rsidRPr="00CD5AB3">
              <w:rPr>
                <w:rFonts w:ascii="Courier New" w:hAnsi="Courier New" w:cs="Courier New"/>
                <w:noProof/>
                <w:color w:val="0000FF"/>
              </w:rPr>
              <w:t>Postcode</w:t>
            </w:r>
          </w:p>
        </w:tc>
        <w:tc>
          <w:tcPr>
            <w:tcW w:w="761" w:type="dxa"/>
          </w:tcPr>
          <w:p w14:paraId="794E5CC6" w14:textId="77777777" w:rsidR="005E22D0" w:rsidRPr="00CD5AB3" w:rsidRDefault="005E22D0" w:rsidP="005E22D0">
            <w:pPr>
              <w:pStyle w:val="pqiTabBody"/>
            </w:pPr>
            <w:r w:rsidRPr="00CD5AB3">
              <w:t>R</w:t>
            </w:r>
          </w:p>
        </w:tc>
        <w:tc>
          <w:tcPr>
            <w:tcW w:w="2690" w:type="dxa"/>
          </w:tcPr>
          <w:p w14:paraId="4E4A12D0" w14:textId="77777777" w:rsidR="005E22D0" w:rsidRPr="00CD5AB3" w:rsidRDefault="005E22D0" w:rsidP="005E22D0">
            <w:pPr>
              <w:pStyle w:val="pqiTabBody"/>
            </w:pPr>
          </w:p>
        </w:tc>
        <w:tc>
          <w:tcPr>
            <w:tcW w:w="3212" w:type="dxa"/>
            <w:vMerge/>
          </w:tcPr>
          <w:p w14:paraId="0AC08B36" w14:textId="77777777" w:rsidR="005E22D0" w:rsidRPr="00CD5AB3" w:rsidRDefault="005E22D0" w:rsidP="005E22D0">
            <w:pPr>
              <w:pStyle w:val="pqiTabBody"/>
            </w:pPr>
          </w:p>
        </w:tc>
        <w:tc>
          <w:tcPr>
            <w:tcW w:w="1609" w:type="dxa"/>
          </w:tcPr>
          <w:p w14:paraId="17A93B56" w14:textId="77777777" w:rsidR="005E22D0" w:rsidRPr="00CD5AB3" w:rsidRDefault="005E22D0" w:rsidP="005E22D0">
            <w:pPr>
              <w:pStyle w:val="pqiTabBody"/>
            </w:pPr>
            <w:r w:rsidRPr="00CD5AB3">
              <w:t>an..10</w:t>
            </w:r>
          </w:p>
        </w:tc>
      </w:tr>
      <w:tr w:rsidR="005E22D0" w:rsidRPr="00CD5AB3" w14:paraId="2C6A625D" w14:textId="77777777" w:rsidTr="005E22D0">
        <w:tc>
          <w:tcPr>
            <w:tcW w:w="328" w:type="dxa"/>
          </w:tcPr>
          <w:p w14:paraId="492BF542" w14:textId="77777777" w:rsidR="005E22D0" w:rsidRPr="00CD5AB3" w:rsidRDefault="005E22D0" w:rsidP="005E22D0">
            <w:pPr>
              <w:pStyle w:val="pqiTabBody"/>
              <w:rPr>
                <w:b/>
              </w:rPr>
            </w:pPr>
          </w:p>
        </w:tc>
        <w:tc>
          <w:tcPr>
            <w:tcW w:w="603" w:type="dxa"/>
          </w:tcPr>
          <w:p w14:paraId="366CB620" w14:textId="77777777" w:rsidR="005E22D0" w:rsidRPr="00CD5AB3" w:rsidRDefault="005E22D0" w:rsidP="005E22D0">
            <w:pPr>
              <w:pStyle w:val="pqiTabBody"/>
              <w:rPr>
                <w:i/>
              </w:rPr>
            </w:pPr>
            <w:r w:rsidRPr="00CD5AB3">
              <w:rPr>
                <w:i/>
              </w:rPr>
              <w:t>f</w:t>
            </w:r>
          </w:p>
        </w:tc>
        <w:tc>
          <w:tcPr>
            <w:tcW w:w="4563" w:type="dxa"/>
          </w:tcPr>
          <w:p w14:paraId="0393B89A" w14:textId="77777777" w:rsidR="005E22D0" w:rsidRPr="00CD5AB3" w:rsidRDefault="005E22D0" w:rsidP="005E22D0">
            <w:pPr>
              <w:pStyle w:val="pqiTabBody"/>
            </w:pPr>
            <w:r w:rsidRPr="00CD5AB3">
              <w:t>Miejscowość</w:t>
            </w:r>
          </w:p>
          <w:p w14:paraId="551DB0A7" w14:textId="77777777" w:rsidR="005E22D0" w:rsidRPr="00CD5AB3" w:rsidRDefault="005E22D0" w:rsidP="005E22D0">
            <w:pPr>
              <w:pStyle w:val="pqiTabBody"/>
            </w:pPr>
            <w:r w:rsidRPr="00CD5AB3">
              <w:rPr>
                <w:rFonts w:ascii="Courier New" w:hAnsi="Courier New" w:cs="Courier New"/>
                <w:noProof/>
                <w:color w:val="0000FF"/>
              </w:rPr>
              <w:t>City</w:t>
            </w:r>
          </w:p>
        </w:tc>
        <w:tc>
          <w:tcPr>
            <w:tcW w:w="761" w:type="dxa"/>
          </w:tcPr>
          <w:p w14:paraId="6F0EE629" w14:textId="77777777" w:rsidR="005E22D0" w:rsidRPr="00CD5AB3" w:rsidRDefault="005E22D0" w:rsidP="005E22D0">
            <w:pPr>
              <w:pStyle w:val="pqiTabBody"/>
            </w:pPr>
            <w:r w:rsidRPr="00CD5AB3">
              <w:t>R</w:t>
            </w:r>
          </w:p>
        </w:tc>
        <w:tc>
          <w:tcPr>
            <w:tcW w:w="2690" w:type="dxa"/>
          </w:tcPr>
          <w:p w14:paraId="29A09786" w14:textId="77777777" w:rsidR="005E22D0" w:rsidRPr="00CD5AB3" w:rsidRDefault="005E22D0" w:rsidP="005E22D0">
            <w:pPr>
              <w:pStyle w:val="pqiTabBody"/>
            </w:pPr>
          </w:p>
        </w:tc>
        <w:tc>
          <w:tcPr>
            <w:tcW w:w="3212" w:type="dxa"/>
            <w:vMerge/>
          </w:tcPr>
          <w:p w14:paraId="10E1C76D" w14:textId="77777777" w:rsidR="005E22D0" w:rsidRPr="00CD5AB3" w:rsidRDefault="005E22D0" w:rsidP="005E22D0">
            <w:pPr>
              <w:pStyle w:val="pqiTabBody"/>
            </w:pPr>
          </w:p>
        </w:tc>
        <w:tc>
          <w:tcPr>
            <w:tcW w:w="1609" w:type="dxa"/>
          </w:tcPr>
          <w:p w14:paraId="40AC489C" w14:textId="77777777" w:rsidR="005E22D0" w:rsidRPr="00CD5AB3" w:rsidRDefault="005E22D0" w:rsidP="005E22D0">
            <w:pPr>
              <w:pStyle w:val="pqiTabBody"/>
            </w:pPr>
            <w:r w:rsidRPr="00CD5AB3">
              <w:t>an..50</w:t>
            </w:r>
          </w:p>
        </w:tc>
      </w:tr>
      <w:tr w:rsidR="005E22D0" w:rsidRPr="00CD5AB3" w14:paraId="75B0F7BB" w14:textId="77777777" w:rsidTr="005E22D0">
        <w:tc>
          <w:tcPr>
            <w:tcW w:w="931" w:type="dxa"/>
            <w:gridSpan w:val="2"/>
          </w:tcPr>
          <w:p w14:paraId="084C4D86" w14:textId="77777777" w:rsidR="005E22D0" w:rsidRPr="00CD5AB3" w:rsidRDefault="005E22D0" w:rsidP="005E22D0">
            <w:pPr>
              <w:pStyle w:val="pqiTabHead"/>
            </w:pPr>
            <w:r w:rsidRPr="00CD5AB3">
              <w:lastRenderedPageBreak/>
              <w:t>3</w:t>
            </w:r>
          </w:p>
        </w:tc>
        <w:tc>
          <w:tcPr>
            <w:tcW w:w="4563" w:type="dxa"/>
          </w:tcPr>
          <w:p w14:paraId="7246C8F2" w14:textId="77777777" w:rsidR="005E22D0" w:rsidRPr="00CD5AB3" w:rsidRDefault="005E22D0" w:rsidP="005E22D0">
            <w:pPr>
              <w:pStyle w:val="pqiTabHead"/>
            </w:pPr>
            <w:r w:rsidRPr="00CD5AB3">
              <w:t>Miejsce wysyłki</w:t>
            </w:r>
          </w:p>
          <w:p w14:paraId="2097DFC1" w14:textId="77777777" w:rsidR="005E22D0" w:rsidRPr="00CD5AB3" w:rsidRDefault="005E22D0" w:rsidP="005E22D0">
            <w:pPr>
              <w:pStyle w:val="pqiTabHead"/>
            </w:pPr>
            <w:r w:rsidRPr="00CD5AB3">
              <w:rPr>
                <w:rFonts w:ascii="Courier New" w:hAnsi="Courier New" w:cs="Courier New"/>
                <w:noProof/>
                <w:color w:val="0000FF"/>
              </w:rPr>
              <w:t>PlaceOfDispatchTrader</w:t>
            </w:r>
          </w:p>
        </w:tc>
        <w:tc>
          <w:tcPr>
            <w:tcW w:w="761" w:type="dxa"/>
          </w:tcPr>
          <w:p w14:paraId="7D6FC20E" w14:textId="4387665B" w:rsidR="005E22D0" w:rsidRPr="00CD5AB3" w:rsidRDefault="00344541" w:rsidP="005E22D0">
            <w:pPr>
              <w:pStyle w:val="pqiTabHead"/>
            </w:pPr>
            <w:r>
              <w:t>O</w:t>
            </w:r>
          </w:p>
        </w:tc>
        <w:tc>
          <w:tcPr>
            <w:tcW w:w="2690" w:type="dxa"/>
          </w:tcPr>
          <w:p w14:paraId="43749636" w14:textId="3C6E83B4" w:rsidR="005E22D0" w:rsidRPr="00CD5AB3" w:rsidRDefault="005E22D0" w:rsidP="005E22D0">
            <w:pPr>
              <w:pStyle w:val="pqiTabHead"/>
            </w:pPr>
          </w:p>
        </w:tc>
        <w:tc>
          <w:tcPr>
            <w:tcW w:w="3212" w:type="dxa"/>
          </w:tcPr>
          <w:p w14:paraId="6AB36AA9" w14:textId="307BBA15" w:rsidR="005E22D0" w:rsidRPr="00CD5AB3" w:rsidRDefault="00AB694F" w:rsidP="005E22D0">
            <w:pPr>
              <w:pStyle w:val="pqiTabHead"/>
              <w:rPr>
                <w:b w:val="0"/>
              </w:rPr>
            </w:pPr>
            <w:r>
              <w:rPr>
                <w:b w:val="0"/>
              </w:rPr>
              <w:t>Uzupełnienie tej sekcji jest opcjonalne.</w:t>
            </w:r>
            <w:r w:rsidRPr="00CD5AB3">
              <w:rPr>
                <w:b w:val="0"/>
              </w:rPr>
              <w:t xml:space="preserve"> </w:t>
            </w:r>
            <w:r>
              <w:rPr>
                <w:b w:val="0"/>
              </w:rPr>
              <w:t xml:space="preserve">Sekcja ta może być wypełniona gdy </w:t>
            </w:r>
            <w:r w:rsidRPr="00CD5AB3">
              <w:rPr>
                <w:b w:val="0"/>
              </w:rPr>
              <w:t>miejsce faktycznej wysyłki jest inne niż siedziba Podmiotu wysyłającego wskazana w sekcji 2</w:t>
            </w:r>
            <w:r>
              <w:rPr>
                <w:b w:val="0"/>
              </w:rPr>
              <w:t xml:space="preserve"> lecz uzupełnienie tego pola jest do decyzji wysyłającego.</w:t>
            </w:r>
          </w:p>
        </w:tc>
        <w:tc>
          <w:tcPr>
            <w:tcW w:w="1609" w:type="dxa"/>
          </w:tcPr>
          <w:p w14:paraId="000FB575" w14:textId="77777777" w:rsidR="005E22D0" w:rsidRPr="00CD5AB3" w:rsidRDefault="005E22D0" w:rsidP="005E22D0">
            <w:pPr>
              <w:pStyle w:val="pqiTabHead"/>
            </w:pPr>
            <w:r w:rsidRPr="00CD5AB3">
              <w:t>1x</w:t>
            </w:r>
          </w:p>
        </w:tc>
      </w:tr>
      <w:tr w:rsidR="005E22D0" w:rsidRPr="00CD5AB3" w14:paraId="0F9A7304" w14:textId="77777777" w:rsidTr="005E22D0">
        <w:tc>
          <w:tcPr>
            <w:tcW w:w="931" w:type="dxa"/>
            <w:gridSpan w:val="2"/>
          </w:tcPr>
          <w:p w14:paraId="211CC3E9" w14:textId="77777777" w:rsidR="005E22D0" w:rsidRPr="00CD5AB3" w:rsidRDefault="005E22D0" w:rsidP="005E22D0">
            <w:pPr>
              <w:pStyle w:val="pqiTabBody"/>
              <w:rPr>
                <w:i/>
              </w:rPr>
            </w:pPr>
          </w:p>
        </w:tc>
        <w:tc>
          <w:tcPr>
            <w:tcW w:w="4563" w:type="dxa"/>
          </w:tcPr>
          <w:p w14:paraId="67949663" w14:textId="77777777" w:rsidR="005E22D0" w:rsidRPr="00CD5AB3" w:rsidRDefault="005E22D0" w:rsidP="005E22D0">
            <w:pPr>
              <w:pStyle w:val="pqiTabBody"/>
            </w:pPr>
            <w:r w:rsidRPr="00CD5AB3">
              <w:t xml:space="preserve">JĘZYK ELEMENTU </w:t>
            </w:r>
          </w:p>
          <w:p w14:paraId="4A5A3E83" w14:textId="77777777" w:rsidR="005E22D0" w:rsidRPr="00CD5AB3" w:rsidRDefault="005E22D0" w:rsidP="005E22D0">
            <w:pPr>
              <w:pStyle w:val="pqiTabBody"/>
            </w:pPr>
            <w:r w:rsidRPr="00CD5AB3">
              <w:rPr>
                <w:rFonts w:ascii="Courier New" w:hAnsi="Courier New" w:cs="Courier New"/>
                <w:noProof/>
                <w:color w:val="0000FF"/>
              </w:rPr>
              <w:t>@language</w:t>
            </w:r>
          </w:p>
        </w:tc>
        <w:tc>
          <w:tcPr>
            <w:tcW w:w="761" w:type="dxa"/>
          </w:tcPr>
          <w:p w14:paraId="031D0CAC" w14:textId="77777777" w:rsidR="005E22D0" w:rsidRPr="00CD5AB3" w:rsidRDefault="005E22D0" w:rsidP="005E22D0">
            <w:pPr>
              <w:pStyle w:val="pqiTabBody"/>
            </w:pPr>
            <w:r w:rsidRPr="00CD5AB3">
              <w:t>R</w:t>
            </w:r>
          </w:p>
        </w:tc>
        <w:tc>
          <w:tcPr>
            <w:tcW w:w="2690" w:type="dxa"/>
          </w:tcPr>
          <w:p w14:paraId="0C7BD73D" w14:textId="77777777" w:rsidR="005E22D0" w:rsidRPr="00CD5AB3" w:rsidRDefault="005E22D0" w:rsidP="005E22D0">
            <w:pPr>
              <w:pStyle w:val="pqiTabBody"/>
            </w:pPr>
          </w:p>
        </w:tc>
        <w:tc>
          <w:tcPr>
            <w:tcW w:w="3212" w:type="dxa"/>
          </w:tcPr>
          <w:p w14:paraId="05FCEDD9" w14:textId="77777777" w:rsidR="005E22D0" w:rsidRPr="00CD5AB3" w:rsidRDefault="005E22D0" w:rsidP="005E22D0">
            <w:pPr>
              <w:pStyle w:val="pqiTabBody"/>
            </w:pPr>
            <w:r w:rsidRPr="00CD5AB3">
              <w:t>Atrybut.</w:t>
            </w:r>
          </w:p>
          <w:p w14:paraId="533D4828" w14:textId="77777777" w:rsidR="005E22D0" w:rsidRPr="00CD5AB3" w:rsidRDefault="005E22D0" w:rsidP="005E22D0">
            <w:pPr>
              <w:pStyle w:val="pqiTabBody"/>
            </w:pPr>
            <w:r w:rsidRPr="00CD5AB3">
              <w:t>Wartość ze słownika „Kody języka (Language codes)”</w:t>
            </w:r>
          </w:p>
        </w:tc>
        <w:tc>
          <w:tcPr>
            <w:tcW w:w="1609" w:type="dxa"/>
          </w:tcPr>
          <w:p w14:paraId="7106092A" w14:textId="77777777" w:rsidR="005E22D0" w:rsidRPr="00CD5AB3" w:rsidRDefault="005E22D0" w:rsidP="005E22D0">
            <w:pPr>
              <w:pStyle w:val="pqiTabBody"/>
            </w:pPr>
            <w:r w:rsidRPr="00CD5AB3">
              <w:t>a2</w:t>
            </w:r>
          </w:p>
        </w:tc>
      </w:tr>
      <w:tr w:rsidR="005E22D0" w:rsidRPr="00CD5AB3" w14:paraId="2F3142EE" w14:textId="77777777" w:rsidTr="005E22D0">
        <w:tc>
          <w:tcPr>
            <w:tcW w:w="931" w:type="dxa"/>
            <w:gridSpan w:val="2"/>
          </w:tcPr>
          <w:p w14:paraId="333B2384" w14:textId="77777777" w:rsidR="005E22D0" w:rsidRPr="00CD5AB3" w:rsidRDefault="005E22D0" w:rsidP="005E22D0">
            <w:pPr>
              <w:pStyle w:val="pqiTabBody"/>
              <w:rPr>
                <w:i/>
              </w:rPr>
            </w:pPr>
          </w:p>
        </w:tc>
        <w:tc>
          <w:tcPr>
            <w:tcW w:w="4563" w:type="dxa"/>
          </w:tcPr>
          <w:p w14:paraId="7ECE483B" w14:textId="77777777" w:rsidR="005E22D0" w:rsidRPr="00CD5AB3" w:rsidRDefault="005E22D0" w:rsidP="005E22D0">
            <w:pPr>
              <w:pStyle w:val="pqiTabBody"/>
            </w:pPr>
            <w:r w:rsidRPr="00CD5AB3">
              <w:t>TYP PODMIOTU</w:t>
            </w:r>
          </w:p>
          <w:p w14:paraId="4AB5F200" w14:textId="77777777" w:rsidR="005E22D0" w:rsidRPr="00CD5AB3" w:rsidRDefault="005E22D0" w:rsidP="005E22D0">
            <w:pPr>
              <w:pStyle w:val="pqiTabBody"/>
            </w:pPr>
            <w:r w:rsidRPr="00CD5AB3">
              <w:rPr>
                <w:rFonts w:ascii="Courier New" w:hAnsi="Courier New" w:cs="Courier New"/>
                <w:noProof/>
                <w:color w:val="0000FF"/>
              </w:rPr>
              <w:t>@deliveryTraderType</w:t>
            </w:r>
          </w:p>
        </w:tc>
        <w:tc>
          <w:tcPr>
            <w:tcW w:w="761" w:type="dxa"/>
          </w:tcPr>
          <w:p w14:paraId="4111B980" w14:textId="77777777" w:rsidR="005E22D0" w:rsidRPr="00CD5AB3" w:rsidRDefault="005E22D0" w:rsidP="005E22D0">
            <w:pPr>
              <w:pStyle w:val="pqiTabBody"/>
            </w:pPr>
            <w:r>
              <w:t>R</w:t>
            </w:r>
          </w:p>
        </w:tc>
        <w:tc>
          <w:tcPr>
            <w:tcW w:w="2690" w:type="dxa"/>
          </w:tcPr>
          <w:p w14:paraId="6006329F" w14:textId="77777777" w:rsidR="005E22D0" w:rsidRPr="00CD5AB3" w:rsidRDefault="005E22D0" w:rsidP="005E22D0">
            <w:pPr>
              <w:pStyle w:val="pqiTabBody"/>
            </w:pPr>
          </w:p>
        </w:tc>
        <w:tc>
          <w:tcPr>
            <w:tcW w:w="3212" w:type="dxa"/>
          </w:tcPr>
          <w:p w14:paraId="68D0F6C5" w14:textId="77777777" w:rsidR="005E22D0" w:rsidRPr="00CD5AB3" w:rsidRDefault="005E22D0" w:rsidP="005E22D0">
            <w:pPr>
              <w:pStyle w:val="pqiTabBody"/>
            </w:pPr>
            <w:r w:rsidRPr="00CD5AB3">
              <w:t>Atrybut</w:t>
            </w:r>
          </w:p>
          <w:p w14:paraId="3397CAD2" w14:textId="77777777" w:rsidR="005E22D0" w:rsidRPr="00CD5AB3" w:rsidRDefault="005E22D0" w:rsidP="005E22D0">
            <w:pPr>
              <w:pStyle w:val="pqiTabBody"/>
            </w:pPr>
            <w:r w:rsidRPr="00CD5AB3">
              <w:t>Określa rodzaj podmiotu.</w:t>
            </w:r>
          </w:p>
          <w:p w14:paraId="614C994D" w14:textId="3B682AF6" w:rsidR="005E22D0" w:rsidRPr="00CD5AB3" w:rsidRDefault="00B405C6" w:rsidP="00B405C6">
            <w:pPr>
              <w:pStyle w:val="pqiTabBody"/>
            </w:pPr>
            <w:r>
              <w:t>W</w:t>
            </w:r>
            <w:r w:rsidR="005E22D0" w:rsidRPr="00CD5AB3">
              <w:t>artości określa słownik 4.</w:t>
            </w:r>
            <w:r w:rsidR="005E22D0" w:rsidRPr="00CD5AB3" w:rsidDel="003F16F8">
              <w:t xml:space="preserve"> </w:t>
            </w:r>
            <w:r w:rsidR="005E22D0">
              <w:t>5</w:t>
            </w:r>
            <w:r>
              <w:t>. Możliwa wartość to 9</w:t>
            </w:r>
          </w:p>
        </w:tc>
        <w:tc>
          <w:tcPr>
            <w:tcW w:w="1609" w:type="dxa"/>
          </w:tcPr>
          <w:p w14:paraId="52A215F5" w14:textId="77777777" w:rsidR="005E22D0" w:rsidRPr="00CD5AB3" w:rsidRDefault="005E22D0" w:rsidP="005E22D0">
            <w:pPr>
              <w:pStyle w:val="pqiTabBody"/>
            </w:pPr>
            <w:r w:rsidRPr="00CD5AB3">
              <w:t>n1</w:t>
            </w:r>
          </w:p>
        </w:tc>
      </w:tr>
      <w:tr w:rsidR="005E22D0" w:rsidRPr="00CD5AB3" w14:paraId="14AF539F" w14:textId="77777777" w:rsidTr="005E22D0">
        <w:tc>
          <w:tcPr>
            <w:tcW w:w="328" w:type="dxa"/>
          </w:tcPr>
          <w:p w14:paraId="0FE15FA8" w14:textId="77777777" w:rsidR="005E22D0" w:rsidRPr="00CD5AB3" w:rsidRDefault="005E22D0" w:rsidP="005E22D0">
            <w:pPr>
              <w:pStyle w:val="pqiTabBody"/>
              <w:rPr>
                <w:b/>
              </w:rPr>
            </w:pPr>
          </w:p>
        </w:tc>
        <w:tc>
          <w:tcPr>
            <w:tcW w:w="603" w:type="dxa"/>
          </w:tcPr>
          <w:p w14:paraId="541F768A" w14:textId="77777777" w:rsidR="005E22D0" w:rsidRPr="00CD5AB3" w:rsidRDefault="005E22D0" w:rsidP="005E22D0">
            <w:pPr>
              <w:pStyle w:val="pqiTabBody"/>
              <w:rPr>
                <w:i/>
              </w:rPr>
            </w:pPr>
            <w:r w:rsidRPr="00CD5AB3">
              <w:rPr>
                <w:i/>
              </w:rPr>
              <w:t>a</w:t>
            </w:r>
          </w:p>
        </w:tc>
        <w:tc>
          <w:tcPr>
            <w:tcW w:w="4563" w:type="dxa"/>
          </w:tcPr>
          <w:p w14:paraId="5613630C" w14:textId="77777777" w:rsidR="005E22D0" w:rsidRPr="00CD5AB3" w:rsidRDefault="005E22D0" w:rsidP="005E22D0">
            <w:pPr>
              <w:pStyle w:val="pqiTabBody"/>
              <w:rPr>
                <w:lang w:val="en-US"/>
              </w:rPr>
            </w:pPr>
            <w:r w:rsidRPr="00CD5AB3">
              <w:rPr>
                <w:lang w:val="en-US"/>
              </w:rPr>
              <w:t>Identyfikacja podmiotu</w:t>
            </w:r>
          </w:p>
          <w:p w14:paraId="40CBB82C" w14:textId="77777777" w:rsidR="005E22D0" w:rsidRPr="00CD5AB3" w:rsidRDefault="005E22D0" w:rsidP="005E22D0">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626550A4" w14:textId="77777777" w:rsidR="005E22D0" w:rsidRDefault="005E22D0" w:rsidP="005E22D0">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63D3898E" w14:textId="77777777" w:rsidR="005E22D0" w:rsidRPr="00CD5AB3" w:rsidRDefault="005E22D0" w:rsidP="005E22D0">
            <w:pPr>
              <w:pStyle w:val="pqiTabBody"/>
            </w:pPr>
            <w:r w:rsidRPr="00CD5AB3">
              <w:rPr>
                <w:rFonts w:ascii="Courier New" w:hAnsi="Courier New" w:cs="Courier New"/>
                <w:noProof/>
                <w:color w:val="0000FF"/>
              </w:rPr>
              <w:t>TraderId/PersonalId</w:t>
            </w:r>
          </w:p>
        </w:tc>
        <w:tc>
          <w:tcPr>
            <w:tcW w:w="761" w:type="dxa"/>
          </w:tcPr>
          <w:p w14:paraId="4550EE98" w14:textId="77777777" w:rsidR="005E22D0" w:rsidRPr="00CD5AB3" w:rsidRDefault="005E22D0" w:rsidP="005E22D0">
            <w:pPr>
              <w:pStyle w:val="pqiTabBody"/>
            </w:pPr>
            <w:r w:rsidRPr="00CD5AB3">
              <w:t>R</w:t>
            </w:r>
          </w:p>
        </w:tc>
        <w:tc>
          <w:tcPr>
            <w:tcW w:w="2690" w:type="dxa"/>
          </w:tcPr>
          <w:p w14:paraId="4CDE072C" w14:textId="77777777" w:rsidR="005E22D0" w:rsidRPr="00CD5AB3" w:rsidRDefault="005E22D0" w:rsidP="005E22D0">
            <w:pPr>
              <w:pStyle w:val="pqiTabBody"/>
            </w:pPr>
          </w:p>
        </w:tc>
        <w:tc>
          <w:tcPr>
            <w:tcW w:w="3212" w:type="dxa"/>
          </w:tcPr>
          <w:p w14:paraId="7CC60789" w14:textId="77777777" w:rsidR="005E22D0" w:rsidRDefault="005E22D0" w:rsidP="005E22D0">
            <w:pPr>
              <w:pStyle w:val="pqiTabBody"/>
            </w:pPr>
            <w:r>
              <w:t>Należy podać identyfikator podmiotu zależny od wybranego typu podmiotu.</w:t>
            </w:r>
          </w:p>
          <w:p w14:paraId="541C09D4" w14:textId="2F0EC1DD" w:rsidR="005E22D0" w:rsidRDefault="005E22D0" w:rsidP="005E22D0">
            <w:pPr>
              <w:pStyle w:val="pqiTabBody"/>
            </w:pPr>
            <w:r>
              <w:t xml:space="preserve">Obowiązkowe podanie dokładnie jednego identyfikatora. Dla </w:t>
            </w:r>
            <w:r w:rsidR="00CA4C86">
              <w:t>pośredniczącego podmiotu węglowego należy podać</w:t>
            </w:r>
            <w:r>
              <w:t xml:space="preserve"> TaxNumber. </w:t>
            </w:r>
          </w:p>
          <w:p w14:paraId="52B1FBFB" w14:textId="2765DDF5" w:rsidR="005E22D0" w:rsidRPr="00CD5AB3" w:rsidRDefault="005E22D0" w:rsidP="005E22D0">
            <w:pPr>
              <w:pStyle w:val="pqiTabBody"/>
            </w:pPr>
          </w:p>
        </w:tc>
        <w:tc>
          <w:tcPr>
            <w:tcW w:w="1609" w:type="dxa"/>
          </w:tcPr>
          <w:p w14:paraId="111CB097" w14:textId="77777777" w:rsidR="005E22D0" w:rsidRPr="00CD5AB3" w:rsidRDefault="005E22D0" w:rsidP="005E22D0">
            <w:pPr>
              <w:pStyle w:val="pqiTabBody"/>
            </w:pPr>
            <w:r w:rsidRPr="00CD5AB3">
              <w:t>an13</w:t>
            </w:r>
          </w:p>
        </w:tc>
      </w:tr>
      <w:tr w:rsidR="005E22D0" w:rsidRPr="00CD5AB3" w14:paraId="7CB22575" w14:textId="77777777" w:rsidTr="005E22D0">
        <w:tc>
          <w:tcPr>
            <w:tcW w:w="328" w:type="dxa"/>
          </w:tcPr>
          <w:p w14:paraId="2527A82C" w14:textId="77777777" w:rsidR="005E22D0" w:rsidRPr="00CD5AB3" w:rsidRDefault="005E22D0" w:rsidP="005E22D0">
            <w:pPr>
              <w:pStyle w:val="pqiTabBody"/>
              <w:rPr>
                <w:b/>
              </w:rPr>
            </w:pPr>
          </w:p>
        </w:tc>
        <w:tc>
          <w:tcPr>
            <w:tcW w:w="603" w:type="dxa"/>
          </w:tcPr>
          <w:p w14:paraId="7D6B564E" w14:textId="77777777" w:rsidR="005E22D0" w:rsidRPr="00CD5AB3" w:rsidRDefault="005E22D0" w:rsidP="005E22D0">
            <w:pPr>
              <w:pStyle w:val="pqiTabBody"/>
              <w:rPr>
                <w:i/>
              </w:rPr>
            </w:pPr>
            <w:r w:rsidRPr="00CD5AB3">
              <w:rPr>
                <w:i/>
              </w:rPr>
              <w:t>b</w:t>
            </w:r>
          </w:p>
        </w:tc>
        <w:tc>
          <w:tcPr>
            <w:tcW w:w="4563" w:type="dxa"/>
          </w:tcPr>
          <w:p w14:paraId="19DAE2A1" w14:textId="77777777" w:rsidR="005E22D0" w:rsidRPr="00CD5AB3" w:rsidRDefault="005E22D0" w:rsidP="005E22D0">
            <w:pPr>
              <w:pStyle w:val="pqiTabBody"/>
            </w:pPr>
            <w:r w:rsidRPr="00CD5AB3">
              <w:t>Nazwa podmiotu</w:t>
            </w:r>
          </w:p>
          <w:p w14:paraId="7D34EA5D" w14:textId="77777777" w:rsidR="005E22D0" w:rsidRPr="00CD5AB3" w:rsidRDefault="005E22D0" w:rsidP="005E22D0">
            <w:pPr>
              <w:pStyle w:val="pqiTabBody"/>
            </w:pPr>
            <w:r w:rsidRPr="00CD5AB3">
              <w:rPr>
                <w:rFonts w:ascii="Courier New" w:hAnsi="Courier New" w:cs="Courier New"/>
                <w:noProof/>
                <w:color w:val="0000FF"/>
              </w:rPr>
              <w:lastRenderedPageBreak/>
              <w:t>TraderName</w:t>
            </w:r>
          </w:p>
        </w:tc>
        <w:tc>
          <w:tcPr>
            <w:tcW w:w="761" w:type="dxa"/>
          </w:tcPr>
          <w:p w14:paraId="720FF49B" w14:textId="77777777" w:rsidR="005E22D0" w:rsidRPr="00CD5AB3" w:rsidRDefault="005E22D0" w:rsidP="005E22D0">
            <w:pPr>
              <w:pStyle w:val="pqiTabBody"/>
            </w:pPr>
            <w:r w:rsidRPr="00CD5AB3">
              <w:lastRenderedPageBreak/>
              <w:t>R</w:t>
            </w:r>
          </w:p>
        </w:tc>
        <w:tc>
          <w:tcPr>
            <w:tcW w:w="2690" w:type="dxa"/>
            <w:vMerge w:val="restart"/>
          </w:tcPr>
          <w:p w14:paraId="6927E434" w14:textId="77777777" w:rsidR="005E22D0" w:rsidRPr="00CD5AB3" w:rsidRDefault="005E22D0" w:rsidP="005E22D0">
            <w:pPr>
              <w:pStyle w:val="pqiTabBody"/>
            </w:pPr>
          </w:p>
        </w:tc>
        <w:tc>
          <w:tcPr>
            <w:tcW w:w="3212" w:type="dxa"/>
          </w:tcPr>
          <w:p w14:paraId="3A6A8F82" w14:textId="77777777" w:rsidR="005E22D0" w:rsidRPr="00CD5AB3" w:rsidRDefault="005E22D0" w:rsidP="005E22D0">
            <w:pPr>
              <w:pStyle w:val="pqiTabBody"/>
            </w:pPr>
          </w:p>
        </w:tc>
        <w:tc>
          <w:tcPr>
            <w:tcW w:w="1609" w:type="dxa"/>
          </w:tcPr>
          <w:p w14:paraId="2510484B" w14:textId="77777777" w:rsidR="005E22D0" w:rsidRPr="00CD5AB3" w:rsidRDefault="005E22D0" w:rsidP="005E22D0">
            <w:pPr>
              <w:pStyle w:val="pqiTabBody"/>
            </w:pPr>
            <w:r w:rsidRPr="00CD5AB3">
              <w:t>an..182</w:t>
            </w:r>
          </w:p>
        </w:tc>
      </w:tr>
      <w:tr w:rsidR="005E22D0" w:rsidRPr="00CD5AB3" w14:paraId="59B171B8" w14:textId="77777777" w:rsidTr="005E22D0">
        <w:tc>
          <w:tcPr>
            <w:tcW w:w="328" w:type="dxa"/>
          </w:tcPr>
          <w:p w14:paraId="5953ECE4" w14:textId="77777777" w:rsidR="005E22D0" w:rsidRPr="00CD5AB3" w:rsidRDefault="005E22D0" w:rsidP="005E22D0">
            <w:pPr>
              <w:pStyle w:val="pqiTabBody"/>
              <w:rPr>
                <w:b/>
              </w:rPr>
            </w:pPr>
          </w:p>
        </w:tc>
        <w:tc>
          <w:tcPr>
            <w:tcW w:w="603" w:type="dxa"/>
          </w:tcPr>
          <w:p w14:paraId="03B3DC8B" w14:textId="77777777" w:rsidR="005E22D0" w:rsidRPr="00CD5AB3" w:rsidRDefault="005E22D0" w:rsidP="005E22D0">
            <w:pPr>
              <w:pStyle w:val="pqiTabBody"/>
              <w:rPr>
                <w:i/>
              </w:rPr>
            </w:pPr>
            <w:r w:rsidRPr="00CD5AB3">
              <w:rPr>
                <w:i/>
              </w:rPr>
              <w:t>c</w:t>
            </w:r>
          </w:p>
        </w:tc>
        <w:tc>
          <w:tcPr>
            <w:tcW w:w="4563" w:type="dxa"/>
          </w:tcPr>
          <w:p w14:paraId="262081B0" w14:textId="77777777" w:rsidR="005E22D0" w:rsidRPr="00CD5AB3" w:rsidRDefault="005E22D0" w:rsidP="005E22D0">
            <w:pPr>
              <w:pStyle w:val="pqiTabBody"/>
            </w:pPr>
            <w:r w:rsidRPr="00CD5AB3">
              <w:t>Ulica</w:t>
            </w:r>
          </w:p>
          <w:p w14:paraId="481BF176" w14:textId="77777777" w:rsidR="005E22D0" w:rsidRPr="00CD5AB3" w:rsidRDefault="005E22D0" w:rsidP="005E22D0">
            <w:pPr>
              <w:pStyle w:val="pqiTabBody"/>
            </w:pPr>
            <w:r w:rsidRPr="00CD5AB3">
              <w:rPr>
                <w:rFonts w:ascii="Courier New" w:hAnsi="Courier New" w:cs="Courier New"/>
                <w:noProof/>
                <w:color w:val="0000FF"/>
              </w:rPr>
              <w:t>StreetName</w:t>
            </w:r>
          </w:p>
        </w:tc>
        <w:tc>
          <w:tcPr>
            <w:tcW w:w="761" w:type="dxa"/>
          </w:tcPr>
          <w:p w14:paraId="730B225E" w14:textId="77777777" w:rsidR="005E22D0" w:rsidRPr="00CD5AB3" w:rsidRDefault="005E22D0" w:rsidP="005E22D0">
            <w:pPr>
              <w:pStyle w:val="pqiTabBody"/>
            </w:pPr>
            <w:r w:rsidRPr="00CD5AB3">
              <w:t>R</w:t>
            </w:r>
          </w:p>
        </w:tc>
        <w:tc>
          <w:tcPr>
            <w:tcW w:w="2690" w:type="dxa"/>
            <w:vMerge/>
          </w:tcPr>
          <w:p w14:paraId="0D325C93" w14:textId="77777777" w:rsidR="005E22D0" w:rsidRPr="00CD5AB3" w:rsidRDefault="005E22D0" w:rsidP="005E22D0">
            <w:pPr>
              <w:pStyle w:val="pqiTabBody"/>
            </w:pPr>
          </w:p>
        </w:tc>
        <w:tc>
          <w:tcPr>
            <w:tcW w:w="3212" w:type="dxa"/>
          </w:tcPr>
          <w:p w14:paraId="60162095" w14:textId="77777777" w:rsidR="005E22D0" w:rsidRPr="00CD5AB3" w:rsidRDefault="005E22D0" w:rsidP="005E22D0">
            <w:pPr>
              <w:pStyle w:val="pqiTabBody"/>
            </w:pPr>
          </w:p>
        </w:tc>
        <w:tc>
          <w:tcPr>
            <w:tcW w:w="1609" w:type="dxa"/>
          </w:tcPr>
          <w:p w14:paraId="4BECE246" w14:textId="77777777" w:rsidR="005E22D0" w:rsidRPr="00CD5AB3" w:rsidRDefault="005E22D0" w:rsidP="005E22D0">
            <w:pPr>
              <w:pStyle w:val="pqiTabBody"/>
            </w:pPr>
            <w:r w:rsidRPr="00CD5AB3">
              <w:t>an..65</w:t>
            </w:r>
          </w:p>
        </w:tc>
      </w:tr>
      <w:tr w:rsidR="005E22D0" w:rsidRPr="00CD5AB3" w14:paraId="5AE16638" w14:textId="77777777" w:rsidTr="005E22D0">
        <w:tc>
          <w:tcPr>
            <w:tcW w:w="328" w:type="dxa"/>
          </w:tcPr>
          <w:p w14:paraId="076474F7" w14:textId="77777777" w:rsidR="005E22D0" w:rsidRPr="00CD5AB3" w:rsidRDefault="005E22D0" w:rsidP="005E22D0">
            <w:pPr>
              <w:pStyle w:val="pqiTabBody"/>
              <w:rPr>
                <w:b/>
              </w:rPr>
            </w:pPr>
          </w:p>
        </w:tc>
        <w:tc>
          <w:tcPr>
            <w:tcW w:w="603" w:type="dxa"/>
          </w:tcPr>
          <w:p w14:paraId="33E7E865" w14:textId="77777777" w:rsidR="005E22D0" w:rsidRPr="00CD5AB3" w:rsidRDefault="005E22D0" w:rsidP="005E22D0">
            <w:pPr>
              <w:pStyle w:val="pqiTabBody"/>
              <w:rPr>
                <w:i/>
              </w:rPr>
            </w:pPr>
            <w:r w:rsidRPr="00CD5AB3">
              <w:rPr>
                <w:i/>
              </w:rPr>
              <w:t>d</w:t>
            </w:r>
          </w:p>
        </w:tc>
        <w:tc>
          <w:tcPr>
            <w:tcW w:w="4563" w:type="dxa"/>
          </w:tcPr>
          <w:p w14:paraId="62CB3B2A" w14:textId="77777777" w:rsidR="005E22D0" w:rsidRPr="00CD5AB3" w:rsidRDefault="005E22D0" w:rsidP="005E22D0">
            <w:pPr>
              <w:pStyle w:val="pqiTabBody"/>
            </w:pPr>
            <w:r w:rsidRPr="00CD5AB3">
              <w:t>Numer domu</w:t>
            </w:r>
          </w:p>
          <w:p w14:paraId="29A9973F" w14:textId="77777777" w:rsidR="005E22D0" w:rsidRPr="00CD5AB3" w:rsidRDefault="005E22D0" w:rsidP="005E22D0">
            <w:pPr>
              <w:pStyle w:val="pqiTabBody"/>
            </w:pPr>
            <w:r w:rsidRPr="00CD5AB3">
              <w:rPr>
                <w:rFonts w:ascii="Courier New" w:hAnsi="Courier New" w:cs="Courier New"/>
                <w:noProof/>
                <w:color w:val="0000FF"/>
              </w:rPr>
              <w:t>StreetNumber</w:t>
            </w:r>
          </w:p>
        </w:tc>
        <w:tc>
          <w:tcPr>
            <w:tcW w:w="761" w:type="dxa"/>
          </w:tcPr>
          <w:p w14:paraId="6A1C0F52" w14:textId="77777777" w:rsidR="005E22D0" w:rsidRPr="00CD5AB3" w:rsidRDefault="005E22D0" w:rsidP="005E22D0">
            <w:pPr>
              <w:pStyle w:val="pqiTabBody"/>
            </w:pPr>
            <w:r w:rsidRPr="00CD5AB3">
              <w:t>O</w:t>
            </w:r>
          </w:p>
        </w:tc>
        <w:tc>
          <w:tcPr>
            <w:tcW w:w="2690" w:type="dxa"/>
            <w:vMerge/>
          </w:tcPr>
          <w:p w14:paraId="5184A8E9" w14:textId="77777777" w:rsidR="005E22D0" w:rsidRPr="00CD5AB3" w:rsidRDefault="005E22D0" w:rsidP="005E22D0">
            <w:pPr>
              <w:pStyle w:val="pqiTabBody"/>
            </w:pPr>
          </w:p>
        </w:tc>
        <w:tc>
          <w:tcPr>
            <w:tcW w:w="3212" w:type="dxa"/>
          </w:tcPr>
          <w:p w14:paraId="6950D09A" w14:textId="77777777" w:rsidR="005E22D0" w:rsidRPr="00CD5AB3" w:rsidRDefault="005E22D0" w:rsidP="005E22D0">
            <w:pPr>
              <w:pStyle w:val="pqiTabBody"/>
            </w:pPr>
          </w:p>
        </w:tc>
        <w:tc>
          <w:tcPr>
            <w:tcW w:w="1609" w:type="dxa"/>
          </w:tcPr>
          <w:p w14:paraId="5C5F9B9B" w14:textId="77777777" w:rsidR="005E22D0" w:rsidRPr="00CD5AB3" w:rsidRDefault="005E22D0" w:rsidP="005E22D0">
            <w:pPr>
              <w:pStyle w:val="pqiTabBody"/>
            </w:pPr>
            <w:r w:rsidRPr="00CD5AB3">
              <w:t>an..11</w:t>
            </w:r>
          </w:p>
        </w:tc>
      </w:tr>
      <w:tr w:rsidR="005E22D0" w:rsidRPr="00CD5AB3" w14:paraId="7CC650A0" w14:textId="77777777" w:rsidTr="005E22D0">
        <w:tc>
          <w:tcPr>
            <w:tcW w:w="328" w:type="dxa"/>
          </w:tcPr>
          <w:p w14:paraId="141B552D" w14:textId="77777777" w:rsidR="005E22D0" w:rsidRPr="00CD5AB3" w:rsidRDefault="005E22D0" w:rsidP="005E22D0">
            <w:pPr>
              <w:pStyle w:val="pqiTabBody"/>
              <w:rPr>
                <w:b/>
              </w:rPr>
            </w:pPr>
          </w:p>
        </w:tc>
        <w:tc>
          <w:tcPr>
            <w:tcW w:w="603" w:type="dxa"/>
          </w:tcPr>
          <w:p w14:paraId="779F6939" w14:textId="77777777" w:rsidR="005E22D0" w:rsidRPr="00CD5AB3" w:rsidRDefault="005E22D0" w:rsidP="005E22D0">
            <w:pPr>
              <w:pStyle w:val="pqiTabBody"/>
              <w:rPr>
                <w:i/>
              </w:rPr>
            </w:pPr>
            <w:r w:rsidRPr="00CD5AB3">
              <w:rPr>
                <w:i/>
              </w:rPr>
              <w:t>e</w:t>
            </w:r>
          </w:p>
        </w:tc>
        <w:tc>
          <w:tcPr>
            <w:tcW w:w="4563" w:type="dxa"/>
          </w:tcPr>
          <w:p w14:paraId="3994B3A8" w14:textId="77777777" w:rsidR="005E22D0" w:rsidRPr="00CD5AB3" w:rsidRDefault="005E22D0" w:rsidP="005E22D0">
            <w:pPr>
              <w:pStyle w:val="pqiTabBody"/>
            </w:pPr>
            <w:r w:rsidRPr="00CD5AB3">
              <w:t>Kod pocztowy</w:t>
            </w:r>
          </w:p>
          <w:p w14:paraId="18BD08ED" w14:textId="77777777" w:rsidR="005E22D0" w:rsidRPr="00CD5AB3" w:rsidRDefault="005E22D0" w:rsidP="005E22D0">
            <w:pPr>
              <w:pStyle w:val="pqiTabBody"/>
            </w:pPr>
            <w:r w:rsidRPr="00CD5AB3">
              <w:rPr>
                <w:rFonts w:ascii="Courier New" w:hAnsi="Courier New" w:cs="Courier New"/>
                <w:noProof/>
                <w:color w:val="0000FF"/>
              </w:rPr>
              <w:t>Postcode</w:t>
            </w:r>
          </w:p>
        </w:tc>
        <w:tc>
          <w:tcPr>
            <w:tcW w:w="761" w:type="dxa"/>
          </w:tcPr>
          <w:p w14:paraId="270C3E39" w14:textId="77777777" w:rsidR="005E22D0" w:rsidRPr="00CD5AB3" w:rsidRDefault="005E22D0" w:rsidP="005E22D0">
            <w:pPr>
              <w:pStyle w:val="pqiTabBody"/>
            </w:pPr>
            <w:r w:rsidRPr="00CD5AB3">
              <w:t>R</w:t>
            </w:r>
          </w:p>
        </w:tc>
        <w:tc>
          <w:tcPr>
            <w:tcW w:w="2690" w:type="dxa"/>
            <w:vMerge/>
          </w:tcPr>
          <w:p w14:paraId="1BBBC72F" w14:textId="77777777" w:rsidR="005E22D0" w:rsidRPr="00CD5AB3" w:rsidRDefault="005E22D0" w:rsidP="005E22D0">
            <w:pPr>
              <w:pStyle w:val="pqiTabBody"/>
            </w:pPr>
          </w:p>
        </w:tc>
        <w:tc>
          <w:tcPr>
            <w:tcW w:w="3212" w:type="dxa"/>
          </w:tcPr>
          <w:p w14:paraId="0DD50B94" w14:textId="77777777" w:rsidR="005E22D0" w:rsidRPr="00CD5AB3" w:rsidRDefault="005E22D0" w:rsidP="005E22D0">
            <w:pPr>
              <w:pStyle w:val="pqiTabBody"/>
            </w:pPr>
          </w:p>
        </w:tc>
        <w:tc>
          <w:tcPr>
            <w:tcW w:w="1609" w:type="dxa"/>
          </w:tcPr>
          <w:p w14:paraId="4129D467" w14:textId="77777777" w:rsidR="005E22D0" w:rsidRPr="00CD5AB3" w:rsidRDefault="005E22D0" w:rsidP="005E22D0">
            <w:pPr>
              <w:pStyle w:val="pqiTabBody"/>
            </w:pPr>
            <w:r w:rsidRPr="00CD5AB3">
              <w:t>an..10</w:t>
            </w:r>
          </w:p>
        </w:tc>
      </w:tr>
      <w:tr w:rsidR="005E22D0" w:rsidRPr="00CD5AB3" w14:paraId="66D9DC4B" w14:textId="77777777" w:rsidTr="005E22D0">
        <w:tc>
          <w:tcPr>
            <w:tcW w:w="328" w:type="dxa"/>
          </w:tcPr>
          <w:p w14:paraId="5F1008D4" w14:textId="77777777" w:rsidR="005E22D0" w:rsidRPr="00CD5AB3" w:rsidRDefault="005E22D0" w:rsidP="005E22D0">
            <w:pPr>
              <w:pStyle w:val="pqiTabBody"/>
              <w:rPr>
                <w:b/>
              </w:rPr>
            </w:pPr>
          </w:p>
        </w:tc>
        <w:tc>
          <w:tcPr>
            <w:tcW w:w="603" w:type="dxa"/>
          </w:tcPr>
          <w:p w14:paraId="052F8CDA" w14:textId="77777777" w:rsidR="005E22D0" w:rsidRPr="00CD5AB3" w:rsidRDefault="005E22D0" w:rsidP="005E22D0">
            <w:pPr>
              <w:pStyle w:val="pqiTabBody"/>
              <w:rPr>
                <w:i/>
              </w:rPr>
            </w:pPr>
            <w:r w:rsidRPr="00CD5AB3">
              <w:rPr>
                <w:i/>
              </w:rPr>
              <w:t>f</w:t>
            </w:r>
          </w:p>
        </w:tc>
        <w:tc>
          <w:tcPr>
            <w:tcW w:w="4563" w:type="dxa"/>
          </w:tcPr>
          <w:p w14:paraId="0C3B46E3" w14:textId="77777777" w:rsidR="005E22D0" w:rsidRPr="00CD5AB3" w:rsidRDefault="005E22D0" w:rsidP="005E22D0">
            <w:pPr>
              <w:pStyle w:val="pqiTabBody"/>
            </w:pPr>
            <w:r w:rsidRPr="00CD5AB3">
              <w:t>Miejscowość</w:t>
            </w:r>
          </w:p>
          <w:p w14:paraId="591B3513" w14:textId="77777777" w:rsidR="005E22D0" w:rsidRPr="00CD5AB3" w:rsidRDefault="005E22D0" w:rsidP="005E22D0">
            <w:pPr>
              <w:pStyle w:val="pqiTabBody"/>
            </w:pPr>
            <w:r w:rsidRPr="00CD5AB3">
              <w:rPr>
                <w:rFonts w:ascii="Courier New" w:hAnsi="Courier New" w:cs="Courier New"/>
                <w:noProof/>
                <w:color w:val="0000FF"/>
              </w:rPr>
              <w:t>City</w:t>
            </w:r>
          </w:p>
        </w:tc>
        <w:tc>
          <w:tcPr>
            <w:tcW w:w="761" w:type="dxa"/>
          </w:tcPr>
          <w:p w14:paraId="03D0061A" w14:textId="77777777" w:rsidR="005E22D0" w:rsidRPr="00CD5AB3" w:rsidRDefault="005E22D0" w:rsidP="005E22D0">
            <w:pPr>
              <w:pStyle w:val="pqiTabBody"/>
            </w:pPr>
            <w:r w:rsidRPr="00CD5AB3">
              <w:t>R</w:t>
            </w:r>
          </w:p>
        </w:tc>
        <w:tc>
          <w:tcPr>
            <w:tcW w:w="2690" w:type="dxa"/>
            <w:vMerge/>
          </w:tcPr>
          <w:p w14:paraId="5E86D202" w14:textId="77777777" w:rsidR="005E22D0" w:rsidRPr="00CD5AB3" w:rsidRDefault="005E22D0" w:rsidP="005E22D0">
            <w:pPr>
              <w:pStyle w:val="pqiTabBody"/>
            </w:pPr>
          </w:p>
        </w:tc>
        <w:tc>
          <w:tcPr>
            <w:tcW w:w="3212" w:type="dxa"/>
          </w:tcPr>
          <w:p w14:paraId="75338A43" w14:textId="77777777" w:rsidR="005E22D0" w:rsidRPr="00CD5AB3" w:rsidRDefault="005E22D0" w:rsidP="005E22D0">
            <w:pPr>
              <w:pStyle w:val="pqiTabBody"/>
            </w:pPr>
          </w:p>
        </w:tc>
        <w:tc>
          <w:tcPr>
            <w:tcW w:w="1609" w:type="dxa"/>
          </w:tcPr>
          <w:p w14:paraId="554C2FFD" w14:textId="77777777" w:rsidR="005E22D0" w:rsidRPr="00CD5AB3" w:rsidRDefault="005E22D0" w:rsidP="005E22D0">
            <w:pPr>
              <w:pStyle w:val="pqiTabBody"/>
            </w:pPr>
            <w:r w:rsidRPr="00CD5AB3">
              <w:t>an..50</w:t>
            </w:r>
          </w:p>
        </w:tc>
      </w:tr>
      <w:tr w:rsidR="005E22D0" w:rsidRPr="00CD5AB3" w14:paraId="6123906A" w14:textId="77777777" w:rsidTr="005E22D0">
        <w:tc>
          <w:tcPr>
            <w:tcW w:w="931" w:type="dxa"/>
            <w:gridSpan w:val="2"/>
          </w:tcPr>
          <w:p w14:paraId="4EE50BDA" w14:textId="77777777" w:rsidR="005E22D0" w:rsidRPr="00CD5AB3" w:rsidRDefault="005E22D0" w:rsidP="005E22D0">
            <w:pPr>
              <w:pStyle w:val="pqiTabHead"/>
            </w:pPr>
            <w:r w:rsidRPr="00CD5AB3">
              <w:t>4</w:t>
            </w:r>
          </w:p>
        </w:tc>
        <w:tc>
          <w:tcPr>
            <w:tcW w:w="4563" w:type="dxa"/>
          </w:tcPr>
          <w:p w14:paraId="44048588" w14:textId="77777777" w:rsidR="005E22D0" w:rsidRPr="00CD5AB3" w:rsidRDefault="005E22D0" w:rsidP="005E22D0">
            <w:pPr>
              <w:pStyle w:val="pqiTabHead"/>
            </w:pPr>
            <w:r w:rsidRPr="00CD5AB3">
              <w:t>URZĄD właściwy w miejscu wysyłki</w:t>
            </w:r>
          </w:p>
          <w:p w14:paraId="7C839C5A" w14:textId="77777777" w:rsidR="005E22D0" w:rsidRPr="00CD5AB3" w:rsidRDefault="005E22D0" w:rsidP="005E22D0">
            <w:pPr>
              <w:pStyle w:val="pqiTabHead"/>
            </w:pPr>
            <w:r w:rsidRPr="00CD5AB3">
              <w:rPr>
                <w:rFonts w:ascii="Courier New" w:hAnsi="Courier New" w:cs="Courier New"/>
                <w:noProof/>
                <w:color w:val="0000FF"/>
              </w:rPr>
              <w:t>PlaceOfDispatchCustomsOffice</w:t>
            </w:r>
          </w:p>
        </w:tc>
        <w:tc>
          <w:tcPr>
            <w:tcW w:w="761" w:type="dxa"/>
          </w:tcPr>
          <w:p w14:paraId="601222C0" w14:textId="77777777" w:rsidR="005E22D0" w:rsidRPr="00CD5AB3" w:rsidRDefault="005E22D0" w:rsidP="005E22D0">
            <w:pPr>
              <w:pStyle w:val="pqiTabHead"/>
            </w:pPr>
            <w:r w:rsidRPr="00CD5AB3">
              <w:t>R</w:t>
            </w:r>
          </w:p>
        </w:tc>
        <w:tc>
          <w:tcPr>
            <w:tcW w:w="2690" w:type="dxa"/>
          </w:tcPr>
          <w:p w14:paraId="32CC1BE8" w14:textId="77777777" w:rsidR="005E22D0" w:rsidRPr="00CD5AB3" w:rsidRDefault="005E22D0" w:rsidP="005E22D0">
            <w:pPr>
              <w:pStyle w:val="pqiTabHead"/>
              <w:rPr>
                <w:b w:val="0"/>
              </w:rPr>
            </w:pPr>
          </w:p>
        </w:tc>
        <w:tc>
          <w:tcPr>
            <w:tcW w:w="3212" w:type="dxa"/>
          </w:tcPr>
          <w:p w14:paraId="5B576C4B" w14:textId="77777777" w:rsidR="005E22D0" w:rsidRPr="00CD5AB3" w:rsidRDefault="005E22D0" w:rsidP="005E22D0">
            <w:pPr>
              <w:pStyle w:val="pqiTabHead"/>
              <w:rPr>
                <w:b w:val="0"/>
              </w:rPr>
            </w:pPr>
          </w:p>
        </w:tc>
        <w:tc>
          <w:tcPr>
            <w:tcW w:w="1609" w:type="dxa"/>
          </w:tcPr>
          <w:p w14:paraId="43E2715B" w14:textId="77777777" w:rsidR="005E22D0" w:rsidRPr="00CD5AB3" w:rsidRDefault="005E22D0" w:rsidP="005E22D0">
            <w:pPr>
              <w:pStyle w:val="pqiTabHead"/>
            </w:pPr>
            <w:r w:rsidRPr="00CD5AB3">
              <w:t>1x</w:t>
            </w:r>
          </w:p>
        </w:tc>
      </w:tr>
      <w:tr w:rsidR="005E22D0" w:rsidRPr="00CD5AB3" w14:paraId="756DB757" w14:textId="77777777" w:rsidTr="005E22D0">
        <w:tc>
          <w:tcPr>
            <w:tcW w:w="328" w:type="dxa"/>
          </w:tcPr>
          <w:p w14:paraId="2C6822FA" w14:textId="77777777" w:rsidR="005E22D0" w:rsidRPr="00CD5AB3" w:rsidRDefault="005E22D0" w:rsidP="005E22D0">
            <w:pPr>
              <w:pStyle w:val="pqiTabBody"/>
              <w:rPr>
                <w:b/>
              </w:rPr>
            </w:pPr>
          </w:p>
        </w:tc>
        <w:tc>
          <w:tcPr>
            <w:tcW w:w="603" w:type="dxa"/>
          </w:tcPr>
          <w:p w14:paraId="32129CF3" w14:textId="77777777" w:rsidR="005E22D0" w:rsidRPr="00CD5AB3" w:rsidRDefault="005E22D0" w:rsidP="005E22D0">
            <w:pPr>
              <w:pStyle w:val="pqiTabBody"/>
              <w:rPr>
                <w:i/>
              </w:rPr>
            </w:pPr>
            <w:r w:rsidRPr="00CD5AB3">
              <w:rPr>
                <w:i/>
              </w:rPr>
              <w:t>a</w:t>
            </w:r>
          </w:p>
        </w:tc>
        <w:tc>
          <w:tcPr>
            <w:tcW w:w="4563" w:type="dxa"/>
          </w:tcPr>
          <w:p w14:paraId="0F1BDEBC" w14:textId="77777777" w:rsidR="005E22D0" w:rsidRPr="00CD5AB3" w:rsidRDefault="005E22D0" w:rsidP="005E22D0">
            <w:pPr>
              <w:pStyle w:val="pqiTabBody"/>
            </w:pPr>
            <w:r w:rsidRPr="00CD5AB3">
              <w:t>Numer referencyjny urzędu</w:t>
            </w:r>
          </w:p>
          <w:p w14:paraId="3B3C9E93" w14:textId="77777777" w:rsidR="005E22D0" w:rsidRPr="00CD5AB3" w:rsidRDefault="005E22D0" w:rsidP="005E22D0">
            <w:pPr>
              <w:pStyle w:val="pqiTabBody"/>
            </w:pPr>
            <w:r w:rsidRPr="00CD5AB3">
              <w:rPr>
                <w:rFonts w:ascii="Courier New" w:hAnsi="Courier New" w:cs="Courier New"/>
                <w:noProof/>
                <w:color w:val="0000FF"/>
              </w:rPr>
              <w:t>ReferenceNumber</w:t>
            </w:r>
          </w:p>
        </w:tc>
        <w:tc>
          <w:tcPr>
            <w:tcW w:w="761" w:type="dxa"/>
          </w:tcPr>
          <w:p w14:paraId="1F9C43CC" w14:textId="77777777" w:rsidR="005E22D0" w:rsidRPr="00CD5AB3" w:rsidRDefault="005E22D0" w:rsidP="005E22D0">
            <w:pPr>
              <w:pStyle w:val="pqiTabBody"/>
            </w:pPr>
            <w:r w:rsidRPr="00CD5AB3">
              <w:t>R</w:t>
            </w:r>
          </w:p>
        </w:tc>
        <w:tc>
          <w:tcPr>
            <w:tcW w:w="2690" w:type="dxa"/>
          </w:tcPr>
          <w:p w14:paraId="48E1AD25" w14:textId="77777777" w:rsidR="005E22D0" w:rsidRPr="00CD5AB3" w:rsidRDefault="005E22D0" w:rsidP="005E22D0">
            <w:pPr>
              <w:pStyle w:val="pqiTabBody"/>
            </w:pPr>
          </w:p>
        </w:tc>
        <w:tc>
          <w:tcPr>
            <w:tcW w:w="3212" w:type="dxa"/>
          </w:tcPr>
          <w:p w14:paraId="14BC3B96" w14:textId="77777777" w:rsidR="005E22D0" w:rsidRPr="00CD5AB3" w:rsidRDefault="005E22D0" w:rsidP="005E22D0">
            <w:pPr>
              <w:pStyle w:val="pqiTabBody"/>
            </w:pPr>
            <w:r w:rsidRPr="00CD5AB3">
              <w:t>Należy podać kod urzędu</w:t>
            </w:r>
            <w:r>
              <w:t xml:space="preserve"> </w:t>
            </w:r>
            <w:r w:rsidRPr="00CD5AB3">
              <w:t>skarbowego właściwego ze względu na miejsc</w:t>
            </w:r>
            <w:r>
              <w:t>e</w:t>
            </w:r>
            <w:r w:rsidRPr="00CD5AB3">
              <w:t xml:space="preserve"> wysyłki..</w:t>
            </w:r>
          </w:p>
        </w:tc>
        <w:tc>
          <w:tcPr>
            <w:tcW w:w="1609" w:type="dxa"/>
          </w:tcPr>
          <w:p w14:paraId="1446A67D" w14:textId="77777777" w:rsidR="005E22D0" w:rsidRPr="00CD5AB3" w:rsidRDefault="005E22D0" w:rsidP="005E22D0">
            <w:pPr>
              <w:pStyle w:val="pqiTabBody"/>
            </w:pPr>
            <w:r w:rsidRPr="00CD5AB3">
              <w:t>an8</w:t>
            </w:r>
          </w:p>
        </w:tc>
      </w:tr>
      <w:tr w:rsidR="005E22D0" w:rsidRPr="00CD5AB3" w14:paraId="3E5C51E3" w14:textId="77777777" w:rsidTr="005E22D0">
        <w:tc>
          <w:tcPr>
            <w:tcW w:w="931" w:type="dxa"/>
            <w:gridSpan w:val="2"/>
          </w:tcPr>
          <w:p w14:paraId="47E4626F" w14:textId="77777777" w:rsidR="005E22D0" w:rsidRPr="00CD5AB3" w:rsidRDefault="005E22D0" w:rsidP="005E22D0">
            <w:pPr>
              <w:pStyle w:val="pqiTabHead"/>
            </w:pPr>
            <w:r w:rsidRPr="00CD5AB3">
              <w:t>5</w:t>
            </w:r>
          </w:p>
        </w:tc>
        <w:tc>
          <w:tcPr>
            <w:tcW w:w="4563" w:type="dxa"/>
          </w:tcPr>
          <w:p w14:paraId="1FA11172" w14:textId="77777777" w:rsidR="005E22D0" w:rsidRPr="00CD5AB3" w:rsidRDefault="005E22D0" w:rsidP="005E22D0">
            <w:pPr>
              <w:pStyle w:val="pqiTabHead"/>
            </w:pPr>
            <w:r w:rsidRPr="00CD5AB3">
              <w:t>PODMIOT Odbierający</w:t>
            </w:r>
          </w:p>
          <w:p w14:paraId="01270315" w14:textId="77777777" w:rsidR="005E22D0" w:rsidRPr="00CD5AB3" w:rsidRDefault="005E22D0" w:rsidP="005E22D0">
            <w:pPr>
              <w:pStyle w:val="pqiTabHead"/>
            </w:pPr>
            <w:r w:rsidRPr="00CD5AB3">
              <w:rPr>
                <w:rFonts w:ascii="Courier New" w:hAnsi="Courier New" w:cs="Courier New"/>
                <w:noProof/>
                <w:color w:val="0000FF"/>
              </w:rPr>
              <w:t>ConsigneeTrader</w:t>
            </w:r>
          </w:p>
        </w:tc>
        <w:tc>
          <w:tcPr>
            <w:tcW w:w="761" w:type="dxa"/>
          </w:tcPr>
          <w:p w14:paraId="50ADE6BD" w14:textId="77777777" w:rsidR="005E22D0" w:rsidRPr="00CD5AB3" w:rsidRDefault="005E22D0" w:rsidP="005E22D0">
            <w:pPr>
              <w:pStyle w:val="pqiTabHead"/>
            </w:pPr>
            <w:r w:rsidRPr="00CD5AB3">
              <w:t>R</w:t>
            </w:r>
          </w:p>
        </w:tc>
        <w:tc>
          <w:tcPr>
            <w:tcW w:w="2690" w:type="dxa"/>
          </w:tcPr>
          <w:p w14:paraId="3A79BDA6" w14:textId="77777777" w:rsidR="005E22D0" w:rsidRPr="00CD5AB3" w:rsidRDefault="005E22D0" w:rsidP="005E22D0">
            <w:pPr>
              <w:pStyle w:val="pqiTabHead"/>
            </w:pPr>
          </w:p>
        </w:tc>
        <w:tc>
          <w:tcPr>
            <w:tcW w:w="3212" w:type="dxa"/>
          </w:tcPr>
          <w:p w14:paraId="6B6D5834" w14:textId="77777777" w:rsidR="005E22D0" w:rsidRPr="00CD5AB3" w:rsidRDefault="005E22D0" w:rsidP="005E22D0">
            <w:pPr>
              <w:pStyle w:val="pqiTabHead"/>
            </w:pPr>
            <w:r w:rsidRPr="00CD5AB3">
              <w:rPr>
                <w:b w:val="0"/>
              </w:rPr>
              <w:t>Należy podać adres siedziby lub miejsca prowadzenia działalności albo miejsce zamieszkania w przypadku, gdy podmiotem odbierającym są podmioty zużywające będące osobami fizycznym</w:t>
            </w:r>
            <w:r w:rsidRPr="00CD5AB3">
              <w:t>i</w:t>
            </w:r>
          </w:p>
        </w:tc>
        <w:tc>
          <w:tcPr>
            <w:tcW w:w="1609" w:type="dxa"/>
          </w:tcPr>
          <w:p w14:paraId="5CDDA6FE" w14:textId="77777777" w:rsidR="005E22D0" w:rsidRPr="00CD5AB3" w:rsidRDefault="005E22D0" w:rsidP="005E22D0">
            <w:pPr>
              <w:pStyle w:val="pqiTabHead"/>
            </w:pPr>
            <w:r w:rsidRPr="00CD5AB3">
              <w:t>1x</w:t>
            </w:r>
          </w:p>
        </w:tc>
      </w:tr>
      <w:tr w:rsidR="005E22D0" w:rsidRPr="00CD5AB3" w14:paraId="494BB970" w14:textId="77777777" w:rsidTr="005E22D0">
        <w:tc>
          <w:tcPr>
            <w:tcW w:w="931" w:type="dxa"/>
            <w:gridSpan w:val="2"/>
          </w:tcPr>
          <w:p w14:paraId="76BE55B7" w14:textId="77777777" w:rsidR="005E22D0" w:rsidRPr="00CD5AB3" w:rsidRDefault="005E22D0" w:rsidP="005E22D0">
            <w:pPr>
              <w:pStyle w:val="pqiTabBody"/>
              <w:rPr>
                <w:i/>
              </w:rPr>
            </w:pPr>
          </w:p>
        </w:tc>
        <w:tc>
          <w:tcPr>
            <w:tcW w:w="4563" w:type="dxa"/>
          </w:tcPr>
          <w:p w14:paraId="7EEB4F07" w14:textId="77777777" w:rsidR="005E22D0" w:rsidRPr="00CD5AB3" w:rsidRDefault="005E22D0" w:rsidP="005E22D0">
            <w:pPr>
              <w:pStyle w:val="pqiTabBody"/>
            </w:pPr>
            <w:r w:rsidRPr="00CD5AB3">
              <w:t xml:space="preserve">JĘZYK ELEMENTU </w:t>
            </w:r>
          </w:p>
          <w:p w14:paraId="2443C1FF" w14:textId="77777777" w:rsidR="005E22D0" w:rsidRPr="00CD5AB3" w:rsidRDefault="005E22D0" w:rsidP="005E22D0">
            <w:pPr>
              <w:pStyle w:val="pqiTabBody"/>
            </w:pPr>
            <w:r w:rsidRPr="00CD5AB3">
              <w:rPr>
                <w:rFonts w:ascii="Courier New" w:hAnsi="Courier New" w:cs="Courier New"/>
                <w:noProof/>
                <w:color w:val="0000FF"/>
              </w:rPr>
              <w:t>@language</w:t>
            </w:r>
          </w:p>
        </w:tc>
        <w:tc>
          <w:tcPr>
            <w:tcW w:w="761" w:type="dxa"/>
          </w:tcPr>
          <w:p w14:paraId="56761041" w14:textId="77777777" w:rsidR="005E22D0" w:rsidRPr="00CD5AB3" w:rsidRDefault="005E22D0" w:rsidP="005E22D0">
            <w:pPr>
              <w:pStyle w:val="pqiTabBody"/>
            </w:pPr>
            <w:r w:rsidRPr="00CD5AB3">
              <w:t>R</w:t>
            </w:r>
          </w:p>
        </w:tc>
        <w:tc>
          <w:tcPr>
            <w:tcW w:w="2690" w:type="dxa"/>
          </w:tcPr>
          <w:p w14:paraId="0A5A656F" w14:textId="77777777" w:rsidR="005E22D0" w:rsidRPr="00CD5AB3" w:rsidRDefault="005E22D0" w:rsidP="005E22D0">
            <w:pPr>
              <w:pStyle w:val="pqiTabBody"/>
            </w:pPr>
          </w:p>
        </w:tc>
        <w:tc>
          <w:tcPr>
            <w:tcW w:w="3212" w:type="dxa"/>
          </w:tcPr>
          <w:p w14:paraId="48F2024E" w14:textId="77777777" w:rsidR="005E22D0" w:rsidRPr="00CD5AB3" w:rsidRDefault="005E22D0" w:rsidP="005E22D0">
            <w:pPr>
              <w:pStyle w:val="pqiTabBody"/>
            </w:pPr>
            <w:r w:rsidRPr="00CD5AB3">
              <w:t>Atrybut.</w:t>
            </w:r>
          </w:p>
          <w:p w14:paraId="074F3FE8" w14:textId="77777777" w:rsidR="005E22D0" w:rsidRPr="00CD5AB3" w:rsidRDefault="005E22D0" w:rsidP="005E22D0">
            <w:pPr>
              <w:pStyle w:val="pqiTabBody"/>
            </w:pPr>
            <w:r w:rsidRPr="00CD5AB3">
              <w:t>Wartość ze słownika „Kody języka (Language codes)”.</w:t>
            </w:r>
          </w:p>
        </w:tc>
        <w:tc>
          <w:tcPr>
            <w:tcW w:w="1609" w:type="dxa"/>
          </w:tcPr>
          <w:p w14:paraId="06536B65" w14:textId="77777777" w:rsidR="005E22D0" w:rsidRPr="00CD5AB3" w:rsidRDefault="005E22D0" w:rsidP="005E22D0">
            <w:pPr>
              <w:pStyle w:val="pqiTabBody"/>
            </w:pPr>
            <w:r w:rsidRPr="00CD5AB3">
              <w:t>a2</w:t>
            </w:r>
          </w:p>
        </w:tc>
      </w:tr>
      <w:tr w:rsidR="005E22D0" w:rsidRPr="00CD5AB3" w14:paraId="798B1B7B" w14:textId="77777777" w:rsidTr="005E22D0">
        <w:tc>
          <w:tcPr>
            <w:tcW w:w="931" w:type="dxa"/>
            <w:gridSpan w:val="2"/>
          </w:tcPr>
          <w:p w14:paraId="7915DCEB" w14:textId="77777777" w:rsidR="005E22D0" w:rsidRPr="00CD5AB3" w:rsidRDefault="005E22D0" w:rsidP="005E22D0">
            <w:pPr>
              <w:pStyle w:val="pqiTabBody"/>
              <w:rPr>
                <w:i/>
              </w:rPr>
            </w:pPr>
          </w:p>
        </w:tc>
        <w:tc>
          <w:tcPr>
            <w:tcW w:w="4563" w:type="dxa"/>
          </w:tcPr>
          <w:p w14:paraId="56C91E67" w14:textId="77777777" w:rsidR="005E22D0" w:rsidRPr="00CD5AB3" w:rsidRDefault="005E22D0" w:rsidP="005E22D0">
            <w:pPr>
              <w:pStyle w:val="pqiTabBody"/>
            </w:pPr>
            <w:r w:rsidRPr="00CD5AB3">
              <w:t>TYP PODMIOTU</w:t>
            </w:r>
          </w:p>
          <w:p w14:paraId="7CA03925" w14:textId="77777777" w:rsidR="005E22D0" w:rsidRPr="00CD5AB3" w:rsidRDefault="005E22D0" w:rsidP="005E22D0">
            <w:pPr>
              <w:pStyle w:val="pqiTabBody"/>
            </w:pPr>
            <w:r w:rsidRPr="00CD5AB3">
              <w:rPr>
                <w:rFonts w:ascii="Courier New" w:hAnsi="Courier New" w:cs="Courier New"/>
                <w:noProof/>
                <w:color w:val="0000FF"/>
              </w:rPr>
              <w:t>@deliveryTraderType</w:t>
            </w:r>
          </w:p>
        </w:tc>
        <w:tc>
          <w:tcPr>
            <w:tcW w:w="761" w:type="dxa"/>
          </w:tcPr>
          <w:p w14:paraId="29BD3794" w14:textId="77777777" w:rsidR="005E22D0" w:rsidRPr="00CD5AB3" w:rsidRDefault="005E22D0" w:rsidP="005E22D0">
            <w:pPr>
              <w:pStyle w:val="pqiTabBody"/>
            </w:pPr>
            <w:r>
              <w:t>R</w:t>
            </w:r>
          </w:p>
        </w:tc>
        <w:tc>
          <w:tcPr>
            <w:tcW w:w="2690" w:type="dxa"/>
          </w:tcPr>
          <w:p w14:paraId="5B09FB69" w14:textId="77777777" w:rsidR="005E22D0" w:rsidRPr="00CD5AB3" w:rsidRDefault="005E22D0" w:rsidP="005E22D0">
            <w:pPr>
              <w:pStyle w:val="pqiTabBody"/>
            </w:pPr>
          </w:p>
        </w:tc>
        <w:tc>
          <w:tcPr>
            <w:tcW w:w="3212" w:type="dxa"/>
          </w:tcPr>
          <w:p w14:paraId="28FED266" w14:textId="77777777" w:rsidR="005E22D0" w:rsidRPr="00CD5AB3" w:rsidRDefault="005E22D0" w:rsidP="005E22D0">
            <w:pPr>
              <w:pStyle w:val="pqiTabBody"/>
            </w:pPr>
            <w:r w:rsidRPr="00CD5AB3">
              <w:t>Atrybut</w:t>
            </w:r>
          </w:p>
          <w:p w14:paraId="1C8B4D2A" w14:textId="4A054014" w:rsidR="005E22D0" w:rsidRPr="00CD5AB3" w:rsidRDefault="005E22D0" w:rsidP="00F94A97">
            <w:pPr>
              <w:pStyle w:val="pqiTabBody"/>
            </w:pPr>
            <w:r w:rsidRPr="00CD5AB3">
              <w:t>Określa rodzaj podmiotu.</w:t>
            </w:r>
            <w:r w:rsidR="00CA4C86">
              <w:t xml:space="preserve"> W</w:t>
            </w:r>
            <w:r w:rsidRPr="00CD5AB3">
              <w:t>artości określa słownik 4.</w:t>
            </w:r>
            <w:r w:rsidRPr="00CD5AB3" w:rsidDel="001D2472">
              <w:t xml:space="preserve"> </w:t>
            </w:r>
            <w:r>
              <w:t>5</w:t>
            </w:r>
            <w:r w:rsidR="00CA4C86">
              <w:t>. Możliwe wartości to 8 – PNS P</w:t>
            </w:r>
            <w:r w:rsidR="00F94A97">
              <w:t xml:space="preserve">odmiot nieobjęty systemem </w:t>
            </w:r>
          </w:p>
        </w:tc>
        <w:tc>
          <w:tcPr>
            <w:tcW w:w="1609" w:type="dxa"/>
          </w:tcPr>
          <w:p w14:paraId="271C08D2" w14:textId="77777777" w:rsidR="005E22D0" w:rsidRPr="00CD5AB3" w:rsidRDefault="005E22D0" w:rsidP="005E22D0">
            <w:pPr>
              <w:pStyle w:val="pqiTabBody"/>
            </w:pPr>
            <w:r w:rsidRPr="00CD5AB3">
              <w:t>n1</w:t>
            </w:r>
          </w:p>
        </w:tc>
      </w:tr>
      <w:tr w:rsidR="005E22D0" w:rsidRPr="00CD5AB3" w14:paraId="2BD8A397" w14:textId="77777777" w:rsidTr="005E22D0">
        <w:tc>
          <w:tcPr>
            <w:tcW w:w="328" w:type="dxa"/>
          </w:tcPr>
          <w:p w14:paraId="68AA2A8D" w14:textId="77777777" w:rsidR="005E22D0" w:rsidRPr="00CD5AB3" w:rsidRDefault="005E22D0" w:rsidP="005E22D0">
            <w:pPr>
              <w:pStyle w:val="pqiTabBody"/>
              <w:rPr>
                <w:b/>
              </w:rPr>
            </w:pPr>
          </w:p>
        </w:tc>
        <w:tc>
          <w:tcPr>
            <w:tcW w:w="603" w:type="dxa"/>
          </w:tcPr>
          <w:p w14:paraId="632F6093" w14:textId="77777777" w:rsidR="005E22D0" w:rsidRPr="00CD5AB3" w:rsidRDefault="005E22D0" w:rsidP="005E22D0">
            <w:pPr>
              <w:pStyle w:val="pqiTabBody"/>
              <w:rPr>
                <w:i/>
              </w:rPr>
            </w:pPr>
            <w:r w:rsidRPr="00CD5AB3">
              <w:rPr>
                <w:i/>
              </w:rPr>
              <w:t>a</w:t>
            </w:r>
          </w:p>
        </w:tc>
        <w:tc>
          <w:tcPr>
            <w:tcW w:w="4563" w:type="dxa"/>
          </w:tcPr>
          <w:p w14:paraId="2B98E32F" w14:textId="77777777" w:rsidR="005E22D0" w:rsidRPr="00CD5AB3" w:rsidRDefault="005E22D0" w:rsidP="005E22D0">
            <w:pPr>
              <w:pStyle w:val="pqiTabBody"/>
              <w:rPr>
                <w:lang w:val="en-US"/>
              </w:rPr>
            </w:pPr>
            <w:r w:rsidRPr="00CD5AB3">
              <w:rPr>
                <w:lang w:val="en-US"/>
              </w:rPr>
              <w:t xml:space="preserve">Identyfikacja podmiotu </w:t>
            </w:r>
          </w:p>
          <w:p w14:paraId="23505E9D" w14:textId="77777777" w:rsidR="005E22D0" w:rsidRPr="00CD5AB3" w:rsidRDefault="005E22D0" w:rsidP="005E22D0">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5D4A6D06" w14:textId="77777777" w:rsidR="005E22D0" w:rsidRPr="00CD5AB3" w:rsidRDefault="005E22D0" w:rsidP="005E22D0">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0B455DAB" w14:textId="77777777" w:rsidR="005E22D0" w:rsidRPr="00CD5AB3" w:rsidRDefault="005E22D0" w:rsidP="005E22D0">
            <w:pPr>
              <w:pStyle w:val="pqiTabBody"/>
            </w:pPr>
            <w:r w:rsidRPr="00CD5AB3">
              <w:rPr>
                <w:rFonts w:ascii="Courier New" w:hAnsi="Courier New" w:cs="Courier New"/>
                <w:noProof/>
                <w:color w:val="0000FF"/>
              </w:rPr>
              <w:t>TraderId/PersonalId</w:t>
            </w:r>
          </w:p>
        </w:tc>
        <w:tc>
          <w:tcPr>
            <w:tcW w:w="761" w:type="dxa"/>
          </w:tcPr>
          <w:p w14:paraId="7F271E77" w14:textId="77777777" w:rsidR="005E22D0" w:rsidRPr="00CD5AB3" w:rsidRDefault="005E22D0" w:rsidP="005E22D0">
            <w:pPr>
              <w:pStyle w:val="pqiTabBody"/>
            </w:pPr>
            <w:r w:rsidRPr="00CD5AB3">
              <w:t>R</w:t>
            </w:r>
          </w:p>
        </w:tc>
        <w:tc>
          <w:tcPr>
            <w:tcW w:w="2690" w:type="dxa"/>
          </w:tcPr>
          <w:p w14:paraId="1AC8C806" w14:textId="77777777" w:rsidR="005E22D0" w:rsidRPr="00CD5AB3" w:rsidRDefault="005E22D0" w:rsidP="005E22D0">
            <w:pPr>
              <w:pStyle w:val="pqiTabBody"/>
            </w:pPr>
          </w:p>
        </w:tc>
        <w:tc>
          <w:tcPr>
            <w:tcW w:w="3212" w:type="dxa"/>
          </w:tcPr>
          <w:p w14:paraId="23AE4D59" w14:textId="77777777" w:rsidR="005E22D0" w:rsidRDefault="005E22D0" w:rsidP="005E22D0">
            <w:pPr>
              <w:pStyle w:val="pqiTabBody"/>
            </w:pPr>
            <w:r>
              <w:t>Należy podać identyfikator podmiotu zależny od wybranego typu podmiotu.</w:t>
            </w:r>
          </w:p>
          <w:p w14:paraId="70DA0787" w14:textId="713D6B0F" w:rsidR="005E22D0" w:rsidRPr="00CD5AB3" w:rsidRDefault="005E22D0" w:rsidP="00E30242">
            <w:pPr>
              <w:pStyle w:val="pqiTabBody"/>
            </w:pPr>
            <w:r>
              <w:t>Obowiązkowe podanie dokładnie jednego identyfikatora. Dla nieobjętych systemem podajemy Personal ID</w:t>
            </w:r>
            <w:r w:rsidR="00F94A97">
              <w:t xml:space="preserve"> (PESEL lub inny numer)</w:t>
            </w:r>
            <w:r>
              <w:t xml:space="preserve">. </w:t>
            </w:r>
          </w:p>
        </w:tc>
        <w:tc>
          <w:tcPr>
            <w:tcW w:w="1609" w:type="dxa"/>
          </w:tcPr>
          <w:p w14:paraId="775FA8B8" w14:textId="77777777" w:rsidR="005E22D0" w:rsidRPr="00CD5AB3" w:rsidRDefault="005E22D0" w:rsidP="005E22D0">
            <w:pPr>
              <w:pStyle w:val="pqiTabBody"/>
            </w:pPr>
            <w:r w:rsidRPr="00CD5AB3">
              <w:t>an13</w:t>
            </w:r>
          </w:p>
        </w:tc>
      </w:tr>
      <w:tr w:rsidR="005E22D0" w:rsidRPr="00CD5AB3" w14:paraId="61B31D87" w14:textId="77777777" w:rsidTr="005E22D0">
        <w:tc>
          <w:tcPr>
            <w:tcW w:w="328" w:type="dxa"/>
          </w:tcPr>
          <w:p w14:paraId="31089E5D" w14:textId="77777777" w:rsidR="005E22D0" w:rsidRPr="00CD5AB3" w:rsidRDefault="005E22D0" w:rsidP="005E22D0">
            <w:pPr>
              <w:pStyle w:val="pqiTabBody"/>
              <w:rPr>
                <w:b/>
              </w:rPr>
            </w:pPr>
          </w:p>
        </w:tc>
        <w:tc>
          <w:tcPr>
            <w:tcW w:w="603" w:type="dxa"/>
          </w:tcPr>
          <w:p w14:paraId="32B02CB4" w14:textId="77777777" w:rsidR="005E22D0" w:rsidRPr="00CD5AB3" w:rsidRDefault="005E22D0" w:rsidP="005E22D0">
            <w:pPr>
              <w:pStyle w:val="pqiTabBody"/>
              <w:rPr>
                <w:i/>
              </w:rPr>
            </w:pPr>
            <w:r w:rsidRPr="00CD5AB3">
              <w:rPr>
                <w:i/>
              </w:rPr>
              <w:t>b</w:t>
            </w:r>
          </w:p>
        </w:tc>
        <w:tc>
          <w:tcPr>
            <w:tcW w:w="4563" w:type="dxa"/>
          </w:tcPr>
          <w:p w14:paraId="2BAFC3D8" w14:textId="77777777" w:rsidR="005E22D0" w:rsidRPr="00CD5AB3" w:rsidRDefault="005E22D0" w:rsidP="005E22D0">
            <w:pPr>
              <w:pStyle w:val="pqiTabBody"/>
            </w:pPr>
            <w:r w:rsidRPr="00CD5AB3">
              <w:t xml:space="preserve">Nazwa podmiotu </w:t>
            </w:r>
          </w:p>
          <w:p w14:paraId="10F8EFC4" w14:textId="77777777" w:rsidR="005E22D0" w:rsidRPr="00CD5AB3" w:rsidRDefault="005E22D0" w:rsidP="005E22D0">
            <w:pPr>
              <w:pStyle w:val="pqiTabBody"/>
            </w:pPr>
            <w:r w:rsidRPr="00CD5AB3">
              <w:rPr>
                <w:rFonts w:ascii="Courier New" w:hAnsi="Courier New" w:cs="Courier New"/>
                <w:noProof/>
                <w:color w:val="0000FF"/>
              </w:rPr>
              <w:t>TraderName</w:t>
            </w:r>
          </w:p>
        </w:tc>
        <w:tc>
          <w:tcPr>
            <w:tcW w:w="761" w:type="dxa"/>
          </w:tcPr>
          <w:p w14:paraId="3912F1D1" w14:textId="77777777" w:rsidR="005E22D0" w:rsidRPr="00CD5AB3" w:rsidRDefault="005E22D0" w:rsidP="005E22D0">
            <w:pPr>
              <w:pStyle w:val="pqiTabBody"/>
            </w:pPr>
            <w:r w:rsidRPr="00CD5AB3">
              <w:t>R</w:t>
            </w:r>
          </w:p>
        </w:tc>
        <w:tc>
          <w:tcPr>
            <w:tcW w:w="2690" w:type="dxa"/>
          </w:tcPr>
          <w:p w14:paraId="26D3C0EF" w14:textId="77777777" w:rsidR="005E22D0" w:rsidRPr="00CD5AB3" w:rsidRDefault="005E22D0" w:rsidP="005E22D0">
            <w:pPr>
              <w:pStyle w:val="pqiTabBody"/>
            </w:pPr>
          </w:p>
        </w:tc>
        <w:tc>
          <w:tcPr>
            <w:tcW w:w="3212" w:type="dxa"/>
          </w:tcPr>
          <w:p w14:paraId="249D5AC8" w14:textId="77777777" w:rsidR="005E22D0" w:rsidRPr="00CD5AB3" w:rsidRDefault="005E22D0" w:rsidP="005E22D0">
            <w:pPr>
              <w:pStyle w:val="pqiTabBody"/>
            </w:pPr>
          </w:p>
        </w:tc>
        <w:tc>
          <w:tcPr>
            <w:tcW w:w="1609" w:type="dxa"/>
          </w:tcPr>
          <w:p w14:paraId="43B068D9" w14:textId="77777777" w:rsidR="005E22D0" w:rsidRPr="00CD5AB3" w:rsidRDefault="005E22D0" w:rsidP="005E22D0">
            <w:pPr>
              <w:pStyle w:val="pqiTabBody"/>
            </w:pPr>
            <w:r w:rsidRPr="00CD5AB3">
              <w:t>an..182</w:t>
            </w:r>
          </w:p>
        </w:tc>
      </w:tr>
      <w:tr w:rsidR="005E22D0" w:rsidRPr="00CD5AB3" w14:paraId="31FF6A79" w14:textId="77777777" w:rsidTr="005E22D0">
        <w:tc>
          <w:tcPr>
            <w:tcW w:w="328" w:type="dxa"/>
          </w:tcPr>
          <w:p w14:paraId="2F80B5EF" w14:textId="77777777" w:rsidR="005E22D0" w:rsidRPr="00CD5AB3" w:rsidRDefault="005E22D0" w:rsidP="005E22D0">
            <w:pPr>
              <w:pStyle w:val="pqiTabBody"/>
              <w:rPr>
                <w:b/>
              </w:rPr>
            </w:pPr>
          </w:p>
        </w:tc>
        <w:tc>
          <w:tcPr>
            <w:tcW w:w="603" w:type="dxa"/>
          </w:tcPr>
          <w:p w14:paraId="77D06F42" w14:textId="77777777" w:rsidR="005E22D0" w:rsidRPr="00CD5AB3" w:rsidRDefault="005E22D0" w:rsidP="005E22D0">
            <w:pPr>
              <w:pStyle w:val="pqiTabBody"/>
              <w:rPr>
                <w:i/>
              </w:rPr>
            </w:pPr>
            <w:r w:rsidRPr="00CD5AB3">
              <w:rPr>
                <w:i/>
              </w:rPr>
              <w:t>c</w:t>
            </w:r>
          </w:p>
        </w:tc>
        <w:tc>
          <w:tcPr>
            <w:tcW w:w="4563" w:type="dxa"/>
          </w:tcPr>
          <w:p w14:paraId="1249243A" w14:textId="77777777" w:rsidR="005E22D0" w:rsidRPr="00CD5AB3" w:rsidRDefault="005E22D0" w:rsidP="005E22D0">
            <w:pPr>
              <w:pStyle w:val="pqiTabBody"/>
            </w:pPr>
            <w:r w:rsidRPr="00CD5AB3">
              <w:t>Ulica</w:t>
            </w:r>
          </w:p>
          <w:p w14:paraId="1AFF7241" w14:textId="77777777" w:rsidR="005E22D0" w:rsidRPr="00CD5AB3" w:rsidRDefault="005E22D0" w:rsidP="005E22D0">
            <w:pPr>
              <w:pStyle w:val="pqiTabBody"/>
            </w:pPr>
            <w:r w:rsidRPr="00CD5AB3">
              <w:rPr>
                <w:rFonts w:ascii="Courier New" w:hAnsi="Courier New" w:cs="Courier New"/>
                <w:noProof/>
                <w:color w:val="0000FF"/>
              </w:rPr>
              <w:t>StreetName</w:t>
            </w:r>
          </w:p>
        </w:tc>
        <w:tc>
          <w:tcPr>
            <w:tcW w:w="761" w:type="dxa"/>
          </w:tcPr>
          <w:p w14:paraId="54CEEF65" w14:textId="77777777" w:rsidR="005E22D0" w:rsidRPr="00CD5AB3" w:rsidRDefault="005E22D0" w:rsidP="005E22D0">
            <w:pPr>
              <w:pStyle w:val="pqiTabBody"/>
            </w:pPr>
            <w:r w:rsidRPr="00CD5AB3">
              <w:t>R</w:t>
            </w:r>
          </w:p>
        </w:tc>
        <w:tc>
          <w:tcPr>
            <w:tcW w:w="2690" w:type="dxa"/>
          </w:tcPr>
          <w:p w14:paraId="21C2CFFB" w14:textId="77777777" w:rsidR="005E22D0" w:rsidRPr="00CD5AB3" w:rsidRDefault="005E22D0" w:rsidP="005E22D0">
            <w:pPr>
              <w:pStyle w:val="pqiTabBody"/>
            </w:pPr>
          </w:p>
        </w:tc>
        <w:tc>
          <w:tcPr>
            <w:tcW w:w="3212" w:type="dxa"/>
            <w:vMerge w:val="restart"/>
          </w:tcPr>
          <w:p w14:paraId="49B1A54D" w14:textId="77777777" w:rsidR="005E22D0" w:rsidRPr="00CD5AB3" w:rsidRDefault="005E22D0" w:rsidP="005E22D0">
            <w:pPr>
              <w:pStyle w:val="pqiTabBody"/>
            </w:pPr>
          </w:p>
        </w:tc>
        <w:tc>
          <w:tcPr>
            <w:tcW w:w="1609" w:type="dxa"/>
          </w:tcPr>
          <w:p w14:paraId="3F1F6200" w14:textId="77777777" w:rsidR="005E22D0" w:rsidRPr="00CD5AB3" w:rsidRDefault="005E22D0" w:rsidP="005E22D0">
            <w:pPr>
              <w:pStyle w:val="pqiTabBody"/>
            </w:pPr>
            <w:r w:rsidRPr="00CD5AB3">
              <w:t>an..65</w:t>
            </w:r>
          </w:p>
        </w:tc>
      </w:tr>
      <w:tr w:rsidR="005E22D0" w:rsidRPr="00CD5AB3" w14:paraId="4531F836" w14:textId="77777777" w:rsidTr="005E22D0">
        <w:tc>
          <w:tcPr>
            <w:tcW w:w="328" w:type="dxa"/>
          </w:tcPr>
          <w:p w14:paraId="2EA480F2" w14:textId="77777777" w:rsidR="005E22D0" w:rsidRPr="00CD5AB3" w:rsidRDefault="005E22D0" w:rsidP="005E22D0">
            <w:pPr>
              <w:pStyle w:val="pqiTabBody"/>
              <w:rPr>
                <w:b/>
              </w:rPr>
            </w:pPr>
          </w:p>
        </w:tc>
        <w:tc>
          <w:tcPr>
            <w:tcW w:w="603" w:type="dxa"/>
          </w:tcPr>
          <w:p w14:paraId="77F38759" w14:textId="77777777" w:rsidR="005E22D0" w:rsidRPr="00CD5AB3" w:rsidRDefault="005E22D0" w:rsidP="005E22D0">
            <w:pPr>
              <w:pStyle w:val="pqiTabBody"/>
              <w:rPr>
                <w:i/>
              </w:rPr>
            </w:pPr>
            <w:r w:rsidRPr="00CD5AB3">
              <w:rPr>
                <w:i/>
              </w:rPr>
              <w:t>d</w:t>
            </w:r>
          </w:p>
        </w:tc>
        <w:tc>
          <w:tcPr>
            <w:tcW w:w="4563" w:type="dxa"/>
          </w:tcPr>
          <w:p w14:paraId="549C4D74" w14:textId="77777777" w:rsidR="005E22D0" w:rsidRPr="00CD5AB3" w:rsidRDefault="005E22D0" w:rsidP="005E22D0">
            <w:pPr>
              <w:pStyle w:val="pqiTabBody"/>
            </w:pPr>
            <w:r w:rsidRPr="00CD5AB3">
              <w:t>Numer domu</w:t>
            </w:r>
          </w:p>
          <w:p w14:paraId="0B54392E" w14:textId="77777777" w:rsidR="005E22D0" w:rsidRPr="00CD5AB3" w:rsidRDefault="005E22D0" w:rsidP="005E22D0">
            <w:pPr>
              <w:pStyle w:val="pqiTabBody"/>
            </w:pPr>
            <w:r w:rsidRPr="00CD5AB3">
              <w:rPr>
                <w:rFonts w:ascii="Courier New" w:hAnsi="Courier New" w:cs="Courier New"/>
                <w:noProof/>
                <w:color w:val="0000FF"/>
              </w:rPr>
              <w:t>StreetNumber</w:t>
            </w:r>
          </w:p>
        </w:tc>
        <w:tc>
          <w:tcPr>
            <w:tcW w:w="761" w:type="dxa"/>
          </w:tcPr>
          <w:p w14:paraId="39224B9D" w14:textId="77777777" w:rsidR="005E22D0" w:rsidRPr="00CD5AB3" w:rsidRDefault="005E22D0" w:rsidP="005E22D0">
            <w:pPr>
              <w:pStyle w:val="pqiTabBody"/>
            </w:pPr>
            <w:r w:rsidRPr="00CD5AB3">
              <w:t>O</w:t>
            </w:r>
          </w:p>
        </w:tc>
        <w:tc>
          <w:tcPr>
            <w:tcW w:w="2690" w:type="dxa"/>
          </w:tcPr>
          <w:p w14:paraId="73BB9ED3" w14:textId="77777777" w:rsidR="005E22D0" w:rsidRPr="00CD5AB3" w:rsidRDefault="005E22D0" w:rsidP="005E22D0">
            <w:pPr>
              <w:pStyle w:val="pqiTabBody"/>
            </w:pPr>
          </w:p>
        </w:tc>
        <w:tc>
          <w:tcPr>
            <w:tcW w:w="3212" w:type="dxa"/>
            <w:vMerge/>
          </w:tcPr>
          <w:p w14:paraId="7FC8E7DB" w14:textId="77777777" w:rsidR="005E22D0" w:rsidRPr="00CD5AB3" w:rsidRDefault="005E22D0" w:rsidP="005E22D0">
            <w:pPr>
              <w:pStyle w:val="pqiTabBody"/>
            </w:pPr>
          </w:p>
        </w:tc>
        <w:tc>
          <w:tcPr>
            <w:tcW w:w="1609" w:type="dxa"/>
          </w:tcPr>
          <w:p w14:paraId="5973A947" w14:textId="77777777" w:rsidR="005E22D0" w:rsidRPr="00CD5AB3" w:rsidRDefault="005E22D0" w:rsidP="005E22D0">
            <w:pPr>
              <w:pStyle w:val="pqiTabBody"/>
            </w:pPr>
            <w:r w:rsidRPr="00CD5AB3">
              <w:t>an..11</w:t>
            </w:r>
          </w:p>
        </w:tc>
      </w:tr>
      <w:tr w:rsidR="005E22D0" w:rsidRPr="00CD5AB3" w14:paraId="3C5ED71A" w14:textId="77777777" w:rsidTr="005E22D0">
        <w:tc>
          <w:tcPr>
            <w:tcW w:w="328" w:type="dxa"/>
          </w:tcPr>
          <w:p w14:paraId="290C0D47" w14:textId="77777777" w:rsidR="005E22D0" w:rsidRPr="00CD5AB3" w:rsidRDefault="005E22D0" w:rsidP="005E22D0">
            <w:pPr>
              <w:pStyle w:val="pqiTabBody"/>
              <w:rPr>
                <w:b/>
              </w:rPr>
            </w:pPr>
          </w:p>
        </w:tc>
        <w:tc>
          <w:tcPr>
            <w:tcW w:w="603" w:type="dxa"/>
          </w:tcPr>
          <w:p w14:paraId="4E663894" w14:textId="77777777" w:rsidR="005E22D0" w:rsidRPr="00CD5AB3" w:rsidRDefault="005E22D0" w:rsidP="005E22D0">
            <w:pPr>
              <w:pStyle w:val="pqiTabBody"/>
              <w:rPr>
                <w:i/>
              </w:rPr>
            </w:pPr>
            <w:r w:rsidRPr="00CD5AB3">
              <w:rPr>
                <w:i/>
              </w:rPr>
              <w:t>e</w:t>
            </w:r>
          </w:p>
        </w:tc>
        <w:tc>
          <w:tcPr>
            <w:tcW w:w="4563" w:type="dxa"/>
          </w:tcPr>
          <w:p w14:paraId="42957329" w14:textId="77777777" w:rsidR="005E22D0" w:rsidRPr="00CD5AB3" w:rsidRDefault="005E22D0" w:rsidP="005E22D0">
            <w:pPr>
              <w:pStyle w:val="pqiTabBody"/>
            </w:pPr>
            <w:r w:rsidRPr="00CD5AB3">
              <w:t>Kod pocztowy</w:t>
            </w:r>
          </w:p>
          <w:p w14:paraId="7A6FCD39" w14:textId="77777777" w:rsidR="005E22D0" w:rsidRPr="00CD5AB3" w:rsidRDefault="005E22D0" w:rsidP="005E22D0">
            <w:pPr>
              <w:pStyle w:val="pqiTabBody"/>
            </w:pPr>
            <w:r w:rsidRPr="00CD5AB3">
              <w:rPr>
                <w:rFonts w:ascii="Courier New" w:hAnsi="Courier New" w:cs="Courier New"/>
                <w:noProof/>
                <w:color w:val="0000FF"/>
              </w:rPr>
              <w:t>Postcode</w:t>
            </w:r>
          </w:p>
        </w:tc>
        <w:tc>
          <w:tcPr>
            <w:tcW w:w="761" w:type="dxa"/>
          </w:tcPr>
          <w:p w14:paraId="2E21020A" w14:textId="77777777" w:rsidR="005E22D0" w:rsidRPr="00CD5AB3" w:rsidRDefault="005E22D0" w:rsidP="005E22D0">
            <w:pPr>
              <w:pStyle w:val="pqiTabBody"/>
            </w:pPr>
            <w:r w:rsidRPr="00CD5AB3">
              <w:t>R</w:t>
            </w:r>
          </w:p>
        </w:tc>
        <w:tc>
          <w:tcPr>
            <w:tcW w:w="2690" w:type="dxa"/>
          </w:tcPr>
          <w:p w14:paraId="4357F6B3" w14:textId="77777777" w:rsidR="005E22D0" w:rsidRPr="00CD5AB3" w:rsidRDefault="005E22D0" w:rsidP="005E22D0">
            <w:pPr>
              <w:pStyle w:val="pqiTabBody"/>
            </w:pPr>
          </w:p>
        </w:tc>
        <w:tc>
          <w:tcPr>
            <w:tcW w:w="3212" w:type="dxa"/>
            <w:vMerge/>
          </w:tcPr>
          <w:p w14:paraId="20A00C4B" w14:textId="77777777" w:rsidR="005E22D0" w:rsidRPr="00CD5AB3" w:rsidRDefault="005E22D0" w:rsidP="005E22D0">
            <w:pPr>
              <w:pStyle w:val="pqiTabBody"/>
            </w:pPr>
          </w:p>
        </w:tc>
        <w:tc>
          <w:tcPr>
            <w:tcW w:w="1609" w:type="dxa"/>
          </w:tcPr>
          <w:p w14:paraId="370455DD" w14:textId="77777777" w:rsidR="005E22D0" w:rsidRPr="00CD5AB3" w:rsidRDefault="005E22D0" w:rsidP="005E22D0">
            <w:pPr>
              <w:pStyle w:val="pqiTabBody"/>
            </w:pPr>
            <w:r w:rsidRPr="00CD5AB3">
              <w:t>an..10</w:t>
            </w:r>
          </w:p>
        </w:tc>
      </w:tr>
      <w:tr w:rsidR="005E22D0" w:rsidRPr="00CD5AB3" w14:paraId="5A1A7C1E" w14:textId="77777777" w:rsidTr="005E22D0">
        <w:tc>
          <w:tcPr>
            <w:tcW w:w="328" w:type="dxa"/>
          </w:tcPr>
          <w:p w14:paraId="1D6ED5CB" w14:textId="77777777" w:rsidR="005E22D0" w:rsidRPr="00CD5AB3" w:rsidRDefault="005E22D0" w:rsidP="005E22D0">
            <w:pPr>
              <w:pStyle w:val="pqiTabBody"/>
              <w:rPr>
                <w:b/>
              </w:rPr>
            </w:pPr>
          </w:p>
        </w:tc>
        <w:tc>
          <w:tcPr>
            <w:tcW w:w="603" w:type="dxa"/>
          </w:tcPr>
          <w:p w14:paraId="400C7BF4" w14:textId="77777777" w:rsidR="005E22D0" w:rsidRPr="00CD5AB3" w:rsidRDefault="005E22D0" w:rsidP="005E22D0">
            <w:pPr>
              <w:pStyle w:val="pqiTabBody"/>
              <w:rPr>
                <w:i/>
              </w:rPr>
            </w:pPr>
            <w:r w:rsidRPr="00CD5AB3">
              <w:rPr>
                <w:i/>
              </w:rPr>
              <w:t>f</w:t>
            </w:r>
          </w:p>
        </w:tc>
        <w:tc>
          <w:tcPr>
            <w:tcW w:w="4563" w:type="dxa"/>
          </w:tcPr>
          <w:p w14:paraId="39FC03C0" w14:textId="77777777" w:rsidR="005E22D0" w:rsidRPr="00CD5AB3" w:rsidRDefault="005E22D0" w:rsidP="005E22D0">
            <w:pPr>
              <w:pStyle w:val="pqiTabBody"/>
            </w:pPr>
            <w:r w:rsidRPr="00CD5AB3">
              <w:t>Miejscowość</w:t>
            </w:r>
          </w:p>
          <w:p w14:paraId="1428BADD" w14:textId="77777777" w:rsidR="005E22D0" w:rsidRPr="00CD5AB3" w:rsidRDefault="005E22D0" w:rsidP="005E22D0">
            <w:pPr>
              <w:pStyle w:val="pqiTabBody"/>
            </w:pPr>
            <w:r w:rsidRPr="00CD5AB3">
              <w:rPr>
                <w:rFonts w:ascii="Courier New" w:hAnsi="Courier New" w:cs="Courier New"/>
                <w:noProof/>
                <w:color w:val="0000FF"/>
              </w:rPr>
              <w:t>City</w:t>
            </w:r>
          </w:p>
        </w:tc>
        <w:tc>
          <w:tcPr>
            <w:tcW w:w="761" w:type="dxa"/>
          </w:tcPr>
          <w:p w14:paraId="79956927" w14:textId="77777777" w:rsidR="005E22D0" w:rsidRPr="00CD5AB3" w:rsidRDefault="005E22D0" w:rsidP="005E22D0">
            <w:pPr>
              <w:pStyle w:val="pqiTabBody"/>
            </w:pPr>
            <w:r w:rsidRPr="00CD5AB3">
              <w:t>R</w:t>
            </w:r>
          </w:p>
        </w:tc>
        <w:tc>
          <w:tcPr>
            <w:tcW w:w="2690" w:type="dxa"/>
          </w:tcPr>
          <w:p w14:paraId="73EFF833" w14:textId="77777777" w:rsidR="005E22D0" w:rsidRPr="00CD5AB3" w:rsidRDefault="005E22D0" w:rsidP="005E22D0">
            <w:pPr>
              <w:pStyle w:val="pqiTabBody"/>
            </w:pPr>
          </w:p>
        </w:tc>
        <w:tc>
          <w:tcPr>
            <w:tcW w:w="3212" w:type="dxa"/>
            <w:vMerge/>
          </w:tcPr>
          <w:p w14:paraId="5811A041" w14:textId="77777777" w:rsidR="005E22D0" w:rsidRPr="00CD5AB3" w:rsidRDefault="005E22D0" w:rsidP="005E22D0">
            <w:pPr>
              <w:pStyle w:val="pqiTabBody"/>
            </w:pPr>
          </w:p>
        </w:tc>
        <w:tc>
          <w:tcPr>
            <w:tcW w:w="1609" w:type="dxa"/>
          </w:tcPr>
          <w:p w14:paraId="373DD4D3" w14:textId="77777777" w:rsidR="005E22D0" w:rsidRPr="00CD5AB3" w:rsidRDefault="005E22D0" w:rsidP="005E22D0">
            <w:pPr>
              <w:pStyle w:val="pqiTabBody"/>
            </w:pPr>
            <w:r w:rsidRPr="00CD5AB3">
              <w:t>an..50</w:t>
            </w:r>
          </w:p>
        </w:tc>
      </w:tr>
      <w:tr w:rsidR="005E22D0" w:rsidRPr="00CD5AB3" w14:paraId="01BAE2AE" w14:textId="77777777" w:rsidTr="005E22D0">
        <w:tc>
          <w:tcPr>
            <w:tcW w:w="931" w:type="dxa"/>
            <w:gridSpan w:val="2"/>
          </w:tcPr>
          <w:p w14:paraId="45186018" w14:textId="77777777" w:rsidR="005E22D0" w:rsidRPr="00CD5AB3" w:rsidRDefault="005E22D0" w:rsidP="005E22D0">
            <w:pPr>
              <w:pStyle w:val="pqiTabHead"/>
            </w:pPr>
            <w:r w:rsidRPr="00CD5AB3">
              <w:lastRenderedPageBreak/>
              <w:t>6</w:t>
            </w:r>
          </w:p>
        </w:tc>
        <w:tc>
          <w:tcPr>
            <w:tcW w:w="4563" w:type="dxa"/>
          </w:tcPr>
          <w:p w14:paraId="532B4059" w14:textId="77777777" w:rsidR="005E22D0" w:rsidRPr="00CD5AB3" w:rsidRDefault="005E22D0" w:rsidP="005E22D0">
            <w:pPr>
              <w:pStyle w:val="pqiTabHead"/>
            </w:pPr>
            <w:r w:rsidRPr="00CD5AB3">
              <w:t>Miejsce  odbioru</w:t>
            </w:r>
          </w:p>
          <w:p w14:paraId="3D50890C" w14:textId="77777777" w:rsidR="005E22D0" w:rsidRPr="00CD5AB3" w:rsidRDefault="005E22D0" w:rsidP="005E22D0">
            <w:pPr>
              <w:pStyle w:val="pqiTabHead"/>
            </w:pPr>
            <w:r w:rsidRPr="00CD5AB3">
              <w:rPr>
                <w:rFonts w:ascii="Courier New" w:hAnsi="Courier New" w:cs="Courier New"/>
                <w:noProof/>
                <w:color w:val="0000FF"/>
              </w:rPr>
              <w:t>DeliveryPlaceTrader</w:t>
            </w:r>
          </w:p>
        </w:tc>
        <w:tc>
          <w:tcPr>
            <w:tcW w:w="761" w:type="dxa"/>
          </w:tcPr>
          <w:p w14:paraId="55A66EB8" w14:textId="159E8B07" w:rsidR="005E22D0" w:rsidRPr="00CD5AB3" w:rsidRDefault="00344541" w:rsidP="005E22D0">
            <w:pPr>
              <w:pStyle w:val="pqiTabHead"/>
            </w:pPr>
            <w:r>
              <w:t>O</w:t>
            </w:r>
          </w:p>
        </w:tc>
        <w:tc>
          <w:tcPr>
            <w:tcW w:w="2690" w:type="dxa"/>
          </w:tcPr>
          <w:p w14:paraId="6CF26F1E" w14:textId="7E484562" w:rsidR="005E22D0" w:rsidRPr="00CD5AB3" w:rsidRDefault="005E22D0" w:rsidP="005E22D0">
            <w:pPr>
              <w:pStyle w:val="pqiTabHead"/>
            </w:pPr>
          </w:p>
        </w:tc>
        <w:tc>
          <w:tcPr>
            <w:tcW w:w="3212" w:type="dxa"/>
          </w:tcPr>
          <w:p w14:paraId="2B9DCFC8" w14:textId="0E30E196" w:rsidR="005E22D0" w:rsidRPr="00CD5AB3" w:rsidRDefault="00AB694F" w:rsidP="005E22D0">
            <w:pPr>
              <w:pStyle w:val="pqiTabHead"/>
            </w:pPr>
            <w:r>
              <w:t xml:space="preserve">Uzupełnienie tej sekcji jest opcjonalne. </w:t>
            </w:r>
            <w:r w:rsidR="00C82593">
              <w:rPr>
                <w:b w:val="0"/>
              </w:rPr>
              <w:t>Sekcja ta może być wypełniana</w:t>
            </w:r>
            <w:r>
              <w:rPr>
                <w:b w:val="0"/>
              </w:rPr>
              <w:t xml:space="preserve"> j</w:t>
            </w:r>
            <w:r w:rsidR="00C82593">
              <w:rPr>
                <w:b w:val="0"/>
              </w:rPr>
              <w:t xml:space="preserve">eżeli dane adresowe </w:t>
            </w:r>
            <w:r w:rsidR="00520A66">
              <w:rPr>
                <w:b w:val="0"/>
              </w:rPr>
              <w:t xml:space="preserve">miejsca odbioru </w:t>
            </w:r>
            <w:r w:rsidR="00C82593">
              <w:rPr>
                <w:b w:val="0"/>
              </w:rPr>
              <w:t>są inne niż dane w sekcji Podmiot odbierający</w:t>
            </w:r>
            <w:r w:rsidR="00520A66">
              <w:rPr>
                <w:b w:val="0"/>
              </w:rPr>
              <w:t xml:space="preserve">. Uzupełnienie tego pola jest w decyzji </w:t>
            </w:r>
            <w:r w:rsidR="00C82593">
              <w:rPr>
                <w:b w:val="0"/>
              </w:rPr>
              <w:t>podmiot wysyłając</w:t>
            </w:r>
            <w:r w:rsidR="00520A66">
              <w:rPr>
                <w:b w:val="0"/>
              </w:rPr>
              <w:t xml:space="preserve">ego. </w:t>
            </w:r>
          </w:p>
        </w:tc>
        <w:tc>
          <w:tcPr>
            <w:tcW w:w="1609" w:type="dxa"/>
          </w:tcPr>
          <w:p w14:paraId="6038E520" w14:textId="77777777" w:rsidR="005E22D0" w:rsidRPr="00CD5AB3" w:rsidRDefault="005E22D0" w:rsidP="005E22D0">
            <w:pPr>
              <w:pStyle w:val="pqiTabHead"/>
            </w:pPr>
          </w:p>
        </w:tc>
      </w:tr>
      <w:tr w:rsidR="005E22D0" w:rsidRPr="00CD5AB3" w14:paraId="6EF715D8" w14:textId="77777777" w:rsidTr="005E22D0">
        <w:tc>
          <w:tcPr>
            <w:tcW w:w="931" w:type="dxa"/>
            <w:gridSpan w:val="2"/>
          </w:tcPr>
          <w:p w14:paraId="7996EFD2" w14:textId="77777777" w:rsidR="005E22D0" w:rsidRPr="00CD5AB3" w:rsidRDefault="005E22D0" w:rsidP="005E22D0">
            <w:pPr>
              <w:pStyle w:val="pqiTabBody"/>
              <w:rPr>
                <w:i/>
              </w:rPr>
            </w:pPr>
          </w:p>
        </w:tc>
        <w:tc>
          <w:tcPr>
            <w:tcW w:w="4563" w:type="dxa"/>
          </w:tcPr>
          <w:p w14:paraId="2E7B377D" w14:textId="77777777" w:rsidR="005E22D0" w:rsidRPr="00CD5AB3" w:rsidRDefault="005E22D0" w:rsidP="005E22D0">
            <w:pPr>
              <w:pStyle w:val="pqiTabBody"/>
            </w:pPr>
            <w:r w:rsidRPr="00CD5AB3">
              <w:t xml:space="preserve">JĘZYK ELEMENTU </w:t>
            </w:r>
          </w:p>
          <w:p w14:paraId="480C8C0E" w14:textId="77777777" w:rsidR="005E22D0" w:rsidRPr="00CD5AB3" w:rsidRDefault="005E22D0" w:rsidP="005E22D0">
            <w:pPr>
              <w:pStyle w:val="pqiTabBody"/>
            </w:pPr>
            <w:r w:rsidRPr="00CD5AB3">
              <w:rPr>
                <w:rFonts w:ascii="Courier New" w:hAnsi="Courier New" w:cs="Courier New"/>
                <w:noProof/>
                <w:color w:val="0000FF"/>
              </w:rPr>
              <w:t>@language</w:t>
            </w:r>
          </w:p>
        </w:tc>
        <w:tc>
          <w:tcPr>
            <w:tcW w:w="761" w:type="dxa"/>
          </w:tcPr>
          <w:p w14:paraId="2465C02B" w14:textId="77777777" w:rsidR="005E22D0" w:rsidRPr="00CD5AB3" w:rsidRDefault="005E22D0" w:rsidP="005E22D0">
            <w:pPr>
              <w:pStyle w:val="pqiTabBody"/>
            </w:pPr>
            <w:r w:rsidRPr="00CD5AB3">
              <w:t>R</w:t>
            </w:r>
          </w:p>
        </w:tc>
        <w:tc>
          <w:tcPr>
            <w:tcW w:w="2690" w:type="dxa"/>
          </w:tcPr>
          <w:p w14:paraId="6E89E53F" w14:textId="77777777" w:rsidR="005E22D0" w:rsidRPr="00CD5AB3" w:rsidRDefault="005E22D0" w:rsidP="005E22D0">
            <w:pPr>
              <w:pStyle w:val="pqiTabBody"/>
            </w:pPr>
          </w:p>
        </w:tc>
        <w:tc>
          <w:tcPr>
            <w:tcW w:w="3212" w:type="dxa"/>
          </w:tcPr>
          <w:p w14:paraId="3B2C817F" w14:textId="77777777" w:rsidR="005E22D0" w:rsidRPr="00CD5AB3" w:rsidRDefault="005E22D0" w:rsidP="005E22D0">
            <w:pPr>
              <w:pStyle w:val="pqiTabBody"/>
            </w:pPr>
            <w:r w:rsidRPr="00CD5AB3">
              <w:t>Atrybut.</w:t>
            </w:r>
          </w:p>
          <w:p w14:paraId="3570B649" w14:textId="77777777" w:rsidR="005E22D0" w:rsidRPr="00CD5AB3" w:rsidRDefault="005E22D0" w:rsidP="005E22D0">
            <w:pPr>
              <w:pStyle w:val="pqiTabBody"/>
            </w:pPr>
            <w:r w:rsidRPr="00CD5AB3">
              <w:t>Wartość ze słownika „Kody języka (Language codes)”.</w:t>
            </w:r>
          </w:p>
        </w:tc>
        <w:tc>
          <w:tcPr>
            <w:tcW w:w="1609" w:type="dxa"/>
          </w:tcPr>
          <w:p w14:paraId="400DDD7F" w14:textId="77777777" w:rsidR="005E22D0" w:rsidRPr="00CD5AB3" w:rsidRDefault="005E22D0" w:rsidP="005E22D0">
            <w:pPr>
              <w:pStyle w:val="pqiTabBody"/>
            </w:pPr>
            <w:r w:rsidRPr="00CD5AB3">
              <w:t>a2</w:t>
            </w:r>
          </w:p>
        </w:tc>
      </w:tr>
      <w:tr w:rsidR="005E22D0" w:rsidRPr="00CD5AB3" w14:paraId="09AF2DA6" w14:textId="77777777" w:rsidTr="005E22D0">
        <w:tc>
          <w:tcPr>
            <w:tcW w:w="931" w:type="dxa"/>
            <w:gridSpan w:val="2"/>
          </w:tcPr>
          <w:p w14:paraId="180DEEF7" w14:textId="77777777" w:rsidR="005E22D0" w:rsidRPr="00CD5AB3" w:rsidRDefault="005E22D0" w:rsidP="005E22D0">
            <w:pPr>
              <w:pStyle w:val="pqiTabBody"/>
              <w:rPr>
                <w:i/>
              </w:rPr>
            </w:pPr>
          </w:p>
        </w:tc>
        <w:tc>
          <w:tcPr>
            <w:tcW w:w="4563" w:type="dxa"/>
          </w:tcPr>
          <w:p w14:paraId="699537FE" w14:textId="77777777" w:rsidR="005E22D0" w:rsidRPr="00CD5AB3" w:rsidRDefault="005E22D0" w:rsidP="005E22D0">
            <w:pPr>
              <w:pStyle w:val="pqiTabBody"/>
            </w:pPr>
            <w:r w:rsidRPr="00CD5AB3">
              <w:t>TYP PODMIOTU</w:t>
            </w:r>
          </w:p>
          <w:p w14:paraId="1C92094E" w14:textId="77777777" w:rsidR="005E22D0" w:rsidRPr="00CD5AB3" w:rsidRDefault="005E22D0" w:rsidP="005E22D0">
            <w:pPr>
              <w:pStyle w:val="pqiTabBody"/>
            </w:pPr>
            <w:r w:rsidRPr="00CD5AB3">
              <w:rPr>
                <w:rFonts w:ascii="Courier New" w:hAnsi="Courier New" w:cs="Courier New"/>
                <w:noProof/>
                <w:color w:val="0000FF"/>
              </w:rPr>
              <w:t>@deliveryTraderType</w:t>
            </w:r>
          </w:p>
        </w:tc>
        <w:tc>
          <w:tcPr>
            <w:tcW w:w="761" w:type="dxa"/>
          </w:tcPr>
          <w:p w14:paraId="297BBCBF" w14:textId="77777777" w:rsidR="005E22D0" w:rsidRPr="00CD5AB3" w:rsidRDefault="005E22D0" w:rsidP="005E22D0">
            <w:pPr>
              <w:pStyle w:val="pqiTabBody"/>
            </w:pPr>
            <w:r>
              <w:t>R</w:t>
            </w:r>
          </w:p>
        </w:tc>
        <w:tc>
          <w:tcPr>
            <w:tcW w:w="2690" w:type="dxa"/>
          </w:tcPr>
          <w:p w14:paraId="0B04A2D6" w14:textId="77777777" w:rsidR="005E22D0" w:rsidRPr="00CD5AB3" w:rsidRDefault="005E22D0" w:rsidP="005E22D0">
            <w:pPr>
              <w:pStyle w:val="pqiTabBody"/>
            </w:pPr>
          </w:p>
        </w:tc>
        <w:tc>
          <w:tcPr>
            <w:tcW w:w="3212" w:type="dxa"/>
          </w:tcPr>
          <w:p w14:paraId="4BE7AF1A" w14:textId="77777777" w:rsidR="005E22D0" w:rsidRPr="00CD5AB3" w:rsidRDefault="005E22D0" w:rsidP="005E22D0">
            <w:pPr>
              <w:pStyle w:val="pqiTabBody"/>
            </w:pPr>
            <w:r w:rsidRPr="00CD5AB3">
              <w:t>Atrybut</w:t>
            </w:r>
          </w:p>
          <w:p w14:paraId="12355D9A" w14:textId="77777777" w:rsidR="005E22D0" w:rsidRPr="00CD5AB3" w:rsidRDefault="005E22D0" w:rsidP="005E22D0">
            <w:pPr>
              <w:pStyle w:val="pqiTabBody"/>
            </w:pPr>
            <w:r w:rsidRPr="00CD5AB3">
              <w:t>Określa rodzaj podmiotu.</w:t>
            </w:r>
          </w:p>
          <w:p w14:paraId="245498AA" w14:textId="6964C6B2" w:rsidR="005E22D0" w:rsidRPr="00CD5AB3" w:rsidRDefault="00AA7BDE" w:rsidP="00E30242">
            <w:pPr>
              <w:pStyle w:val="pqiTabBody"/>
            </w:pPr>
            <w:r>
              <w:t>W</w:t>
            </w:r>
            <w:r w:rsidRPr="00CD5AB3">
              <w:t>artości określa słownik 4.</w:t>
            </w:r>
            <w:r w:rsidRPr="00CD5AB3" w:rsidDel="001D2472">
              <w:t xml:space="preserve"> </w:t>
            </w:r>
            <w:r>
              <w:t>5. Możliwe wartości to 8 – PNS Podmiot nieobjęty</w:t>
            </w:r>
            <w:r w:rsidR="00E30242">
              <w:t xml:space="preserve"> systemem</w:t>
            </w:r>
          </w:p>
        </w:tc>
        <w:tc>
          <w:tcPr>
            <w:tcW w:w="1609" w:type="dxa"/>
          </w:tcPr>
          <w:p w14:paraId="5C7182AE" w14:textId="77777777" w:rsidR="005E22D0" w:rsidRPr="00CD5AB3" w:rsidRDefault="005E22D0" w:rsidP="005E22D0">
            <w:pPr>
              <w:pStyle w:val="pqiTabBody"/>
            </w:pPr>
            <w:r w:rsidRPr="00CD5AB3">
              <w:t>n1</w:t>
            </w:r>
          </w:p>
        </w:tc>
      </w:tr>
      <w:tr w:rsidR="005E22D0" w:rsidRPr="00CD5AB3" w14:paraId="07383EA5" w14:textId="77777777" w:rsidTr="005E22D0">
        <w:tc>
          <w:tcPr>
            <w:tcW w:w="328" w:type="dxa"/>
          </w:tcPr>
          <w:p w14:paraId="2076E404" w14:textId="77777777" w:rsidR="005E22D0" w:rsidRPr="00CD5AB3" w:rsidRDefault="005E22D0" w:rsidP="005E22D0">
            <w:pPr>
              <w:pStyle w:val="pqiTabBody"/>
              <w:rPr>
                <w:b/>
              </w:rPr>
            </w:pPr>
          </w:p>
        </w:tc>
        <w:tc>
          <w:tcPr>
            <w:tcW w:w="603" w:type="dxa"/>
          </w:tcPr>
          <w:p w14:paraId="0C163576" w14:textId="77777777" w:rsidR="005E22D0" w:rsidRPr="00CD5AB3" w:rsidRDefault="005E22D0" w:rsidP="005E22D0">
            <w:pPr>
              <w:pStyle w:val="pqiTabBody"/>
              <w:rPr>
                <w:i/>
              </w:rPr>
            </w:pPr>
            <w:r w:rsidRPr="00CD5AB3">
              <w:rPr>
                <w:i/>
              </w:rPr>
              <w:t>a</w:t>
            </w:r>
          </w:p>
        </w:tc>
        <w:tc>
          <w:tcPr>
            <w:tcW w:w="4563" w:type="dxa"/>
          </w:tcPr>
          <w:p w14:paraId="4B0DB8B2" w14:textId="77777777" w:rsidR="005E22D0" w:rsidRPr="00CD5AB3" w:rsidRDefault="005E22D0" w:rsidP="005E22D0">
            <w:pPr>
              <w:pStyle w:val="pqiTabBody"/>
              <w:rPr>
                <w:lang w:val="en-US"/>
              </w:rPr>
            </w:pPr>
            <w:r w:rsidRPr="00CD5AB3">
              <w:rPr>
                <w:lang w:val="en-US"/>
              </w:rPr>
              <w:t>Identyfikacja podmiotu</w:t>
            </w:r>
          </w:p>
          <w:p w14:paraId="687373C8" w14:textId="77777777" w:rsidR="005E22D0" w:rsidRPr="00CD5AB3" w:rsidRDefault="005E22D0" w:rsidP="005E22D0">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302DA7CF" w14:textId="77777777" w:rsidR="005E22D0" w:rsidRPr="0091415B" w:rsidRDefault="005E22D0" w:rsidP="005E22D0">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628B761B" w14:textId="77777777" w:rsidR="005E22D0" w:rsidRPr="00CD5AB3" w:rsidRDefault="005E22D0" w:rsidP="005E22D0">
            <w:pPr>
              <w:pStyle w:val="pqiTabBody"/>
              <w:rPr>
                <w:rFonts w:ascii="Courier New" w:hAnsi="Courier New" w:cs="Courier New"/>
                <w:noProof/>
                <w:color w:val="0000FF"/>
                <w:lang w:val="en-US"/>
              </w:rPr>
            </w:pPr>
            <w:r w:rsidRPr="00CD5AB3">
              <w:rPr>
                <w:rFonts w:ascii="Courier New" w:hAnsi="Courier New" w:cs="Courier New"/>
                <w:noProof/>
                <w:color w:val="0000FF"/>
              </w:rPr>
              <w:t>TraderId/PersonalI</w:t>
            </w:r>
            <w:r>
              <w:rPr>
                <w:rFonts w:ascii="Courier New" w:hAnsi="Courier New" w:cs="Courier New"/>
                <w:noProof/>
                <w:color w:val="0000FF"/>
              </w:rPr>
              <w:t>d</w:t>
            </w:r>
          </w:p>
          <w:p w14:paraId="1B3ED5B5" w14:textId="77777777" w:rsidR="005E22D0" w:rsidRPr="00CD5AB3" w:rsidRDefault="005E22D0" w:rsidP="005E22D0">
            <w:pPr>
              <w:pStyle w:val="pqiTabBody"/>
              <w:rPr>
                <w:lang w:val="en-US"/>
              </w:rPr>
            </w:pPr>
          </w:p>
        </w:tc>
        <w:tc>
          <w:tcPr>
            <w:tcW w:w="761" w:type="dxa"/>
          </w:tcPr>
          <w:p w14:paraId="549949CF" w14:textId="77777777" w:rsidR="005E22D0" w:rsidRPr="00CD5AB3" w:rsidRDefault="005E22D0" w:rsidP="005E22D0">
            <w:pPr>
              <w:pStyle w:val="pqiTabBody"/>
            </w:pPr>
            <w:r>
              <w:t>R</w:t>
            </w:r>
          </w:p>
        </w:tc>
        <w:tc>
          <w:tcPr>
            <w:tcW w:w="2690" w:type="dxa"/>
          </w:tcPr>
          <w:p w14:paraId="17B167DD" w14:textId="77777777" w:rsidR="005E22D0" w:rsidRPr="00CD5AB3" w:rsidRDefault="005E22D0" w:rsidP="005E22D0">
            <w:pPr>
              <w:pStyle w:val="pqiTabBody"/>
            </w:pPr>
          </w:p>
        </w:tc>
        <w:tc>
          <w:tcPr>
            <w:tcW w:w="3212" w:type="dxa"/>
          </w:tcPr>
          <w:p w14:paraId="0BEA3EB6" w14:textId="77777777" w:rsidR="005E22D0" w:rsidRDefault="005E22D0" w:rsidP="005E22D0">
            <w:pPr>
              <w:pStyle w:val="pqiTabBody"/>
            </w:pPr>
            <w:r>
              <w:t>Należy podać identyfikator podmiotu zależny od wybranego typu podmiotu.</w:t>
            </w:r>
          </w:p>
          <w:p w14:paraId="34749326" w14:textId="40EFA5BE" w:rsidR="005E22D0" w:rsidRPr="00CD5AB3" w:rsidRDefault="005E22D0" w:rsidP="00E30242">
            <w:pPr>
              <w:pStyle w:val="pqiTabBody"/>
            </w:pPr>
            <w:r>
              <w:t>Obowiązkowe podanie dokładnie jednego identyfikatora. Dla nieobjętych sy</w:t>
            </w:r>
            <w:r w:rsidR="00E30242">
              <w:t>stemem podajemy Personal ID</w:t>
            </w:r>
            <w:r w:rsidR="00F94A97">
              <w:t xml:space="preserve"> (PESEL lub inny numer)</w:t>
            </w:r>
            <w:r w:rsidR="00E30242">
              <w:t>.</w:t>
            </w:r>
          </w:p>
        </w:tc>
        <w:tc>
          <w:tcPr>
            <w:tcW w:w="1609" w:type="dxa"/>
          </w:tcPr>
          <w:p w14:paraId="773DFA22" w14:textId="77777777" w:rsidR="005E22D0" w:rsidRPr="00CD5AB3" w:rsidRDefault="005E22D0" w:rsidP="005E22D0">
            <w:pPr>
              <w:pStyle w:val="pqiTabBody"/>
              <w:rPr>
                <w:lang w:val="en-US"/>
              </w:rPr>
            </w:pPr>
            <w:r w:rsidRPr="00CD5AB3">
              <w:rPr>
                <w:lang w:val="en-US"/>
              </w:rPr>
              <w:t>an13</w:t>
            </w:r>
          </w:p>
          <w:p w14:paraId="1FB1E8AF" w14:textId="77777777" w:rsidR="005E22D0" w:rsidRPr="00CD5AB3" w:rsidRDefault="005E22D0" w:rsidP="005E22D0">
            <w:pPr>
              <w:pStyle w:val="pqiTabBody"/>
            </w:pPr>
          </w:p>
        </w:tc>
      </w:tr>
      <w:tr w:rsidR="005E22D0" w:rsidRPr="00CD5AB3" w14:paraId="78453C7D" w14:textId="77777777" w:rsidTr="005E22D0">
        <w:tc>
          <w:tcPr>
            <w:tcW w:w="328" w:type="dxa"/>
          </w:tcPr>
          <w:p w14:paraId="13C7F4D8" w14:textId="77777777" w:rsidR="005E22D0" w:rsidRPr="00CD5AB3" w:rsidRDefault="005E22D0" w:rsidP="005E22D0">
            <w:pPr>
              <w:pStyle w:val="pqiTabBody"/>
              <w:rPr>
                <w:b/>
              </w:rPr>
            </w:pPr>
          </w:p>
        </w:tc>
        <w:tc>
          <w:tcPr>
            <w:tcW w:w="603" w:type="dxa"/>
          </w:tcPr>
          <w:p w14:paraId="7908BF15" w14:textId="77777777" w:rsidR="005E22D0" w:rsidRPr="00CD5AB3" w:rsidRDefault="005E22D0" w:rsidP="005E22D0">
            <w:pPr>
              <w:pStyle w:val="pqiTabBody"/>
              <w:rPr>
                <w:i/>
              </w:rPr>
            </w:pPr>
            <w:r w:rsidRPr="00CD5AB3">
              <w:rPr>
                <w:i/>
              </w:rPr>
              <w:t>b</w:t>
            </w:r>
          </w:p>
        </w:tc>
        <w:tc>
          <w:tcPr>
            <w:tcW w:w="4563" w:type="dxa"/>
          </w:tcPr>
          <w:p w14:paraId="5F9786CE" w14:textId="77777777" w:rsidR="005E22D0" w:rsidRPr="00CD5AB3" w:rsidRDefault="005E22D0" w:rsidP="005E22D0">
            <w:pPr>
              <w:pStyle w:val="pqiTabBody"/>
            </w:pPr>
            <w:r w:rsidRPr="00CD5AB3">
              <w:t>Nazwa podmiotu / imię i nazwisko</w:t>
            </w:r>
          </w:p>
          <w:p w14:paraId="531B888B" w14:textId="77777777" w:rsidR="005E22D0" w:rsidRPr="00CD5AB3" w:rsidRDefault="005E22D0" w:rsidP="005E22D0">
            <w:pPr>
              <w:pStyle w:val="pqiTabBody"/>
            </w:pPr>
            <w:r w:rsidRPr="00CD5AB3">
              <w:rPr>
                <w:rFonts w:ascii="Courier New" w:hAnsi="Courier New" w:cs="Courier New"/>
                <w:noProof/>
                <w:color w:val="0000FF"/>
              </w:rPr>
              <w:t>TraderName</w:t>
            </w:r>
          </w:p>
        </w:tc>
        <w:tc>
          <w:tcPr>
            <w:tcW w:w="761" w:type="dxa"/>
          </w:tcPr>
          <w:p w14:paraId="62521210" w14:textId="77777777" w:rsidR="005E22D0" w:rsidRPr="00CD5AB3" w:rsidRDefault="005E22D0" w:rsidP="005E22D0">
            <w:pPr>
              <w:pStyle w:val="pqiTabBody"/>
            </w:pPr>
            <w:r w:rsidRPr="00CD5AB3">
              <w:t>R</w:t>
            </w:r>
          </w:p>
        </w:tc>
        <w:tc>
          <w:tcPr>
            <w:tcW w:w="2690" w:type="dxa"/>
          </w:tcPr>
          <w:p w14:paraId="018BDA4A" w14:textId="77777777" w:rsidR="005E22D0" w:rsidRPr="00CD5AB3" w:rsidRDefault="005E22D0" w:rsidP="005E22D0">
            <w:pPr>
              <w:pStyle w:val="pqiTabBody"/>
            </w:pPr>
          </w:p>
        </w:tc>
        <w:tc>
          <w:tcPr>
            <w:tcW w:w="3212" w:type="dxa"/>
          </w:tcPr>
          <w:p w14:paraId="6D4200A1" w14:textId="77777777" w:rsidR="005E22D0" w:rsidRPr="00CD5AB3" w:rsidRDefault="005E22D0" w:rsidP="005E22D0">
            <w:pPr>
              <w:pStyle w:val="pqiTabBody"/>
            </w:pPr>
          </w:p>
        </w:tc>
        <w:tc>
          <w:tcPr>
            <w:tcW w:w="1609" w:type="dxa"/>
          </w:tcPr>
          <w:p w14:paraId="181EFFBA" w14:textId="77777777" w:rsidR="005E22D0" w:rsidRPr="00CD5AB3" w:rsidRDefault="005E22D0" w:rsidP="005E22D0">
            <w:pPr>
              <w:pStyle w:val="pqiTabBody"/>
            </w:pPr>
            <w:r w:rsidRPr="00CD5AB3">
              <w:t>an..182</w:t>
            </w:r>
          </w:p>
        </w:tc>
      </w:tr>
      <w:tr w:rsidR="005E22D0" w:rsidRPr="00CD5AB3" w14:paraId="2AC8F4FD" w14:textId="77777777" w:rsidTr="005E22D0">
        <w:tc>
          <w:tcPr>
            <w:tcW w:w="328" w:type="dxa"/>
          </w:tcPr>
          <w:p w14:paraId="132E70EA" w14:textId="77777777" w:rsidR="005E22D0" w:rsidRPr="00CD5AB3" w:rsidRDefault="005E22D0" w:rsidP="005E22D0">
            <w:pPr>
              <w:pStyle w:val="pqiTabBody"/>
              <w:rPr>
                <w:b/>
              </w:rPr>
            </w:pPr>
          </w:p>
        </w:tc>
        <w:tc>
          <w:tcPr>
            <w:tcW w:w="603" w:type="dxa"/>
          </w:tcPr>
          <w:p w14:paraId="77AE6AE4" w14:textId="77777777" w:rsidR="005E22D0" w:rsidRPr="00CD5AB3" w:rsidRDefault="005E22D0" w:rsidP="005E22D0">
            <w:pPr>
              <w:pStyle w:val="pqiTabBody"/>
              <w:rPr>
                <w:i/>
              </w:rPr>
            </w:pPr>
            <w:r w:rsidRPr="00CD5AB3">
              <w:rPr>
                <w:i/>
              </w:rPr>
              <w:t>c</w:t>
            </w:r>
          </w:p>
        </w:tc>
        <w:tc>
          <w:tcPr>
            <w:tcW w:w="4563" w:type="dxa"/>
          </w:tcPr>
          <w:p w14:paraId="79479B45" w14:textId="77777777" w:rsidR="005E22D0" w:rsidRPr="00CD5AB3" w:rsidRDefault="005E22D0" w:rsidP="005E22D0">
            <w:pPr>
              <w:pStyle w:val="pqiTabBody"/>
            </w:pPr>
            <w:r w:rsidRPr="00CD5AB3">
              <w:t xml:space="preserve">Ulica </w:t>
            </w:r>
          </w:p>
          <w:p w14:paraId="4B1C9C61" w14:textId="77777777" w:rsidR="005E22D0" w:rsidRPr="00CD5AB3" w:rsidRDefault="005E22D0" w:rsidP="005E22D0">
            <w:pPr>
              <w:pStyle w:val="pqiTabBody"/>
            </w:pPr>
            <w:r w:rsidRPr="00CD5AB3">
              <w:rPr>
                <w:rFonts w:ascii="Courier New" w:hAnsi="Courier New" w:cs="Courier New"/>
                <w:noProof/>
                <w:color w:val="0000FF"/>
              </w:rPr>
              <w:t>StreetName</w:t>
            </w:r>
          </w:p>
        </w:tc>
        <w:tc>
          <w:tcPr>
            <w:tcW w:w="761" w:type="dxa"/>
          </w:tcPr>
          <w:p w14:paraId="23A807E3" w14:textId="77777777" w:rsidR="005E22D0" w:rsidRPr="00CD5AB3" w:rsidRDefault="005E22D0" w:rsidP="005E22D0">
            <w:pPr>
              <w:pStyle w:val="pqiTabBody"/>
            </w:pPr>
            <w:r w:rsidRPr="00CD5AB3">
              <w:t>R</w:t>
            </w:r>
          </w:p>
        </w:tc>
        <w:tc>
          <w:tcPr>
            <w:tcW w:w="2690" w:type="dxa"/>
            <w:vMerge w:val="restart"/>
          </w:tcPr>
          <w:p w14:paraId="0043505B" w14:textId="77777777" w:rsidR="005E22D0" w:rsidRPr="00CD5AB3" w:rsidRDefault="005E22D0" w:rsidP="005E22D0">
            <w:pPr>
              <w:pStyle w:val="pqiTabBody"/>
            </w:pPr>
          </w:p>
        </w:tc>
        <w:tc>
          <w:tcPr>
            <w:tcW w:w="3212" w:type="dxa"/>
          </w:tcPr>
          <w:p w14:paraId="316E7213" w14:textId="77777777" w:rsidR="005E22D0" w:rsidRPr="00CD5AB3" w:rsidRDefault="005E22D0" w:rsidP="005E22D0">
            <w:pPr>
              <w:pStyle w:val="pqiTabBody"/>
            </w:pPr>
          </w:p>
        </w:tc>
        <w:tc>
          <w:tcPr>
            <w:tcW w:w="1609" w:type="dxa"/>
          </w:tcPr>
          <w:p w14:paraId="751B1386" w14:textId="77777777" w:rsidR="005E22D0" w:rsidRPr="00CD5AB3" w:rsidRDefault="005E22D0" w:rsidP="005E22D0">
            <w:pPr>
              <w:pStyle w:val="pqiTabBody"/>
            </w:pPr>
            <w:r w:rsidRPr="00CD5AB3">
              <w:t>an..65</w:t>
            </w:r>
          </w:p>
        </w:tc>
      </w:tr>
      <w:tr w:rsidR="005E22D0" w:rsidRPr="00CD5AB3" w14:paraId="218E6C66" w14:textId="77777777" w:rsidTr="005E22D0">
        <w:tc>
          <w:tcPr>
            <w:tcW w:w="328" w:type="dxa"/>
          </w:tcPr>
          <w:p w14:paraId="7A6B6ABE" w14:textId="77777777" w:rsidR="005E22D0" w:rsidRPr="00CD5AB3" w:rsidRDefault="005E22D0" w:rsidP="005E22D0">
            <w:pPr>
              <w:pStyle w:val="pqiTabBody"/>
              <w:rPr>
                <w:b/>
              </w:rPr>
            </w:pPr>
          </w:p>
        </w:tc>
        <w:tc>
          <w:tcPr>
            <w:tcW w:w="603" w:type="dxa"/>
          </w:tcPr>
          <w:p w14:paraId="05EAFD41" w14:textId="77777777" w:rsidR="005E22D0" w:rsidRPr="00CD5AB3" w:rsidRDefault="005E22D0" w:rsidP="005E22D0">
            <w:pPr>
              <w:pStyle w:val="pqiTabBody"/>
              <w:rPr>
                <w:i/>
              </w:rPr>
            </w:pPr>
            <w:r w:rsidRPr="00CD5AB3">
              <w:rPr>
                <w:i/>
              </w:rPr>
              <w:t>d</w:t>
            </w:r>
          </w:p>
        </w:tc>
        <w:tc>
          <w:tcPr>
            <w:tcW w:w="4563" w:type="dxa"/>
          </w:tcPr>
          <w:p w14:paraId="23024E67" w14:textId="77777777" w:rsidR="005E22D0" w:rsidRPr="00CD5AB3" w:rsidRDefault="005E22D0" w:rsidP="005E22D0">
            <w:pPr>
              <w:pStyle w:val="pqiTabBody"/>
            </w:pPr>
            <w:r w:rsidRPr="00CD5AB3">
              <w:t>Numer domu</w:t>
            </w:r>
          </w:p>
          <w:p w14:paraId="2A868A34" w14:textId="77777777" w:rsidR="005E22D0" w:rsidRPr="00CD5AB3" w:rsidRDefault="005E22D0" w:rsidP="005E22D0">
            <w:pPr>
              <w:pStyle w:val="pqiTabBody"/>
            </w:pPr>
            <w:r w:rsidRPr="00CD5AB3">
              <w:rPr>
                <w:rFonts w:ascii="Courier New" w:hAnsi="Courier New" w:cs="Courier New"/>
                <w:noProof/>
                <w:color w:val="0000FF"/>
              </w:rPr>
              <w:t>StreetNumber</w:t>
            </w:r>
          </w:p>
        </w:tc>
        <w:tc>
          <w:tcPr>
            <w:tcW w:w="761" w:type="dxa"/>
          </w:tcPr>
          <w:p w14:paraId="0670BCFE" w14:textId="77777777" w:rsidR="005E22D0" w:rsidRPr="00CD5AB3" w:rsidRDefault="005E22D0" w:rsidP="005E22D0">
            <w:pPr>
              <w:pStyle w:val="pqiTabBody"/>
            </w:pPr>
            <w:r w:rsidRPr="00CD5AB3">
              <w:t>O</w:t>
            </w:r>
          </w:p>
        </w:tc>
        <w:tc>
          <w:tcPr>
            <w:tcW w:w="2690" w:type="dxa"/>
            <w:vMerge/>
          </w:tcPr>
          <w:p w14:paraId="2E0F166B" w14:textId="77777777" w:rsidR="005E22D0" w:rsidRPr="00CD5AB3" w:rsidRDefault="005E22D0" w:rsidP="005E22D0">
            <w:pPr>
              <w:pStyle w:val="pqiTabBody"/>
            </w:pPr>
          </w:p>
        </w:tc>
        <w:tc>
          <w:tcPr>
            <w:tcW w:w="3212" w:type="dxa"/>
          </w:tcPr>
          <w:p w14:paraId="13DBDEEA" w14:textId="77777777" w:rsidR="005E22D0" w:rsidRPr="00CD5AB3" w:rsidRDefault="005E22D0" w:rsidP="005E22D0">
            <w:pPr>
              <w:pStyle w:val="pqiTabBody"/>
            </w:pPr>
          </w:p>
        </w:tc>
        <w:tc>
          <w:tcPr>
            <w:tcW w:w="1609" w:type="dxa"/>
          </w:tcPr>
          <w:p w14:paraId="75037AE4" w14:textId="77777777" w:rsidR="005E22D0" w:rsidRPr="00CD5AB3" w:rsidRDefault="005E22D0" w:rsidP="005E22D0">
            <w:pPr>
              <w:pStyle w:val="pqiTabBody"/>
            </w:pPr>
            <w:r w:rsidRPr="00CD5AB3">
              <w:t>an..11</w:t>
            </w:r>
          </w:p>
        </w:tc>
      </w:tr>
      <w:tr w:rsidR="005E22D0" w:rsidRPr="00CD5AB3" w14:paraId="5678B245" w14:textId="77777777" w:rsidTr="005E22D0">
        <w:tc>
          <w:tcPr>
            <w:tcW w:w="328" w:type="dxa"/>
          </w:tcPr>
          <w:p w14:paraId="6FE14A5C" w14:textId="77777777" w:rsidR="005E22D0" w:rsidRPr="00CD5AB3" w:rsidRDefault="005E22D0" w:rsidP="005E22D0">
            <w:pPr>
              <w:pStyle w:val="pqiTabBody"/>
              <w:rPr>
                <w:b/>
              </w:rPr>
            </w:pPr>
          </w:p>
        </w:tc>
        <w:tc>
          <w:tcPr>
            <w:tcW w:w="603" w:type="dxa"/>
          </w:tcPr>
          <w:p w14:paraId="30EEAC4D" w14:textId="77777777" w:rsidR="005E22D0" w:rsidRPr="00CD5AB3" w:rsidRDefault="005E22D0" w:rsidP="005E22D0">
            <w:pPr>
              <w:pStyle w:val="pqiTabBody"/>
              <w:rPr>
                <w:i/>
              </w:rPr>
            </w:pPr>
            <w:r w:rsidRPr="00CD5AB3">
              <w:rPr>
                <w:i/>
              </w:rPr>
              <w:t>e</w:t>
            </w:r>
          </w:p>
        </w:tc>
        <w:tc>
          <w:tcPr>
            <w:tcW w:w="4563" w:type="dxa"/>
          </w:tcPr>
          <w:p w14:paraId="4F54C9A2" w14:textId="77777777" w:rsidR="005E22D0" w:rsidRPr="00CD5AB3" w:rsidRDefault="005E22D0" w:rsidP="005E22D0">
            <w:pPr>
              <w:pStyle w:val="pqiTabBody"/>
            </w:pPr>
            <w:r w:rsidRPr="00CD5AB3">
              <w:t xml:space="preserve">Kod pocztowy </w:t>
            </w:r>
          </w:p>
          <w:p w14:paraId="02C82685" w14:textId="77777777" w:rsidR="005E22D0" w:rsidRPr="00CD5AB3" w:rsidRDefault="005E22D0" w:rsidP="005E22D0">
            <w:pPr>
              <w:pStyle w:val="pqiTabBody"/>
            </w:pPr>
            <w:r w:rsidRPr="00CD5AB3">
              <w:rPr>
                <w:rFonts w:ascii="Courier New" w:hAnsi="Courier New" w:cs="Courier New"/>
                <w:noProof/>
                <w:color w:val="0000FF"/>
              </w:rPr>
              <w:t>Postcode</w:t>
            </w:r>
          </w:p>
        </w:tc>
        <w:tc>
          <w:tcPr>
            <w:tcW w:w="761" w:type="dxa"/>
          </w:tcPr>
          <w:p w14:paraId="537A678D" w14:textId="77777777" w:rsidR="005E22D0" w:rsidRPr="00CD5AB3" w:rsidRDefault="005E22D0" w:rsidP="005E22D0">
            <w:pPr>
              <w:pStyle w:val="pqiTabBody"/>
            </w:pPr>
            <w:r w:rsidRPr="00CD5AB3">
              <w:t>R</w:t>
            </w:r>
          </w:p>
        </w:tc>
        <w:tc>
          <w:tcPr>
            <w:tcW w:w="2690" w:type="dxa"/>
            <w:vMerge/>
          </w:tcPr>
          <w:p w14:paraId="19E35EA6" w14:textId="77777777" w:rsidR="005E22D0" w:rsidRPr="00CD5AB3" w:rsidRDefault="005E22D0" w:rsidP="005E22D0">
            <w:pPr>
              <w:pStyle w:val="pqiTabBody"/>
            </w:pPr>
          </w:p>
        </w:tc>
        <w:tc>
          <w:tcPr>
            <w:tcW w:w="3212" w:type="dxa"/>
          </w:tcPr>
          <w:p w14:paraId="42B2C94A" w14:textId="77777777" w:rsidR="005E22D0" w:rsidRPr="00CD5AB3" w:rsidRDefault="005E22D0" w:rsidP="005E22D0">
            <w:pPr>
              <w:pStyle w:val="pqiTabBody"/>
            </w:pPr>
          </w:p>
        </w:tc>
        <w:tc>
          <w:tcPr>
            <w:tcW w:w="1609" w:type="dxa"/>
          </w:tcPr>
          <w:p w14:paraId="5FE1048E" w14:textId="77777777" w:rsidR="005E22D0" w:rsidRPr="00CD5AB3" w:rsidRDefault="005E22D0" w:rsidP="005E22D0">
            <w:pPr>
              <w:pStyle w:val="pqiTabBody"/>
            </w:pPr>
            <w:r w:rsidRPr="00CD5AB3">
              <w:t>an..10</w:t>
            </w:r>
          </w:p>
        </w:tc>
      </w:tr>
      <w:tr w:rsidR="005E22D0" w:rsidRPr="00CD5AB3" w14:paraId="6EFA3419" w14:textId="77777777" w:rsidTr="005E22D0">
        <w:tc>
          <w:tcPr>
            <w:tcW w:w="328" w:type="dxa"/>
          </w:tcPr>
          <w:p w14:paraId="6F5BF67A" w14:textId="77777777" w:rsidR="005E22D0" w:rsidRPr="00CD5AB3" w:rsidRDefault="005E22D0" w:rsidP="005E22D0">
            <w:pPr>
              <w:pStyle w:val="pqiTabBody"/>
              <w:rPr>
                <w:b/>
              </w:rPr>
            </w:pPr>
          </w:p>
        </w:tc>
        <w:tc>
          <w:tcPr>
            <w:tcW w:w="603" w:type="dxa"/>
          </w:tcPr>
          <w:p w14:paraId="360B985D" w14:textId="77777777" w:rsidR="005E22D0" w:rsidRPr="00CD5AB3" w:rsidRDefault="005E22D0" w:rsidP="005E22D0">
            <w:pPr>
              <w:pStyle w:val="pqiTabBody"/>
              <w:rPr>
                <w:i/>
              </w:rPr>
            </w:pPr>
            <w:r w:rsidRPr="00CD5AB3">
              <w:rPr>
                <w:i/>
              </w:rPr>
              <w:t>f</w:t>
            </w:r>
          </w:p>
        </w:tc>
        <w:tc>
          <w:tcPr>
            <w:tcW w:w="4563" w:type="dxa"/>
          </w:tcPr>
          <w:p w14:paraId="75E0ECF1" w14:textId="77777777" w:rsidR="005E22D0" w:rsidRPr="00CD5AB3" w:rsidRDefault="005E22D0" w:rsidP="005E22D0">
            <w:pPr>
              <w:pStyle w:val="pqiTabBody"/>
            </w:pPr>
            <w:r w:rsidRPr="00CD5AB3">
              <w:t xml:space="preserve">Miejscowość </w:t>
            </w:r>
            <w:r w:rsidRPr="00CD5AB3">
              <w:rPr>
                <w:rFonts w:ascii="Courier New" w:hAnsi="Courier New" w:cs="Courier New"/>
                <w:noProof/>
                <w:color w:val="0000FF"/>
              </w:rPr>
              <w:t>City</w:t>
            </w:r>
          </w:p>
        </w:tc>
        <w:tc>
          <w:tcPr>
            <w:tcW w:w="761" w:type="dxa"/>
          </w:tcPr>
          <w:p w14:paraId="50EECC7D" w14:textId="77777777" w:rsidR="005E22D0" w:rsidRPr="00CD5AB3" w:rsidRDefault="005E22D0" w:rsidP="005E22D0">
            <w:pPr>
              <w:pStyle w:val="pqiTabBody"/>
            </w:pPr>
            <w:r w:rsidRPr="00CD5AB3">
              <w:t>R</w:t>
            </w:r>
          </w:p>
        </w:tc>
        <w:tc>
          <w:tcPr>
            <w:tcW w:w="2690" w:type="dxa"/>
            <w:vMerge/>
          </w:tcPr>
          <w:p w14:paraId="7427C9D3" w14:textId="77777777" w:rsidR="005E22D0" w:rsidRPr="00CD5AB3" w:rsidRDefault="005E22D0" w:rsidP="005E22D0">
            <w:pPr>
              <w:pStyle w:val="pqiTabBody"/>
            </w:pPr>
          </w:p>
        </w:tc>
        <w:tc>
          <w:tcPr>
            <w:tcW w:w="3212" w:type="dxa"/>
          </w:tcPr>
          <w:p w14:paraId="35768B81" w14:textId="77777777" w:rsidR="005E22D0" w:rsidRPr="00CD5AB3" w:rsidRDefault="005E22D0" w:rsidP="005E22D0">
            <w:pPr>
              <w:pStyle w:val="pqiTabBody"/>
            </w:pPr>
          </w:p>
        </w:tc>
        <w:tc>
          <w:tcPr>
            <w:tcW w:w="1609" w:type="dxa"/>
          </w:tcPr>
          <w:p w14:paraId="1FD2A46A" w14:textId="77777777" w:rsidR="005E22D0" w:rsidRPr="00CD5AB3" w:rsidRDefault="005E22D0" w:rsidP="005E22D0">
            <w:pPr>
              <w:pStyle w:val="pqiTabBody"/>
            </w:pPr>
            <w:r w:rsidRPr="00CD5AB3">
              <w:t>an..50</w:t>
            </w:r>
          </w:p>
        </w:tc>
      </w:tr>
      <w:tr w:rsidR="005E22D0" w:rsidRPr="00CD5AB3" w14:paraId="3D79BAC5" w14:textId="77777777" w:rsidTr="005E22D0">
        <w:tc>
          <w:tcPr>
            <w:tcW w:w="931" w:type="dxa"/>
            <w:gridSpan w:val="2"/>
          </w:tcPr>
          <w:p w14:paraId="0FAD88C3" w14:textId="77777777" w:rsidR="005E22D0" w:rsidRPr="00CD5AB3" w:rsidRDefault="005E22D0" w:rsidP="005E22D0">
            <w:pPr>
              <w:pStyle w:val="pqiTabHead"/>
            </w:pPr>
            <w:r w:rsidRPr="00CD5AB3">
              <w:t>7</w:t>
            </w:r>
          </w:p>
        </w:tc>
        <w:tc>
          <w:tcPr>
            <w:tcW w:w="4563" w:type="dxa"/>
          </w:tcPr>
          <w:p w14:paraId="0F64670D" w14:textId="77777777" w:rsidR="005E22D0" w:rsidRPr="00CD5AB3" w:rsidRDefault="005E22D0" w:rsidP="005E22D0">
            <w:pPr>
              <w:pStyle w:val="pqiTabHead"/>
            </w:pPr>
            <w:r w:rsidRPr="00CD5AB3">
              <w:t>URZĄD Miejsce odbioru</w:t>
            </w:r>
          </w:p>
          <w:p w14:paraId="19D218C5" w14:textId="77777777" w:rsidR="005E22D0" w:rsidRPr="00CD5AB3" w:rsidRDefault="005E22D0" w:rsidP="005E22D0">
            <w:pPr>
              <w:pStyle w:val="pqiTabHead"/>
            </w:pPr>
            <w:r w:rsidRPr="00CD5AB3">
              <w:rPr>
                <w:rFonts w:ascii="Courier New" w:hAnsi="Courier New" w:cs="Courier New"/>
                <w:noProof/>
                <w:color w:val="0000FF"/>
              </w:rPr>
              <w:t>DeliveryPlaceCustomsOffice</w:t>
            </w:r>
          </w:p>
        </w:tc>
        <w:tc>
          <w:tcPr>
            <w:tcW w:w="761" w:type="dxa"/>
          </w:tcPr>
          <w:p w14:paraId="2C0CF624" w14:textId="64CC6108" w:rsidR="005E22D0" w:rsidRPr="00CD5AB3" w:rsidRDefault="00DD1154" w:rsidP="005E22D0">
            <w:pPr>
              <w:pStyle w:val="pqiTabHead"/>
            </w:pPr>
            <w:r>
              <w:t>C</w:t>
            </w:r>
          </w:p>
        </w:tc>
        <w:tc>
          <w:tcPr>
            <w:tcW w:w="2690" w:type="dxa"/>
          </w:tcPr>
          <w:p w14:paraId="084B7BE1" w14:textId="496FB739" w:rsidR="005E22D0" w:rsidRPr="00CD5AB3" w:rsidRDefault="00DD1154" w:rsidP="005E22D0">
            <w:pPr>
              <w:pStyle w:val="pqiTabHead"/>
              <w:rPr>
                <w:b w:val="0"/>
              </w:rPr>
            </w:pPr>
            <w:r>
              <w:t>Należy podać jedynie w przypadku Pośredniczących podmiotów węglowych</w:t>
            </w:r>
          </w:p>
        </w:tc>
        <w:tc>
          <w:tcPr>
            <w:tcW w:w="3212" w:type="dxa"/>
          </w:tcPr>
          <w:p w14:paraId="52DC0E13" w14:textId="77777777" w:rsidR="005E22D0" w:rsidRPr="00CD5AB3" w:rsidRDefault="005E22D0" w:rsidP="005E22D0"/>
        </w:tc>
        <w:tc>
          <w:tcPr>
            <w:tcW w:w="1609" w:type="dxa"/>
          </w:tcPr>
          <w:p w14:paraId="5F14D69A" w14:textId="77777777" w:rsidR="005E22D0" w:rsidRPr="00CD5AB3" w:rsidRDefault="005E22D0" w:rsidP="005E22D0">
            <w:pPr>
              <w:pStyle w:val="pqiTabHead"/>
            </w:pPr>
          </w:p>
        </w:tc>
      </w:tr>
      <w:tr w:rsidR="005E22D0" w:rsidRPr="00CD5AB3" w14:paraId="426B7059" w14:textId="77777777" w:rsidTr="005E22D0">
        <w:tc>
          <w:tcPr>
            <w:tcW w:w="328" w:type="dxa"/>
          </w:tcPr>
          <w:p w14:paraId="01FEF5D5" w14:textId="77777777" w:rsidR="005E22D0" w:rsidRPr="00CD5AB3" w:rsidRDefault="005E22D0" w:rsidP="005E22D0">
            <w:pPr>
              <w:pStyle w:val="pqiTabBody"/>
              <w:rPr>
                <w:b/>
              </w:rPr>
            </w:pPr>
          </w:p>
        </w:tc>
        <w:tc>
          <w:tcPr>
            <w:tcW w:w="603" w:type="dxa"/>
          </w:tcPr>
          <w:p w14:paraId="2D298CD3" w14:textId="77777777" w:rsidR="005E22D0" w:rsidRPr="00CD5AB3" w:rsidRDefault="005E22D0" w:rsidP="005E22D0">
            <w:pPr>
              <w:pStyle w:val="pqiTabBody"/>
              <w:rPr>
                <w:i/>
              </w:rPr>
            </w:pPr>
            <w:r w:rsidRPr="00CD5AB3">
              <w:rPr>
                <w:i/>
              </w:rPr>
              <w:t>a</w:t>
            </w:r>
          </w:p>
        </w:tc>
        <w:tc>
          <w:tcPr>
            <w:tcW w:w="4563" w:type="dxa"/>
          </w:tcPr>
          <w:p w14:paraId="2E0C4715" w14:textId="77777777" w:rsidR="005E22D0" w:rsidRPr="00CD5AB3" w:rsidRDefault="005E22D0" w:rsidP="005E22D0">
            <w:pPr>
              <w:pStyle w:val="pqiTabBody"/>
            </w:pPr>
            <w:r w:rsidRPr="00CD5AB3">
              <w:t>Numer referencyjny urzędu</w:t>
            </w:r>
          </w:p>
          <w:p w14:paraId="280FC599" w14:textId="77777777" w:rsidR="005E22D0" w:rsidRPr="00CD5AB3" w:rsidRDefault="005E22D0" w:rsidP="005E22D0">
            <w:pPr>
              <w:pStyle w:val="pqiTabBody"/>
            </w:pPr>
            <w:r w:rsidRPr="00CD5AB3">
              <w:rPr>
                <w:rFonts w:ascii="Courier New" w:hAnsi="Courier New" w:cs="Courier New"/>
                <w:noProof/>
                <w:color w:val="0000FF"/>
              </w:rPr>
              <w:t>ReferenceNumber</w:t>
            </w:r>
          </w:p>
        </w:tc>
        <w:tc>
          <w:tcPr>
            <w:tcW w:w="761" w:type="dxa"/>
          </w:tcPr>
          <w:p w14:paraId="001C57AD" w14:textId="77777777" w:rsidR="005E22D0" w:rsidRPr="00CD5AB3" w:rsidRDefault="005E22D0" w:rsidP="005E22D0">
            <w:pPr>
              <w:pStyle w:val="pqiTabBody"/>
            </w:pPr>
            <w:r w:rsidRPr="00CD5AB3">
              <w:t>R</w:t>
            </w:r>
          </w:p>
        </w:tc>
        <w:tc>
          <w:tcPr>
            <w:tcW w:w="2690" w:type="dxa"/>
          </w:tcPr>
          <w:p w14:paraId="5A5C3A33" w14:textId="77777777" w:rsidR="005E22D0" w:rsidRPr="00CD5AB3" w:rsidRDefault="005E22D0" w:rsidP="005E22D0">
            <w:pPr>
              <w:pStyle w:val="pqiTabBody"/>
            </w:pPr>
          </w:p>
        </w:tc>
        <w:tc>
          <w:tcPr>
            <w:tcW w:w="3212" w:type="dxa"/>
          </w:tcPr>
          <w:p w14:paraId="1F3192C5" w14:textId="77777777" w:rsidR="005E22D0" w:rsidRPr="00CD5AB3" w:rsidRDefault="005E22D0" w:rsidP="005E22D0">
            <w:pPr>
              <w:pStyle w:val="pqiTabBody"/>
            </w:pPr>
            <w:r>
              <w:t>Należy podać kod</w:t>
            </w:r>
            <w:r w:rsidRPr="00CD5AB3">
              <w:t xml:space="preserve"> urz</w:t>
            </w:r>
            <w:r>
              <w:t>ę</w:t>
            </w:r>
            <w:r w:rsidRPr="00CD5AB3">
              <w:t>d</w:t>
            </w:r>
            <w:r>
              <w:t>u</w:t>
            </w:r>
            <w:r w:rsidRPr="00CD5AB3">
              <w:t xml:space="preserve"> skarbowego właściwego ze względu na miejsc</w:t>
            </w:r>
            <w:r>
              <w:t>e</w:t>
            </w:r>
            <w:r w:rsidRPr="00CD5AB3">
              <w:t xml:space="preserve"> odbioru</w:t>
            </w:r>
          </w:p>
        </w:tc>
        <w:tc>
          <w:tcPr>
            <w:tcW w:w="1609" w:type="dxa"/>
          </w:tcPr>
          <w:p w14:paraId="4BD84211" w14:textId="77777777" w:rsidR="005E22D0" w:rsidRPr="00CD5AB3" w:rsidRDefault="005E22D0" w:rsidP="005E22D0">
            <w:pPr>
              <w:pStyle w:val="pqiTabBody"/>
            </w:pPr>
            <w:r w:rsidRPr="00CD5AB3">
              <w:t>an8</w:t>
            </w:r>
          </w:p>
        </w:tc>
      </w:tr>
      <w:tr w:rsidR="005E22D0" w:rsidRPr="00CD5AB3" w14:paraId="60468DD9" w14:textId="77777777" w:rsidTr="005E22D0">
        <w:tc>
          <w:tcPr>
            <w:tcW w:w="931" w:type="dxa"/>
            <w:gridSpan w:val="2"/>
          </w:tcPr>
          <w:p w14:paraId="3731FF5A" w14:textId="34B5A979" w:rsidR="005E22D0" w:rsidRPr="00CD5AB3" w:rsidRDefault="00AA7BDE" w:rsidP="005E22D0">
            <w:pPr>
              <w:pStyle w:val="pqiTabHead"/>
              <w:rPr>
                <w:i/>
              </w:rPr>
            </w:pPr>
            <w:r>
              <w:t>8</w:t>
            </w:r>
          </w:p>
        </w:tc>
        <w:tc>
          <w:tcPr>
            <w:tcW w:w="4563" w:type="dxa"/>
          </w:tcPr>
          <w:p w14:paraId="141DE5C2" w14:textId="77777777" w:rsidR="005E22D0" w:rsidRPr="00CD5AB3" w:rsidRDefault="005E22D0" w:rsidP="005E22D0">
            <w:pPr>
              <w:pStyle w:val="pqiTabHead"/>
            </w:pPr>
            <w:r w:rsidRPr="00CD5AB3">
              <w:t>TRANSPORT</w:t>
            </w:r>
          </w:p>
          <w:p w14:paraId="5A03F095" w14:textId="77777777" w:rsidR="005E22D0" w:rsidRPr="00CD5AB3" w:rsidRDefault="005E22D0" w:rsidP="005E22D0">
            <w:pPr>
              <w:pStyle w:val="pqiTabHead"/>
            </w:pPr>
            <w:r w:rsidRPr="00CD5AB3">
              <w:rPr>
                <w:rFonts w:ascii="Courier New" w:hAnsi="Courier New" w:cs="Courier New"/>
                <w:noProof/>
                <w:color w:val="0000FF"/>
              </w:rPr>
              <w:t>TransportMode</w:t>
            </w:r>
          </w:p>
        </w:tc>
        <w:tc>
          <w:tcPr>
            <w:tcW w:w="761" w:type="dxa"/>
          </w:tcPr>
          <w:p w14:paraId="64316B4E" w14:textId="77777777" w:rsidR="005E22D0" w:rsidRPr="00CD5AB3" w:rsidRDefault="005E22D0" w:rsidP="005E22D0">
            <w:pPr>
              <w:pStyle w:val="pqiTabHead"/>
            </w:pPr>
            <w:r w:rsidRPr="00CD5AB3">
              <w:t>R</w:t>
            </w:r>
          </w:p>
        </w:tc>
        <w:tc>
          <w:tcPr>
            <w:tcW w:w="2690" w:type="dxa"/>
          </w:tcPr>
          <w:p w14:paraId="56EE6DBF" w14:textId="77777777" w:rsidR="005E22D0" w:rsidRPr="00CD5AB3" w:rsidRDefault="005E22D0" w:rsidP="005E22D0">
            <w:pPr>
              <w:pStyle w:val="pqiTabHead"/>
            </w:pPr>
          </w:p>
        </w:tc>
        <w:tc>
          <w:tcPr>
            <w:tcW w:w="3212" w:type="dxa"/>
          </w:tcPr>
          <w:p w14:paraId="13F50D22" w14:textId="77777777" w:rsidR="005E22D0" w:rsidRPr="00CD5AB3" w:rsidRDefault="005E22D0" w:rsidP="005E22D0">
            <w:pPr>
              <w:pStyle w:val="pqiTabHead"/>
            </w:pPr>
          </w:p>
        </w:tc>
        <w:tc>
          <w:tcPr>
            <w:tcW w:w="1609" w:type="dxa"/>
          </w:tcPr>
          <w:p w14:paraId="3B059589" w14:textId="77777777" w:rsidR="005E22D0" w:rsidRPr="00CD5AB3" w:rsidRDefault="005E22D0" w:rsidP="005E22D0">
            <w:pPr>
              <w:pStyle w:val="pqiTabHead"/>
            </w:pPr>
          </w:p>
        </w:tc>
      </w:tr>
      <w:tr w:rsidR="005E22D0" w:rsidRPr="00CD5AB3" w14:paraId="5E968A28" w14:textId="77777777" w:rsidTr="005E22D0">
        <w:tc>
          <w:tcPr>
            <w:tcW w:w="328" w:type="dxa"/>
          </w:tcPr>
          <w:p w14:paraId="0DBC98F3" w14:textId="77777777" w:rsidR="005E22D0" w:rsidRPr="00CD5AB3" w:rsidRDefault="005E22D0" w:rsidP="005E22D0">
            <w:pPr>
              <w:pStyle w:val="pqiTabBody"/>
              <w:rPr>
                <w:b/>
              </w:rPr>
            </w:pPr>
          </w:p>
        </w:tc>
        <w:tc>
          <w:tcPr>
            <w:tcW w:w="603" w:type="dxa"/>
          </w:tcPr>
          <w:p w14:paraId="174450F6" w14:textId="77777777" w:rsidR="005E22D0" w:rsidRPr="00CD5AB3" w:rsidRDefault="005E22D0" w:rsidP="005E22D0">
            <w:pPr>
              <w:pStyle w:val="pqiTabBody"/>
              <w:rPr>
                <w:i/>
              </w:rPr>
            </w:pPr>
            <w:r w:rsidRPr="00CD5AB3">
              <w:rPr>
                <w:i/>
              </w:rPr>
              <w:t>a</w:t>
            </w:r>
          </w:p>
        </w:tc>
        <w:tc>
          <w:tcPr>
            <w:tcW w:w="4563" w:type="dxa"/>
          </w:tcPr>
          <w:p w14:paraId="32E2A710" w14:textId="77777777" w:rsidR="005E22D0" w:rsidRPr="00CD5AB3" w:rsidRDefault="005E22D0" w:rsidP="005E22D0">
            <w:pPr>
              <w:pStyle w:val="pqiTabBody"/>
            </w:pPr>
            <w:r w:rsidRPr="00CD5AB3">
              <w:t>Kod rodzaju transportu</w:t>
            </w:r>
          </w:p>
          <w:p w14:paraId="3C2FE568" w14:textId="77777777" w:rsidR="005E22D0" w:rsidRPr="00CD5AB3" w:rsidRDefault="005E22D0" w:rsidP="005E22D0">
            <w:pPr>
              <w:pStyle w:val="pqiTabBody"/>
            </w:pPr>
            <w:r w:rsidRPr="00CD5AB3">
              <w:rPr>
                <w:rFonts w:ascii="Courier New" w:hAnsi="Courier New" w:cs="Courier New"/>
                <w:noProof/>
                <w:color w:val="0000FF"/>
              </w:rPr>
              <w:t>TransportModeCode</w:t>
            </w:r>
          </w:p>
        </w:tc>
        <w:tc>
          <w:tcPr>
            <w:tcW w:w="761" w:type="dxa"/>
          </w:tcPr>
          <w:p w14:paraId="1480A365" w14:textId="77777777" w:rsidR="005E22D0" w:rsidRPr="00CD5AB3" w:rsidRDefault="005E22D0" w:rsidP="005E22D0">
            <w:pPr>
              <w:pStyle w:val="pqiTabBody"/>
            </w:pPr>
            <w:r w:rsidRPr="00CD5AB3">
              <w:t>R</w:t>
            </w:r>
          </w:p>
        </w:tc>
        <w:tc>
          <w:tcPr>
            <w:tcW w:w="2690" w:type="dxa"/>
          </w:tcPr>
          <w:p w14:paraId="260920A7" w14:textId="77777777" w:rsidR="005E22D0" w:rsidRPr="00CD5AB3" w:rsidRDefault="005E22D0" w:rsidP="005E22D0">
            <w:pPr>
              <w:pStyle w:val="pqiTabBody"/>
            </w:pPr>
          </w:p>
        </w:tc>
        <w:tc>
          <w:tcPr>
            <w:tcW w:w="3212" w:type="dxa"/>
          </w:tcPr>
          <w:p w14:paraId="47365AAB" w14:textId="77777777" w:rsidR="005E22D0" w:rsidRPr="00CD5AB3" w:rsidRDefault="005E22D0" w:rsidP="005E22D0">
            <w:pPr>
              <w:pStyle w:val="pqiTabBody"/>
            </w:pPr>
            <w:r w:rsidRPr="00CD5AB3">
              <w:t>Wartość ze słownika „Kody rodzaju transportu (Transport modes)”.</w:t>
            </w:r>
          </w:p>
        </w:tc>
        <w:tc>
          <w:tcPr>
            <w:tcW w:w="1609" w:type="dxa"/>
          </w:tcPr>
          <w:p w14:paraId="0B412E36" w14:textId="77777777" w:rsidR="005E22D0" w:rsidRPr="00CD5AB3" w:rsidRDefault="005E22D0" w:rsidP="005E22D0">
            <w:pPr>
              <w:pStyle w:val="pqiTabBody"/>
            </w:pPr>
            <w:r w:rsidRPr="00CD5AB3">
              <w:t>n..2</w:t>
            </w:r>
          </w:p>
        </w:tc>
      </w:tr>
      <w:tr w:rsidR="005E22D0" w:rsidRPr="00CD5AB3" w14:paraId="285D0DFD" w14:textId="77777777" w:rsidTr="005E22D0">
        <w:tc>
          <w:tcPr>
            <w:tcW w:w="931" w:type="dxa"/>
            <w:gridSpan w:val="2"/>
          </w:tcPr>
          <w:p w14:paraId="194EE844" w14:textId="00F1BEEC" w:rsidR="005E22D0" w:rsidRPr="00CD5AB3" w:rsidRDefault="00AA7BDE" w:rsidP="005E22D0">
            <w:pPr>
              <w:pStyle w:val="pqiTabHead"/>
              <w:rPr>
                <w:i/>
              </w:rPr>
            </w:pPr>
            <w:r>
              <w:lastRenderedPageBreak/>
              <w:t>9</w:t>
            </w:r>
          </w:p>
        </w:tc>
        <w:tc>
          <w:tcPr>
            <w:tcW w:w="4563" w:type="dxa"/>
          </w:tcPr>
          <w:p w14:paraId="03313F11" w14:textId="77777777" w:rsidR="005E22D0" w:rsidRPr="00CD5AB3" w:rsidRDefault="005E22D0" w:rsidP="005E22D0">
            <w:pPr>
              <w:pStyle w:val="pqiTabHead"/>
            </w:pPr>
            <w:r w:rsidRPr="00CD5AB3">
              <w:t>e-DD Wyroby</w:t>
            </w:r>
          </w:p>
          <w:p w14:paraId="134D11CC" w14:textId="77777777" w:rsidR="005E22D0" w:rsidRPr="00CD5AB3" w:rsidRDefault="005E22D0" w:rsidP="005E22D0">
            <w:pPr>
              <w:pStyle w:val="pqiTabHead"/>
              <w:rPr>
                <w:rFonts w:ascii="Courier New" w:hAnsi="Courier New" w:cs="Courier New"/>
                <w:noProof/>
                <w:color w:val="0000FF"/>
              </w:rPr>
            </w:pPr>
            <w:r w:rsidRPr="00CD5AB3">
              <w:rPr>
                <w:rFonts w:ascii="Courier New" w:hAnsi="Courier New" w:cs="Courier New"/>
                <w:noProof/>
                <w:color w:val="0000FF"/>
              </w:rPr>
              <w:t>BodyEDD</w:t>
            </w:r>
          </w:p>
        </w:tc>
        <w:tc>
          <w:tcPr>
            <w:tcW w:w="761" w:type="dxa"/>
          </w:tcPr>
          <w:p w14:paraId="0EB06F72" w14:textId="77777777" w:rsidR="005E22D0" w:rsidRPr="00CD5AB3" w:rsidRDefault="005E22D0" w:rsidP="005E22D0">
            <w:pPr>
              <w:pStyle w:val="pqiTabHead"/>
            </w:pPr>
            <w:r w:rsidRPr="00CD5AB3">
              <w:t>R</w:t>
            </w:r>
          </w:p>
        </w:tc>
        <w:tc>
          <w:tcPr>
            <w:tcW w:w="2690" w:type="dxa"/>
          </w:tcPr>
          <w:p w14:paraId="21B0129A" w14:textId="77777777" w:rsidR="005E22D0" w:rsidRPr="00CD5AB3" w:rsidRDefault="005E22D0" w:rsidP="005E22D0">
            <w:pPr>
              <w:pStyle w:val="pqiTabHead"/>
            </w:pPr>
          </w:p>
        </w:tc>
        <w:tc>
          <w:tcPr>
            <w:tcW w:w="3212" w:type="dxa"/>
          </w:tcPr>
          <w:p w14:paraId="7AC65B88" w14:textId="77777777" w:rsidR="005E22D0" w:rsidRPr="00CD5AB3" w:rsidRDefault="005E22D0" w:rsidP="005E22D0">
            <w:pPr>
              <w:pStyle w:val="pqiTabHead"/>
            </w:pPr>
            <w:r w:rsidRPr="00CD5AB3">
              <w:t>Dla każdego wyrobu wchodzącego w skład przesyłki należy stosować odrębną grupę danych.</w:t>
            </w:r>
          </w:p>
        </w:tc>
        <w:tc>
          <w:tcPr>
            <w:tcW w:w="1609" w:type="dxa"/>
          </w:tcPr>
          <w:p w14:paraId="26B27C73" w14:textId="77777777" w:rsidR="005E22D0" w:rsidRPr="00CD5AB3" w:rsidRDefault="005E22D0" w:rsidP="005E22D0">
            <w:pPr>
              <w:pStyle w:val="pqiTabHead"/>
            </w:pPr>
            <w:r w:rsidRPr="00CD5AB3">
              <w:t>999x</w:t>
            </w:r>
          </w:p>
        </w:tc>
      </w:tr>
      <w:tr w:rsidR="005E22D0" w:rsidRPr="00CD5AB3" w14:paraId="412AB428" w14:textId="77777777" w:rsidTr="005E22D0">
        <w:tc>
          <w:tcPr>
            <w:tcW w:w="328" w:type="dxa"/>
          </w:tcPr>
          <w:p w14:paraId="14EE5DF5" w14:textId="77777777" w:rsidR="005E22D0" w:rsidRPr="00CD5AB3" w:rsidRDefault="005E22D0" w:rsidP="005E22D0">
            <w:pPr>
              <w:pStyle w:val="pqiTabBody"/>
              <w:rPr>
                <w:b/>
              </w:rPr>
            </w:pPr>
          </w:p>
        </w:tc>
        <w:tc>
          <w:tcPr>
            <w:tcW w:w="603" w:type="dxa"/>
          </w:tcPr>
          <w:p w14:paraId="17973894" w14:textId="77777777" w:rsidR="005E22D0" w:rsidRPr="00CD5AB3" w:rsidRDefault="005E22D0" w:rsidP="005E22D0">
            <w:pPr>
              <w:pStyle w:val="pqiTabBody"/>
              <w:rPr>
                <w:i/>
              </w:rPr>
            </w:pPr>
            <w:r w:rsidRPr="00CD5AB3">
              <w:rPr>
                <w:i/>
              </w:rPr>
              <w:t>a</w:t>
            </w:r>
          </w:p>
        </w:tc>
        <w:tc>
          <w:tcPr>
            <w:tcW w:w="4563" w:type="dxa"/>
          </w:tcPr>
          <w:p w14:paraId="1F623E90" w14:textId="77777777" w:rsidR="005E22D0" w:rsidRPr="00CD5AB3" w:rsidRDefault="005E22D0" w:rsidP="005E22D0">
            <w:pPr>
              <w:pStyle w:val="pqiTabBody"/>
            </w:pPr>
            <w:r w:rsidRPr="00CD5AB3">
              <w:t>Numer identyfikacyjny pozycji towarowej</w:t>
            </w:r>
          </w:p>
          <w:p w14:paraId="1706E804" w14:textId="77777777" w:rsidR="005E22D0" w:rsidRPr="00CD5AB3" w:rsidRDefault="005E22D0" w:rsidP="005E22D0">
            <w:pPr>
              <w:pStyle w:val="pqiTabBody"/>
            </w:pPr>
            <w:r w:rsidRPr="00CD5AB3">
              <w:rPr>
                <w:rFonts w:ascii="Courier New" w:hAnsi="Courier New" w:cs="Courier New"/>
                <w:noProof/>
                <w:color w:val="0000FF"/>
              </w:rPr>
              <w:t>BodyRecordUniqueReference</w:t>
            </w:r>
          </w:p>
        </w:tc>
        <w:tc>
          <w:tcPr>
            <w:tcW w:w="761" w:type="dxa"/>
          </w:tcPr>
          <w:p w14:paraId="7EFFA2C9" w14:textId="77777777" w:rsidR="005E22D0" w:rsidRPr="00CD5AB3" w:rsidRDefault="005E22D0" w:rsidP="005E22D0">
            <w:pPr>
              <w:pStyle w:val="pqiTabBody"/>
            </w:pPr>
            <w:r w:rsidRPr="00CD5AB3">
              <w:t>R</w:t>
            </w:r>
          </w:p>
        </w:tc>
        <w:tc>
          <w:tcPr>
            <w:tcW w:w="2690" w:type="dxa"/>
          </w:tcPr>
          <w:p w14:paraId="30150835" w14:textId="77777777" w:rsidR="005E22D0" w:rsidRPr="00CD5AB3" w:rsidRDefault="005E22D0" w:rsidP="005E22D0">
            <w:pPr>
              <w:pStyle w:val="pqiTabBody"/>
            </w:pPr>
            <w:r w:rsidRPr="00CD5AB3">
              <w:t>Wartość musi być większa od zera.</w:t>
            </w:r>
          </w:p>
        </w:tc>
        <w:tc>
          <w:tcPr>
            <w:tcW w:w="3212" w:type="dxa"/>
          </w:tcPr>
          <w:p w14:paraId="31E8B797" w14:textId="77777777" w:rsidR="005E22D0" w:rsidRPr="00CD5AB3" w:rsidRDefault="005E22D0" w:rsidP="005E22D0">
            <w:pPr>
              <w:pStyle w:val="pqiTabBody"/>
            </w:pPr>
            <w:r w:rsidRPr="00CD5AB3">
              <w:t>Należy podać niepowtarzalny numer porządkowy, zaczynając od 1</w:t>
            </w:r>
          </w:p>
        </w:tc>
        <w:tc>
          <w:tcPr>
            <w:tcW w:w="1609" w:type="dxa"/>
          </w:tcPr>
          <w:p w14:paraId="47D7E9A2" w14:textId="77777777" w:rsidR="005E22D0" w:rsidRPr="00CD5AB3" w:rsidRDefault="005E22D0" w:rsidP="005E22D0">
            <w:pPr>
              <w:pStyle w:val="pqiTabBody"/>
            </w:pPr>
            <w:r w:rsidRPr="00CD5AB3">
              <w:t>n..3</w:t>
            </w:r>
          </w:p>
        </w:tc>
      </w:tr>
      <w:tr w:rsidR="005E22D0" w:rsidRPr="00CD5AB3" w14:paraId="4AD40CEE" w14:textId="77777777" w:rsidTr="005E22D0">
        <w:tc>
          <w:tcPr>
            <w:tcW w:w="328" w:type="dxa"/>
          </w:tcPr>
          <w:p w14:paraId="1E4E473D" w14:textId="77777777" w:rsidR="005E22D0" w:rsidRPr="00CD5AB3" w:rsidRDefault="005E22D0" w:rsidP="005E22D0">
            <w:pPr>
              <w:pStyle w:val="pqiTabBody"/>
              <w:rPr>
                <w:b/>
              </w:rPr>
            </w:pPr>
          </w:p>
        </w:tc>
        <w:tc>
          <w:tcPr>
            <w:tcW w:w="603" w:type="dxa"/>
          </w:tcPr>
          <w:p w14:paraId="3C0FA76F" w14:textId="77777777" w:rsidR="005E22D0" w:rsidRPr="00CD5AB3" w:rsidRDefault="005E22D0" w:rsidP="005E22D0">
            <w:pPr>
              <w:pStyle w:val="pqiTabBody"/>
              <w:rPr>
                <w:i/>
              </w:rPr>
            </w:pPr>
            <w:r w:rsidRPr="00CD5AB3">
              <w:rPr>
                <w:i/>
              </w:rPr>
              <w:t>b</w:t>
            </w:r>
          </w:p>
        </w:tc>
        <w:tc>
          <w:tcPr>
            <w:tcW w:w="4563" w:type="dxa"/>
          </w:tcPr>
          <w:p w14:paraId="3F97109C" w14:textId="77777777" w:rsidR="005E22D0" w:rsidRPr="00CD5AB3" w:rsidRDefault="005E22D0" w:rsidP="005E22D0">
            <w:pPr>
              <w:pStyle w:val="pqiTabBody"/>
            </w:pPr>
            <w:r w:rsidRPr="00CD5AB3">
              <w:t>Kod wyrobu akcyzowego</w:t>
            </w:r>
          </w:p>
          <w:p w14:paraId="21650EDC" w14:textId="77777777" w:rsidR="005E22D0" w:rsidRPr="00CD5AB3" w:rsidRDefault="005E22D0" w:rsidP="005E22D0">
            <w:pPr>
              <w:pStyle w:val="pqiTabBody"/>
            </w:pPr>
            <w:r w:rsidRPr="00CD5AB3">
              <w:rPr>
                <w:rFonts w:ascii="Courier New" w:hAnsi="Courier New" w:cs="Courier New"/>
                <w:noProof/>
                <w:color w:val="0000FF"/>
              </w:rPr>
              <w:t>ExciseProductCode</w:t>
            </w:r>
          </w:p>
        </w:tc>
        <w:tc>
          <w:tcPr>
            <w:tcW w:w="761" w:type="dxa"/>
          </w:tcPr>
          <w:p w14:paraId="3CF7CDC3" w14:textId="77777777" w:rsidR="005E22D0" w:rsidRPr="00CD5AB3" w:rsidRDefault="005E22D0" w:rsidP="005E22D0">
            <w:pPr>
              <w:pStyle w:val="pqiTabBody"/>
            </w:pPr>
            <w:r w:rsidRPr="00CD5AB3">
              <w:t>R</w:t>
            </w:r>
          </w:p>
        </w:tc>
        <w:tc>
          <w:tcPr>
            <w:tcW w:w="2690" w:type="dxa"/>
          </w:tcPr>
          <w:p w14:paraId="099D8264" w14:textId="77777777" w:rsidR="005E22D0" w:rsidRPr="00CD5AB3" w:rsidRDefault="005E22D0" w:rsidP="005E22D0">
            <w:pPr>
              <w:pStyle w:val="pqiTabBody"/>
            </w:pPr>
          </w:p>
        </w:tc>
        <w:tc>
          <w:tcPr>
            <w:tcW w:w="3212" w:type="dxa"/>
          </w:tcPr>
          <w:p w14:paraId="7A9FF3EA" w14:textId="77777777" w:rsidR="005E22D0" w:rsidRPr="00CD5AB3" w:rsidRDefault="005E22D0" w:rsidP="005E22D0">
            <w:pPr>
              <w:rPr>
                <w:lang w:eastAsia="en-GB"/>
              </w:rPr>
            </w:pPr>
            <w:r w:rsidRPr="00CD5AB3">
              <w:rPr>
                <w:lang w:eastAsia="en-GB"/>
              </w:rPr>
              <w:t>Wartość ze słownika „</w:t>
            </w:r>
            <w:r w:rsidRPr="00CD5AB3">
              <w:t>Wyroby akcyzowe (Excise products)</w:t>
            </w:r>
            <w:r w:rsidRPr="00CD5AB3">
              <w:rPr>
                <w:lang w:eastAsia="en-GB"/>
              </w:rPr>
              <w:t>”.</w:t>
            </w:r>
          </w:p>
        </w:tc>
        <w:tc>
          <w:tcPr>
            <w:tcW w:w="1609" w:type="dxa"/>
          </w:tcPr>
          <w:p w14:paraId="655D640C" w14:textId="77777777" w:rsidR="005E22D0" w:rsidRPr="00CD5AB3" w:rsidRDefault="005E22D0" w:rsidP="005E22D0">
            <w:pPr>
              <w:pStyle w:val="pqiTabBody"/>
            </w:pPr>
            <w:r w:rsidRPr="00CD5AB3">
              <w:t>an4</w:t>
            </w:r>
          </w:p>
        </w:tc>
      </w:tr>
      <w:tr w:rsidR="005E22D0" w:rsidRPr="00CD5AB3" w14:paraId="6B10FC51" w14:textId="77777777" w:rsidTr="005E22D0">
        <w:tc>
          <w:tcPr>
            <w:tcW w:w="328" w:type="dxa"/>
          </w:tcPr>
          <w:p w14:paraId="4400E7DE" w14:textId="77777777" w:rsidR="005E22D0" w:rsidRPr="00CD5AB3" w:rsidRDefault="005E22D0" w:rsidP="005E22D0">
            <w:pPr>
              <w:pStyle w:val="pqiTabBody"/>
              <w:rPr>
                <w:b/>
              </w:rPr>
            </w:pPr>
          </w:p>
        </w:tc>
        <w:tc>
          <w:tcPr>
            <w:tcW w:w="603" w:type="dxa"/>
          </w:tcPr>
          <w:p w14:paraId="71CC0E94" w14:textId="77777777" w:rsidR="005E22D0" w:rsidRPr="00CD5AB3" w:rsidRDefault="005E22D0" w:rsidP="005E22D0">
            <w:pPr>
              <w:pStyle w:val="pqiTabBody"/>
              <w:rPr>
                <w:i/>
              </w:rPr>
            </w:pPr>
            <w:r w:rsidRPr="00CD5AB3">
              <w:rPr>
                <w:i/>
              </w:rPr>
              <w:t>c</w:t>
            </w:r>
          </w:p>
        </w:tc>
        <w:tc>
          <w:tcPr>
            <w:tcW w:w="4563" w:type="dxa"/>
          </w:tcPr>
          <w:p w14:paraId="3C58494A" w14:textId="77777777" w:rsidR="005E22D0" w:rsidRPr="00CD5AB3" w:rsidRDefault="005E22D0" w:rsidP="005E22D0">
            <w:pPr>
              <w:pStyle w:val="pqiTabBody"/>
            </w:pPr>
            <w:r w:rsidRPr="00CD5AB3">
              <w:t>Kod CN</w:t>
            </w:r>
          </w:p>
          <w:p w14:paraId="220069BC" w14:textId="77777777" w:rsidR="005E22D0" w:rsidRPr="00CD5AB3" w:rsidRDefault="005E22D0" w:rsidP="005E22D0">
            <w:pPr>
              <w:pStyle w:val="pqiTabBody"/>
            </w:pPr>
            <w:r w:rsidRPr="00CD5AB3">
              <w:rPr>
                <w:rFonts w:ascii="Courier New" w:hAnsi="Courier New" w:cs="Courier New"/>
                <w:noProof/>
                <w:color w:val="0000FF"/>
              </w:rPr>
              <w:t>CnCode</w:t>
            </w:r>
          </w:p>
        </w:tc>
        <w:tc>
          <w:tcPr>
            <w:tcW w:w="761" w:type="dxa"/>
          </w:tcPr>
          <w:p w14:paraId="04E52093" w14:textId="77777777" w:rsidR="005E22D0" w:rsidRPr="00CD5AB3" w:rsidRDefault="005E22D0" w:rsidP="005E22D0">
            <w:pPr>
              <w:pStyle w:val="pqiTabBody"/>
            </w:pPr>
            <w:r w:rsidRPr="00CD5AB3">
              <w:t>R</w:t>
            </w:r>
          </w:p>
        </w:tc>
        <w:tc>
          <w:tcPr>
            <w:tcW w:w="2690" w:type="dxa"/>
          </w:tcPr>
          <w:p w14:paraId="651F619F" w14:textId="77777777" w:rsidR="005E22D0" w:rsidRPr="00CD5AB3" w:rsidRDefault="005E22D0" w:rsidP="005E22D0">
            <w:pPr>
              <w:pStyle w:val="pqiTabBody"/>
            </w:pPr>
            <w:r w:rsidRPr="00CD5AB3">
              <w:t>Wartość musi być większa od zera.</w:t>
            </w:r>
          </w:p>
        </w:tc>
        <w:tc>
          <w:tcPr>
            <w:tcW w:w="3212" w:type="dxa"/>
          </w:tcPr>
          <w:p w14:paraId="7FF0EFC4" w14:textId="77777777" w:rsidR="005E22D0" w:rsidRPr="00CD5AB3" w:rsidRDefault="005E22D0" w:rsidP="005E22D0">
            <w:pPr>
              <w:pStyle w:val="pqiTabBody"/>
              <w:rPr>
                <w:lang w:eastAsia="en-GB"/>
              </w:rPr>
            </w:pPr>
            <w:r w:rsidRPr="00CD5AB3">
              <w:rPr>
                <w:lang w:eastAsia="en-GB"/>
              </w:rPr>
              <w:t>Wartość ze słownika „</w:t>
            </w:r>
            <w:r w:rsidRPr="00CD5AB3">
              <w:t>Kody CN (CN Codes)</w:t>
            </w:r>
            <w:r w:rsidRPr="00CD5AB3">
              <w:rPr>
                <w:lang w:eastAsia="en-GB"/>
              </w:rPr>
              <w:t>”.</w:t>
            </w:r>
          </w:p>
        </w:tc>
        <w:tc>
          <w:tcPr>
            <w:tcW w:w="1609" w:type="dxa"/>
          </w:tcPr>
          <w:p w14:paraId="592B3EB1" w14:textId="77777777" w:rsidR="005E22D0" w:rsidRPr="00CD5AB3" w:rsidRDefault="005E22D0" w:rsidP="005E22D0">
            <w:pPr>
              <w:pStyle w:val="pqiTabBody"/>
            </w:pPr>
            <w:r w:rsidRPr="00CD5AB3">
              <w:t>n8</w:t>
            </w:r>
          </w:p>
        </w:tc>
      </w:tr>
      <w:tr w:rsidR="005E22D0" w:rsidRPr="00CD5AB3" w14:paraId="130B64CD" w14:textId="77777777" w:rsidTr="005E22D0">
        <w:tc>
          <w:tcPr>
            <w:tcW w:w="328" w:type="dxa"/>
          </w:tcPr>
          <w:p w14:paraId="05AC9E79" w14:textId="77777777" w:rsidR="005E22D0" w:rsidRPr="00CD5AB3" w:rsidRDefault="005E22D0" w:rsidP="005E22D0">
            <w:pPr>
              <w:pStyle w:val="pqiTabBody"/>
              <w:rPr>
                <w:b/>
              </w:rPr>
            </w:pPr>
          </w:p>
        </w:tc>
        <w:tc>
          <w:tcPr>
            <w:tcW w:w="603" w:type="dxa"/>
          </w:tcPr>
          <w:p w14:paraId="4A4842ED" w14:textId="77777777" w:rsidR="005E22D0" w:rsidRPr="00CD5AB3" w:rsidRDefault="005E22D0" w:rsidP="005E22D0">
            <w:pPr>
              <w:pStyle w:val="pqiTabBody"/>
              <w:rPr>
                <w:i/>
              </w:rPr>
            </w:pPr>
            <w:r w:rsidRPr="00CD5AB3">
              <w:rPr>
                <w:i/>
              </w:rPr>
              <w:t>d</w:t>
            </w:r>
          </w:p>
        </w:tc>
        <w:tc>
          <w:tcPr>
            <w:tcW w:w="4563" w:type="dxa"/>
          </w:tcPr>
          <w:p w14:paraId="513C5610" w14:textId="77777777" w:rsidR="005E22D0" w:rsidRPr="00CD5AB3" w:rsidRDefault="005E22D0" w:rsidP="005E22D0">
            <w:pPr>
              <w:pStyle w:val="pqiTabBody"/>
            </w:pPr>
            <w:r w:rsidRPr="00CD5AB3">
              <w:t>Ilość</w:t>
            </w:r>
          </w:p>
          <w:p w14:paraId="12BE8718" w14:textId="77777777" w:rsidR="005E22D0" w:rsidRPr="00CD5AB3" w:rsidRDefault="005E22D0" w:rsidP="005E22D0">
            <w:pPr>
              <w:pStyle w:val="pqiTabBody"/>
            </w:pPr>
            <w:r w:rsidRPr="00CD5AB3">
              <w:rPr>
                <w:rFonts w:ascii="Courier New" w:hAnsi="Courier New" w:cs="Courier New"/>
                <w:noProof/>
                <w:color w:val="0000FF"/>
              </w:rPr>
              <w:t>Quantity</w:t>
            </w:r>
          </w:p>
        </w:tc>
        <w:tc>
          <w:tcPr>
            <w:tcW w:w="761" w:type="dxa"/>
          </w:tcPr>
          <w:p w14:paraId="3251710C" w14:textId="77777777" w:rsidR="005E22D0" w:rsidRPr="00CD5AB3" w:rsidRDefault="005E22D0" w:rsidP="005E22D0">
            <w:pPr>
              <w:pStyle w:val="pqiTabBody"/>
            </w:pPr>
            <w:r w:rsidRPr="00CD5AB3">
              <w:t>R</w:t>
            </w:r>
          </w:p>
        </w:tc>
        <w:tc>
          <w:tcPr>
            <w:tcW w:w="2690" w:type="dxa"/>
          </w:tcPr>
          <w:p w14:paraId="796A9E37" w14:textId="77777777" w:rsidR="005E22D0" w:rsidRPr="00CD5AB3" w:rsidRDefault="005E22D0" w:rsidP="005E22D0">
            <w:pPr>
              <w:pStyle w:val="pqiTabBody"/>
            </w:pPr>
            <w:r w:rsidRPr="00CD5AB3">
              <w:t>Wartość musi być większa od zera.</w:t>
            </w:r>
          </w:p>
        </w:tc>
        <w:tc>
          <w:tcPr>
            <w:tcW w:w="3212" w:type="dxa"/>
          </w:tcPr>
          <w:p w14:paraId="0A44A16A" w14:textId="77777777" w:rsidR="005E22D0" w:rsidRPr="00CD5AB3" w:rsidRDefault="005E22D0" w:rsidP="005E22D0">
            <w:pPr>
              <w:pStyle w:val="pqiTabBody"/>
            </w:pPr>
            <w:r w:rsidRPr="00CD5AB3">
              <w:t>Należy podać ilość (wyrażoną w jednostce miary powiązanej z kodem wyrobu – zob. wartości słownika „Jednostki miary (Units of measure)").</w:t>
            </w:r>
          </w:p>
          <w:p w14:paraId="05F115AF" w14:textId="77777777" w:rsidR="005E22D0" w:rsidRPr="00CD5AB3" w:rsidRDefault="005E22D0" w:rsidP="005E22D0">
            <w:pPr>
              <w:pStyle w:val="pqiTabBody"/>
            </w:pPr>
          </w:p>
        </w:tc>
        <w:tc>
          <w:tcPr>
            <w:tcW w:w="1609" w:type="dxa"/>
          </w:tcPr>
          <w:p w14:paraId="0CD99A91" w14:textId="77777777" w:rsidR="005E22D0" w:rsidRPr="00CD5AB3" w:rsidRDefault="005E22D0" w:rsidP="005E22D0">
            <w:pPr>
              <w:pStyle w:val="pqiTabBody"/>
            </w:pPr>
            <w:r w:rsidRPr="00CD5AB3">
              <w:t>n..15,3</w:t>
            </w:r>
          </w:p>
        </w:tc>
      </w:tr>
      <w:tr w:rsidR="005E22D0" w:rsidRPr="00CD5AB3" w14:paraId="5F8CCC90" w14:textId="77777777" w:rsidTr="005E22D0">
        <w:tc>
          <w:tcPr>
            <w:tcW w:w="328" w:type="dxa"/>
          </w:tcPr>
          <w:p w14:paraId="3726C1D3" w14:textId="77777777" w:rsidR="005E22D0" w:rsidRPr="00CD5AB3" w:rsidRDefault="005E22D0" w:rsidP="005E22D0">
            <w:pPr>
              <w:pStyle w:val="pqiTabBody"/>
              <w:rPr>
                <w:b/>
              </w:rPr>
            </w:pPr>
          </w:p>
        </w:tc>
        <w:tc>
          <w:tcPr>
            <w:tcW w:w="603" w:type="dxa"/>
          </w:tcPr>
          <w:p w14:paraId="64E67BB7" w14:textId="77777777" w:rsidR="005E22D0" w:rsidRPr="00CD5AB3" w:rsidRDefault="005E22D0" w:rsidP="005E22D0">
            <w:pPr>
              <w:pStyle w:val="pqiTabBody"/>
              <w:rPr>
                <w:i/>
              </w:rPr>
            </w:pPr>
            <w:r w:rsidRPr="00CD5AB3">
              <w:rPr>
                <w:i/>
              </w:rPr>
              <w:t>e</w:t>
            </w:r>
          </w:p>
        </w:tc>
        <w:tc>
          <w:tcPr>
            <w:tcW w:w="4563" w:type="dxa"/>
          </w:tcPr>
          <w:p w14:paraId="792500EE" w14:textId="77777777" w:rsidR="005E22D0" w:rsidRPr="00CD5AB3" w:rsidRDefault="005E22D0" w:rsidP="005E22D0">
            <w:pPr>
              <w:pStyle w:val="pqiTabBody"/>
            </w:pPr>
            <w:r w:rsidRPr="00CD5AB3">
              <w:t>Masa brutto</w:t>
            </w:r>
          </w:p>
          <w:p w14:paraId="1BA1A86B" w14:textId="77777777" w:rsidR="005E22D0" w:rsidRPr="00CD5AB3" w:rsidRDefault="005E22D0" w:rsidP="005E22D0">
            <w:pPr>
              <w:pStyle w:val="pqiTabBody"/>
            </w:pPr>
            <w:r w:rsidRPr="00CD5AB3">
              <w:rPr>
                <w:rFonts w:ascii="Courier New" w:hAnsi="Courier New" w:cs="Courier New"/>
                <w:noProof/>
                <w:color w:val="0000FF"/>
              </w:rPr>
              <w:t>GrossWeight</w:t>
            </w:r>
          </w:p>
        </w:tc>
        <w:tc>
          <w:tcPr>
            <w:tcW w:w="761" w:type="dxa"/>
          </w:tcPr>
          <w:p w14:paraId="23C6D163" w14:textId="77777777" w:rsidR="005E22D0" w:rsidRPr="00CD5AB3" w:rsidRDefault="005E22D0" w:rsidP="005E22D0">
            <w:pPr>
              <w:pStyle w:val="pqiTabBody"/>
            </w:pPr>
            <w:r w:rsidRPr="00CD5AB3">
              <w:t>R</w:t>
            </w:r>
          </w:p>
        </w:tc>
        <w:tc>
          <w:tcPr>
            <w:tcW w:w="2690" w:type="dxa"/>
          </w:tcPr>
          <w:p w14:paraId="1D5B8581" w14:textId="77777777" w:rsidR="005E22D0" w:rsidRPr="00CD5AB3" w:rsidRDefault="005E22D0" w:rsidP="005E22D0">
            <w:pPr>
              <w:pStyle w:val="pqiTabBody"/>
            </w:pPr>
            <w:r w:rsidRPr="00CD5AB3">
              <w:t>Wartość musi być większa od zera.</w:t>
            </w:r>
          </w:p>
        </w:tc>
        <w:tc>
          <w:tcPr>
            <w:tcW w:w="3212" w:type="dxa"/>
          </w:tcPr>
          <w:p w14:paraId="5B1D64BA" w14:textId="77777777" w:rsidR="005E22D0" w:rsidRPr="00CD5AB3" w:rsidRDefault="005E22D0" w:rsidP="005E22D0">
            <w:pPr>
              <w:pStyle w:val="pqiTabBody"/>
            </w:pPr>
            <w:r w:rsidRPr="00CD5AB3">
              <w:t>Należy podać masę brutto przesyłki (wyroby akcyzowe wraz z opakowaniem).</w:t>
            </w:r>
          </w:p>
        </w:tc>
        <w:tc>
          <w:tcPr>
            <w:tcW w:w="1609" w:type="dxa"/>
          </w:tcPr>
          <w:p w14:paraId="11AE1C9F" w14:textId="77777777" w:rsidR="005E22D0" w:rsidRPr="00CD5AB3" w:rsidRDefault="005E22D0" w:rsidP="005E22D0">
            <w:pPr>
              <w:pStyle w:val="pqiTabBody"/>
            </w:pPr>
            <w:r w:rsidRPr="00CD5AB3">
              <w:t>n..15,2</w:t>
            </w:r>
          </w:p>
        </w:tc>
      </w:tr>
      <w:tr w:rsidR="005E22D0" w:rsidRPr="00CD5AB3" w14:paraId="6ED10A26" w14:textId="77777777" w:rsidTr="005E22D0">
        <w:tc>
          <w:tcPr>
            <w:tcW w:w="328" w:type="dxa"/>
          </w:tcPr>
          <w:p w14:paraId="3790911F" w14:textId="77777777" w:rsidR="005E22D0" w:rsidRPr="00CD5AB3" w:rsidRDefault="005E22D0" w:rsidP="005E22D0">
            <w:pPr>
              <w:pStyle w:val="pqiTabBody"/>
              <w:rPr>
                <w:b/>
              </w:rPr>
            </w:pPr>
          </w:p>
        </w:tc>
        <w:tc>
          <w:tcPr>
            <w:tcW w:w="603" w:type="dxa"/>
          </w:tcPr>
          <w:p w14:paraId="401C1FD0" w14:textId="77777777" w:rsidR="005E22D0" w:rsidRPr="00CD5AB3" w:rsidRDefault="005E22D0" w:rsidP="005E22D0">
            <w:pPr>
              <w:pStyle w:val="pqiTabBody"/>
              <w:rPr>
                <w:i/>
              </w:rPr>
            </w:pPr>
            <w:r w:rsidRPr="00CD5AB3">
              <w:rPr>
                <w:i/>
              </w:rPr>
              <w:t>f</w:t>
            </w:r>
          </w:p>
        </w:tc>
        <w:tc>
          <w:tcPr>
            <w:tcW w:w="4563" w:type="dxa"/>
          </w:tcPr>
          <w:p w14:paraId="11FD4854" w14:textId="77777777" w:rsidR="005E22D0" w:rsidRPr="00CD5AB3" w:rsidRDefault="005E22D0" w:rsidP="005E22D0">
            <w:pPr>
              <w:pStyle w:val="pqiTabBody"/>
            </w:pPr>
            <w:r w:rsidRPr="00CD5AB3">
              <w:t>Masa netto</w:t>
            </w:r>
          </w:p>
          <w:p w14:paraId="3CCC8938" w14:textId="77777777" w:rsidR="005E22D0" w:rsidRPr="00CD5AB3" w:rsidRDefault="005E22D0" w:rsidP="005E22D0">
            <w:pPr>
              <w:pStyle w:val="pqiTabBody"/>
            </w:pPr>
            <w:r w:rsidRPr="00CD5AB3">
              <w:rPr>
                <w:rFonts w:ascii="Courier New" w:hAnsi="Courier New" w:cs="Courier New"/>
                <w:noProof/>
                <w:color w:val="0000FF"/>
              </w:rPr>
              <w:t>NetWeight</w:t>
            </w:r>
          </w:p>
        </w:tc>
        <w:tc>
          <w:tcPr>
            <w:tcW w:w="761" w:type="dxa"/>
          </w:tcPr>
          <w:p w14:paraId="0DB906DC" w14:textId="77777777" w:rsidR="005E22D0" w:rsidRPr="00CD5AB3" w:rsidRDefault="005E22D0" w:rsidP="005E22D0">
            <w:pPr>
              <w:pStyle w:val="pqiTabBody"/>
            </w:pPr>
            <w:r w:rsidRPr="00CD5AB3">
              <w:t>R</w:t>
            </w:r>
          </w:p>
        </w:tc>
        <w:tc>
          <w:tcPr>
            <w:tcW w:w="2690" w:type="dxa"/>
          </w:tcPr>
          <w:p w14:paraId="0E48CD6A" w14:textId="77777777" w:rsidR="005E22D0" w:rsidRPr="00CD5AB3" w:rsidRDefault="005E22D0" w:rsidP="005E22D0">
            <w:pPr>
              <w:pStyle w:val="pqiTabBody"/>
            </w:pPr>
            <w:r w:rsidRPr="00CD5AB3">
              <w:t>Wartość musi być większa od zera.</w:t>
            </w:r>
          </w:p>
        </w:tc>
        <w:tc>
          <w:tcPr>
            <w:tcW w:w="3212" w:type="dxa"/>
          </w:tcPr>
          <w:p w14:paraId="19FD046C" w14:textId="1BD76B91" w:rsidR="005E22D0" w:rsidRPr="00CD5AB3" w:rsidRDefault="005E22D0" w:rsidP="00DD1154">
            <w:pPr>
              <w:pStyle w:val="pqiTabBody"/>
            </w:pPr>
            <w:r w:rsidRPr="00CD5AB3">
              <w:t xml:space="preserve">Należy podać masę wyrobów akcyzowych bez opakowania </w:t>
            </w:r>
          </w:p>
        </w:tc>
        <w:tc>
          <w:tcPr>
            <w:tcW w:w="1609" w:type="dxa"/>
          </w:tcPr>
          <w:p w14:paraId="1A9F5D75" w14:textId="77777777" w:rsidR="005E22D0" w:rsidRPr="00CD5AB3" w:rsidRDefault="005E22D0" w:rsidP="005E22D0">
            <w:pPr>
              <w:pStyle w:val="pqiTabBody"/>
            </w:pPr>
            <w:r w:rsidRPr="00CD5AB3">
              <w:t>n..15,2</w:t>
            </w:r>
          </w:p>
        </w:tc>
      </w:tr>
      <w:tr w:rsidR="005E22D0" w:rsidRPr="00CD5AB3" w14:paraId="688DD397" w14:textId="77777777" w:rsidTr="005E22D0">
        <w:tc>
          <w:tcPr>
            <w:tcW w:w="328" w:type="dxa"/>
          </w:tcPr>
          <w:p w14:paraId="04DD3F3B" w14:textId="77777777" w:rsidR="005E22D0" w:rsidRPr="00CD5AB3" w:rsidRDefault="005E22D0" w:rsidP="005E22D0">
            <w:pPr>
              <w:pStyle w:val="pqiTabBody"/>
              <w:rPr>
                <w:b/>
              </w:rPr>
            </w:pPr>
          </w:p>
        </w:tc>
        <w:tc>
          <w:tcPr>
            <w:tcW w:w="603" w:type="dxa"/>
          </w:tcPr>
          <w:p w14:paraId="36CF631F" w14:textId="2A978B38" w:rsidR="005E22D0" w:rsidRPr="00CD5AB3" w:rsidRDefault="00DD1154" w:rsidP="005E22D0">
            <w:pPr>
              <w:pStyle w:val="pqiTabBody"/>
              <w:rPr>
                <w:i/>
              </w:rPr>
            </w:pPr>
            <w:r>
              <w:rPr>
                <w:i/>
              </w:rPr>
              <w:t>g</w:t>
            </w:r>
          </w:p>
        </w:tc>
        <w:tc>
          <w:tcPr>
            <w:tcW w:w="4563" w:type="dxa"/>
          </w:tcPr>
          <w:p w14:paraId="4D1A67F0" w14:textId="77777777" w:rsidR="005E22D0" w:rsidRPr="00CD5AB3" w:rsidRDefault="005E22D0" w:rsidP="005E22D0">
            <w:pPr>
              <w:pStyle w:val="pqiTabBody"/>
            </w:pPr>
            <w:r w:rsidRPr="00CD5AB3">
              <w:t>Opis handlowy</w:t>
            </w:r>
          </w:p>
          <w:p w14:paraId="09124D90" w14:textId="77777777" w:rsidR="005E22D0" w:rsidRPr="00CD5AB3" w:rsidRDefault="005E22D0" w:rsidP="005E22D0">
            <w:pPr>
              <w:pStyle w:val="pqiTabBody"/>
            </w:pPr>
            <w:r w:rsidRPr="00CD5AB3">
              <w:rPr>
                <w:rFonts w:ascii="Courier New" w:hAnsi="Courier New" w:cs="Courier New"/>
                <w:noProof/>
                <w:color w:val="0000FF"/>
              </w:rPr>
              <w:t>CommercialDescription</w:t>
            </w:r>
          </w:p>
        </w:tc>
        <w:tc>
          <w:tcPr>
            <w:tcW w:w="761" w:type="dxa"/>
          </w:tcPr>
          <w:p w14:paraId="1E364BF4" w14:textId="77777777" w:rsidR="005E22D0" w:rsidRPr="00CD5AB3" w:rsidRDefault="005E22D0" w:rsidP="005E22D0">
            <w:pPr>
              <w:pStyle w:val="pqiTabBody"/>
            </w:pPr>
            <w:r w:rsidRPr="00CD5AB3">
              <w:t>O</w:t>
            </w:r>
          </w:p>
        </w:tc>
        <w:tc>
          <w:tcPr>
            <w:tcW w:w="2690" w:type="dxa"/>
          </w:tcPr>
          <w:p w14:paraId="240CA3CA" w14:textId="77777777" w:rsidR="005E22D0" w:rsidRPr="00CD5AB3" w:rsidRDefault="005E22D0" w:rsidP="005E22D0">
            <w:pPr>
              <w:pStyle w:val="pqiTabBody"/>
            </w:pPr>
          </w:p>
        </w:tc>
        <w:tc>
          <w:tcPr>
            <w:tcW w:w="3212" w:type="dxa"/>
          </w:tcPr>
          <w:p w14:paraId="13F42F30" w14:textId="77777777" w:rsidR="005E22D0" w:rsidRPr="00CD5AB3" w:rsidRDefault="005E22D0" w:rsidP="005E22D0">
            <w:pPr>
              <w:pStyle w:val="pqiTabBody"/>
            </w:pPr>
            <w:r w:rsidRPr="00CD5AB3">
              <w:t>Należy podać opis handlowy wyrobów w celu identyfikacji przewożonych wyrobów.</w:t>
            </w:r>
          </w:p>
        </w:tc>
        <w:tc>
          <w:tcPr>
            <w:tcW w:w="1609" w:type="dxa"/>
          </w:tcPr>
          <w:p w14:paraId="19C2FDC3" w14:textId="77777777" w:rsidR="005E22D0" w:rsidRPr="00CD5AB3" w:rsidRDefault="005E22D0" w:rsidP="005E22D0">
            <w:pPr>
              <w:pStyle w:val="pqiTabBody"/>
            </w:pPr>
            <w:r w:rsidRPr="00CD5AB3">
              <w:t>an..350</w:t>
            </w:r>
          </w:p>
        </w:tc>
      </w:tr>
      <w:tr w:rsidR="005E22D0" w:rsidRPr="00CD5AB3" w14:paraId="2A856839" w14:textId="77777777" w:rsidTr="005E22D0">
        <w:tc>
          <w:tcPr>
            <w:tcW w:w="931" w:type="dxa"/>
            <w:gridSpan w:val="2"/>
          </w:tcPr>
          <w:p w14:paraId="23FB3913" w14:textId="77777777" w:rsidR="005E22D0" w:rsidRPr="00CD5AB3" w:rsidRDefault="005E22D0" w:rsidP="005E22D0">
            <w:pPr>
              <w:pStyle w:val="pqiTabBody"/>
              <w:rPr>
                <w:i/>
              </w:rPr>
            </w:pPr>
          </w:p>
        </w:tc>
        <w:tc>
          <w:tcPr>
            <w:tcW w:w="4563" w:type="dxa"/>
          </w:tcPr>
          <w:p w14:paraId="77C952FC" w14:textId="77777777" w:rsidR="005E22D0" w:rsidRPr="00CD5AB3" w:rsidRDefault="005E22D0" w:rsidP="005E22D0">
            <w:pPr>
              <w:pStyle w:val="pqiTabBody"/>
            </w:pPr>
            <w:r w:rsidRPr="00CD5AB3">
              <w:t xml:space="preserve">JĘZYK ELEMENTU </w:t>
            </w:r>
          </w:p>
          <w:p w14:paraId="01817986" w14:textId="77777777" w:rsidR="005E22D0" w:rsidRPr="00CD5AB3" w:rsidRDefault="005E22D0" w:rsidP="005E22D0">
            <w:pPr>
              <w:pStyle w:val="pqiTabBody"/>
            </w:pPr>
            <w:r w:rsidRPr="00CD5AB3">
              <w:rPr>
                <w:rFonts w:ascii="Courier New" w:hAnsi="Courier New" w:cs="Courier New"/>
                <w:noProof/>
                <w:color w:val="0000FF"/>
              </w:rPr>
              <w:t>@language</w:t>
            </w:r>
          </w:p>
        </w:tc>
        <w:tc>
          <w:tcPr>
            <w:tcW w:w="761" w:type="dxa"/>
          </w:tcPr>
          <w:p w14:paraId="5F1FB36A" w14:textId="77777777" w:rsidR="005E22D0" w:rsidRPr="00CD5AB3" w:rsidRDefault="005E22D0" w:rsidP="005E22D0">
            <w:pPr>
              <w:pStyle w:val="pqiTabBody"/>
            </w:pPr>
            <w:r w:rsidRPr="00CD5AB3">
              <w:t>D</w:t>
            </w:r>
          </w:p>
        </w:tc>
        <w:tc>
          <w:tcPr>
            <w:tcW w:w="2690" w:type="dxa"/>
          </w:tcPr>
          <w:p w14:paraId="5E32CA04" w14:textId="77777777" w:rsidR="005E22D0" w:rsidRPr="00CD5AB3" w:rsidRDefault="005E22D0" w:rsidP="005E22D0">
            <w:pPr>
              <w:pStyle w:val="pqiTabBody"/>
            </w:pPr>
            <w:r w:rsidRPr="00CD5AB3">
              <w:t>„R”, jeżeli stosuje się pole tekstowe „CommercialDescription”.</w:t>
            </w:r>
          </w:p>
        </w:tc>
        <w:tc>
          <w:tcPr>
            <w:tcW w:w="3212" w:type="dxa"/>
          </w:tcPr>
          <w:p w14:paraId="5D7CDEF5" w14:textId="77777777" w:rsidR="005E22D0" w:rsidRPr="00CD5AB3" w:rsidRDefault="005E22D0" w:rsidP="005E22D0">
            <w:pPr>
              <w:pStyle w:val="pqiTabBody"/>
            </w:pPr>
            <w:r w:rsidRPr="00CD5AB3">
              <w:t>Atrybut.</w:t>
            </w:r>
          </w:p>
          <w:p w14:paraId="1A823F3D" w14:textId="77777777" w:rsidR="005E22D0" w:rsidRPr="00CD5AB3" w:rsidRDefault="005E22D0" w:rsidP="005E22D0">
            <w:pPr>
              <w:pStyle w:val="pqiTabBody"/>
            </w:pPr>
            <w:r w:rsidRPr="00CD5AB3">
              <w:t>Wartość ze słownika „Kody języka (Language codes)”.</w:t>
            </w:r>
          </w:p>
        </w:tc>
        <w:tc>
          <w:tcPr>
            <w:tcW w:w="1609" w:type="dxa"/>
          </w:tcPr>
          <w:p w14:paraId="11C0BFA9" w14:textId="77777777" w:rsidR="005E22D0" w:rsidRPr="00CD5AB3" w:rsidRDefault="005E22D0" w:rsidP="005E22D0">
            <w:pPr>
              <w:pStyle w:val="pqiTabBody"/>
            </w:pPr>
            <w:r w:rsidRPr="00CD5AB3">
              <w:t>a2</w:t>
            </w:r>
          </w:p>
        </w:tc>
      </w:tr>
    </w:tbl>
    <w:p w14:paraId="7DE5A60B" w14:textId="77777777" w:rsidR="005E22D0" w:rsidRPr="005E22D0" w:rsidRDefault="005E22D0" w:rsidP="005E22D0">
      <w:pPr>
        <w:pStyle w:val="pqiText"/>
        <w:rPr>
          <w:lang w:eastAsia="en-GB"/>
        </w:rPr>
      </w:pPr>
    </w:p>
    <w:p w14:paraId="565ABB82" w14:textId="2F796F85" w:rsidR="002871F0" w:rsidRPr="00CD5AB3" w:rsidRDefault="002871F0" w:rsidP="002871F0">
      <w:pPr>
        <w:pStyle w:val="pqiChpHeadNum2"/>
        <w:rPr>
          <w:lang w:eastAsia="en-GB"/>
        </w:rPr>
      </w:pPr>
      <w:bookmarkStart w:id="203" w:name="_Toc97636638"/>
      <w:r w:rsidRPr="00CD5AB3">
        <w:rPr>
          <w:lang w:eastAsia="en-GB"/>
        </w:rPr>
        <w:t xml:space="preserve">DD802 – </w:t>
      </w:r>
      <w:r w:rsidRPr="00CD5AB3">
        <w:t xml:space="preserve">Komunikat przypomnienia dla </w:t>
      </w:r>
      <w:bookmarkEnd w:id="196"/>
      <w:r w:rsidRPr="00CD5AB3">
        <w:t>dokumentu dostawy</w:t>
      </w:r>
      <w:bookmarkEnd w:id="201"/>
      <w:bookmarkEnd w:id="202"/>
      <w:bookmarkEnd w:id="203"/>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16"/>
        <w:gridCol w:w="382"/>
        <w:gridCol w:w="5377"/>
        <w:gridCol w:w="401"/>
        <w:gridCol w:w="2074"/>
        <w:gridCol w:w="3823"/>
        <w:gridCol w:w="1071"/>
      </w:tblGrid>
      <w:tr w:rsidR="002871F0" w:rsidRPr="00CD5AB3" w14:paraId="6227EF2C" w14:textId="77777777" w:rsidTr="0068204F">
        <w:trPr>
          <w:tblHeader/>
        </w:trPr>
        <w:tc>
          <w:tcPr>
            <w:tcW w:w="456" w:type="dxa"/>
            <w:shd w:val="clear" w:color="auto" w:fill="F3F3F3"/>
            <w:vAlign w:val="center"/>
          </w:tcPr>
          <w:p w14:paraId="71D85239" w14:textId="77777777" w:rsidR="002871F0" w:rsidRPr="00CD5AB3" w:rsidRDefault="002871F0" w:rsidP="0068204F">
            <w:pPr>
              <w:pStyle w:val="pqiTabBody"/>
            </w:pPr>
            <w:r w:rsidRPr="00CD5AB3">
              <w:br w:type="page"/>
            </w:r>
            <w:r w:rsidRPr="00CD5AB3">
              <w:br w:type="page"/>
              <w:t>A</w:t>
            </w:r>
          </w:p>
        </w:tc>
        <w:tc>
          <w:tcPr>
            <w:tcW w:w="402" w:type="dxa"/>
            <w:shd w:val="clear" w:color="auto" w:fill="F3F3F3"/>
            <w:vAlign w:val="center"/>
          </w:tcPr>
          <w:p w14:paraId="12D75968" w14:textId="77777777" w:rsidR="002871F0" w:rsidRPr="00CD5AB3" w:rsidRDefault="002871F0" w:rsidP="0068204F">
            <w:pPr>
              <w:pStyle w:val="pqiTabBody"/>
            </w:pPr>
            <w:r w:rsidRPr="00CD5AB3">
              <w:t>B</w:t>
            </w:r>
          </w:p>
        </w:tc>
        <w:tc>
          <w:tcPr>
            <w:tcW w:w="3476" w:type="dxa"/>
            <w:shd w:val="clear" w:color="auto" w:fill="F3F3F3"/>
            <w:vAlign w:val="center"/>
          </w:tcPr>
          <w:p w14:paraId="6A8DB8A1" w14:textId="77777777" w:rsidR="002871F0" w:rsidRPr="00CD5AB3" w:rsidRDefault="002871F0" w:rsidP="0068204F">
            <w:pPr>
              <w:pStyle w:val="pqiTabBody"/>
            </w:pPr>
            <w:r w:rsidRPr="00CD5AB3">
              <w:t>C</w:t>
            </w:r>
          </w:p>
        </w:tc>
        <w:tc>
          <w:tcPr>
            <w:tcW w:w="419" w:type="dxa"/>
            <w:shd w:val="clear" w:color="auto" w:fill="F3F3F3"/>
            <w:vAlign w:val="center"/>
          </w:tcPr>
          <w:p w14:paraId="59F0EE20" w14:textId="77777777" w:rsidR="002871F0" w:rsidRPr="00CD5AB3" w:rsidRDefault="002871F0" w:rsidP="0068204F">
            <w:pPr>
              <w:pStyle w:val="pqiTabBody"/>
            </w:pPr>
            <w:r w:rsidRPr="00CD5AB3">
              <w:t>D</w:t>
            </w:r>
          </w:p>
        </w:tc>
        <w:tc>
          <w:tcPr>
            <w:tcW w:w="2715" w:type="dxa"/>
            <w:shd w:val="clear" w:color="auto" w:fill="F3F3F3"/>
            <w:vAlign w:val="center"/>
          </w:tcPr>
          <w:p w14:paraId="0AEC2236" w14:textId="77777777" w:rsidR="002871F0" w:rsidRPr="00CD5AB3" w:rsidRDefault="002871F0" w:rsidP="0068204F">
            <w:pPr>
              <w:pStyle w:val="pqiTabBody"/>
            </w:pPr>
            <w:r w:rsidRPr="00CD5AB3">
              <w:t>E</w:t>
            </w:r>
          </w:p>
        </w:tc>
        <w:tc>
          <w:tcPr>
            <w:tcW w:w="5215" w:type="dxa"/>
            <w:shd w:val="clear" w:color="auto" w:fill="F3F3F3"/>
            <w:vAlign w:val="center"/>
          </w:tcPr>
          <w:p w14:paraId="1FE92A44" w14:textId="77777777" w:rsidR="002871F0" w:rsidRPr="00CD5AB3" w:rsidRDefault="002871F0" w:rsidP="0068204F">
            <w:pPr>
              <w:pStyle w:val="pqiTabBody"/>
            </w:pPr>
            <w:r w:rsidRPr="00CD5AB3">
              <w:t>F</w:t>
            </w:r>
          </w:p>
        </w:tc>
        <w:tc>
          <w:tcPr>
            <w:tcW w:w="1083" w:type="dxa"/>
            <w:shd w:val="clear" w:color="auto" w:fill="F3F3F3"/>
            <w:vAlign w:val="center"/>
          </w:tcPr>
          <w:p w14:paraId="4F073277" w14:textId="77777777" w:rsidR="002871F0" w:rsidRPr="00CD5AB3" w:rsidRDefault="002871F0" w:rsidP="0068204F">
            <w:pPr>
              <w:pStyle w:val="pqiTabBody"/>
            </w:pPr>
            <w:r w:rsidRPr="00CD5AB3">
              <w:t>G</w:t>
            </w:r>
          </w:p>
        </w:tc>
      </w:tr>
      <w:tr w:rsidR="002871F0" w:rsidRPr="00CD5AB3" w14:paraId="33F24BC1" w14:textId="77777777" w:rsidTr="0068204F">
        <w:tc>
          <w:tcPr>
            <w:tcW w:w="13766" w:type="dxa"/>
            <w:gridSpan w:val="7"/>
          </w:tcPr>
          <w:p w14:paraId="310F5310" w14:textId="77777777" w:rsidR="002871F0" w:rsidRPr="00CD5AB3" w:rsidRDefault="002871F0" w:rsidP="0068204F">
            <w:pPr>
              <w:pStyle w:val="pqiTabHead"/>
            </w:pPr>
            <w:r w:rsidRPr="00CD5AB3">
              <w:t>DD802 – C_EXC_REM – Komunikat przypomnienia dla przemieszczeń akcyzowych.</w:t>
            </w:r>
          </w:p>
        </w:tc>
      </w:tr>
      <w:tr w:rsidR="002871F0" w:rsidRPr="00CD5AB3" w14:paraId="6FAF7FD7" w14:textId="77777777" w:rsidTr="0068204F">
        <w:tc>
          <w:tcPr>
            <w:tcW w:w="858" w:type="dxa"/>
            <w:gridSpan w:val="2"/>
          </w:tcPr>
          <w:p w14:paraId="7150F4C4" w14:textId="77777777" w:rsidR="002871F0" w:rsidRPr="00CD5AB3" w:rsidRDefault="002871F0" w:rsidP="0068204F">
            <w:pPr>
              <w:pStyle w:val="pqiTabBody"/>
              <w:rPr>
                <w:b/>
                <w:i/>
              </w:rPr>
            </w:pPr>
          </w:p>
        </w:tc>
        <w:tc>
          <w:tcPr>
            <w:tcW w:w="3476" w:type="dxa"/>
          </w:tcPr>
          <w:p w14:paraId="49CAF23F" w14:textId="77777777" w:rsidR="002871F0" w:rsidRPr="00CD5AB3" w:rsidRDefault="002871F0" w:rsidP="0068204F">
            <w:pPr>
              <w:pStyle w:val="pqiTabBody"/>
              <w:rPr>
                <w:b/>
              </w:rPr>
            </w:pPr>
            <w:r w:rsidRPr="00CD5AB3">
              <w:rPr>
                <w:b/>
              </w:rPr>
              <w:t>&lt;NAGŁÓWEK&gt;</w:t>
            </w:r>
          </w:p>
          <w:p w14:paraId="09BC3C39" w14:textId="77777777" w:rsidR="002871F0" w:rsidRPr="00CD5AB3" w:rsidRDefault="002871F0" w:rsidP="0068204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DD802</w:t>
            </w:r>
            <w:r w:rsidRPr="00CD5AB3">
              <w:rPr>
                <w:rFonts w:ascii="Courier New" w:hAnsi="Courier New"/>
                <w:color w:val="0000FF"/>
              </w:rPr>
              <w:t>/Header</w:t>
            </w:r>
          </w:p>
        </w:tc>
        <w:tc>
          <w:tcPr>
            <w:tcW w:w="419" w:type="dxa"/>
          </w:tcPr>
          <w:p w14:paraId="155F0850" w14:textId="77777777" w:rsidR="002871F0" w:rsidRPr="00CD5AB3" w:rsidRDefault="002871F0" w:rsidP="0068204F">
            <w:pPr>
              <w:pStyle w:val="pqiTabBody"/>
              <w:rPr>
                <w:b/>
              </w:rPr>
            </w:pPr>
            <w:r w:rsidRPr="00CD5AB3">
              <w:rPr>
                <w:b/>
              </w:rPr>
              <w:t>R</w:t>
            </w:r>
          </w:p>
        </w:tc>
        <w:tc>
          <w:tcPr>
            <w:tcW w:w="2715" w:type="dxa"/>
          </w:tcPr>
          <w:p w14:paraId="79CEA1FA" w14:textId="77777777" w:rsidR="002871F0" w:rsidRPr="00CD5AB3" w:rsidRDefault="002871F0" w:rsidP="0068204F">
            <w:pPr>
              <w:pStyle w:val="pqiTabBody"/>
              <w:rPr>
                <w:b/>
              </w:rPr>
            </w:pPr>
          </w:p>
        </w:tc>
        <w:tc>
          <w:tcPr>
            <w:tcW w:w="5215" w:type="dxa"/>
          </w:tcPr>
          <w:p w14:paraId="0728E783" w14:textId="77777777" w:rsidR="002871F0" w:rsidRPr="00CD5AB3" w:rsidRDefault="002871F0" w:rsidP="0068204F">
            <w:pPr>
              <w:pStyle w:val="pqiTabBody"/>
              <w:rPr>
                <w:b/>
              </w:rPr>
            </w:pPr>
          </w:p>
        </w:tc>
        <w:tc>
          <w:tcPr>
            <w:tcW w:w="1083" w:type="dxa"/>
          </w:tcPr>
          <w:p w14:paraId="47465173" w14:textId="77777777" w:rsidR="002871F0" w:rsidRPr="00CD5AB3" w:rsidRDefault="002871F0" w:rsidP="0068204F">
            <w:pPr>
              <w:pStyle w:val="pqiTabBody"/>
              <w:rPr>
                <w:b/>
              </w:rPr>
            </w:pPr>
            <w:r w:rsidRPr="00CD5AB3">
              <w:rPr>
                <w:b/>
              </w:rPr>
              <w:t>1x</w:t>
            </w:r>
          </w:p>
        </w:tc>
      </w:tr>
      <w:tr w:rsidR="002871F0" w:rsidRPr="00CD5AB3" w14:paraId="38DB810E" w14:textId="77777777" w:rsidTr="0068204F">
        <w:tc>
          <w:tcPr>
            <w:tcW w:w="13766" w:type="dxa"/>
            <w:gridSpan w:val="7"/>
          </w:tcPr>
          <w:p w14:paraId="3AC85DDB" w14:textId="77777777" w:rsidR="002871F0" w:rsidRPr="00CD5AB3" w:rsidRDefault="002871F0" w:rsidP="0068204F">
            <w:pPr>
              <w:pStyle w:val="pqiTabBody"/>
            </w:pPr>
            <w:r w:rsidRPr="00CD5AB3">
              <w:t>Wszystkie elementy główne począwszy od poniższego zawarte są w elemencie:</w:t>
            </w:r>
          </w:p>
          <w:p w14:paraId="33C5730D" w14:textId="77777777" w:rsidR="002871F0" w:rsidRPr="00CD5AB3" w:rsidRDefault="002871F0" w:rsidP="002871F0">
            <w:pPr>
              <w:pStyle w:val="pqiTabBody"/>
            </w:pPr>
            <w:r w:rsidRPr="00CD5AB3">
              <w:rPr>
                <w:rFonts w:ascii="Courier New" w:hAnsi="Courier New"/>
                <w:color w:val="0000FF"/>
              </w:rPr>
              <w:t>/</w:t>
            </w:r>
            <w:r w:rsidRPr="00CD5AB3">
              <w:rPr>
                <w:rFonts w:ascii="Courier New" w:hAnsi="Courier New" w:cs="Courier New"/>
                <w:noProof/>
                <w:color w:val="0000FF"/>
              </w:rPr>
              <w:t>DD802</w:t>
            </w:r>
            <w:r w:rsidRPr="00CD5AB3">
              <w:rPr>
                <w:rFonts w:ascii="Courier New" w:hAnsi="Courier New"/>
                <w:color w:val="0000FF"/>
              </w:rPr>
              <w:t>/Body/</w:t>
            </w:r>
            <w:r w:rsidRPr="00CD5AB3">
              <w:rPr>
                <w:rFonts w:ascii="Courier New" w:hAnsi="Courier New" w:cs="Courier New"/>
                <w:noProof/>
                <w:color w:val="0000FF"/>
              </w:rPr>
              <w:t>ReminderMessageForDeliveryDocument</w:t>
            </w:r>
          </w:p>
        </w:tc>
      </w:tr>
      <w:tr w:rsidR="002871F0" w:rsidRPr="00CD5AB3" w14:paraId="301259ED" w14:textId="77777777" w:rsidTr="0068204F">
        <w:tc>
          <w:tcPr>
            <w:tcW w:w="858" w:type="dxa"/>
            <w:gridSpan w:val="2"/>
          </w:tcPr>
          <w:p w14:paraId="57F2CCED" w14:textId="77777777" w:rsidR="002871F0" w:rsidRPr="00CD5AB3" w:rsidRDefault="002871F0" w:rsidP="0068204F">
            <w:pPr>
              <w:pStyle w:val="pqiTabHead"/>
            </w:pPr>
            <w:r w:rsidRPr="00CD5AB3">
              <w:t>1</w:t>
            </w:r>
          </w:p>
        </w:tc>
        <w:tc>
          <w:tcPr>
            <w:tcW w:w="3476" w:type="dxa"/>
          </w:tcPr>
          <w:p w14:paraId="18AC8DF2" w14:textId="77777777" w:rsidR="002871F0" w:rsidRPr="00CD5AB3" w:rsidRDefault="002871F0" w:rsidP="0068204F">
            <w:pPr>
              <w:pStyle w:val="pqiTabHead"/>
            </w:pPr>
            <w:r w:rsidRPr="00CD5AB3">
              <w:t>CECHA</w:t>
            </w:r>
          </w:p>
          <w:p w14:paraId="2ECE3B55" w14:textId="77777777" w:rsidR="002871F0" w:rsidRPr="00CD5AB3" w:rsidRDefault="002871F0" w:rsidP="0068204F">
            <w:pPr>
              <w:pStyle w:val="pqiTabHead"/>
            </w:pPr>
            <w:r w:rsidRPr="00CD5AB3">
              <w:rPr>
                <w:rFonts w:ascii="Courier New" w:hAnsi="Courier New" w:cs="Courier New"/>
                <w:noProof/>
                <w:color w:val="0000FF"/>
              </w:rPr>
              <w:t>Attributes</w:t>
            </w:r>
          </w:p>
        </w:tc>
        <w:tc>
          <w:tcPr>
            <w:tcW w:w="419" w:type="dxa"/>
          </w:tcPr>
          <w:p w14:paraId="38C6EB1F" w14:textId="77777777" w:rsidR="002871F0" w:rsidRPr="00CD5AB3" w:rsidRDefault="002871F0" w:rsidP="0068204F">
            <w:pPr>
              <w:pStyle w:val="pqiTabHead"/>
            </w:pPr>
            <w:r w:rsidRPr="00CD5AB3">
              <w:t>R</w:t>
            </w:r>
          </w:p>
        </w:tc>
        <w:tc>
          <w:tcPr>
            <w:tcW w:w="2715" w:type="dxa"/>
          </w:tcPr>
          <w:p w14:paraId="4236C36D" w14:textId="77777777" w:rsidR="002871F0" w:rsidRPr="00CD5AB3" w:rsidRDefault="002871F0" w:rsidP="0068204F">
            <w:pPr>
              <w:pStyle w:val="pqiTabHead"/>
            </w:pPr>
          </w:p>
        </w:tc>
        <w:tc>
          <w:tcPr>
            <w:tcW w:w="5215" w:type="dxa"/>
          </w:tcPr>
          <w:p w14:paraId="49F40B28" w14:textId="77777777" w:rsidR="002871F0" w:rsidRPr="00CD5AB3" w:rsidRDefault="002871F0" w:rsidP="0068204F">
            <w:pPr>
              <w:pStyle w:val="pqiTabHead"/>
            </w:pPr>
          </w:p>
        </w:tc>
        <w:tc>
          <w:tcPr>
            <w:tcW w:w="1083" w:type="dxa"/>
          </w:tcPr>
          <w:p w14:paraId="325CE037" w14:textId="77777777" w:rsidR="002871F0" w:rsidRPr="00CD5AB3" w:rsidRDefault="002871F0" w:rsidP="0068204F">
            <w:pPr>
              <w:pStyle w:val="pqiTabHead"/>
            </w:pPr>
            <w:r w:rsidRPr="00CD5AB3">
              <w:t>1x</w:t>
            </w:r>
          </w:p>
        </w:tc>
      </w:tr>
      <w:tr w:rsidR="002871F0" w:rsidRPr="00CD5AB3" w14:paraId="459B0C85" w14:textId="77777777" w:rsidTr="0068204F">
        <w:tc>
          <w:tcPr>
            <w:tcW w:w="456" w:type="dxa"/>
          </w:tcPr>
          <w:p w14:paraId="4B109890" w14:textId="77777777" w:rsidR="002871F0" w:rsidRPr="00CD5AB3" w:rsidRDefault="002871F0" w:rsidP="0068204F">
            <w:pPr>
              <w:pStyle w:val="pqiTabBody"/>
              <w:rPr>
                <w:b/>
              </w:rPr>
            </w:pPr>
          </w:p>
        </w:tc>
        <w:tc>
          <w:tcPr>
            <w:tcW w:w="402" w:type="dxa"/>
          </w:tcPr>
          <w:p w14:paraId="56B9A062" w14:textId="77777777" w:rsidR="002871F0" w:rsidRPr="00CD5AB3" w:rsidRDefault="002871F0" w:rsidP="0068204F">
            <w:pPr>
              <w:pStyle w:val="pqiTabBody"/>
              <w:rPr>
                <w:i/>
              </w:rPr>
            </w:pPr>
            <w:r w:rsidRPr="00CD5AB3">
              <w:rPr>
                <w:i/>
              </w:rPr>
              <w:t>a</w:t>
            </w:r>
          </w:p>
        </w:tc>
        <w:tc>
          <w:tcPr>
            <w:tcW w:w="3476" w:type="dxa"/>
          </w:tcPr>
          <w:p w14:paraId="2A4AA1CD" w14:textId="77777777" w:rsidR="002871F0" w:rsidRPr="00CD5AB3" w:rsidRDefault="002871F0" w:rsidP="0068204F">
            <w:pPr>
              <w:pStyle w:val="pqiTabBody"/>
            </w:pPr>
            <w:r w:rsidRPr="00CD5AB3">
              <w:t>Data i czas przypomnienia</w:t>
            </w:r>
          </w:p>
          <w:p w14:paraId="0C2DF2EB" w14:textId="77777777" w:rsidR="002871F0" w:rsidRPr="00CD5AB3" w:rsidRDefault="002871F0" w:rsidP="0068204F">
            <w:pPr>
              <w:pStyle w:val="pqiTabBody"/>
              <w:rPr>
                <w:rFonts w:ascii="Courier New" w:hAnsi="Courier New" w:cs="Courier New"/>
                <w:noProof/>
                <w:color w:val="0000FF"/>
              </w:rPr>
            </w:pPr>
            <w:r w:rsidRPr="00CD5AB3">
              <w:rPr>
                <w:rFonts w:ascii="Courier New" w:hAnsi="Courier New" w:cs="Courier New"/>
                <w:noProof/>
                <w:color w:val="0000FF"/>
              </w:rPr>
              <w:t>DateAndTimeOfIssuanceOf</w:t>
            </w:r>
          </w:p>
          <w:p w14:paraId="59CCD2BF" w14:textId="77777777" w:rsidR="002871F0" w:rsidRPr="00CD5AB3" w:rsidRDefault="002871F0" w:rsidP="0068204F">
            <w:pPr>
              <w:pStyle w:val="pqiTabBody"/>
            </w:pPr>
            <w:r w:rsidRPr="00CD5AB3">
              <w:rPr>
                <w:rFonts w:ascii="Courier New" w:hAnsi="Courier New" w:cs="Courier New"/>
                <w:noProof/>
                <w:color w:val="0000FF"/>
              </w:rPr>
              <w:t>Reminder</w:t>
            </w:r>
          </w:p>
        </w:tc>
        <w:tc>
          <w:tcPr>
            <w:tcW w:w="419" w:type="dxa"/>
          </w:tcPr>
          <w:p w14:paraId="21BDDE21" w14:textId="77777777" w:rsidR="002871F0" w:rsidRPr="00CD5AB3" w:rsidRDefault="002871F0" w:rsidP="0068204F">
            <w:pPr>
              <w:pStyle w:val="pqiTabBody"/>
            </w:pPr>
            <w:r w:rsidRPr="00CD5AB3">
              <w:t>R</w:t>
            </w:r>
          </w:p>
        </w:tc>
        <w:tc>
          <w:tcPr>
            <w:tcW w:w="2715" w:type="dxa"/>
          </w:tcPr>
          <w:p w14:paraId="0BFF4B51" w14:textId="77777777" w:rsidR="002871F0" w:rsidRPr="00CD5AB3" w:rsidRDefault="002871F0" w:rsidP="0068204F">
            <w:pPr>
              <w:pStyle w:val="pqiTabBody"/>
            </w:pPr>
          </w:p>
        </w:tc>
        <w:tc>
          <w:tcPr>
            <w:tcW w:w="5215" w:type="dxa"/>
          </w:tcPr>
          <w:p w14:paraId="5BF92629" w14:textId="77777777" w:rsidR="002871F0" w:rsidRPr="00CD5AB3" w:rsidRDefault="002871F0" w:rsidP="0068204F">
            <w:pPr>
              <w:pStyle w:val="pqiTabBody"/>
            </w:pPr>
          </w:p>
        </w:tc>
        <w:tc>
          <w:tcPr>
            <w:tcW w:w="1083" w:type="dxa"/>
          </w:tcPr>
          <w:p w14:paraId="0039D488" w14:textId="77777777" w:rsidR="002871F0" w:rsidRPr="00CD5AB3" w:rsidRDefault="002871F0" w:rsidP="0068204F">
            <w:pPr>
              <w:pStyle w:val="pqiTabBody"/>
            </w:pPr>
            <w:r w:rsidRPr="00CD5AB3">
              <w:t>dateTime</w:t>
            </w:r>
          </w:p>
        </w:tc>
      </w:tr>
      <w:tr w:rsidR="002871F0" w:rsidRPr="00CD5AB3" w14:paraId="7DEC91F8" w14:textId="77777777" w:rsidTr="0068204F">
        <w:tc>
          <w:tcPr>
            <w:tcW w:w="456" w:type="dxa"/>
          </w:tcPr>
          <w:p w14:paraId="683C1D1D" w14:textId="77777777" w:rsidR="002871F0" w:rsidRPr="00CD5AB3" w:rsidRDefault="002871F0" w:rsidP="0068204F">
            <w:pPr>
              <w:pStyle w:val="pqiTabBody"/>
              <w:rPr>
                <w:b/>
              </w:rPr>
            </w:pPr>
          </w:p>
        </w:tc>
        <w:tc>
          <w:tcPr>
            <w:tcW w:w="402" w:type="dxa"/>
          </w:tcPr>
          <w:p w14:paraId="6535BEBE" w14:textId="77777777" w:rsidR="002871F0" w:rsidRPr="00CD5AB3" w:rsidRDefault="002871F0" w:rsidP="0068204F">
            <w:pPr>
              <w:pStyle w:val="pqiTabBody"/>
              <w:rPr>
                <w:i/>
              </w:rPr>
            </w:pPr>
            <w:r w:rsidRPr="00CD5AB3">
              <w:rPr>
                <w:i/>
              </w:rPr>
              <w:t>b</w:t>
            </w:r>
          </w:p>
        </w:tc>
        <w:tc>
          <w:tcPr>
            <w:tcW w:w="3476" w:type="dxa"/>
          </w:tcPr>
          <w:p w14:paraId="59E37DBA" w14:textId="77777777" w:rsidR="002871F0" w:rsidRPr="00CD5AB3" w:rsidRDefault="002871F0" w:rsidP="0068204F">
            <w:pPr>
              <w:pStyle w:val="pqiTabBody"/>
            </w:pPr>
            <w:r w:rsidRPr="00CD5AB3">
              <w:t>Informacja o przypomnieniu</w:t>
            </w:r>
          </w:p>
          <w:p w14:paraId="075B2855" w14:textId="77777777" w:rsidR="002871F0" w:rsidRPr="00CD5AB3" w:rsidRDefault="002871F0" w:rsidP="0068204F">
            <w:pPr>
              <w:pStyle w:val="pqiTabBody"/>
            </w:pPr>
            <w:r w:rsidRPr="00CD5AB3">
              <w:rPr>
                <w:rFonts w:ascii="Courier New" w:hAnsi="Courier New" w:cs="Courier New"/>
                <w:noProof/>
                <w:color w:val="0000FF"/>
              </w:rPr>
              <w:t>ReminderInformation</w:t>
            </w:r>
          </w:p>
        </w:tc>
        <w:tc>
          <w:tcPr>
            <w:tcW w:w="419" w:type="dxa"/>
          </w:tcPr>
          <w:p w14:paraId="4F26FD99" w14:textId="77777777" w:rsidR="002871F0" w:rsidRPr="00CD5AB3" w:rsidRDefault="002871F0" w:rsidP="0068204F">
            <w:pPr>
              <w:pStyle w:val="pqiTabBody"/>
            </w:pPr>
            <w:r w:rsidRPr="00CD5AB3">
              <w:t>O</w:t>
            </w:r>
          </w:p>
        </w:tc>
        <w:tc>
          <w:tcPr>
            <w:tcW w:w="2715" w:type="dxa"/>
          </w:tcPr>
          <w:p w14:paraId="25DBC3AE" w14:textId="77777777" w:rsidR="002871F0" w:rsidRPr="00CD5AB3" w:rsidRDefault="002871F0" w:rsidP="0068204F">
            <w:pPr>
              <w:pStyle w:val="pqiTabBody"/>
            </w:pPr>
          </w:p>
        </w:tc>
        <w:tc>
          <w:tcPr>
            <w:tcW w:w="5215" w:type="dxa"/>
          </w:tcPr>
          <w:p w14:paraId="7AEEAFAB" w14:textId="77777777" w:rsidR="002871F0" w:rsidRPr="00CD5AB3" w:rsidRDefault="002871F0" w:rsidP="0068204F">
            <w:pPr>
              <w:pStyle w:val="pqiTabBody"/>
            </w:pPr>
          </w:p>
        </w:tc>
        <w:tc>
          <w:tcPr>
            <w:tcW w:w="1083" w:type="dxa"/>
          </w:tcPr>
          <w:p w14:paraId="31D61B93" w14:textId="77777777" w:rsidR="002871F0" w:rsidRPr="00CD5AB3" w:rsidRDefault="002871F0" w:rsidP="0068204F">
            <w:pPr>
              <w:pStyle w:val="pqiTabBody"/>
            </w:pPr>
            <w:r w:rsidRPr="00CD5AB3">
              <w:t>an..350</w:t>
            </w:r>
          </w:p>
        </w:tc>
      </w:tr>
      <w:tr w:rsidR="002871F0" w:rsidRPr="00CD5AB3" w14:paraId="3CD49CE2" w14:textId="77777777" w:rsidTr="0068204F">
        <w:tc>
          <w:tcPr>
            <w:tcW w:w="858" w:type="dxa"/>
            <w:gridSpan w:val="2"/>
          </w:tcPr>
          <w:p w14:paraId="77A8C071" w14:textId="77777777" w:rsidR="002871F0" w:rsidRPr="00CD5AB3" w:rsidRDefault="002871F0" w:rsidP="0068204F">
            <w:pPr>
              <w:pStyle w:val="pqiTabBody"/>
              <w:rPr>
                <w:i/>
              </w:rPr>
            </w:pPr>
          </w:p>
        </w:tc>
        <w:tc>
          <w:tcPr>
            <w:tcW w:w="3476" w:type="dxa"/>
          </w:tcPr>
          <w:p w14:paraId="1FEB97E1" w14:textId="77777777" w:rsidR="002871F0" w:rsidRPr="00CD5AB3" w:rsidRDefault="002871F0" w:rsidP="0068204F">
            <w:pPr>
              <w:pStyle w:val="pqiTabBody"/>
            </w:pPr>
            <w:r w:rsidRPr="00CD5AB3">
              <w:t xml:space="preserve">JĘZYK ELEMENTU </w:t>
            </w:r>
          </w:p>
          <w:p w14:paraId="2C2E4AB6" w14:textId="77777777" w:rsidR="002871F0" w:rsidRPr="00CD5AB3" w:rsidRDefault="002871F0" w:rsidP="0068204F">
            <w:pPr>
              <w:pStyle w:val="pqiTabBody"/>
            </w:pPr>
            <w:r w:rsidRPr="00CD5AB3">
              <w:rPr>
                <w:rFonts w:ascii="Courier New" w:hAnsi="Courier New" w:cs="Courier New"/>
                <w:noProof/>
                <w:color w:val="0000FF"/>
              </w:rPr>
              <w:t>@language</w:t>
            </w:r>
          </w:p>
        </w:tc>
        <w:tc>
          <w:tcPr>
            <w:tcW w:w="419" w:type="dxa"/>
          </w:tcPr>
          <w:p w14:paraId="06F4F5E6" w14:textId="77777777" w:rsidR="002871F0" w:rsidRPr="00CD5AB3" w:rsidRDefault="002871F0" w:rsidP="0068204F">
            <w:pPr>
              <w:pStyle w:val="pqiTabBody"/>
            </w:pPr>
            <w:r w:rsidRPr="00CD5AB3">
              <w:t>D</w:t>
            </w:r>
          </w:p>
        </w:tc>
        <w:tc>
          <w:tcPr>
            <w:tcW w:w="2715" w:type="dxa"/>
          </w:tcPr>
          <w:p w14:paraId="7E8A1A7E" w14:textId="77777777" w:rsidR="002871F0" w:rsidRPr="00CD5AB3" w:rsidRDefault="002871F0" w:rsidP="0068204F">
            <w:pPr>
              <w:pStyle w:val="pqiTabBody"/>
            </w:pPr>
            <w:r w:rsidRPr="00CD5AB3">
              <w:t>„R”, jeżeli stosuje się pole tekstowe 1b.</w:t>
            </w:r>
          </w:p>
        </w:tc>
        <w:tc>
          <w:tcPr>
            <w:tcW w:w="5215" w:type="dxa"/>
          </w:tcPr>
          <w:p w14:paraId="13275ED8" w14:textId="77777777" w:rsidR="002871F0" w:rsidRPr="00CD5AB3" w:rsidRDefault="002871F0" w:rsidP="0068204F">
            <w:pPr>
              <w:pStyle w:val="pqiTabBody"/>
            </w:pPr>
            <w:r w:rsidRPr="00CD5AB3">
              <w:t>Atrybut.</w:t>
            </w:r>
          </w:p>
          <w:p w14:paraId="686E3CBD" w14:textId="77777777" w:rsidR="002871F0" w:rsidRPr="00CD5AB3" w:rsidRDefault="002871F0" w:rsidP="0068204F">
            <w:pPr>
              <w:pStyle w:val="pqiTabBody"/>
            </w:pPr>
            <w:r w:rsidRPr="00CD5AB3">
              <w:t>Wartość ze słownika „Kody języka (Language codes)”.</w:t>
            </w:r>
          </w:p>
        </w:tc>
        <w:tc>
          <w:tcPr>
            <w:tcW w:w="1083" w:type="dxa"/>
          </w:tcPr>
          <w:p w14:paraId="681D084F" w14:textId="77777777" w:rsidR="002871F0" w:rsidRPr="00CD5AB3" w:rsidRDefault="002871F0" w:rsidP="0068204F">
            <w:pPr>
              <w:pStyle w:val="pqiTabBody"/>
            </w:pPr>
            <w:r w:rsidRPr="00CD5AB3">
              <w:t>a2</w:t>
            </w:r>
          </w:p>
        </w:tc>
      </w:tr>
      <w:tr w:rsidR="002871F0" w:rsidRPr="00CD5AB3" w14:paraId="5A025D64" w14:textId="77777777" w:rsidTr="0068204F">
        <w:tc>
          <w:tcPr>
            <w:tcW w:w="456" w:type="dxa"/>
          </w:tcPr>
          <w:p w14:paraId="4393704E" w14:textId="77777777" w:rsidR="002871F0" w:rsidRPr="00CD5AB3" w:rsidRDefault="002871F0" w:rsidP="0068204F">
            <w:pPr>
              <w:pStyle w:val="pqiTabBody"/>
              <w:rPr>
                <w:b/>
              </w:rPr>
            </w:pPr>
          </w:p>
        </w:tc>
        <w:tc>
          <w:tcPr>
            <w:tcW w:w="402" w:type="dxa"/>
          </w:tcPr>
          <w:p w14:paraId="0A4830E3" w14:textId="77777777" w:rsidR="002871F0" w:rsidRPr="00CD5AB3" w:rsidRDefault="002871F0" w:rsidP="0068204F">
            <w:pPr>
              <w:pStyle w:val="pqiTabBody"/>
              <w:rPr>
                <w:i/>
              </w:rPr>
            </w:pPr>
            <w:r w:rsidRPr="00CD5AB3">
              <w:rPr>
                <w:i/>
              </w:rPr>
              <w:t>c</w:t>
            </w:r>
          </w:p>
        </w:tc>
        <w:tc>
          <w:tcPr>
            <w:tcW w:w="3476" w:type="dxa"/>
          </w:tcPr>
          <w:p w14:paraId="0E88320F" w14:textId="77777777" w:rsidR="002871F0" w:rsidRPr="00CD5AB3" w:rsidRDefault="002871F0" w:rsidP="0068204F">
            <w:pPr>
              <w:pStyle w:val="pqiTabBody"/>
            </w:pPr>
            <w:r w:rsidRPr="00CD5AB3">
              <w:t>Limit daty i czasu</w:t>
            </w:r>
          </w:p>
          <w:p w14:paraId="19F528C4" w14:textId="77777777" w:rsidR="002871F0" w:rsidRPr="00CD5AB3" w:rsidRDefault="002871F0" w:rsidP="0068204F">
            <w:pPr>
              <w:pStyle w:val="pqiTabBody"/>
            </w:pPr>
            <w:r w:rsidRPr="00CD5AB3">
              <w:rPr>
                <w:rFonts w:ascii="Courier New" w:hAnsi="Courier New" w:cs="Courier New"/>
                <w:noProof/>
                <w:color w:val="0000FF"/>
              </w:rPr>
              <w:lastRenderedPageBreak/>
              <w:t>LimitDateAndTime</w:t>
            </w:r>
          </w:p>
        </w:tc>
        <w:tc>
          <w:tcPr>
            <w:tcW w:w="419" w:type="dxa"/>
          </w:tcPr>
          <w:p w14:paraId="6D29AD55" w14:textId="77777777" w:rsidR="002871F0" w:rsidRPr="00CD5AB3" w:rsidRDefault="002871F0" w:rsidP="0068204F">
            <w:pPr>
              <w:pStyle w:val="pqiTabBody"/>
            </w:pPr>
            <w:r w:rsidRPr="00CD5AB3">
              <w:lastRenderedPageBreak/>
              <w:t>R</w:t>
            </w:r>
          </w:p>
        </w:tc>
        <w:tc>
          <w:tcPr>
            <w:tcW w:w="2715" w:type="dxa"/>
          </w:tcPr>
          <w:p w14:paraId="72EB96AE" w14:textId="77777777" w:rsidR="002871F0" w:rsidRPr="00CD5AB3" w:rsidRDefault="002871F0" w:rsidP="0068204F">
            <w:pPr>
              <w:pStyle w:val="pqiTabBody"/>
            </w:pPr>
          </w:p>
        </w:tc>
        <w:tc>
          <w:tcPr>
            <w:tcW w:w="5215" w:type="dxa"/>
          </w:tcPr>
          <w:p w14:paraId="53007457" w14:textId="77777777" w:rsidR="002871F0" w:rsidRPr="00CD5AB3" w:rsidRDefault="002871F0" w:rsidP="0068204F">
            <w:pPr>
              <w:pStyle w:val="pqiTabBody"/>
            </w:pPr>
          </w:p>
        </w:tc>
        <w:tc>
          <w:tcPr>
            <w:tcW w:w="1083" w:type="dxa"/>
          </w:tcPr>
          <w:p w14:paraId="537C136F" w14:textId="77777777" w:rsidR="002871F0" w:rsidRPr="00CD5AB3" w:rsidRDefault="002871F0" w:rsidP="0068204F">
            <w:pPr>
              <w:pStyle w:val="pqiTabBody"/>
            </w:pPr>
            <w:r w:rsidRPr="00CD5AB3">
              <w:t>dateTime</w:t>
            </w:r>
          </w:p>
        </w:tc>
      </w:tr>
      <w:tr w:rsidR="002871F0" w:rsidRPr="00CD5AB3" w14:paraId="2EDDE6F6" w14:textId="77777777" w:rsidTr="0068204F">
        <w:tc>
          <w:tcPr>
            <w:tcW w:w="456" w:type="dxa"/>
          </w:tcPr>
          <w:p w14:paraId="27C5BDE4" w14:textId="77777777" w:rsidR="002871F0" w:rsidRPr="00CD5AB3" w:rsidRDefault="002871F0" w:rsidP="0068204F">
            <w:pPr>
              <w:pStyle w:val="pqiTabBody"/>
              <w:rPr>
                <w:b/>
              </w:rPr>
            </w:pPr>
          </w:p>
        </w:tc>
        <w:tc>
          <w:tcPr>
            <w:tcW w:w="402" w:type="dxa"/>
          </w:tcPr>
          <w:p w14:paraId="68129144" w14:textId="77777777" w:rsidR="002871F0" w:rsidRPr="00CD5AB3" w:rsidRDefault="002871F0" w:rsidP="0068204F">
            <w:pPr>
              <w:pStyle w:val="pqiTabBody"/>
              <w:rPr>
                <w:i/>
              </w:rPr>
            </w:pPr>
            <w:r w:rsidRPr="00CD5AB3">
              <w:rPr>
                <w:i/>
              </w:rPr>
              <w:t>d</w:t>
            </w:r>
          </w:p>
        </w:tc>
        <w:tc>
          <w:tcPr>
            <w:tcW w:w="3476" w:type="dxa"/>
          </w:tcPr>
          <w:p w14:paraId="2B5BDBCF" w14:textId="77777777" w:rsidR="002871F0" w:rsidRPr="00CD5AB3" w:rsidRDefault="002871F0" w:rsidP="0068204F">
            <w:pPr>
              <w:pStyle w:val="pqiTabBody"/>
            </w:pPr>
            <w:r w:rsidRPr="00CD5AB3">
              <w:t>Typ wiadomości przypomnienia</w:t>
            </w:r>
          </w:p>
          <w:p w14:paraId="7E0C6292" w14:textId="77777777" w:rsidR="002871F0" w:rsidRPr="00CD5AB3" w:rsidRDefault="002871F0" w:rsidP="0068204F">
            <w:pPr>
              <w:pStyle w:val="pqiTabBody"/>
            </w:pPr>
            <w:r w:rsidRPr="00CD5AB3">
              <w:rPr>
                <w:rFonts w:ascii="Courier New" w:hAnsi="Courier New" w:cs="Courier New"/>
                <w:noProof/>
                <w:color w:val="0000FF"/>
              </w:rPr>
              <w:t>ReminderMessageType</w:t>
            </w:r>
          </w:p>
        </w:tc>
        <w:tc>
          <w:tcPr>
            <w:tcW w:w="419" w:type="dxa"/>
          </w:tcPr>
          <w:p w14:paraId="3C2E7B18" w14:textId="77777777" w:rsidR="002871F0" w:rsidRPr="00CD5AB3" w:rsidRDefault="002871F0" w:rsidP="0068204F">
            <w:pPr>
              <w:pStyle w:val="pqiTabBody"/>
            </w:pPr>
            <w:r w:rsidRPr="00CD5AB3">
              <w:t>R</w:t>
            </w:r>
          </w:p>
        </w:tc>
        <w:tc>
          <w:tcPr>
            <w:tcW w:w="2715" w:type="dxa"/>
          </w:tcPr>
          <w:p w14:paraId="5E350B87" w14:textId="77777777" w:rsidR="002871F0" w:rsidRPr="00CD5AB3" w:rsidRDefault="002871F0" w:rsidP="0068204F">
            <w:pPr>
              <w:pStyle w:val="pqiTabBody"/>
            </w:pPr>
          </w:p>
        </w:tc>
        <w:tc>
          <w:tcPr>
            <w:tcW w:w="5215" w:type="dxa"/>
          </w:tcPr>
          <w:p w14:paraId="340822A5" w14:textId="77777777" w:rsidR="002871F0" w:rsidRPr="00CD5AB3" w:rsidRDefault="002871F0" w:rsidP="0068204F">
            <w:pPr>
              <w:pStyle w:val="pqiTabBody"/>
            </w:pPr>
            <w:r w:rsidRPr="00CD5AB3">
              <w:t>1 – upływ terminu na zmianę miejsca przeznaczenia</w:t>
            </w:r>
          </w:p>
          <w:p w14:paraId="3725DD4C" w14:textId="77777777" w:rsidR="002871F0" w:rsidRPr="00CD5AB3" w:rsidRDefault="002871F0" w:rsidP="0068204F">
            <w:pPr>
              <w:pStyle w:val="pqiTabBody"/>
            </w:pPr>
            <w:r w:rsidRPr="00CD5AB3">
              <w:t>2 – upływ terminu na przesłanie raportu odbioru</w:t>
            </w:r>
          </w:p>
        </w:tc>
        <w:tc>
          <w:tcPr>
            <w:tcW w:w="1083" w:type="dxa"/>
          </w:tcPr>
          <w:p w14:paraId="42A77FC8" w14:textId="77777777" w:rsidR="002871F0" w:rsidRPr="00CD5AB3" w:rsidRDefault="002871F0" w:rsidP="0068204F">
            <w:pPr>
              <w:pStyle w:val="pqiTabBody"/>
            </w:pPr>
            <w:r w:rsidRPr="00CD5AB3">
              <w:t>n1</w:t>
            </w:r>
          </w:p>
        </w:tc>
      </w:tr>
      <w:tr w:rsidR="002871F0" w:rsidRPr="00CD5AB3" w14:paraId="7947D4E2" w14:textId="77777777" w:rsidTr="0068204F">
        <w:tc>
          <w:tcPr>
            <w:tcW w:w="858" w:type="dxa"/>
            <w:gridSpan w:val="2"/>
          </w:tcPr>
          <w:p w14:paraId="11F233E7" w14:textId="77777777" w:rsidR="002871F0" w:rsidRPr="00CD5AB3" w:rsidRDefault="002871F0" w:rsidP="0068204F">
            <w:pPr>
              <w:pStyle w:val="pqiTabHead"/>
            </w:pPr>
            <w:r w:rsidRPr="00CD5AB3">
              <w:t>2</w:t>
            </w:r>
          </w:p>
        </w:tc>
        <w:tc>
          <w:tcPr>
            <w:tcW w:w="3476" w:type="dxa"/>
          </w:tcPr>
          <w:p w14:paraId="13BDD1CE" w14:textId="77777777" w:rsidR="00D478B3" w:rsidRPr="00CD5AB3" w:rsidRDefault="002871F0" w:rsidP="002871F0">
            <w:pPr>
              <w:pStyle w:val="pqiTabHead"/>
            </w:pPr>
            <w:r w:rsidRPr="00CD5AB3">
              <w:t xml:space="preserve">Dokument e-DD </w:t>
            </w:r>
          </w:p>
          <w:p w14:paraId="742677BE" w14:textId="77777777" w:rsidR="002871F0" w:rsidRPr="00CD5AB3" w:rsidRDefault="002871F0" w:rsidP="002871F0">
            <w:pPr>
              <w:pStyle w:val="pqiTabHead"/>
              <w:rPr>
                <w:rFonts w:ascii="Courier New" w:hAnsi="Courier New" w:cs="Courier New"/>
                <w:noProof/>
                <w:color w:val="0000FF"/>
              </w:rPr>
            </w:pPr>
            <w:r w:rsidRPr="00CD5AB3">
              <w:rPr>
                <w:rFonts w:ascii="Courier New" w:hAnsi="Courier New" w:cs="Courier New"/>
                <w:noProof/>
                <w:color w:val="0000FF"/>
              </w:rPr>
              <w:t>Do</w:t>
            </w:r>
            <w:r w:rsidR="00D478B3" w:rsidRPr="00CD5AB3">
              <w:rPr>
                <w:rFonts w:ascii="Courier New" w:hAnsi="Courier New" w:cs="Courier New"/>
                <w:noProof/>
                <w:color w:val="0000FF"/>
              </w:rPr>
              <w:t>cument</w:t>
            </w:r>
            <w:r w:rsidRPr="00CD5AB3">
              <w:rPr>
                <w:rFonts w:ascii="Courier New" w:hAnsi="Courier New" w:cs="Courier New"/>
                <w:noProof/>
                <w:color w:val="0000FF"/>
              </w:rPr>
              <w:t>Reference</w:t>
            </w:r>
          </w:p>
        </w:tc>
        <w:tc>
          <w:tcPr>
            <w:tcW w:w="419" w:type="dxa"/>
          </w:tcPr>
          <w:p w14:paraId="02CC9ECD" w14:textId="77777777" w:rsidR="002871F0" w:rsidRPr="00CD5AB3" w:rsidRDefault="002871F0" w:rsidP="0068204F">
            <w:pPr>
              <w:pStyle w:val="pqiTabHead"/>
            </w:pPr>
            <w:r w:rsidRPr="00CD5AB3">
              <w:t>R</w:t>
            </w:r>
          </w:p>
        </w:tc>
        <w:tc>
          <w:tcPr>
            <w:tcW w:w="2715" w:type="dxa"/>
          </w:tcPr>
          <w:p w14:paraId="7EF4CBCD" w14:textId="77777777" w:rsidR="002871F0" w:rsidRPr="00CD5AB3" w:rsidRDefault="002871F0" w:rsidP="0068204F">
            <w:pPr>
              <w:pStyle w:val="pqiTabHead"/>
            </w:pPr>
          </w:p>
        </w:tc>
        <w:tc>
          <w:tcPr>
            <w:tcW w:w="5215" w:type="dxa"/>
          </w:tcPr>
          <w:p w14:paraId="103B738F" w14:textId="77777777" w:rsidR="002871F0" w:rsidRPr="00CD5AB3" w:rsidRDefault="002871F0" w:rsidP="0068204F">
            <w:pPr>
              <w:pStyle w:val="pqiTabHead"/>
            </w:pPr>
          </w:p>
        </w:tc>
        <w:tc>
          <w:tcPr>
            <w:tcW w:w="1083" w:type="dxa"/>
          </w:tcPr>
          <w:p w14:paraId="53CCF7B6" w14:textId="77777777" w:rsidR="002871F0" w:rsidRPr="00CD5AB3" w:rsidRDefault="002871F0" w:rsidP="0068204F">
            <w:pPr>
              <w:pStyle w:val="pqiTabHead"/>
            </w:pPr>
            <w:r w:rsidRPr="00CD5AB3">
              <w:t>1x</w:t>
            </w:r>
          </w:p>
        </w:tc>
      </w:tr>
      <w:tr w:rsidR="002871F0" w:rsidRPr="00CD5AB3" w14:paraId="3000B0B9" w14:textId="77777777" w:rsidTr="0068204F">
        <w:tc>
          <w:tcPr>
            <w:tcW w:w="456" w:type="dxa"/>
          </w:tcPr>
          <w:p w14:paraId="53BEE526" w14:textId="77777777" w:rsidR="002871F0" w:rsidRPr="00CD5AB3" w:rsidRDefault="002871F0" w:rsidP="0068204F">
            <w:pPr>
              <w:pStyle w:val="pqiTabBody"/>
              <w:rPr>
                <w:b/>
              </w:rPr>
            </w:pPr>
          </w:p>
        </w:tc>
        <w:tc>
          <w:tcPr>
            <w:tcW w:w="402" w:type="dxa"/>
          </w:tcPr>
          <w:p w14:paraId="5D69D72B" w14:textId="77777777" w:rsidR="002871F0" w:rsidRPr="00CD5AB3" w:rsidRDefault="002871F0" w:rsidP="0068204F">
            <w:pPr>
              <w:pStyle w:val="pqiTabBody"/>
              <w:rPr>
                <w:i/>
              </w:rPr>
            </w:pPr>
            <w:r w:rsidRPr="00CD5AB3">
              <w:rPr>
                <w:i/>
              </w:rPr>
              <w:t>a</w:t>
            </w:r>
          </w:p>
        </w:tc>
        <w:tc>
          <w:tcPr>
            <w:tcW w:w="3476" w:type="dxa"/>
          </w:tcPr>
          <w:p w14:paraId="407069D5" w14:textId="77777777" w:rsidR="002871F0" w:rsidRPr="00CD5AB3" w:rsidRDefault="00A30C1B" w:rsidP="0068204F">
            <w:pPr>
              <w:pStyle w:val="pqiTabBody"/>
            </w:pPr>
            <w:r w:rsidRPr="00CD5AB3">
              <w:t>DD</w:t>
            </w:r>
            <w:r w:rsidR="002871F0" w:rsidRPr="00CD5AB3">
              <w:t>ARC</w:t>
            </w:r>
          </w:p>
          <w:p w14:paraId="3398E8B8" w14:textId="77777777" w:rsidR="002871F0" w:rsidRPr="00CD5AB3" w:rsidRDefault="002871F0" w:rsidP="0068204F">
            <w:pPr>
              <w:pStyle w:val="pqiTabBody"/>
              <w:rPr>
                <w:rFonts w:ascii="Courier New" w:hAnsi="Courier New" w:cs="Courier New"/>
                <w:noProof/>
                <w:color w:val="0000FF"/>
              </w:rPr>
            </w:pPr>
            <w:r w:rsidRPr="00CD5AB3">
              <w:rPr>
                <w:rFonts w:ascii="Courier New" w:hAnsi="Courier New" w:cs="Courier New"/>
                <w:noProof/>
                <w:color w:val="0000FF"/>
              </w:rPr>
              <w:t>DeliveryDocumentAdministrativeReferenceCode</w:t>
            </w:r>
          </w:p>
        </w:tc>
        <w:tc>
          <w:tcPr>
            <w:tcW w:w="419" w:type="dxa"/>
          </w:tcPr>
          <w:p w14:paraId="0C24BA9B" w14:textId="77777777" w:rsidR="002871F0" w:rsidRPr="00CD5AB3" w:rsidRDefault="002871F0" w:rsidP="0068204F">
            <w:pPr>
              <w:pStyle w:val="pqiTabBody"/>
            </w:pPr>
            <w:r w:rsidRPr="00CD5AB3">
              <w:t>R</w:t>
            </w:r>
          </w:p>
        </w:tc>
        <w:tc>
          <w:tcPr>
            <w:tcW w:w="2715" w:type="dxa"/>
          </w:tcPr>
          <w:p w14:paraId="78178507" w14:textId="77777777" w:rsidR="002871F0" w:rsidRPr="00CD5AB3" w:rsidRDefault="002871F0" w:rsidP="0068204F">
            <w:pPr>
              <w:pStyle w:val="pqiTabBody"/>
            </w:pPr>
          </w:p>
        </w:tc>
        <w:tc>
          <w:tcPr>
            <w:tcW w:w="5215" w:type="dxa"/>
          </w:tcPr>
          <w:p w14:paraId="39574AA4" w14:textId="77777777" w:rsidR="002871F0" w:rsidRPr="00CD5AB3" w:rsidRDefault="002871F0" w:rsidP="0068204F">
            <w:pPr>
              <w:pStyle w:val="pqiTabBody"/>
            </w:pPr>
          </w:p>
        </w:tc>
        <w:tc>
          <w:tcPr>
            <w:tcW w:w="1083" w:type="dxa"/>
          </w:tcPr>
          <w:p w14:paraId="64D73B09" w14:textId="77777777" w:rsidR="002871F0" w:rsidRPr="00CD5AB3" w:rsidRDefault="00A30C1B" w:rsidP="0068204F">
            <w:pPr>
              <w:pStyle w:val="pqiTabBody"/>
            </w:pPr>
            <w:r w:rsidRPr="00CD5AB3">
              <w:t>an21</w:t>
            </w:r>
          </w:p>
        </w:tc>
      </w:tr>
      <w:tr w:rsidR="002871F0" w:rsidRPr="00CD5AB3" w14:paraId="5FB51FF5" w14:textId="77777777" w:rsidTr="0068204F">
        <w:tc>
          <w:tcPr>
            <w:tcW w:w="456" w:type="dxa"/>
          </w:tcPr>
          <w:p w14:paraId="258864A1" w14:textId="77777777" w:rsidR="002871F0" w:rsidRPr="00CD5AB3" w:rsidRDefault="002871F0" w:rsidP="0068204F">
            <w:pPr>
              <w:pStyle w:val="pqiTabBody"/>
              <w:rPr>
                <w:b/>
              </w:rPr>
            </w:pPr>
          </w:p>
        </w:tc>
        <w:tc>
          <w:tcPr>
            <w:tcW w:w="402" w:type="dxa"/>
          </w:tcPr>
          <w:p w14:paraId="7C892989" w14:textId="77777777" w:rsidR="002871F0" w:rsidRPr="00CD5AB3" w:rsidRDefault="002871F0" w:rsidP="0068204F">
            <w:pPr>
              <w:pStyle w:val="pqiTabBody"/>
              <w:rPr>
                <w:i/>
              </w:rPr>
            </w:pPr>
            <w:r w:rsidRPr="00CD5AB3">
              <w:rPr>
                <w:i/>
              </w:rPr>
              <w:t>b</w:t>
            </w:r>
          </w:p>
        </w:tc>
        <w:tc>
          <w:tcPr>
            <w:tcW w:w="3476" w:type="dxa"/>
          </w:tcPr>
          <w:p w14:paraId="350B5DB0" w14:textId="77777777" w:rsidR="002871F0" w:rsidRPr="00CD5AB3" w:rsidRDefault="002871F0" w:rsidP="0068204F">
            <w:pPr>
              <w:pStyle w:val="pqiTabBody"/>
            </w:pPr>
            <w:r w:rsidRPr="00CD5AB3">
              <w:t>Numer porządkowy</w:t>
            </w:r>
          </w:p>
          <w:p w14:paraId="1015F897" w14:textId="77777777" w:rsidR="002871F0" w:rsidRPr="00CD5AB3" w:rsidRDefault="002871F0" w:rsidP="0068204F">
            <w:pPr>
              <w:pStyle w:val="pqiTabBody"/>
            </w:pPr>
            <w:r w:rsidRPr="00CD5AB3">
              <w:rPr>
                <w:rFonts w:ascii="Courier New" w:hAnsi="Courier New" w:cs="Courier New"/>
                <w:noProof/>
                <w:color w:val="0000FF"/>
              </w:rPr>
              <w:t>SequenceNumber</w:t>
            </w:r>
          </w:p>
        </w:tc>
        <w:tc>
          <w:tcPr>
            <w:tcW w:w="419" w:type="dxa"/>
          </w:tcPr>
          <w:p w14:paraId="35EE6F8E" w14:textId="77777777" w:rsidR="002871F0" w:rsidRPr="00CD5AB3" w:rsidRDefault="002871F0" w:rsidP="0068204F">
            <w:pPr>
              <w:pStyle w:val="pqiTabBody"/>
            </w:pPr>
            <w:r w:rsidRPr="00CD5AB3">
              <w:t>R</w:t>
            </w:r>
          </w:p>
        </w:tc>
        <w:tc>
          <w:tcPr>
            <w:tcW w:w="2715" w:type="dxa"/>
          </w:tcPr>
          <w:p w14:paraId="173A64FE" w14:textId="77777777" w:rsidR="002871F0" w:rsidRPr="00CD5AB3" w:rsidRDefault="002871F0" w:rsidP="0068204F">
            <w:pPr>
              <w:pStyle w:val="pqiTabBody"/>
            </w:pPr>
          </w:p>
        </w:tc>
        <w:tc>
          <w:tcPr>
            <w:tcW w:w="5215" w:type="dxa"/>
          </w:tcPr>
          <w:p w14:paraId="364125E9" w14:textId="77777777" w:rsidR="002871F0" w:rsidRPr="00CD5AB3" w:rsidRDefault="002871F0" w:rsidP="0068204F">
            <w:pPr>
              <w:pStyle w:val="pqiTabBody"/>
            </w:pPr>
            <w:r w:rsidRPr="00CD5AB3">
              <w:t>Wartość musi być większa od zera.</w:t>
            </w:r>
          </w:p>
        </w:tc>
        <w:tc>
          <w:tcPr>
            <w:tcW w:w="1083" w:type="dxa"/>
          </w:tcPr>
          <w:p w14:paraId="7C5839FA" w14:textId="77777777" w:rsidR="002871F0" w:rsidRPr="00CD5AB3" w:rsidRDefault="002871F0" w:rsidP="0068204F">
            <w:pPr>
              <w:pStyle w:val="pqiTabBody"/>
            </w:pPr>
            <w:r w:rsidRPr="00CD5AB3">
              <w:t>n..2</w:t>
            </w:r>
          </w:p>
        </w:tc>
      </w:tr>
    </w:tbl>
    <w:p w14:paraId="4297E8D3" w14:textId="77777777" w:rsidR="0002000D" w:rsidRPr="00CD5AB3" w:rsidRDefault="002871F0" w:rsidP="005B446B">
      <w:pPr>
        <w:pStyle w:val="pqiChpHeadNum2"/>
        <w:rPr>
          <w:lang w:eastAsia="en-GB"/>
        </w:rPr>
      </w:pPr>
      <w:r w:rsidRPr="00CD5AB3">
        <w:rPr>
          <w:lang w:eastAsia="en-GB"/>
        </w:rPr>
        <w:br w:type="page"/>
      </w:r>
      <w:bookmarkStart w:id="204" w:name="_Toc526429219"/>
      <w:bookmarkStart w:id="205" w:name="_Toc528064585"/>
      <w:bookmarkStart w:id="206" w:name="_Toc97636639"/>
      <w:r w:rsidR="0002000D" w:rsidRPr="00CD5AB3">
        <w:lastRenderedPageBreak/>
        <w:t xml:space="preserve">DD803 – Powiadomienie o zmianie miejsca przeznaczenia wysyłany do </w:t>
      </w:r>
      <w:r w:rsidR="004F7856" w:rsidRPr="00CD5AB3">
        <w:t xml:space="preserve">poprzedniego </w:t>
      </w:r>
      <w:r w:rsidR="0002000D" w:rsidRPr="00CD5AB3">
        <w:t>odbiorcy e-DD</w:t>
      </w:r>
      <w:bookmarkEnd w:id="197"/>
      <w:bookmarkEnd w:id="204"/>
      <w:bookmarkEnd w:id="205"/>
      <w:bookmarkEnd w:id="206"/>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0"/>
        <w:gridCol w:w="384"/>
        <w:gridCol w:w="5377"/>
        <w:gridCol w:w="403"/>
        <w:gridCol w:w="1920"/>
        <w:gridCol w:w="3968"/>
        <w:gridCol w:w="1072"/>
      </w:tblGrid>
      <w:tr w:rsidR="0002000D" w:rsidRPr="00CD5AB3" w14:paraId="3A856A71" w14:textId="77777777" w:rsidTr="00D71C4A">
        <w:trPr>
          <w:tblHeader/>
        </w:trPr>
        <w:tc>
          <w:tcPr>
            <w:tcW w:w="424" w:type="dxa"/>
            <w:shd w:val="clear" w:color="auto" w:fill="F3F3F3"/>
            <w:vAlign w:val="center"/>
          </w:tcPr>
          <w:p w14:paraId="58CBB2EE" w14:textId="77777777" w:rsidR="0002000D" w:rsidRPr="00CD5AB3" w:rsidRDefault="0002000D" w:rsidP="00D71C4A">
            <w:pPr>
              <w:pStyle w:val="pqiTabBody"/>
            </w:pPr>
            <w:r w:rsidRPr="00CD5AB3">
              <w:br w:type="page"/>
            </w:r>
            <w:r w:rsidRPr="00CD5AB3">
              <w:br w:type="page"/>
              <w:t>A</w:t>
            </w:r>
          </w:p>
        </w:tc>
        <w:tc>
          <w:tcPr>
            <w:tcW w:w="386" w:type="dxa"/>
            <w:shd w:val="clear" w:color="auto" w:fill="F3F3F3"/>
            <w:vAlign w:val="center"/>
          </w:tcPr>
          <w:p w14:paraId="199C2ADB" w14:textId="77777777" w:rsidR="0002000D" w:rsidRPr="00CD5AB3" w:rsidRDefault="0002000D" w:rsidP="00D71C4A">
            <w:pPr>
              <w:pStyle w:val="pqiTabBody"/>
            </w:pPr>
            <w:r w:rsidRPr="00CD5AB3">
              <w:t>B</w:t>
            </w:r>
          </w:p>
        </w:tc>
        <w:tc>
          <w:tcPr>
            <w:tcW w:w="5377" w:type="dxa"/>
            <w:shd w:val="clear" w:color="auto" w:fill="F3F3F3"/>
            <w:vAlign w:val="center"/>
          </w:tcPr>
          <w:p w14:paraId="1724D799" w14:textId="77777777" w:rsidR="0002000D" w:rsidRPr="00CD5AB3" w:rsidRDefault="0002000D" w:rsidP="00D71C4A">
            <w:pPr>
              <w:pStyle w:val="pqiTabBody"/>
            </w:pPr>
            <w:r w:rsidRPr="00CD5AB3">
              <w:t>C</w:t>
            </w:r>
          </w:p>
        </w:tc>
        <w:tc>
          <w:tcPr>
            <w:tcW w:w="405" w:type="dxa"/>
            <w:shd w:val="clear" w:color="auto" w:fill="F3F3F3"/>
            <w:vAlign w:val="center"/>
          </w:tcPr>
          <w:p w14:paraId="7B6FB95B" w14:textId="77777777" w:rsidR="0002000D" w:rsidRPr="00CD5AB3" w:rsidRDefault="0002000D" w:rsidP="00D71C4A">
            <w:pPr>
              <w:pStyle w:val="pqiTabBody"/>
            </w:pPr>
            <w:r w:rsidRPr="00CD5AB3">
              <w:t>D</w:t>
            </w:r>
          </w:p>
        </w:tc>
        <w:tc>
          <w:tcPr>
            <w:tcW w:w="2003" w:type="dxa"/>
            <w:shd w:val="clear" w:color="auto" w:fill="F3F3F3"/>
            <w:vAlign w:val="center"/>
          </w:tcPr>
          <w:p w14:paraId="0826E1C8" w14:textId="77777777" w:rsidR="0002000D" w:rsidRPr="00CD5AB3" w:rsidRDefault="0002000D" w:rsidP="00D71C4A">
            <w:pPr>
              <w:pStyle w:val="pqiTabBody"/>
            </w:pPr>
            <w:r w:rsidRPr="00CD5AB3">
              <w:t>E</w:t>
            </w:r>
          </w:p>
        </w:tc>
        <w:tc>
          <w:tcPr>
            <w:tcW w:w="4098" w:type="dxa"/>
            <w:shd w:val="clear" w:color="auto" w:fill="F3F3F3"/>
            <w:vAlign w:val="center"/>
          </w:tcPr>
          <w:p w14:paraId="56B063BC" w14:textId="77777777" w:rsidR="0002000D" w:rsidRPr="00CD5AB3" w:rsidRDefault="0002000D" w:rsidP="00D71C4A">
            <w:pPr>
              <w:pStyle w:val="pqiTabBody"/>
            </w:pPr>
            <w:r w:rsidRPr="00CD5AB3">
              <w:t>F</w:t>
            </w:r>
          </w:p>
        </w:tc>
        <w:tc>
          <w:tcPr>
            <w:tcW w:w="1073" w:type="dxa"/>
            <w:shd w:val="clear" w:color="auto" w:fill="F3F3F3"/>
            <w:vAlign w:val="center"/>
          </w:tcPr>
          <w:p w14:paraId="47EF1856" w14:textId="77777777" w:rsidR="0002000D" w:rsidRPr="00CD5AB3" w:rsidRDefault="0002000D" w:rsidP="00D71C4A">
            <w:pPr>
              <w:pStyle w:val="pqiTabBody"/>
            </w:pPr>
            <w:r w:rsidRPr="00CD5AB3">
              <w:t>G</w:t>
            </w:r>
          </w:p>
        </w:tc>
      </w:tr>
      <w:tr w:rsidR="0002000D" w:rsidRPr="00CD5AB3" w14:paraId="68AA3EE3" w14:textId="77777777" w:rsidTr="00D71C4A">
        <w:tc>
          <w:tcPr>
            <w:tcW w:w="13766" w:type="dxa"/>
            <w:gridSpan w:val="7"/>
          </w:tcPr>
          <w:p w14:paraId="2B514AAB" w14:textId="77777777" w:rsidR="0002000D" w:rsidRPr="00CD5AB3" w:rsidRDefault="0002000D" w:rsidP="00D71C4A">
            <w:pPr>
              <w:pStyle w:val="pqiTabHead"/>
            </w:pPr>
            <w:r w:rsidRPr="00CD5AB3">
              <w:t>DD803 – C_EAD_NOT – Powiadomienie o zmianie miejsca przeznaczenia wysyłany do pierwotnego odbiorcy e-DD</w:t>
            </w:r>
          </w:p>
        </w:tc>
      </w:tr>
      <w:tr w:rsidR="0002000D" w:rsidRPr="00CD5AB3" w14:paraId="547FE094" w14:textId="77777777" w:rsidTr="00D71C4A">
        <w:tc>
          <w:tcPr>
            <w:tcW w:w="810" w:type="dxa"/>
            <w:gridSpan w:val="2"/>
          </w:tcPr>
          <w:p w14:paraId="663B7037" w14:textId="77777777" w:rsidR="0002000D" w:rsidRPr="00CD5AB3" w:rsidRDefault="0002000D" w:rsidP="00D71C4A">
            <w:pPr>
              <w:pStyle w:val="pqiTabBody"/>
              <w:rPr>
                <w:b/>
                <w:i/>
              </w:rPr>
            </w:pPr>
          </w:p>
        </w:tc>
        <w:tc>
          <w:tcPr>
            <w:tcW w:w="5377" w:type="dxa"/>
          </w:tcPr>
          <w:p w14:paraId="114CE173" w14:textId="77777777" w:rsidR="0002000D" w:rsidRPr="00CD5AB3" w:rsidRDefault="0002000D" w:rsidP="00D71C4A">
            <w:pPr>
              <w:pStyle w:val="pqiTabBody"/>
              <w:rPr>
                <w:b/>
              </w:rPr>
            </w:pPr>
            <w:r w:rsidRPr="00CD5AB3">
              <w:rPr>
                <w:b/>
              </w:rPr>
              <w:t>&lt;NAGŁÓWEK&gt;</w:t>
            </w:r>
          </w:p>
          <w:p w14:paraId="4D71A8BB" w14:textId="77777777" w:rsidR="0002000D" w:rsidRPr="00CD5AB3" w:rsidRDefault="0002000D" w:rsidP="00D71C4A">
            <w:pPr>
              <w:pStyle w:val="pqiTabBody"/>
              <w:rPr>
                <w:rFonts w:ascii="Courier New" w:hAnsi="Courier New"/>
                <w:color w:val="0000FF"/>
              </w:rPr>
            </w:pPr>
            <w:r w:rsidRPr="00CD5AB3">
              <w:rPr>
                <w:rFonts w:ascii="Courier New" w:hAnsi="Courier New"/>
                <w:color w:val="0000FF"/>
              </w:rPr>
              <w:t>/DD803/Header</w:t>
            </w:r>
          </w:p>
        </w:tc>
        <w:tc>
          <w:tcPr>
            <w:tcW w:w="405" w:type="dxa"/>
          </w:tcPr>
          <w:p w14:paraId="1C62F15E" w14:textId="77777777" w:rsidR="0002000D" w:rsidRPr="00CD5AB3" w:rsidRDefault="0002000D" w:rsidP="00D71C4A">
            <w:pPr>
              <w:pStyle w:val="pqiTabBody"/>
              <w:rPr>
                <w:b/>
              </w:rPr>
            </w:pPr>
            <w:r w:rsidRPr="00CD5AB3">
              <w:rPr>
                <w:b/>
              </w:rPr>
              <w:t>R</w:t>
            </w:r>
          </w:p>
        </w:tc>
        <w:tc>
          <w:tcPr>
            <w:tcW w:w="2003" w:type="dxa"/>
          </w:tcPr>
          <w:p w14:paraId="1AD2580D" w14:textId="77777777" w:rsidR="0002000D" w:rsidRPr="00CD5AB3" w:rsidRDefault="0002000D" w:rsidP="00D71C4A">
            <w:pPr>
              <w:pStyle w:val="pqiTabBody"/>
              <w:rPr>
                <w:b/>
              </w:rPr>
            </w:pPr>
          </w:p>
        </w:tc>
        <w:tc>
          <w:tcPr>
            <w:tcW w:w="4098" w:type="dxa"/>
          </w:tcPr>
          <w:p w14:paraId="1288A758" w14:textId="77777777" w:rsidR="0002000D" w:rsidRPr="00CD5AB3" w:rsidRDefault="0002000D" w:rsidP="00D71C4A">
            <w:pPr>
              <w:pStyle w:val="pqiTabBody"/>
              <w:rPr>
                <w:b/>
              </w:rPr>
            </w:pPr>
          </w:p>
        </w:tc>
        <w:tc>
          <w:tcPr>
            <w:tcW w:w="1073" w:type="dxa"/>
          </w:tcPr>
          <w:p w14:paraId="1F888C6C" w14:textId="77777777" w:rsidR="0002000D" w:rsidRPr="00CD5AB3" w:rsidRDefault="0002000D" w:rsidP="00D71C4A">
            <w:pPr>
              <w:pStyle w:val="pqiTabBody"/>
              <w:rPr>
                <w:b/>
              </w:rPr>
            </w:pPr>
            <w:r w:rsidRPr="00CD5AB3">
              <w:rPr>
                <w:b/>
              </w:rPr>
              <w:t>1x</w:t>
            </w:r>
          </w:p>
        </w:tc>
      </w:tr>
      <w:tr w:rsidR="0002000D" w:rsidRPr="00CD5AB3" w14:paraId="5469C0CE" w14:textId="77777777" w:rsidTr="00D71C4A">
        <w:tc>
          <w:tcPr>
            <w:tcW w:w="13766" w:type="dxa"/>
            <w:gridSpan w:val="7"/>
          </w:tcPr>
          <w:p w14:paraId="48D76355" w14:textId="77777777" w:rsidR="0002000D" w:rsidRPr="00CD5AB3" w:rsidRDefault="0002000D" w:rsidP="00D71C4A">
            <w:pPr>
              <w:pStyle w:val="pqiTabBody"/>
            </w:pPr>
            <w:r w:rsidRPr="00CD5AB3">
              <w:t>Wszystkie elementy główne począwszy od poniższego zawarte są w elemencie:</w:t>
            </w:r>
          </w:p>
          <w:p w14:paraId="0A0A9E5B"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olor w:val="0000FF"/>
              </w:rPr>
              <w:t>/DD803/Body/</w:t>
            </w:r>
            <w:r w:rsidRPr="00CD5AB3">
              <w:rPr>
                <w:rFonts w:ascii="Courier New" w:hAnsi="Courier New" w:cs="Courier New"/>
                <w:noProof/>
                <w:color w:val="0000FF"/>
              </w:rPr>
              <w:t>NotificationOfDivertedEDD</w:t>
            </w:r>
          </w:p>
        </w:tc>
      </w:tr>
      <w:tr w:rsidR="0002000D" w:rsidRPr="00CD5AB3" w14:paraId="5BBA9EDF" w14:textId="77777777" w:rsidTr="00D71C4A">
        <w:tc>
          <w:tcPr>
            <w:tcW w:w="810" w:type="dxa"/>
            <w:gridSpan w:val="2"/>
          </w:tcPr>
          <w:p w14:paraId="78167E11" w14:textId="77777777" w:rsidR="0002000D" w:rsidRPr="00CD5AB3" w:rsidRDefault="0002000D" w:rsidP="00D71C4A">
            <w:pPr>
              <w:pStyle w:val="pqiTabHead"/>
            </w:pPr>
            <w:r w:rsidRPr="00CD5AB3">
              <w:t>1</w:t>
            </w:r>
          </w:p>
        </w:tc>
        <w:tc>
          <w:tcPr>
            <w:tcW w:w="5377" w:type="dxa"/>
          </w:tcPr>
          <w:p w14:paraId="11EF4D36" w14:textId="77777777" w:rsidR="0002000D" w:rsidRPr="00CD5AB3" w:rsidRDefault="0002000D" w:rsidP="00D71C4A">
            <w:pPr>
              <w:pStyle w:val="pqiTabHead"/>
            </w:pPr>
            <w:r w:rsidRPr="00CD5AB3">
              <w:t>Powiadomienie</w:t>
            </w:r>
          </w:p>
          <w:p w14:paraId="2471CDFC" w14:textId="77777777" w:rsidR="0002000D" w:rsidRPr="00CD5AB3" w:rsidRDefault="0002000D" w:rsidP="00D71C4A">
            <w:pPr>
              <w:pStyle w:val="pqiTabHead"/>
            </w:pPr>
            <w:r w:rsidRPr="00CD5AB3">
              <w:rPr>
                <w:rFonts w:ascii="Courier New" w:hAnsi="Courier New" w:cs="Courier New"/>
                <w:noProof/>
                <w:color w:val="0000FF"/>
              </w:rPr>
              <w:t>DeliveryNotification</w:t>
            </w:r>
          </w:p>
        </w:tc>
        <w:tc>
          <w:tcPr>
            <w:tcW w:w="405" w:type="dxa"/>
          </w:tcPr>
          <w:p w14:paraId="3CF80D52" w14:textId="77777777" w:rsidR="0002000D" w:rsidRPr="00CD5AB3" w:rsidRDefault="0002000D" w:rsidP="00D71C4A">
            <w:pPr>
              <w:pStyle w:val="pqiTabHead"/>
            </w:pPr>
            <w:r w:rsidRPr="00CD5AB3">
              <w:t>R</w:t>
            </w:r>
          </w:p>
        </w:tc>
        <w:tc>
          <w:tcPr>
            <w:tcW w:w="2003" w:type="dxa"/>
          </w:tcPr>
          <w:p w14:paraId="1323D54A" w14:textId="77777777" w:rsidR="0002000D" w:rsidRPr="00CD5AB3" w:rsidRDefault="0002000D" w:rsidP="00D71C4A">
            <w:pPr>
              <w:pStyle w:val="pqiTabHead"/>
            </w:pPr>
          </w:p>
        </w:tc>
        <w:tc>
          <w:tcPr>
            <w:tcW w:w="4098" w:type="dxa"/>
          </w:tcPr>
          <w:p w14:paraId="60BA2AD5" w14:textId="77777777" w:rsidR="0002000D" w:rsidRPr="00CD5AB3" w:rsidRDefault="0002000D" w:rsidP="00D71C4A">
            <w:pPr>
              <w:pStyle w:val="pqiTabHead"/>
            </w:pPr>
          </w:p>
        </w:tc>
        <w:tc>
          <w:tcPr>
            <w:tcW w:w="1073" w:type="dxa"/>
          </w:tcPr>
          <w:p w14:paraId="610A1AFF" w14:textId="77777777" w:rsidR="0002000D" w:rsidRPr="00CD5AB3" w:rsidRDefault="0002000D" w:rsidP="00D71C4A">
            <w:pPr>
              <w:pStyle w:val="pqiTabHead"/>
            </w:pPr>
            <w:r w:rsidRPr="00CD5AB3">
              <w:t>1x</w:t>
            </w:r>
          </w:p>
        </w:tc>
      </w:tr>
      <w:tr w:rsidR="0002000D" w:rsidRPr="00CD5AB3" w14:paraId="7A0FE129" w14:textId="77777777" w:rsidTr="00D71C4A">
        <w:tc>
          <w:tcPr>
            <w:tcW w:w="424" w:type="dxa"/>
          </w:tcPr>
          <w:p w14:paraId="216DC2FB" w14:textId="77777777" w:rsidR="0002000D" w:rsidRPr="00CD5AB3" w:rsidRDefault="0002000D" w:rsidP="00D71C4A">
            <w:pPr>
              <w:pStyle w:val="pqiTabBody"/>
              <w:rPr>
                <w:b/>
              </w:rPr>
            </w:pPr>
          </w:p>
        </w:tc>
        <w:tc>
          <w:tcPr>
            <w:tcW w:w="386" w:type="dxa"/>
          </w:tcPr>
          <w:p w14:paraId="0ADDD53A" w14:textId="77777777" w:rsidR="0002000D" w:rsidRPr="00CD5AB3" w:rsidRDefault="0002000D" w:rsidP="00D71C4A">
            <w:pPr>
              <w:pStyle w:val="pqiTabBody"/>
              <w:rPr>
                <w:i/>
              </w:rPr>
            </w:pPr>
            <w:r w:rsidRPr="00CD5AB3">
              <w:rPr>
                <w:i/>
              </w:rPr>
              <w:t>a</w:t>
            </w:r>
          </w:p>
        </w:tc>
        <w:tc>
          <w:tcPr>
            <w:tcW w:w="5377" w:type="dxa"/>
          </w:tcPr>
          <w:p w14:paraId="7B49D4D4" w14:textId="77777777" w:rsidR="0002000D" w:rsidRPr="00CD5AB3" w:rsidRDefault="0002000D" w:rsidP="00D71C4A">
            <w:pPr>
              <w:pStyle w:val="pqiTabBody"/>
            </w:pPr>
            <w:r w:rsidRPr="00CD5AB3">
              <w:t>Typ powiadomienia</w:t>
            </w:r>
          </w:p>
          <w:p w14:paraId="5A76C326" w14:textId="77777777" w:rsidR="0002000D" w:rsidRPr="00CD5AB3" w:rsidRDefault="0002000D" w:rsidP="00D71C4A">
            <w:pPr>
              <w:pStyle w:val="pqiTabBody"/>
            </w:pPr>
            <w:r w:rsidRPr="00CD5AB3">
              <w:rPr>
                <w:rFonts w:ascii="Courier New" w:hAnsi="Courier New" w:cs="Courier New"/>
                <w:noProof/>
                <w:color w:val="0000FF"/>
              </w:rPr>
              <w:t>NotificationType</w:t>
            </w:r>
          </w:p>
        </w:tc>
        <w:tc>
          <w:tcPr>
            <w:tcW w:w="405" w:type="dxa"/>
          </w:tcPr>
          <w:p w14:paraId="192965A5" w14:textId="77777777" w:rsidR="0002000D" w:rsidRPr="00CD5AB3" w:rsidRDefault="0002000D" w:rsidP="00D71C4A">
            <w:pPr>
              <w:pStyle w:val="pqiTabBody"/>
            </w:pPr>
            <w:r w:rsidRPr="00CD5AB3">
              <w:t>R</w:t>
            </w:r>
          </w:p>
        </w:tc>
        <w:tc>
          <w:tcPr>
            <w:tcW w:w="2003" w:type="dxa"/>
          </w:tcPr>
          <w:p w14:paraId="642D2070" w14:textId="77777777" w:rsidR="0002000D" w:rsidRPr="00CD5AB3" w:rsidRDefault="0002000D" w:rsidP="00D71C4A">
            <w:pPr>
              <w:pStyle w:val="pqiTabBody"/>
            </w:pPr>
          </w:p>
        </w:tc>
        <w:tc>
          <w:tcPr>
            <w:tcW w:w="4098" w:type="dxa"/>
          </w:tcPr>
          <w:p w14:paraId="32425D0D" w14:textId="77777777" w:rsidR="0002000D" w:rsidRPr="00CD5AB3" w:rsidRDefault="0002000D" w:rsidP="00D71C4A">
            <w:pPr>
              <w:pStyle w:val="pqiTabBody"/>
            </w:pPr>
            <w:r w:rsidRPr="00CD5AB3">
              <w:t>1 – zmiana miejsca przeznaczenia</w:t>
            </w:r>
          </w:p>
        </w:tc>
        <w:tc>
          <w:tcPr>
            <w:tcW w:w="1073" w:type="dxa"/>
          </w:tcPr>
          <w:p w14:paraId="36F898EF" w14:textId="77777777" w:rsidR="0002000D" w:rsidRPr="00CD5AB3" w:rsidRDefault="0002000D" w:rsidP="00D71C4A">
            <w:pPr>
              <w:pStyle w:val="pqiTabBody"/>
            </w:pPr>
            <w:r w:rsidRPr="00CD5AB3">
              <w:t>1n</w:t>
            </w:r>
          </w:p>
        </w:tc>
      </w:tr>
      <w:tr w:rsidR="0002000D" w:rsidRPr="00CD5AB3" w14:paraId="16365206" w14:textId="77777777" w:rsidTr="00D71C4A">
        <w:tc>
          <w:tcPr>
            <w:tcW w:w="424" w:type="dxa"/>
          </w:tcPr>
          <w:p w14:paraId="4E3DE804" w14:textId="77777777" w:rsidR="0002000D" w:rsidRPr="00CD5AB3" w:rsidRDefault="0002000D" w:rsidP="00D71C4A">
            <w:pPr>
              <w:pStyle w:val="pqiTabBody"/>
              <w:rPr>
                <w:b/>
              </w:rPr>
            </w:pPr>
          </w:p>
        </w:tc>
        <w:tc>
          <w:tcPr>
            <w:tcW w:w="386" w:type="dxa"/>
          </w:tcPr>
          <w:p w14:paraId="37FAC0B0" w14:textId="77777777" w:rsidR="0002000D" w:rsidRPr="00CD5AB3" w:rsidRDefault="0002000D" w:rsidP="00D71C4A">
            <w:pPr>
              <w:pStyle w:val="pqiTabBody"/>
              <w:rPr>
                <w:i/>
              </w:rPr>
            </w:pPr>
            <w:r w:rsidRPr="00CD5AB3">
              <w:rPr>
                <w:i/>
              </w:rPr>
              <w:t>b</w:t>
            </w:r>
          </w:p>
        </w:tc>
        <w:tc>
          <w:tcPr>
            <w:tcW w:w="5377" w:type="dxa"/>
          </w:tcPr>
          <w:p w14:paraId="29BEF49C" w14:textId="77777777" w:rsidR="0002000D" w:rsidRPr="00CD5AB3" w:rsidRDefault="0002000D" w:rsidP="00D71C4A">
            <w:pPr>
              <w:pStyle w:val="pqiTabBody"/>
            </w:pPr>
            <w:r w:rsidRPr="00CD5AB3">
              <w:t>Data i czas powiadomienia</w:t>
            </w:r>
          </w:p>
          <w:p w14:paraId="1DBAC1E4" w14:textId="77777777" w:rsidR="0002000D" w:rsidRPr="00CD5AB3" w:rsidRDefault="0002000D" w:rsidP="00D71C4A">
            <w:pPr>
              <w:pStyle w:val="pqiTabBody"/>
            </w:pPr>
            <w:r w:rsidRPr="00CD5AB3">
              <w:rPr>
                <w:rFonts w:ascii="Courier New" w:hAnsi="Courier New" w:cs="Courier New"/>
                <w:noProof/>
                <w:color w:val="0000FF"/>
              </w:rPr>
              <w:t>NotificationDateAndTime</w:t>
            </w:r>
          </w:p>
        </w:tc>
        <w:tc>
          <w:tcPr>
            <w:tcW w:w="405" w:type="dxa"/>
          </w:tcPr>
          <w:p w14:paraId="20AD0AAB" w14:textId="77777777" w:rsidR="0002000D" w:rsidRPr="00CD5AB3" w:rsidRDefault="0002000D" w:rsidP="00D71C4A">
            <w:pPr>
              <w:pStyle w:val="pqiTabBody"/>
            </w:pPr>
            <w:r w:rsidRPr="00CD5AB3">
              <w:t>R</w:t>
            </w:r>
          </w:p>
        </w:tc>
        <w:tc>
          <w:tcPr>
            <w:tcW w:w="2003" w:type="dxa"/>
          </w:tcPr>
          <w:p w14:paraId="297EF67F" w14:textId="77777777" w:rsidR="0002000D" w:rsidRPr="00CD5AB3" w:rsidRDefault="0002000D" w:rsidP="00D71C4A">
            <w:pPr>
              <w:pStyle w:val="pqiTabBody"/>
            </w:pPr>
          </w:p>
        </w:tc>
        <w:tc>
          <w:tcPr>
            <w:tcW w:w="4098" w:type="dxa"/>
          </w:tcPr>
          <w:p w14:paraId="06C33EB5" w14:textId="77777777" w:rsidR="0002000D" w:rsidRPr="00CD5AB3" w:rsidRDefault="0002000D" w:rsidP="00D71C4A">
            <w:pPr>
              <w:pStyle w:val="pqiTabBody"/>
            </w:pPr>
          </w:p>
        </w:tc>
        <w:tc>
          <w:tcPr>
            <w:tcW w:w="1073" w:type="dxa"/>
          </w:tcPr>
          <w:p w14:paraId="0B494DB2" w14:textId="77777777" w:rsidR="0002000D" w:rsidRPr="00CD5AB3" w:rsidRDefault="0002000D" w:rsidP="00D71C4A">
            <w:pPr>
              <w:pStyle w:val="pqiTabBody"/>
            </w:pPr>
            <w:r w:rsidRPr="00CD5AB3">
              <w:t>dateTime</w:t>
            </w:r>
          </w:p>
        </w:tc>
      </w:tr>
      <w:tr w:rsidR="0002000D" w:rsidRPr="00CD5AB3" w14:paraId="30905A17" w14:textId="77777777" w:rsidTr="00D71C4A">
        <w:tc>
          <w:tcPr>
            <w:tcW w:w="424" w:type="dxa"/>
          </w:tcPr>
          <w:p w14:paraId="3CF57809" w14:textId="77777777" w:rsidR="0002000D" w:rsidRPr="00CD5AB3" w:rsidRDefault="0002000D" w:rsidP="00D71C4A">
            <w:pPr>
              <w:pStyle w:val="pqiTabBody"/>
              <w:rPr>
                <w:b/>
              </w:rPr>
            </w:pPr>
          </w:p>
        </w:tc>
        <w:tc>
          <w:tcPr>
            <w:tcW w:w="386" w:type="dxa"/>
          </w:tcPr>
          <w:p w14:paraId="300AD287" w14:textId="77777777" w:rsidR="0002000D" w:rsidRPr="00CD5AB3" w:rsidRDefault="0002000D" w:rsidP="00D71C4A">
            <w:pPr>
              <w:pStyle w:val="pqiTabBody"/>
              <w:rPr>
                <w:i/>
              </w:rPr>
            </w:pPr>
            <w:r w:rsidRPr="00CD5AB3">
              <w:rPr>
                <w:i/>
              </w:rPr>
              <w:t>c</w:t>
            </w:r>
          </w:p>
        </w:tc>
        <w:tc>
          <w:tcPr>
            <w:tcW w:w="5377" w:type="dxa"/>
          </w:tcPr>
          <w:p w14:paraId="2A3B560B" w14:textId="77777777" w:rsidR="0002000D" w:rsidRPr="00CD5AB3" w:rsidRDefault="0002000D" w:rsidP="00D71C4A">
            <w:pPr>
              <w:pStyle w:val="pqiTabBody"/>
            </w:pPr>
            <w:r w:rsidRPr="00CD5AB3">
              <w:t>DDARC</w:t>
            </w:r>
          </w:p>
          <w:p w14:paraId="4160A509"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s="Courier New"/>
                <w:noProof/>
                <w:color w:val="0000FF"/>
              </w:rPr>
              <w:t>DocumentReference/ DeliveryDocumentAdministrativeReferenceCode</w:t>
            </w:r>
          </w:p>
        </w:tc>
        <w:tc>
          <w:tcPr>
            <w:tcW w:w="405" w:type="dxa"/>
          </w:tcPr>
          <w:p w14:paraId="33A81739" w14:textId="77777777" w:rsidR="0002000D" w:rsidRPr="00CD5AB3" w:rsidRDefault="0002000D" w:rsidP="00D71C4A">
            <w:pPr>
              <w:pStyle w:val="pqiTabBody"/>
            </w:pPr>
            <w:r w:rsidRPr="00CD5AB3">
              <w:t>R</w:t>
            </w:r>
          </w:p>
        </w:tc>
        <w:tc>
          <w:tcPr>
            <w:tcW w:w="2003" w:type="dxa"/>
          </w:tcPr>
          <w:p w14:paraId="528FAE16" w14:textId="77777777" w:rsidR="0002000D" w:rsidRPr="00CD5AB3" w:rsidRDefault="0002000D" w:rsidP="00D71C4A">
            <w:pPr>
              <w:pStyle w:val="pqiTabBody"/>
            </w:pPr>
          </w:p>
        </w:tc>
        <w:tc>
          <w:tcPr>
            <w:tcW w:w="4098" w:type="dxa"/>
          </w:tcPr>
          <w:p w14:paraId="6D166DA9" w14:textId="77777777" w:rsidR="0002000D" w:rsidRPr="00CD5AB3" w:rsidRDefault="0002000D" w:rsidP="00D71C4A">
            <w:pPr>
              <w:pStyle w:val="pqiTabBody"/>
            </w:pPr>
          </w:p>
        </w:tc>
        <w:tc>
          <w:tcPr>
            <w:tcW w:w="1073" w:type="dxa"/>
          </w:tcPr>
          <w:p w14:paraId="1079ED46" w14:textId="77777777" w:rsidR="0002000D" w:rsidRPr="00CD5AB3" w:rsidRDefault="00A30C1B" w:rsidP="00D71C4A">
            <w:pPr>
              <w:pStyle w:val="pqiTabBody"/>
            </w:pPr>
            <w:r w:rsidRPr="00CD5AB3">
              <w:t>an21</w:t>
            </w:r>
          </w:p>
        </w:tc>
      </w:tr>
      <w:tr w:rsidR="0002000D" w:rsidRPr="00CD5AB3" w14:paraId="497CE8C1" w14:textId="77777777" w:rsidTr="00D71C4A">
        <w:tc>
          <w:tcPr>
            <w:tcW w:w="424" w:type="dxa"/>
          </w:tcPr>
          <w:p w14:paraId="2CDCFF05" w14:textId="77777777" w:rsidR="0002000D" w:rsidRPr="00CD5AB3" w:rsidRDefault="0002000D" w:rsidP="00D71C4A">
            <w:pPr>
              <w:pStyle w:val="pqiTabBody"/>
              <w:rPr>
                <w:b/>
              </w:rPr>
            </w:pPr>
          </w:p>
        </w:tc>
        <w:tc>
          <w:tcPr>
            <w:tcW w:w="386" w:type="dxa"/>
          </w:tcPr>
          <w:p w14:paraId="3530346A" w14:textId="77777777" w:rsidR="0002000D" w:rsidRPr="00CD5AB3" w:rsidRDefault="0002000D" w:rsidP="00D71C4A">
            <w:pPr>
              <w:pStyle w:val="pqiTabBody"/>
              <w:rPr>
                <w:i/>
              </w:rPr>
            </w:pPr>
            <w:r w:rsidRPr="00CD5AB3">
              <w:rPr>
                <w:i/>
              </w:rPr>
              <w:t>d</w:t>
            </w:r>
          </w:p>
        </w:tc>
        <w:tc>
          <w:tcPr>
            <w:tcW w:w="5377" w:type="dxa"/>
          </w:tcPr>
          <w:p w14:paraId="155798EF" w14:textId="77777777" w:rsidR="0002000D" w:rsidRPr="00CD5AB3" w:rsidRDefault="0002000D" w:rsidP="00D71C4A">
            <w:pPr>
              <w:pStyle w:val="pqiTabBody"/>
            </w:pPr>
            <w:r w:rsidRPr="00CD5AB3">
              <w:t>Numer porządkowy</w:t>
            </w:r>
          </w:p>
          <w:p w14:paraId="5C92B4CE" w14:textId="77777777" w:rsidR="0002000D" w:rsidRPr="00CD5AB3" w:rsidRDefault="0002000D" w:rsidP="00D71C4A">
            <w:pPr>
              <w:pStyle w:val="pqiTabBody"/>
              <w:rPr>
                <w:rFonts w:ascii="Courier New" w:hAnsi="Courier New" w:cs="Courier New"/>
                <w:noProof/>
                <w:color w:val="0000FF"/>
              </w:rPr>
            </w:pPr>
            <w:r w:rsidRPr="00CD5AB3">
              <w:rPr>
                <w:rFonts w:ascii="Courier New" w:hAnsi="Courier New" w:cs="Courier New"/>
                <w:noProof/>
                <w:color w:val="0000FF"/>
              </w:rPr>
              <w:t>DocumentReference/</w:t>
            </w:r>
          </w:p>
          <w:p w14:paraId="032F3495" w14:textId="77777777" w:rsidR="0002000D" w:rsidRPr="00CD5AB3" w:rsidRDefault="0002000D" w:rsidP="00D71C4A">
            <w:pPr>
              <w:pStyle w:val="pqiTabBody"/>
            </w:pPr>
            <w:r w:rsidRPr="00CD5AB3">
              <w:rPr>
                <w:rFonts w:ascii="Courier New" w:hAnsi="Courier New" w:cs="Courier New"/>
                <w:noProof/>
                <w:color w:val="0000FF"/>
              </w:rPr>
              <w:t>SequenceNumber</w:t>
            </w:r>
          </w:p>
        </w:tc>
        <w:tc>
          <w:tcPr>
            <w:tcW w:w="405" w:type="dxa"/>
          </w:tcPr>
          <w:p w14:paraId="4500E144" w14:textId="77777777" w:rsidR="0002000D" w:rsidRPr="00CD5AB3" w:rsidRDefault="0002000D" w:rsidP="00D71C4A">
            <w:pPr>
              <w:pStyle w:val="pqiTabBody"/>
            </w:pPr>
            <w:r w:rsidRPr="00CD5AB3">
              <w:t>R</w:t>
            </w:r>
          </w:p>
        </w:tc>
        <w:tc>
          <w:tcPr>
            <w:tcW w:w="2003" w:type="dxa"/>
          </w:tcPr>
          <w:p w14:paraId="4DCEBCD4" w14:textId="77777777" w:rsidR="0002000D" w:rsidRPr="00CD5AB3" w:rsidRDefault="0002000D" w:rsidP="00D71C4A">
            <w:pPr>
              <w:pStyle w:val="pqiTabBody"/>
            </w:pPr>
          </w:p>
        </w:tc>
        <w:tc>
          <w:tcPr>
            <w:tcW w:w="4098" w:type="dxa"/>
          </w:tcPr>
          <w:p w14:paraId="0F2EFAAB" w14:textId="77777777" w:rsidR="0002000D" w:rsidRPr="00CD5AB3" w:rsidRDefault="0002000D" w:rsidP="00D71C4A">
            <w:pPr>
              <w:pStyle w:val="pqiTabBody"/>
            </w:pPr>
            <w:r w:rsidRPr="00CD5AB3">
              <w:t>Wartość musi być większa od zera.</w:t>
            </w:r>
          </w:p>
        </w:tc>
        <w:tc>
          <w:tcPr>
            <w:tcW w:w="1073" w:type="dxa"/>
          </w:tcPr>
          <w:p w14:paraId="185329F2" w14:textId="77777777" w:rsidR="0002000D" w:rsidRPr="00CD5AB3" w:rsidRDefault="0002000D" w:rsidP="00D71C4A">
            <w:pPr>
              <w:pStyle w:val="pqiTabBody"/>
            </w:pPr>
            <w:r w:rsidRPr="00CD5AB3">
              <w:t>n..2</w:t>
            </w:r>
          </w:p>
        </w:tc>
      </w:tr>
    </w:tbl>
    <w:p w14:paraId="57FA04A9" w14:textId="77777777" w:rsidR="00D71C4A" w:rsidRPr="00CD5AB3" w:rsidRDefault="0002000D" w:rsidP="005B446B">
      <w:pPr>
        <w:pStyle w:val="pqiChpHeadNum2"/>
        <w:rPr>
          <w:lang w:eastAsia="en-GB"/>
        </w:rPr>
      </w:pPr>
      <w:r w:rsidRPr="00CD5AB3">
        <w:rPr>
          <w:lang w:eastAsia="en-GB"/>
        </w:rPr>
        <w:br w:type="page"/>
      </w:r>
      <w:bookmarkStart w:id="207" w:name="_Toc379453959"/>
      <w:bookmarkStart w:id="208" w:name="_Toc526429220"/>
      <w:bookmarkStart w:id="209" w:name="_Toc528064586"/>
      <w:bookmarkStart w:id="210" w:name="_Toc97636640"/>
      <w:bookmarkEnd w:id="198"/>
      <w:r w:rsidR="00D71C4A" w:rsidRPr="00CD5AB3">
        <w:rPr>
          <w:lang w:eastAsia="en-GB"/>
        </w:rPr>
        <w:lastRenderedPageBreak/>
        <w:t>DD</w:t>
      </w:r>
      <w:bookmarkStart w:id="211" w:name="_Toc379453960"/>
      <w:bookmarkEnd w:id="207"/>
      <w:r w:rsidR="00D71C4A" w:rsidRPr="00CD5AB3">
        <w:rPr>
          <w:lang w:eastAsia="en-GB"/>
        </w:rPr>
        <w:t xml:space="preserve">810 – </w:t>
      </w:r>
      <w:r w:rsidR="00D71C4A" w:rsidRPr="00CD5AB3">
        <w:t>Anulowanie e-DD</w:t>
      </w:r>
      <w:bookmarkEnd w:id="208"/>
      <w:bookmarkEnd w:id="209"/>
      <w:bookmarkEnd w:id="210"/>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7"/>
        <w:gridCol w:w="371"/>
        <w:gridCol w:w="5377"/>
        <w:gridCol w:w="412"/>
        <w:gridCol w:w="2533"/>
        <w:gridCol w:w="3374"/>
        <w:gridCol w:w="1050"/>
      </w:tblGrid>
      <w:tr w:rsidR="00D71C4A" w:rsidRPr="00CD5AB3" w14:paraId="3374EFBB" w14:textId="77777777" w:rsidTr="00D71C4A">
        <w:trPr>
          <w:tblHeader/>
        </w:trPr>
        <w:tc>
          <w:tcPr>
            <w:tcW w:w="430" w:type="dxa"/>
            <w:shd w:val="clear" w:color="auto" w:fill="F3F3F3"/>
          </w:tcPr>
          <w:p w14:paraId="2D91AB5A" w14:textId="77777777" w:rsidR="00D71C4A" w:rsidRPr="00CD5AB3" w:rsidRDefault="00D71C4A" w:rsidP="00D71C4A">
            <w:pPr>
              <w:jc w:val="center"/>
              <w:rPr>
                <w:b/>
              </w:rPr>
            </w:pPr>
            <w:r w:rsidRPr="00CD5AB3">
              <w:rPr>
                <w:b/>
              </w:rPr>
              <w:t>A</w:t>
            </w:r>
          </w:p>
        </w:tc>
        <w:tc>
          <w:tcPr>
            <w:tcW w:w="372" w:type="dxa"/>
            <w:shd w:val="clear" w:color="auto" w:fill="F3F3F3"/>
          </w:tcPr>
          <w:p w14:paraId="48675B02" w14:textId="77777777" w:rsidR="00D71C4A" w:rsidRPr="00CD5AB3" w:rsidRDefault="00D71C4A" w:rsidP="00D71C4A">
            <w:pPr>
              <w:jc w:val="center"/>
              <w:rPr>
                <w:b/>
              </w:rPr>
            </w:pPr>
            <w:r w:rsidRPr="00CD5AB3">
              <w:rPr>
                <w:b/>
              </w:rPr>
              <w:t>B</w:t>
            </w:r>
          </w:p>
        </w:tc>
        <w:tc>
          <w:tcPr>
            <w:tcW w:w="5377" w:type="dxa"/>
            <w:shd w:val="clear" w:color="auto" w:fill="F3F3F3"/>
          </w:tcPr>
          <w:p w14:paraId="401B4839" w14:textId="77777777" w:rsidR="00D71C4A" w:rsidRPr="00CD5AB3" w:rsidRDefault="00D71C4A" w:rsidP="00D71C4A">
            <w:pPr>
              <w:jc w:val="center"/>
              <w:rPr>
                <w:b/>
              </w:rPr>
            </w:pPr>
            <w:r w:rsidRPr="00CD5AB3">
              <w:rPr>
                <w:b/>
              </w:rPr>
              <w:t>C</w:t>
            </w:r>
          </w:p>
        </w:tc>
        <w:tc>
          <w:tcPr>
            <w:tcW w:w="416" w:type="dxa"/>
            <w:shd w:val="clear" w:color="auto" w:fill="F3F3F3"/>
          </w:tcPr>
          <w:p w14:paraId="71AE8D25" w14:textId="77777777" w:rsidR="00D71C4A" w:rsidRPr="00CD5AB3" w:rsidRDefault="00D71C4A" w:rsidP="00D71C4A">
            <w:pPr>
              <w:jc w:val="center"/>
              <w:rPr>
                <w:b/>
              </w:rPr>
            </w:pPr>
            <w:r w:rsidRPr="00CD5AB3">
              <w:rPr>
                <w:b/>
              </w:rPr>
              <w:t>D</w:t>
            </w:r>
          </w:p>
        </w:tc>
        <w:tc>
          <w:tcPr>
            <w:tcW w:w="2609" w:type="dxa"/>
            <w:shd w:val="clear" w:color="auto" w:fill="F3F3F3"/>
          </w:tcPr>
          <w:p w14:paraId="5069A77F" w14:textId="77777777" w:rsidR="00D71C4A" w:rsidRPr="00CD5AB3" w:rsidRDefault="00D71C4A" w:rsidP="00D71C4A">
            <w:pPr>
              <w:jc w:val="center"/>
              <w:rPr>
                <w:b/>
              </w:rPr>
            </w:pPr>
            <w:r w:rsidRPr="00CD5AB3">
              <w:rPr>
                <w:b/>
              </w:rPr>
              <w:t>E</w:t>
            </w:r>
          </w:p>
        </w:tc>
        <w:tc>
          <w:tcPr>
            <w:tcW w:w="3512" w:type="dxa"/>
            <w:shd w:val="clear" w:color="auto" w:fill="F3F3F3"/>
          </w:tcPr>
          <w:p w14:paraId="004B9213" w14:textId="77777777" w:rsidR="00D71C4A" w:rsidRPr="00CD5AB3" w:rsidRDefault="00D71C4A" w:rsidP="00D71C4A">
            <w:pPr>
              <w:jc w:val="center"/>
              <w:rPr>
                <w:b/>
              </w:rPr>
            </w:pPr>
            <w:r w:rsidRPr="00CD5AB3">
              <w:rPr>
                <w:b/>
              </w:rPr>
              <w:t>F</w:t>
            </w:r>
          </w:p>
        </w:tc>
        <w:tc>
          <w:tcPr>
            <w:tcW w:w="1050" w:type="dxa"/>
            <w:shd w:val="clear" w:color="auto" w:fill="F3F3F3"/>
          </w:tcPr>
          <w:p w14:paraId="6E2F9BB2" w14:textId="77777777" w:rsidR="00D71C4A" w:rsidRPr="00CD5AB3" w:rsidRDefault="00D71C4A" w:rsidP="00D71C4A">
            <w:pPr>
              <w:jc w:val="center"/>
              <w:rPr>
                <w:b/>
              </w:rPr>
            </w:pPr>
            <w:r w:rsidRPr="00CD5AB3">
              <w:rPr>
                <w:b/>
              </w:rPr>
              <w:t>G</w:t>
            </w:r>
          </w:p>
        </w:tc>
      </w:tr>
      <w:tr w:rsidR="00D71C4A" w:rsidRPr="00CD5AB3" w14:paraId="14DEF8EF" w14:textId="77777777" w:rsidTr="00D71C4A">
        <w:tc>
          <w:tcPr>
            <w:tcW w:w="13766" w:type="dxa"/>
            <w:gridSpan w:val="7"/>
          </w:tcPr>
          <w:p w14:paraId="281DA8BC" w14:textId="77777777" w:rsidR="00D71C4A" w:rsidRPr="00CD5AB3" w:rsidRDefault="00D71C4A" w:rsidP="00D71C4A">
            <w:pPr>
              <w:pStyle w:val="pqiTabHead"/>
            </w:pPr>
            <w:r w:rsidRPr="00CD5AB3">
              <w:t>DD810 – C_CAN_DAT – Anulowanie e-DD.</w:t>
            </w:r>
          </w:p>
        </w:tc>
      </w:tr>
      <w:tr w:rsidR="00D71C4A" w:rsidRPr="00CD5AB3" w14:paraId="7ABEE763" w14:textId="77777777" w:rsidTr="00D71C4A">
        <w:tc>
          <w:tcPr>
            <w:tcW w:w="802" w:type="dxa"/>
            <w:gridSpan w:val="2"/>
          </w:tcPr>
          <w:p w14:paraId="4900AAFC" w14:textId="77777777" w:rsidR="00D71C4A" w:rsidRPr="00CD5AB3" w:rsidRDefault="00D71C4A" w:rsidP="00D71C4A">
            <w:pPr>
              <w:pStyle w:val="pqiTabBody"/>
              <w:rPr>
                <w:b/>
                <w:i/>
              </w:rPr>
            </w:pPr>
          </w:p>
        </w:tc>
        <w:tc>
          <w:tcPr>
            <w:tcW w:w="5377" w:type="dxa"/>
          </w:tcPr>
          <w:p w14:paraId="39AC6E4C" w14:textId="77777777" w:rsidR="00D71C4A" w:rsidRPr="00CD5AB3" w:rsidRDefault="00D71C4A" w:rsidP="00D71C4A">
            <w:pPr>
              <w:pStyle w:val="pqiTabBody"/>
              <w:rPr>
                <w:b/>
              </w:rPr>
            </w:pPr>
            <w:r w:rsidRPr="00CD5AB3">
              <w:rPr>
                <w:b/>
              </w:rPr>
              <w:t>&lt;NAGŁÓWEK&gt;</w:t>
            </w:r>
          </w:p>
          <w:p w14:paraId="271030E7" w14:textId="77777777" w:rsidR="00D71C4A" w:rsidRPr="00CD5AB3" w:rsidRDefault="00D71C4A" w:rsidP="00D71C4A">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DD810</w:t>
            </w:r>
            <w:r w:rsidRPr="00CD5AB3">
              <w:rPr>
                <w:rFonts w:ascii="Courier New" w:hAnsi="Courier New"/>
                <w:color w:val="0000FF"/>
              </w:rPr>
              <w:t>/Header</w:t>
            </w:r>
          </w:p>
        </w:tc>
        <w:tc>
          <w:tcPr>
            <w:tcW w:w="416" w:type="dxa"/>
          </w:tcPr>
          <w:p w14:paraId="3330D8D9" w14:textId="77777777" w:rsidR="00D71C4A" w:rsidRPr="00CD5AB3" w:rsidRDefault="00D71C4A" w:rsidP="00D71C4A">
            <w:pPr>
              <w:pStyle w:val="pqiTabBody"/>
              <w:rPr>
                <w:b/>
              </w:rPr>
            </w:pPr>
            <w:r w:rsidRPr="00CD5AB3">
              <w:rPr>
                <w:b/>
              </w:rPr>
              <w:t>R</w:t>
            </w:r>
          </w:p>
        </w:tc>
        <w:tc>
          <w:tcPr>
            <w:tcW w:w="2609" w:type="dxa"/>
          </w:tcPr>
          <w:p w14:paraId="73FBC8E2" w14:textId="77777777" w:rsidR="00D71C4A" w:rsidRPr="00CD5AB3" w:rsidRDefault="00D71C4A" w:rsidP="00D71C4A">
            <w:pPr>
              <w:pStyle w:val="pqiTabBody"/>
              <w:rPr>
                <w:b/>
              </w:rPr>
            </w:pPr>
          </w:p>
        </w:tc>
        <w:tc>
          <w:tcPr>
            <w:tcW w:w="3512" w:type="dxa"/>
          </w:tcPr>
          <w:p w14:paraId="1D566DF4" w14:textId="77777777" w:rsidR="00D71C4A" w:rsidRPr="00CD5AB3" w:rsidRDefault="00D71C4A" w:rsidP="00D71C4A">
            <w:pPr>
              <w:pStyle w:val="pqiTabBody"/>
              <w:rPr>
                <w:b/>
              </w:rPr>
            </w:pPr>
          </w:p>
        </w:tc>
        <w:tc>
          <w:tcPr>
            <w:tcW w:w="1050" w:type="dxa"/>
          </w:tcPr>
          <w:p w14:paraId="17C4FA31" w14:textId="77777777" w:rsidR="00D71C4A" w:rsidRPr="00CD5AB3" w:rsidRDefault="00D71C4A" w:rsidP="00D71C4A">
            <w:pPr>
              <w:pStyle w:val="pqiTabBody"/>
              <w:rPr>
                <w:b/>
              </w:rPr>
            </w:pPr>
            <w:r w:rsidRPr="00CD5AB3">
              <w:rPr>
                <w:b/>
              </w:rPr>
              <w:t>1x</w:t>
            </w:r>
          </w:p>
        </w:tc>
      </w:tr>
      <w:tr w:rsidR="00D71C4A" w:rsidRPr="00CD5AB3" w14:paraId="4B8D313B" w14:textId="77777777" w:rsidTr="00D71C4A">
        <w:tc>
          <w:tcPr>
            <w:tcW w:w="13766" w:type="dxa"/>
            <w:gridSpan w:val="7"/>
          </w:tcPr>
          <w:p w14:paraId="08BFCD02" w14:textId="77777777" w:rsidR="00D71C4A" w:rsidRPr="00CD5AB3" w:rsidRDefault="00D71C4A" w:rsidP="00D71C4A">
            <w:pPr>
              <w:pStyle w:val="pqiTabBody"/>
            </w:pPr>
            <w:r w:rsidRPr="00CD5AB3">
              <w:t>Wszystkie elementy główne począwszy od poniższego zawarte są w elemencie:</w:t>
            </w:r>
          </w:p>
          <w:p w14:paraId="41288BEF" w14:textId="77777777" w:rsidR="00D71C4A" w:rsidRPr="00CD5AB3" w:rsidRDefault="00D71C4A" w:rsidP="00D71C4A">
            <w:pPr>
              <w:pStyle w:val="pqiTabBody"/>
              <w:rPr>
                <w:rFonts w:ascii="Courier New" w:hAnsi="Courier New" w:cs="Courier New"/>
                <w:noProof/>
                <w:color w:val="0000FF"/>
              </w:rPr>
            </w:pPr>
            <w:r w:rsidRPr="00CD5AB3">
              <w:rPr>
                <w:rFonts w:ascii="Courier New" w:hAnsi="Courier New"/>
                <w:color w:val="0000FF"/>
              </w:rPr>
              <w:t>/</w:t>
            </w:r>
            <w:r w:rsidRPr="00CD5AB3">
              <w:rPr>
                <w:rFonts w:ascii="Courier New" w:hAnsi="Courier New" w:cs="Courier New"/>
                <w:noProof/>
                <w:color w:val="0000FF"/>
              </w:rPr>
              <w:t>DD810</w:t>
            </w:r>
            <w:r w:rsidRPr="00CD5AB3">
              <w:rPr>
                <w:rFonts w:ascii="Courier New" w:hAnsi="Courier New"/>
                <w:color w:val="0000FF"/>
              </w:rPr>
              <w:t>/Body/</w:t>
            </w:r>
            <w:r w:rsidRPr="00CD5AB3">
              <w:rPr>
                <w:rFonts w:ascii="Courier New" w:hAnsi="Courier New" w:cs="Courier New"/>
                <w:noProof/>
                <w:color w:val="0000FF"/>
              </w:rPr>
              <w:t>CancellationOfEDD</w:t>
            </w:r>
          </w:p>
        </w:tc>
      </w:tr>
      <w:tr w:rsidR="00D71C4A" w:rsidRPr="00CD5AB3" w14:paraId="2E9C5834" w14:textId="77777777" w:rsidTr="00D71C4A">
        <w:tc>
          <w:tcPr>
            <w:tcW w:w="802" w:type="dxa"/>
            <w:gridSpan w:val="2"/>
          </w:tcPr>
          <w:p w14:paraId="02A6835F" w14:textId="77777777" w:rsidR="00D71C4A" w:rsidRPr="00CD5AB3" w:rsidRDefault="00D71C4A" w:rsidP="00D71C4A">
            <w:pPr>
              <w:keepNext/>
              <w:rPr>
                <w:b/>
                <w:i/>
              </w:rPr>
            </w:pPr>
            <w:r w:rsidRPr="00CD5AB3">
              <w:rPr>
                <w:b/>
              </w:rPr>
              <w:t>1</w:t>
            </w:r>
          </w:p>
        </w:tc>
        <w:tc>
          <w:tcPr>
            <w:tcW w:w="5377" w:type="dxa"/>
          </w:tcPr>
          <w:p w14:paraId="490A8C4F" w14:textId="77777777" w:rsidR="00D71C4A" w:rsidRPr="00CD5AB3" w:rsidRDefault="00D71C4A" w:rsidP="00D71C4A">
            <w:pPr>
              <w:keepNext/>
              <w:rPr>
                <w:b/>
              </w:rPr>
            </w:pPr>
            <w:r w:rsidRPr="00CD5AB3">
              <w:rPr>
                <w:b/>
              </w:rPr>
              <w:t>Dokument e-</w:t>
            </w:r>
            <w:r w:rsidR="008A5912" w:rsidRPr="00CD5AB3">
              <w:rPr>
                <w:b/>
              </w:rPr>
              <w:t xml:space="preserve">DD </w:t>
            </w:r>
            <w:r w:rsidR="004F7856" w:rsidRPr="00CD5AB3">
              <w:rPr>
                <w:b/>
              </w:rPr>
              <w:t xml:space="preserve">DOSTAWY </w:t>
            </w:r>
            <w:r w:rsidRPr="00CD5AB3">
              <w:rPr>
                <w:b/>
              </w:rPr>
              <w:t>WYROBÓW AKCYZOWYCH</w:t>
            </w:r>
          </w:p>
          <w:p w14:paraId="34B58067" w14:textId="77777777" w:rsidR="00D71C4A" w:rsidRPr="00CD5AB3" w:rsidRDefault="004F7856" w:rsidP="004F7856">
            <w:pPr>
              <w:keepNext/>
              <w:rPr>
                <w:rFonts w:ascii="Courier New" w:hAnsi="Courier New" w:cs="Courier New"/>
                <w:noProof/>
                <w:color w:val="0000FF"/>
                <w:szCs w:val="20"/>
              </w:rPr>
            </w:pPr>
            <w:r w:rsidRPr="00CD5AB3">
              <w:rPr>
                <w:rFonts w:ascii="Courier New" w:hAnsi="Courier New" w:cs="Courier New"/>
                <w:noProof/>
                <w:color w:val="0000FF"/>
                <w:szCs w:val="20"/>
              </w:rPr>
              <w:t>ExciseMovementEdd</w:t>
            </w:r>
          </w:p>
        </w:tc>
        <w:tc>
          <w:tcPr>
            <w:tcW w:w="416" w:type="dxa"/>
          </w:tcPr>
          <w:p w14:paraId="320BC7C2" w14:textId="77777777" w:rsidR="00D71C4A" w:rsidRPr="00CD5AB3" w:rsidRDefault="00D71C4A" w:rsidP="00D71C4A">
            <w:pPr>
              <w:keepNext/>
              <w:jc w:val="right"/>
              <w:rPr>
                <w:b/>
              </w:rPr>
            </w:pPr>
            <w:r w:rsidRPr="00CD5AB3">
              <w:rPr>
                <w:b/>
              </w:rPr>
              <w:t>R</w:t>
            </w:r>
          </w:p>
        </w:tc>
        <w:tc>
          <w:tcPr>
            <w:tcW w:w="2609" w:type="dxa"/>
          </w:tcPr>
          <w:p w14:paraId="08FB3D3D" w14:textId="77777777" w:rsidR="00D71C4A" w:rsidRPr="00CD5AB3" w:rsidRDefault="00D71C4A" w:rsidP="00D71C4A">
            <w:pPr>
              <w:keepNext/>
              <w:rPr>
                <w:b/>
              </w:rPr>
            </w:pPr>
          </w:p>
        </w:tc>
        <w:tc>
          <w:tcPr>
            <w:tcW w:w="3512" w:type="dxa"/>
          </w:tcPr>
          <w:p w14:paraId="296905E2" w14:textId="77777777" w:rsidR="00D71C4A" w:rsidRPr="00CD5AB3" w:rsidRDefault="00D71C4A" w:rsidP="00D71C4A">
            <w:pPr>
              <w:rPr>
                <w:b/>
                <w:lang w:eastAsia="en-GB"/>
              </w:rPr>
            </w:pPr>
          </w:p>
        </w:tc>
        <w:tc>
          <w:tcPr>
            <w:tcW w:w="1050" w:type="dxa"/>
          </w:tcPr>
          <w:p w14:paraId="3D1375D6" w14:textId="77777777" w:rsidR="00D71C4A" w:rsidRPr="00CD5AB3" w:rsidRDefault="00D71C4A" w:rsidP="00D71C4A">
            <w:pPr>
              <w:keepNext/>
              <w:rPr>
                <w:b/>
              </w:rPr>
            </w:pPr>
            <w:r w:rsidRPr="00CD5AB3">
              <w:rPr>
                <w:b/>
              </w:rPr>
              <w:t>1x</w:t>
            </w:r>
          </w:p>
        </w:tc>
      </w:tr>
      <w:tr w:rsidR="00D71C4A" w:rsidRPr="00CD5AB3" w14:paraId="0536677E" w14:textId="77777777" w:rsidTr="00D71C4A">
        <w:tc>
          <w:tcPr>
            <w:tcW w:w="430" w:type="dxa"/>
          </w:tcPr>
          <w:p w14:paraId="3EF084FA" w14:textId="77777777" w:rsidR="00D71C4A" w:rsidRPr="00CD5AB3" w:rsidRDefault="00D71C4A" w:rsidP="00D71C4A">
            <w:pPr>
              <w:rPr>
                <w:b/>
              </w:rPr>
            </w:pPr>
          </w:p>
        </w:tc>
        <w:tc>
          <w:tcPr>
            <w:tcW w:w="372" w:type="dxa"/>
          </w:tcPr>
          <w:p w14:paraId="2C2A4C9A" w14:textId="77777777" w:rsidR="00D71C4A" w:rsidRPr="00CD5AB3" w:rsidRDefault="00D71C4A" w:rsidP="00D71C4A">
            <w:pPr>
              <w:rPr>
                <w:i/>
              </w:rPr>
            </w:pPr>
            <w:r w:rsidRPr="00CD5AB3">
              <w:rPr>
                <w:i/>
              </w:rPr>
              <w:t>a</w:t>
            </w:r>
          </w:p>
        </w:tc>
        <w:tc>
          <w:tcPr>
            <w:tcW w:w="5377" w:type="dxa"/>
          </w:tcPr>
          <w:p w14:paraId="6DC98B5B" w14:textId="7EBA8EEA" w:rsidR="00D71C4A" w:rsidRPr="00CD5AB3" w:rsidRDefault="00385C52" w:rsidP="00D71C4A">
            <w:r w:rsidRPr="00CD5AB3">
              <w:t xml:space="preserve">Numer </w:t>
            </w:r>
            <w:r w:rsidR="00D71C4A" w:rsidRPr="00CD5AB3">
              <w:t>DDARC</w:t>
            </w:r>
          </w:p>
          <w:p w14:paraId="67F412F9" w14:textId="77777777" w:rsidR="00D71C4A" w:rsidRPr="00CD5AB3" w:rsidRDefault="00D71C4A" w:rsidP="00D71C4A">
            <w:pPr>
              <w:rPr>
                <w:rFonts w:ascii="Courier New" w:hAnsi="Courier New" w:cs="Courier New"/>
                <w:noProof/>
                <w:color w:val="0000FF"/>
                <w:szCs w:val="20"/>
              </w:rPr>
            </w:pPr>
            <w:r w:rsidRPr="00CD5AB3">
              <w:rPr>
                <w:rFonts w:ascii="Courier New" w:hAnsi="Courier New" w:cs="Courier New"/>
                <w:noProof/>
                <w:color w:val="0000FF"/>
                <w:szCs w:val="20"/>
              </w:rPr>
              <w:t>DeliveryDocumentAdministrativeReferenceCode</w:t>
            </w:r>
          </w:p>
        </w:tc>
        <w:tc>
          <w:tcPr>
            <w:tcW w:w="416" w:type="dxa"/>
          </w:tcPr>
          <w:p w14:paraId="1988D079" w14:textId="77777777" w:rsidR="00D71C4A" w:rsidRPr="00CD5AB3" w:rsidRDefault="00D71C4A" w:rsidP="00D71C4A">
            <w:pPr>
              <w:jc w:val="center"/>
            </w:pPr>
            <w:r w:rsidRPr="00CD5AB3">
              <w:t>R</w:t>
            </w:r>
          </w:p>
        </w:tc>
        <w:tc>
          <w:tcPr>
            <w:tcW w:w="2609" w:type="dxa"/>
          </w:tcPr>
          <w:p w14:paraId="30B268A8" w14:textId="77777777" w:rsidR="00D71C4A" w:rsidRPr="00CD5AB3" w:rsidRDefault="00D71C4A" w:rsidP="00D71C4A"/>
        </w:tc>
        <w:tc>
          <w:tcPr>
            <w:tcW w:w="3512" w:type="dxa"/>
          </w:tcPr>
          <w:p w14:paraId="4765BF6F" w14:textId="5A749835" w:rsidR="00D71C4A" w:rsidRPr="00CD5AB3" w:rsidRDefault="00D71C4A" w:rsidP="00D71C4A">
            <w:r w:rsidRPr="00CD5AB3">
              <w:t xml:space="preserve">Należy podać </w:t>
            </w:r>
            <w:r w:rsidR="00385C52" w:rsidRPr="00CD5AB3">
              <w:t xml:space="preserve">numer </w:t>
            </w:r>
            <w:r w:rsidR="004F7856" w:rsidRPr="00CD5AB3">
              <w:t>DD</w:t>
            </w:r>
            <w:r w:rsidRPr="00CD5AB3">
              <w:t>ARC dokumentu e-</w:t>
            </w:r>
            <w:r w:rsidR="008A5912" w:rsidRPr="00CD5AB3">
              <w:t>DD</w:t>
            </w:r>
            <w:r w:rsidRPr="00CD5AB3">
              <w:t>, o którego anulowanie się wnosi.</w:t>
            </w:r>
          </w:p>
        </w:tc>
        <w:tc>
          <w:tcPr>
            <w:tcW w:w="1050" w:type="dxa"/>
          </w:tcPr>
          <w:p w14:paraId="256DED54" w14:textId="77777777" w:rsidR="00D71C4A" w:rsidRPr="00CD5AB3" w:rsidRDefault="00A30C1B" w:rsidP="00D71C4A">
            <w:r w:rsidRPr="00CD5AB3">
              <w:t>an21</w:t>
            </w:r>
          </w:p>
        </w:tc>
      </w:tr>
      <w:tr w:rsidR="00D71C4A" w:rsidRPr="00CD5AB3" w14:paraId="7CECFA1C" w14:textId="77777777" w:rsidTr="00D71C4A">
        <w:tc>
          <w:tcPr>
            <w:tcW w:w="802" w:type="dxa"/>
            <w:gridSpan w:val="2"/>
          </w:tcPr>
          <w:p w14:paraId="132CF430" w14:textId="77777777" w:rsidR="00D71C4A" w:rsidRPr="00CD5AB3" w:rsidRDefault="00D71C4A" w:rsidP="00D71C4A">
            <w:pPr>
              <w:keepNext/>
              <w:rPr>
                <w:i/>
              </w:rPr>
            </w:pPr>
            <w:r w:rsidRPr="00CD5AB3">
              <w:rPr>
                <w:b/>
              </w:rPr>
              <w:t>2</w:t>
            </w:r>
          </w:p>
        </w:tc>
        <w:tc>
          <w:tcPr>
            <w:tcW w:w="5377" w:type="dxa"/>
          </w:tcPr>
          <w:p w14:paraId="3EA09DBE" w14:textId="77777777" w:rsidR="00D71C4A" w:rsidRPr="00CD5AB3" w:rsidRDefault="00D71C4A" w:rsidP="00D71C4A">
            <w:pPr>
              <w:keepNext/>
              <w:rPr>
                <w:b/>
              </w:rPr>
            </w:pPr>
            <w:r w:rsidRPr="00CD5AB3">
              <w:rPr>
                <w:b/>
              </w:rPr>
              <w:t>ANULOWANIE</w:t>
            </w:r>
          </w:p>
          <w:p w14:paraId="32D066BA" w14:textId="77777777" w:rsidR="00D71C4A" w:rsidRPr="00CD5AB3" w:rsidRDefault="00D71C4A" w:rsidP="00D71C4A">
            <w:pPr>
              <w:keepNext/>
              <w:rPr>
                <w:b/>
              </w:rPr>
            </w:pPr>
            <w:r w:rsidRPr="00CD5AB3">
              <w:rPr>
                <w:rFonts w:ascii="Courier New" w:hAnsi="Courier New" w:cs="Courier New"/>
                <w:noProof/>
                <w:color w:val="0000FF"/>
                <w:szCs w:val="20"/>
              </w:rPr>
              <w:t>Cancellation</w:t>
            </w:r>
          </w:p>
        </w:tc>
        <w:tc>
          <w:tcPr>
            <w:tcW w:w="416" w:type="dxa"/>
          </w:tcPr>
          <w:p w14:paraId="0001CC35" w14:textId="77777777" w:rsidR="00D71C4A" w:rsidRPr="00CD5AB3" w:rsidRDefault="00D71C4A" w:rsidP="00D71C4A">
            <w:pPr>
              <w:keepNext/>
              <w:jc w:val="center"/>
              <w:rPr>
                <w:b/>
              </w:rPr>
            </w:pPr>
            <w:r w:rsidRPr="00CD5AB3">
              <w:rPr>
                <w:b/>
              </w:rPr>
              <w:t>R</w:t>
            </w:r>
          </w:p>
        </w:tc>
        <w:tc>
          <w:tcPr>
            <w:tcW w:w="2609" w:type="dxa"/>
          </w:tcPr>
          <w:p w14:paraId="6003D08A" w14:textId="77777777" w:rsidR="00D71C4A" w:rsidRPr="00CD5AB3" w:rsidRDefault="00D71C4A" w:rsidP="00D71C4A">
            <w:pPr>
              <w:keepNext/>
              <w:rPr>
                <w:b/>
              </w:rPr>
            </w:pPr>
          </w:p>
        </w:tc>
        <w:tc>
          <w:tcPr>
            <w:tcW w:w="3512" w:type="dxa"/>
          </w:tcPr>
          <w:p w14:paraId="0D641C53" w14:textId="77777777" w:rsidR="00D71C4A" w:rsidRPr="00CD5AB3" w:rsidRDefault="00D71C4A" w:rsidP="00D71C4A">
            <w:pPr>
              <w:rPr>
                <w:b/>
                <w:lang w:eastAsia="en-GB"/>
              </w:rPr>
            </w:pPr>
          </w:p>
        </w:tc>
        <w:tc>
          <w:tcPr>
            <w:tcW w:w="1050" w:type="dxa"/>
          </w:tcPr>
          <w:p w14:paraId="549F437D" w14:textId="77777777" w:rsidR="00D71C4A" w:rsidRPr="00CD5AB3" w:rsidRDefault="00D71C4A" w:rsidP="00D71C4A">
            <w:pPr>
              <w:keepNext/>
              <w:rPr>
                <w:b/>
              </w:rPr>
            </w:pPr>
            <w:r w:rsidRPr="00CD5AB3">
              <w:rPr>
                <w:b/>
              </w:rPr>
              <w:t>1x</w:t>
            </w:r>
          </w:p>
        </w:tc>
      </w:tr>
      <w:tr w:rsidR="00D71C4A" w:rsidRPr="00CD5AB3" w14:paraId="2C5AF82C" w14:textId="77777777" w:rsidTr="00D71C4A">
        <w:tc>
          <w:tcPr>
            <w:tcW w:w="430" w:type="dxa"/>
          </w:tcPr>
          <w:p w14:paraId="2A43ED00" w14:textId="77777777" w:rsidR="00D71C4A" w:rsidRPr="00CD5AB3" w:rsidRDefault="00D71C4A" w:rsidP="00D71C4A">
            <w:pPr>
              <w:rPr>
                <w:b/>
              </w:rPr>
            </w:pPr>
          </w:p>
        </w:tc>
        <w:tc>
          <w:tcPr>
            <w:tcW w:w="372" w:type="dxa"/>
          </w:tcPr>
          <w:p w14:paraId="0AE7D0FA" w14:textId="77777777" w:rsidR="00D71C4A" w:rsidRPr="00CD5AB3" w:rsidRDefault="00D71C4A" w:rsidP="00D71C4A">
            <w:pPr>
              <w:rPr>
                <w:i/>
              </w:rPr>
            </w:pPr>
            <w:r w:rsidRPr="00CD5AB3">
              <w:rPr>
                <w:i/>
              </w:rPr>
              <w:t>a</w:t>
            </w:r>
          </w:p>
        </w:tc>
        <w:tc>
          <w:tcPr>
            <w:tcW w:w="5377" w:type="dxa"/>
          </w:tcPr>
          <w:p w14:paraId="7A48AE3B" w14:textId="77777777" w:rsidR="00D71C4A" w:rsidRPr="00CD5AB3" w:rsidRDefault="00D71C4A" w:rsidP="00D71C4A">
            <w:r w:rsidRPr="00CD5AB3">
              <w:t>Przyczyna anulowania</w:t>
            </w:r>
          </w:p>
          <w:p w14:paraId="5150FC1A" w14:textId="77777777" w:rsidR="00D71C4A" w:rsidRPr="00CD5AB3" w:rsidRDefault="00D71C4A" w:rsidP="00D71C4A">
            <w:r w:rsidRPr="00CD5AB3">
              <w:rPr>
                <w:rFonts w:ascii="Courier New" w:hAnsi="Courier New" w:cs="Courier New"/>
                <w:noProof/>
                <w:color w:val="0000FF"/>
                <w:szCs w:val="20"/>
              </w:rPr>
              <w:t>CancellationReasonCode</w:t>
            </w:r>
          </w:p>
        </w:tc>
        <w:tc>
          <w:tcPr>
            <w:tcW w:w="416" w:type="dxa"/>
          </w:tcPr>
          <w:p w14:paraId="2AE4563A" w14:textId="77777777" w:rsidR="00D71C4A" w:rsidRPr="00CD5AB3" w:rsidRDefault="00D71C4A" w:rsidP="00D71C4A">
            <w:pPr>
              <w:jc w:val="center"/>
            </w:pPr>
            <w:r w:rsidRPr="00CD5AB3">
              <w:rPr>
                <w:szCs w:val="20"/>
              </w:rPr>
              <w:t>R</w:t>
            </w:r>
          </w:p>
        </w:tc>
        <w:tc>
          <w:tcPr>
            <w:tcW w:w="2609" w:type="dxa"/>
          </w:tcPr>
          <w:p w14:paraId="14CCAE50" w14:textId="77777777" w:rsidR="00D71C4A" w:rsidRPr="00CD5AB3" w:rsidRDefault="00D71C4A" w:rsidP="00D71C4A"/>
        </w:tc>
        <w:tc>
          <w:tcPr>
            <w:tcW w:w="3512" w:type="dxa"/>
          </w:tcPr>
          <w:p w14:paraId="0B47F23B" w14:textId="77777777" w:rsidR="00D71C4A" w:rsidRPr="00CD5AB3" w:rsidRDefault="00D71C4A" w:rsidP="00D71C4A">
            <w:r w:rsidRPr="00CD5AB3">
              <w:t>Wartość ze słownika „Kody przyczyny anulowania (Cancellation reasons)”.</w:t>
            </w:r>
          </w:p>
        </w:tc>
        <w:tc>
          <w:tcPr>
            <w:tcW w:w="1050" w:type="dxa"/>
          </w:tcPr>
          <w:p w14:paraId="622479A1" w14:textId="77777777" w:rsidR="00D71C4A" w:rsidRPr="00CD5AB3" w:rsidRDefault="00D71C4A" w:rsidP="00D71C4A">
            <w:r w:rsidRPr="00CD5AB3">
              <w:t>n1</w:t>
            </w:r>
          </w:p>
        </w:tc>
      </w:tr>
      <w:tr w:rsidR="00D71C4A" w:rsidRPr="00CD5AB3" w14:paraId="65AE514A" w14:textId="77777777" w:rsidTr="00D71C4A">
        <w:tc>
          <w:tcPr>
            <w:tcW w:w="430" w:type="dxa"/>
          </w:tcPr>
          <w:p w14:paraId="38EF6BEE" w14:textId="77777777" w:rsidR="00D71C4A" w:rsidRPr="00CD5AB3" w:rsidRDefault="00D71C4A" w:rsidP="00D71C4A">
            <w:pPr>
              <w:rPr>
                <w:b/>
              </w:rPr>
            </w:pPr>
          </w:p>
        </w:tc>
        <w:tc>
          <w:tcPr>
            <w:tcW w:w="372" w:type="dxa"/>
          </w:tcPr>
          <w:p w14:paraId="540C48ED" w14:textId="77777777" w:rsidR="00D71C4A" w:rsidRPr="00CD5AB3" w:rsidRDefault="00D71C4A" w:rsidP="00D71C4A">
            <w:pPr>
              <w:rPr>
                <w:i/>
              </w:rPr>
            </w:pPr>
            <w:r w:rsidRPr="00CD5AB3">
              <w:rPr>
                <w:i/>
              </w:rPr>
              <w:t>b</w:t>
            </w:r>
          </w:p>
        </w:tc>
        <w:tc>
          <w:tcPr>
            <w:tcW w:w="5377" w:type="dxa"/>
          </w:tcPr>
          <w:p w14:paraId="7656802A" w14:textId="77777777" w:rsidR="00D71C4A" w:rsidRPr="00CD5AB3" w:rsidRDefault="00D71C4A" w:rsidP="00D71C4A">
            <w:r w:rsidRPr="00CD5AB3">
              <w:t>Dodatkowe informacje</w:t>
            </w:r>
          </w:p>
          <w:p w14:paraId="6F7FC3D1" w14:textId="77777777" w:rsidR="00D71C4A" w:rsidRPr="00CD5AB3" w:rsidRDefault="00D71C4A" w:rsidP="00D71C4A">
            <w:pPr>
              <w:rPr>
                <w:rFonts w:ascii="Courier New" w:hAnsi="Courier New" w:cs="Courier New"/>
                <w:noProof/>
                <w:color w:val="0000FF"/>
                <w:szCs w:val="20"/>
              </w:rPr>
            </w:pPr>
            <w:r w:rsidRPr="00CD5AB3">
              <w:rPr>
                <w:rFonts w:ascii="Courier New" w:hAnsi="Courier New" w:cs="Courier New"/>
                <w:noProof/>
                <w:color w:val="0000FF"/>
                <w:szCs w:val="20"/>
              </w:rPr>
              <w:t>ComplementaryInformation</w:t>
            </w:r>
          </w:p>
        </w:tc>
        <w:tc>
          <w:tcPr>
            <w:tcW w:w="416" w:type="dxa"/>
          </w:tcPr>
          <w:p w14:paraId="13880CCF" w14:textId="77777777" w:rsidR="00D71C4A" w:rsidRPr="00CD5AB3" w:rsidRDefault="00D71C4A" w:rsidP="00D71C4A">
            <w:pPr>
              <w:jc w:val="center"/>
            </w:pPr>
            <w:r w:rsidRPr="00CD5AB3">
              <w:t>D</w:t>
            </w:r>
          </w:p>
        </w:tc>
        <w:tc>
          <w:tcPr>
            <w:tcW w:w="2609" w:type="dxa"/>
          </w:tcPr>
          <w:p w14:paraId="6560199E" w14:textId="77777777" w:rsidR="00D71C4A" w:rsidRPr="00CD5AB3" w:rsidRDefault="00D71C4A" w:rsidP="00D71C4A">
            <w:r w:rsidRPr="00CD5AB3">
              <w:t>„R” gdy w polu 2a wybrano wartość „0 – Inne”.</w:t>
            </w:r>
          </w:p>
          <w:p w14:paraId="32C3B9FC" w14:textId="77777777" w:rsidR="00D71C4A" w:rsidRPr="00CD5AB3" w:rsidRDefault="00D71C4A" w:rsidP="00D71C4A">
            <w:r w:rsidRPr="00CD5AB3">
              <w:lastRenderedPageBreak/>
              <w:t>W pozostałych przypadkach nie stosuje się.</w:t>
            </w:r>
          </w:p>
        </w:tc>
        <w:tc>
          <w:tcPr>
            <w:tcW w:w="3512" w:type="dxa"/>
          </w:tcPr>
          <w:p w14:paraId="19C2CE7E" w14:textId="77777777" w:rsidR="00D71C4A" w:rsidRPr="00CD5AB3" w:rsidRDefault="00D71C4A" w:rsidP="00D71C4A">
            <w:r w:rsidRPr="00CD5AB3">
              <w:lastRenderedPageBreak/>
              <w:t>Należy podać dodatkowe informacje dotyczące przyczyny anulowania.</w:t>
            </w:r>
          </w:p>
        </w:tc>
        <w:tc>
          <w:tcPr>
            <w:tcW w:w="1050" w:type="dxa"/>
          </w:tcPr>
          <w:p w14:paraId="6178785C" w14:textId="77777777" w:rsidR="00D71C4A" w:rsidRPr="00CD5AB3" w:rsidRDefault="00D71C4A" w:rsidP="00D71C4A">
            <w:r w:rsidRPr="00CD5AB3">
              <w:t>an..350</w:t>
            </w:r>
          </w:p>
        </w:tc>
      </w:tr>
      <w:tr w:rsidR="00D71C4A" w:rsidRPr="00CD5AB3" w14:paraId="2269E339" w14:textId="77777777" w:rsidTr="00D71C4A">
        <w:tc>
          <w:tcPr>
            <w:tcW w:w="802" w:type="dxa"/>
            <w:gridSpan w:val="2"/>
          </w:tcPr>
          <w:p w14:paraId="6B7164FD" w14:textId="77777777" w:rsidR="00D71C4A" w:rsidRPr="00CD5AB3" w:rsidRDefault="00D71C4A" w:rsidP="00D71C4A">
            <w:pPr>
              <w:keepNext/>
              <w:rPr>
                <w:b/>
              </w:rPr>
            </w:pPr>
          </w:p>
        </w:tc>
        <w:tc>
          <w:tcPr>
            <w:tcW w:w="5377" w:type="dxa"/>
          </w:tcPr>
          <w:p w14:paraId="783C2755" w14:textId="77777777" w:rsidR="00D71C4A" w:rsidRPr="00CD5AB3" w:rsidRDefault="00D71C4A" w:rsidP="00D71C4A">
            <w:pPr>
              <w:pStyle w:val="pqiTabBody"/>
            </w:pPr>
            <w:r w:rsidRPr="00CD5AB3">
              <w:t xml:space="preserve">JĘZYK ELEMENTU </w:t>
            </w:r>
          </w:p>
          <w:p w14:paraId="36BDD799" w14:textId="77777777" w:rsidR="00D71C4A" w:rsidRPr="00CD5AB3" w:rsidRDefault="00D71C4A" w:rsidP="00D71C4A">
            <w:pPr>
              <w:keepNext/>
              <w:rPr>
                <w:b/>
              </w:rPr>
            </w:pPr>
            <w:r w:rsidRPr="00CD5AB3">
              <w:rPr>
                <w:rFonts w:ascii="Courier New" w:hAnsi="Courier New" w:cs="Courier New"/>
                <w:noProof/>
                <w:color w:val="0000FF"/>
              </w:rPr>
              <w:t>@language</w:t>
            </w:r>
          </w:p>
        </w:tc>
        <w:tc>
          <w:tcPr>
            <w:tcW w:w="416" w:type="dxa"/>
          </w:tcPr>
          <w:p w14:paraId="2C04DBD4" w14:textId="77777777" w:rsidR="00D71C4A" w:rsidRPr="00CD5AB3" w:rsidRDefault="00D71C4A" w:rsidP="00D71C4A">
            <w:pPr>
              <w:keepNext/>
              <w:jc w:val="center"/>
              <w:rPr>
                <w:b/>
              </w:rPr>
            </w:pPr>
            <w:r w:rsidRPr="00CD5AB3">
              <w:t>D</w:t>
            </w:r>
          </w:p>
        </w:tc>
        <w:tc>
          <w:tcPr>
            <w:tcW w:w="2609" w:type="dxa"/>
          </w:tcPr>
          <w:p w14:paraId="51722649" w14:textId="77777777" w:rsidR="00D71C4A" w:rsidRPr="00CD5AB3" w:rsidRDefault="00D71C4A" w:rsidP="00D71C4A">
            <w:pPr>
              <w:keepNext/>
              <w:rPr>
                <w:b/>
              </w:rPr>
            </w:pPr>
            <w:r w:rsidRPr="00CD5AB3">
              <w:t>„R”, jeżeli stosuje się element 2b</w:t>
            </w:r>
          </w:p>
        </w:tc>
        <w:tc>
          <w:tcPr>
            <w:tcW w:w="3512" w:type="dxa"/>
          </w:tcPr>
          <w:p w14:paraId="2333A94B" w14:textId="77777777" w:rsidR="00D71C4A" w:rsidRPr="00CD5AB3" w:rsidRDefault="00D71C4A" w:rsidP="00D71C4A">
            <w:pPr>
              <w:pStyle w:val="pqiTabBody"/>
            </w:pPr>
            <w:r w:rsidRPr="00CD5AB3">
              <w:t>Atrybut.</w:t>
            </w:r>
          </w:p>
          <w:p w14:paraId="0FF275DF" w14:textId="77777777" w:rsidR="00D71C4A" w:rsidRPr="00CD5AB3" w:rsidRDefault="00D71C4A" w:rsidP="00D71C4A">
            <w:pPr>
              <w:rPr>
                <w:b/>
              </w:rPr>
            </w:pPr>
            <w:r w:rsidRPr="00CD5AB3">
              <w:t>Wartość ze słownika „Kody języka (Language codes)”.</w:t>
            </w:r>
          </w:p>
        </w:tc>
        <w:tc>
          <w:tcPr>
            <w:tcW w:w="1050" w:type="dxa"/>
          </w:tcPr>
          <w:p w14:paraId="63A09465" w14:textId="77777777" w:rsidR="00D71C4A" w:rsidRPr="00CD5AB3" w:rsidRDefault="00D71C4A" w:rsidP="00D71C4A">
            <w:pPr>
              <w:keepNext/>
              <w:rPr>
                <w:b/>
              </w:rPr>
            </w:pPr>
            <w:r w:rsidRPr="00CD5AB3">
              <w:t>a2</w:t>
            </w:r>
          </w:p>
        </w:tc>
      </w:tr>
      <w:tr w:rsidR="00D71C4A" w:rsidRPr="00CD5AB3" w14:paraId="38A8BE5A" w14:textId="77777777" w:rsidTr="00D71C4A">
        <w:tc>
          <w:tcPr>
            <w:tcW w:w="430" w:type="dxa"/>
          </w:tcPr>
          <w:p w14:paraId="533ED733" w14:textId="77777777" w:rsidR="00D71C4A" w:rsidRPr="00CD5AB3" w:rsidRDefault="00D71C4A" w:rsidP="00D71C4A">
            <w:pPr>
              <w:rPr>
                <w:b/>
              </w:rPr>
            </w:pPr>
          </w:p>
        </w:tc>
        <w:tc>
          <w:tcPr>
            <w:tcW w:w="372" w:type="dxa"/>
          </w:tcPr>
          <w:p w14:paraId="2CD2A309" w14:textId="77777777" w:rsidR="00D71C4A" w:rsidRPr="00CD5AB3" w:rsidRDefault="00D71C4A" w:rsidP="00D71C4A">
            <w:pPr>
              <w:rPr>
                <w:i/>
              </w:rPr>
            </w:pPr>
            <w:r w:rsidRPr="00CD5AB3">
              <w:rPr>
                <w:i/>
              </w:rPr>
              <w:t>d</w:t>
            </w:r>
          </w:p>
        </w:tc>
        <w:tc>
          <w:tcPr>
            <w:tcW w:w="5377" w:type="dxa"/>
          </w:tcPr>
          <w:p w14:paraId="27C54C24" w14:textId="77777777" w:rsidR="00D71C4A" w:rsidRPr="00CD5AB3" w:rsidRDefault="00D71C4A" w:rsidP="00D71C4A">
            <w:r w:rsidRPr="00CD5AB3">
              <w:t>Data i czas zatwierdzenia anulowania</w:t>
            </w:r>
          </w:p>
          <w:p w14:paraId="5706B993" w14:textId="77777777" w:rsidR="00D71C4A" w:rsidRPr="00CD5AB3" w:rsidRDefault="00D71C4A" w:rsidP="00D71C4A">
            <w:pPr>
              <w:rPr>
                <w:rFonts w:ascii="Courier New" w:hAnsi="Courier New" w:cs="Courier New"/>
                <w:noProof/>
                <w:color w:val="0000FF"/>
                <w:szCs w:val="20"/>
              </w:rPr>
            </w:pPr>
            <w:r w:rsidRPr="00CD5AB3">
              <w:rPr>
                <w:rFonts w:ascii="Courier New" w:hAnsi="Courier New" w:cs="Courier New"/>
                <w:noProof/>
                <w:color w:val="0000FF"/>
                <w:szCs w:val="20"/>
              </w:rPr>
              <w:t>DateAndTimeOfValidationOf</w:t>
            </w:r>
          </w:p>
          <w:p w14:paraId="380A1498" w14:textId="77777777" w:rsidR="00D71C4A" w:rsidRPr="00CD5AB3" w:rsidRDefault="00D71C4A" w:rsidP="00D71C4A">
            <w:r w:rsidRPr="00CD5AB3">
              <w:rPr>
                <w:rFonts w:ascii="Courier New" w:hAnsi="Courier New" w:cs="Courier New"/>
                <w:noProof/>
                <w:color w:val="0000FF"/>
                <w:szCs w:val="20"/>
              </w:rPr>
              <w:t>Cancellation</w:t>
            </w:r>
          </w:p>
        </w:tc>
        <w:tc>
          <w:tcPr>
            <w:tcW w:w="416" w:type="dxa"/>
          </w:tcPr>
          <w:p w14:paraId="75C4DD0A" w14:textId="77777777" w:rsidR="00D71C4A" w:rsidRPr="00CD5AB3" w:rsidRDefault="00D71C4A" w:rsidP="00D71C4A">
            <w:pPr>
              <w:jc w:val="center"/>
            </w:pPr>
            <w:r w:rsidRPr="00CD5AB3">
              <w:t>D</w:t>
            </w:r>
          </w:p>
        </w:tc>
        <w:tc>
          <w:tcPr>
            <w:tcW w:w="2609" w:type="dxa"/>
          </w:tcPr>
          <w:p w14:paraId="1C60AFF6" w14:textId="33D3F75A" w:rsidR="00D71C4A" w:rsidRPr="00CD5AB3" w:rsidRDefault="003B1803" w:rsidP="004F7856">
            <w:r w:rsidRPr="00CD5AB3">
              <w:t xml:space="preserve">Podaje </w:t>
            </w:r>
            <w:r w:rsidR="00D71C4A" w:rsidRPr="00CD5AB3">
              <w:t>właściw</w:t>
            </w:r>
            <w:r w:rsidRPr="00CD5AB3">
              <w:t>y</w:t>
            </w:r>
            <w:r w:rsidR="00EB745D" w:rsidRPr="00CD5AB3">
              <w:t xml:space="preserve"> </w:t>
            </w:r>
            <w:r w:rsidRPr="00CD5AB3">
              <w:t>urząd</w:t>
            </w:r>
            <w:r w:rsidR="004F7856" w:rsidRPr="00CD5AB3">
              <w:t xml:space="preserve"> </w:t>
            </w:r>
            <w:r w:rsidR="00D71C4A" w:rsidRPr="00CD5AB3">
              <w:t>po zatwierdzeniu projektu komunikatu o anulowaniu.</w:t>
            </w:r>
          </w:p>
        </w:tc>
        <w:tc>
          <w:tcPr>
            <w:tcW w:w="3512" w:type="dxa"/>
          </w:tcPr>
          <w:p w14:paraId="444B366D" w14:textId="77777777" w:rsidR="00D71C4A" w:rsidRPr="00CD5AB3" w:rsidRDefault="00D71C4A" w:rsidP="00D71C4A"/>
        </w:tc>
        <w:tc>
          <w:tcPr>
            <w:tcW w:w="1050" w:type="dxa"/>
          </w:tcPr>
          <w:p w14:paraId="1473C712" w14:textId="77777777" w:rsidR="00D71C4A" w:rsidRPr="00CD5AB3" w:rsidRDefault="00D71C4A" w:rsidP="00D71C4A">
            <w:r w:rsidRPr="00CD5AB3">
              <w:t>dateTime</w:t>
            </w:r>
          </w:p>
        </w:tc>
      </w:tr>
    </w:tbl>
    <w:p w14:paraId="220E7690" w14:textId="77777777" w:rsidR="00B8710F" w:rsidRDefault="00B8710F" w:rsidP="00D71C4A"/>
    <w:p w14:paraId="6AF8D571" w14:textId="7C2C7FE1" w:rsidR="00B824ED" w:rsidRPr="00061BDE" w:rsidRDefault="00B8710F" w:rsidP="00061BDE">
      <w:pPr>
        <w:pStyle w:val="pqiChpHeadNum2"/>
        <w:rPr>
          <w:lang w:eastAsia="en-GB"/>
        </w:rPr>
      </w:pPr>
      <w:bookmarkStart w:id="212" w:name="_Toc97636641"/>
      <w:r w:rsidRPr="00061BDE">
        <w:rPr>
          <w:lang w:eastAsia="en-GB"/>
        </w:rPr>
        <w:t>DD812 – Zmiana środka transportu</w:t>
      </w:r>
      <w:bookmarkEnd w:id="212"/>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11"/>
        <w:gridCol w:w="36"/>
        <w:gridCol w:w="376"/>
        <w:gridCol w:w="4177"/>
        <w:gridCol w:w="44"/>
        <w:gridCol w:w="390"/>
        <w:gridCol w:w="42"/>
        <w:gridCol w:w="2863"/>
        <w:gridCol w:w="30"/>
        <w:gridCol w:w="4125"/>
        <w:gridCol w:w="1050"/>
      </w:tblGrid>
      <w:tr w:rsidR="00B8710F" w:rsidRPr="009079F8" w14:paraId="35AD9A49" w14:textId="77777777" w:rsidTr="00636D39">
        <w:trPr>
          <w:cantSplit/>
          <w:tblHeader/>
        </w:trPr>
        <w:tc>
          <w:tcPr>
            <w:tcW w:w="447" w:type="dxa"/>
            <w:gridSpan w:val="2"/>
            <w:shd w:val="clear" w:color="auto" w:fill="F3F3F3"/>
          </w:tcPr>
          <w:p w14:paraId="797A0E4F" w14:textId="77777777" w:rsidR="00B8710F" w:rsidRPr="009079F8" w:rsidRDefault="00B8710F" w:rsidP="00B8710F">
            <w:pPr>
              <w:jc w:val="center"/>
              <w:rPr>
                <w:b/>
              </w:rPr>
            </w:pPr>
            <w:r w:rsidRPr="009079F8">
              <w:rPr>
                <w:b/>
              </w:rPr>
              <w:t>A</w:t>
            </w:r>
          </w:p>
        </w:tc>
        <w:tc>
          <w:tcPr>
            <w:tcW w:w="376" w:type="dxa"/>
            <w:shd w:val="clear" w:color="auto" w:fill="F3F3F3"/>
          </w:tcPr>
          <w:p w14:paraId="5A83E9D4" w14:textId="77777777" w:rsidR="00B8710F" w:rsidRPr="009079F8" w:rsidRDefault="00B8710F" w:rsidP="00B8710F">
            <w:pPr>
              <w:jc w:val="center"/>
              <w:rPr>
                <w:b/>
              </w:rPr>
            </w:pPr>
            <w:r w:rsidRPr="009079F8">
              <w:rPr>
                <w:b/>
              </w:rPr>
              <w:t>B</w:t>
            </w:r>
          </w:p>
        </w:tc>
        <w:tc>
          <w:tcPr>
            <w:tcW w:w="4177" w:type="dxa"/>
            <w:shd w:val="clear" w:color="auto" w:fill="F3F3F3"/>
          </w:tcPr>
          <w:p w14:paraId="11AE510C" w14:textId="77777777" w:rsidR="00B8710F" w:rsidRPr="009079F8" w:rsidRDefault="00B8710F" w:rsidP="00B8710F">
            <w:pPr>
              <w:jc w:val="center"/>
              <w:rPr>
                <w:b/>
              </w:rPr>
            </w:pPr>
            <w:r w:rsidRPr="009079F8">
              <w:rPr>
                <w:b/>
              </w:rPr>
              <w:t>C</w:t>
            </w:r>
          </w:p>
        </w:tc>
        <w:tc>
          <w:tcPr>
            <w:tcW w:w="434" w:type="dxa"/>
            <w:gridSpan w:val="2"/>
            <w:shd w:val="clear" w:color="auto" w:fill="F3F3F3"/>
          </w:tcPr>
          <w:p w14:paraId="6767E378" w14:textId="77777777" w:rsidR="00B8710F" w:rsidRPr="009079F8" w:rsidRDefault="00B8710F" w:rsidP="00B8710F">
            <w:pPr>
              <w:jc w:val="center"/>
              <w:rPr>
                <w:b/>
              </w:rPr>
            </w:pPr>
            <w:r w:rsidRPr="009079F8">
              <w:rPr>
                <w:b/>
              </w:rPr>
              <w:t>D</w:t>
            </w:r>
          </w:p>
        </w:tc>
        <w:tc>
          <w:tcPr>
            <w:tcW w:w="2905" w:type="dxa"/>
            <w:gridSpan w:val="2"/>
            <w:shd w:val="clear" w:color="auto" w:fill="F3F3F3"/>
          </w:tcPr>
          <w:p w14:paraId="178E4F95" w14:textId="77777777" w:rsidR="00B8710F" w:rsidRPr="009079F8" w:rsidRDefault="00B8710F" w:rsidP="00B8710F">
            <w:pPr>
              <w:jc w:val="center"/>
              <w:rPr>
                <w:b/>
              </w:rPr>
            </w:pPr>
            <w:r w:rsidRPr="009079F8">
              <w:rPr>
                <w:b/>
              </w:rPr>
              <w:t>E</w:t>
            </w:r>
          </w:p>
        </w:tc>
        <w:tc>
          <w:tcPr>
            <w:tcW w:w="4155" w:type="dxa"/>
            <w:gridSpan w:val="2"/>
            <w:shd w:val="clear" w:color="auto" w:fill="F3F3F3"/>
          </w:tcPr>
          <w:p w14:paraId="498FCA90" w14:textId="77777777" w:rsidR="00B8710F" w:rsidRPr="009079F8" w:rsidRDefault="00B8710F" w:rsidP="00B8710F">
            <w:pPr>
              <w:jc w:val="center"/>
              <w:rPr>
                <w:b/>
              </w:rPr>
            </w:pPr>
            <w:r w:rsidRPr="009079F8">
              <w:rPr>
                <w:b/>
              </w:rPr>
              <w:t>F</w:t>
            </w:r>
          </w:p>
        </w:tc>
        <w:tc>
          <w:tcPr>
            <w:tcW w:w="1050" w:type="dxa"/>
            <w:shd w:val="clear" w:color="auto" w:fill="F3F3F3"/>
          </w:tcPr>
          <w:p w14:paraId="2C5AE270" w14:textId="77777777" w:rsidR="00B8710F" w:rsidRPr="009079F8" w:rsidRDefault="00B8710F" w:rsidP="00B8710F">
            <w:pPr>
              <w:jc w:val="center"/>
              <w:rPr>
                <w:b/>
              </w:rPr>
            </w:pPr>
            <w:r w:rsidRPr="009079F8">
              <w:rPr>
                <w:b/>
              </w:rPr>
              <w:t>G</w:t>
            </w:r>
          </w:p>
        </w:tc>
      </w:tr>
      <w:tr w:rsidR="00B8710F" w:rsidRPr="002854B5" w14:paraId="2F7335D7" w14:textId="77777777" w:rsidTr="00636D39">
        <w:tc>
          <w:tcPr>
            <w:tcW w:w="13544" w:type="dxa"/>
            <w:gridSpan w:val="11"/>
          </w:tcPr>
          <w:p w14:paraId="6004B3D1" w14:textId="2A00CFCF" w:rsidR="00B8710F" w:rsidRPr="002854B5" w:rsidRDefault="00B8710F" w:rsidP="00B8710F">
            <w:pPr>
              <w:pStyle w:val="pqiTabHead"/>
            </w:pPr>
            <w:r>
              <w:t>DD812</w:t>
            </w:r>
            <w:r w:rsidRPr="002854B5">
              <w:t xml:space="preserve"> – </w:t>
            </w:r>
            <w:r>
              <w:t>DD</w:t>
            </w:r>
            <w:r w:rsidRPr="004540C9">
              <w:t>_</w:t>
            </w:r>
            <w:r>
              <w:t>TRS</w:t>
            </w:r>
            <w:r w:rsidRPr="004540C9">
              <w:t>_</w:t>
            </w:r>
            <w:r>
              <w:t>SUB –</w:t>
            </w:r>
            <w:r w:rsidRPr="002854B5">
              <w:t xml:space="preserve"> </w:t>
            </w:r>
            <w:r>
              <w:t>Zmiana środka transtportu</w:t>
            </w:r>
            <w:r w:rsidRPr="002854B5">
              <w:t>.</w:t>
            </w:r>
          </w:p>
        </w:tc>
      </w:tr>
      <w:tr w:rsidR="00B8710F" w:rsidRPr="009079F8" w14:paraId="4AC0543D" w14:textId="77777777" w:rsidTr="00636D39">
        <w:tc>
          <w:tcPr>
            <w:tcW w:w="823" w:type="dxa"/>
            <w:gridSpan w:val="3"/>
          </w:tcPr>
          <w:p w14:paraId="71E53592" w14:textId="77777777" w:rsidR="00B8710F" w:rsidRPr="002854B5" w:rsidRDefault="00B8710F" w:rsidP="00B8710F">
            <w:pPr>
              <w:pStyle w:val="pqiTabBody"/>
              <w:rPr>
                <w:b/>
                <w:i/>
              </w:rPr>
            </w:pPr>
          </w:p>
        </w:tc>
        <w:tc>
          <w:tcPr>
            <w:tcW w:w="4221" w:type="dxa"/>
            <w:gridSpan w:val="2"/>
          </w:tcPr>
          <w:p w14:paraId="01451249" w14:textId="77777777" w:rsidR="00B8710F" w:rsidRDefault="00B8710F" w:rsidP="00B8710F">
            <w:pPr>
              <w:pStyle w:val="pqiTabBody"/>
              <w:rPr>
                <w:b/>
              </w:rPr>
            </w:pPr>
            <w:r>
              <w:rPr>
                <w:b/>
              </w:rPr>
              <w:t>&lt;NAGŁÓWEK&gt;</w:t>
            </w:r>
          </w:p>
          <w:p w14:paraId="51DB31E4" w14:textId="5A0C2DB0" w:rsidR="00B8710F" w:rsidRPr="00621E71" w:rsidRDefault="00B8710F" w:rsidP="00636D39">
            <w:pPr>
              <w:pStyle w:val="pqiTabBody"/>
              <w:rPr>
                <w:rFonts w:ascii="Courier New" w:hAnsi="Courier New"/>
                <w:color w:val="0000FF"/>
              </w:rPr>
            </w:pPr>
            <w:r w:rsidRPr="00621E71">
              <w:rPr>
                <w:rFonts w:ascii="Courier New" w:hAnsi="Courier New"/>
                <w:color w:val="0000FF"/>
              </w:rPr>
              <w:t>/</w:t>
            </w:r>
            <w:r w:rsidR="00636D39">
              <w:rPr>
                <w:rFonts w:ascii="Courier New" w:hAnsi="Courier New" w:cs="Courier New"/>
                <w:noProof/>
                <w:color w:val="0000FF"/>
              </w:rPr>
              <w:t>DD</w:t>
            </w:r>
            <w:r>
              <w:rPr>
                <w:rFonts w:ascii="Courier New" w:hAnsi="Courier New" w:cs="Courier New"/>
                <w:noProof/>
                <w:color w:val="0000FF"/>
              </w:rPr>
              <w:t>812</w:t>
            </w:r>
            <w:r w:rsidRPr="00621E71">
              <w:rPr>
                <w:rFonts w:ascii="Courier New" w:hAnsi="Courier New"/>
                <w:color w:val="0000FF"/>
              </w:rPr>
              <w:t>/Header</w:t>
            </w:r>
          </w:p>
        </w:tc>
        <w:tc>
          <w:tcPr>
            <w:tcW w:w="432" w:type="dxa"/>
            <w:gridSpan w:val="2"/>
          </w:tcPr>
          <w:p w14:paraId="6115DA95" w14:textId="77777777" w:rsidR="00B8710F" w:rsidRPr="00C15AD5" w:rsidRDefault="00B8710F" w:rsidP="00B8710F">
            <w:pPr>
              <w:pStyle w:val="pqiTabBody"/>
              <w:rPr>
                <w:b/>
              </w:rPr>
            </w:pPr>
            <w:r w:rsidRPr="00C15AD5">
              <w:rPr>
                <w:b/>
              </w:rPr>
              <w:t>R</w:t>
            </w:r>
          </w:p>
        </w:tc>
        <w:tc>
          <w:tcPr>
            <w:tcW w:w="2893" w:type="dxa"/>
            <w:gridSpan w:val="2"/>
          </w:tcPr>
          <w:p w14:paraId="1E6F7ADF" w14:textId="77777777" w:rsidR="00B8710F" w:rsidRPr="00C15AD5" w:rsidRDefault="00B8710F" w:rsidP="00B8710F">
            <w:pPr>
              <w:pStyle w:val="pqiTabBody"/>
              <w:rPr>
                <w:b/>
              </w:rPr>
            </w:pPr>
          </w:p>
        </w:tc>
        <w:tc>
          <w:tcPr>
            <w:tcW w:w="4125" w:type="dxa"/>
          </w:tcPr>
          <w:p w14:paraId="35C97057" w14:textId="77777777" w:rsidR="00B8710F" w:rsidRPr="00C15AD5" w:rsidRDefault="00B8710F" w:rsidP="00B8710F">
            <w:pPr>
              <w:pStyle w:val="pqiTabBody"/>
              <w:rPr>
                <w:b/>
              </w:rPr>
            </w:pPr>
          </w:p>
        </w:tc>
        <w:tc>
          <w:tcPr>
            <w:tcW w:w="1050" w:type="dxa"/>
          </w:tcPr>
          <w:p w14:paraId="0BE77D58" w14:textId="77777777" w:rsidR="00B8710F" w:rsidRPr="00C15AD5" w:rsidRDefault="00B8710F" w:rsidP="00B8710F">
            <w:pPr>
              <w:pStyle w:val="pqiTabBody"/>
              <w:rPr>
                <w:b/>
              </w:rPr>
            </w:pPr>
            <w:r w:rsidRPr="00C15AD5">
              <w:rPr>
                <w:b/>
              </w:rPr>
              <w:t>1x</w:t>
            </w:r>
          </w:p>
        </w:tc>
      </w:tr>
      <w:tr w:rsidR="00B8710F" w:rsidRPr="009079F8" w14:paraId="389E5EEA" w14:textId="77777777" w:rsidTr="00636D39">
        <w:tc>
          <w:tcPr>
            <w:tcW w:w="13544" w:type="dxa"/>
            <w:gridSpan w:val="11"/>
          </w:tcPr>
          <w:p w14:paraId="4F6C75A3" w14:textId="77777777" w:rsidR="00B8710F" w:rsidRDefault="00B8710F" w:rsidP="00B8710F">
            <w:pPr>
              <w:pStyle w:val="pqiTabBody"/>
            </w:pPr>
            <w:r>
              <w:t>Wszystkie elementy główne począwszy od poniższego zawarte są w elemencie:</w:t>
            </w:r>
          </w:p>
          <w:p w14:paraId="0EE9C104" w14:textId="6CBA3795" w:rsidR="00B8710F" w:rsidRPr="000742DB" w:rsidRDefault="00B8710F" w:rsidP="00B8710F">
            <w:pPr>
              <w:pStyle w:val="pqiTabBody"/>
              <w:rPr>
                <w:rFonts w:ascii="Courier New" w:hAnsi="Courier New"/>
                <w:color w:val="0000FF"/>
              </w:rPr>
            </w:pPr>
            <w:r w:rsidRPr="00621E71">
              <w:rPr>
                <w:rFonts w:ascii="Courier New" w:hAnsi="Courier New"/>
                <w:color w:val="0000FF"/>
              </w:rPr>
              <w:t>/</w:t>
            </w:r>
            <w:r w:rsidR="00636D39">
              <w:rPr>
                <w:rFonts w:ascii="Courier New" w:hAnsi="Courier New" w:cs="Courier New"/>
                <w:noProof/>
                <w:color w:val="0000FF"/>
              </w:rPr>
              <w:t>DD</w:t>
            </w:r>
            <w:r>
              <w:rPr>
                <w:rFonts w:ascii="Courier New" w:hAnsi="Courier New" w:cs="Courier New"/>
                <w:noProof/>
                <w:color w:val="0000FF"/>
              </w:rPr>
              <w:t>812</w:t>
            </w:r>
            <w:r w:rsidRPr="00621E71">
              <w:rPr>
                <w:rFonts w:ascii="Courier New" w:hAnsi="Courier New"/>
                <w:color w:val="0000FF"/>
              </w:rPr>
              <w:t>/</w:t>
            </w:r>
            <w:r>
              <w:rPr>
                <w:rFonts w:ascii="Courier New" w:hAnsi="Courier New"/>
                <w:color w:val="0000FF"/>
              </w:rPr>
              <w:t>Body/</w:t>
            </w:r>
            <w:r w:rsidRPr="000742DB">
              <w:rPr>
                <w:rFonts w:ascii="Courier New" w:hAnsi="Courier New"/>
                <w:color w:val="0000FF"/>
              </w:rPr>
              <w:t>TranshipmentOfProducts</w:t>
            </w:r>
          </w:p>
        </w:tc>
      </w:tr>
      <w:tr w:rsidR="00B8710F" w:rsidRPr="009079F8" w14:paraId="5B77FEA3" w14:textId="77777777" w:rsidTr="00636D39">
        <w:trPr>
          <w:cantSplit/>
        </w:trPr>
        <w:tc>
          <w:tcPr>
            <w:tcW w:w="823" w:type="dxa"/>
            <w:gridSpan w:val="3"/>
          </w:tcPr>
          <w:p w14:paraId="2EAC1425" w14:textId="77777777" w:rsidR="00B8710F" w:rsidRPr="009079F8" w:rsidRDefault="00B8710F" w:rsidP="00B8710F">
            <w:pPr>
              <w:rPr>
                <w:i/>
              </w:rPr>
            </w:pPr>
            <w:r>
              <w:rPr>
                <w:b/>
                <w:i/>
              </w:rPr>
              <w:t>1</w:t>
            </w:r>
          </w:p>
        </w:tc>
        <w:tc>
          <w:tcPr>
            <w:tcW w:w="4177" w:type="dxa"/>
          </w:tcPr>
          <w:p w14:paraId="1A8DA0D1" w14:textId="24450187" w:rsidR="00B8710F" w:rsidRPr="00704528" w:rsidRDefault="00B8710F" w:rsidP="00B8710F">
            <w:pPr>
              <w:pStyle w:val="pqiTabBody"/>
              <w:rPr>
                <w:b/>
              </w:rPr>
            </w:pPr>
            <w:r w:rsidRPr="00704528">
              <w:rPr>
                <w:b/>
              </w:rPr>
              <w:t>PRZEMIESZCZENIE WYROBÓW AKCYZOWYCH - Dokument e-</w:t>
            </w:r>
            <w:r w:rsidR="00636D39">
              <w:rPr>
                <w:b/>
              </w:rPr>
              <w:t>D</w:t>
            </w:r>
            <w:r w:rsidRPr="00704528">
              <w:rPr>
                <w:b/>
              </w:rPr>
              <w:t>D</w:t>
            </w:r>
          </w:p>
          <w:p w14:paraId="465F2F71" w14:textId="77777777" w:rsidR="00B8710F" w:rsidRPr="00C062C8" w:rsidRDefault="00B8710F" w:rsidP="00B8710F">
            <w:pPr>
              <w:pStyle w:val="pqiTabBody"/>
              <w:rPr>
                <w:rFonts w:ascii="Courier New" w:hAnsi="Courier New" w:cs="Courier New"/>
                <w:noProof/>
                <w:color w:val="0000FF"/>
              </w:rPr>
            </w:pPr>
            <w:r w:rsidRPr="00536B91">
              <w:rPr>
                <w:rFonts w:ascii="Courier New" w:hAnsi="Courier New"/>
                <w:color w:val="0000FF"/>
              </w:rPr>
              <w:t>ExciseMovementEad</w:t>
            </w:r>
          </w:p>
        </w:tc>
        <w:tc>
          <w:tcPr>
            <w:tcW w:w="434" w:type="dxa"/>
            <w:gridSpan w:val="2"/>
          </w:tcPr>
          <w:p w14:paraId="4CABE0C2" w14:textId="77777777" w:rsidR="00B8710F" w:rsidRDefault="00B8710F" w:rsidP="00B8710F">
            <w:pPr>
              <w:jc w:val="center"/>
            </w:pPr>
            <w:r w:rsidRPr="00536B91">
              <w:rPr>
                <w:b/>
              </w:rPr>
              <w:t>R</w:t>
            </w:r>
          </w:p>
        </w:tc>
        <w:tc>
          <w:tcPr>
            <w:tcW w:w="2905" w:type="dxa"/>
            <w:gridSpan w:val="2"/>
          </w:tcPr>
          <w:p w14:paraId="78DA6317" w14:textId="77777777" w:rsidR="00B8710F" w:rsidRPr="009079F8" w:rsidRDefault="00B8710F" w:rsidP="00B8710F"/>
        </w:tc>
        <w:tc>
          <w:tcPr>
            <w:tcW w:w="4155" w:type="dxa"/>
            <w:gridSpan w:val="2"/>
          </w:tcPr>
          <w:p w14:paraId="6D1869C8" w14:textId="77777777" w:rsidR="00B8710F" w:rsidRDefault="00B8710F" w:rsidP="00B8710F">
            <w:pPr>
              <w:pStyle w:val="pqiTabBody"/>
            </w:pPr>
          </w:p>
        </w:tc>
        <w:tc>
          <w:tcPr>
            <w:tcW w:w="1050" w:type="dxa"/>
          </w:tcPr>
          <w:p w14:paraId="5C9F0462" w14:textId="77777777" w:rsidR="00B8710F" w:rsidRPr="009079F8" w:rsidRDefault="00B8710F" w:rsidP="00B8710F">
            <w:r w:rsidRPr="00536B91">
              <w:rPr>
                <w:b/>
              </w:rPr>
              <w:t>1x</w:t>
            </w:r>
          </w:p>
        </w:tc>
      </w:tr>
      <w:tr w:rsidR="00B8710F" w:rsidRPr="009079F8" w14:paraId="7C20A053" w14:textId="77777777" w:rsidTr="00636D39">
        <w:trPr>
          <w:cantSplit/>
        </w:trPr>
        <w:tc>
          <w:tcPr>
            <w:tcW w:w="411" w:type="dxa"/>
          </w:tcPr>
          <w:p w14:paraId="2570A7A8" w14:textId="77777777" w:rsidR="00B8710F" w:rsidRPr="009079F8" w:rsidRDefault="00B8710F" w:rsidP="00B8710F">
            <w:pPr>
              <w:rPr>
                <w:i/>
              </w:rPr>
            </w:pPr>
          </w:p>
        </w:tc>
        <w:tc>
          <w:tcPr>
            <w:tcW w:w="412" w:type="dxa"/>
            <w:gridSpan w:val="2"/>
          </w:tcPr>
          <w:p w14:paraId="6DDC95D8" w14:textId="77777777" w:rsidR="00B8710F" w:rsidRPr="009079F8" w:rsidRDefault="00B8710F" w:rsidP="00B8710F">
            <w:pPr>
              <w:rPr>
                <w:i/>
              </w:rPr>
            </w:pPr>
            <w:r>
              <w:rPr>
                <w:i/>
              </w:rPr>
              <w:t>a</w:t>
            </w:r>
          </w:p>
        </w:tc>
        <w:tc>
          <w:tcPr>
            <w:tcW w:w="4177" w:type="dxa"/>
          </w:tcPr>
          <w:p w14:paraId="426D7A0D" w14:textId="1B88ED9E" w:rsidR="00B8710F" w:rsidRDefault="00B8710F" w:rsidP="00B8710F">
            <w:pPr>
              <w:pStyle w:val="pqiTabBody"/>
            </w:pPr>
            <w:r>
              <w:t xml:space="preserve">Numer </w:t>
            </w:r>
            <w:r w:rsidR="00636D39">
              <w:t>DD</w:t>
            </w:r>
            <w:r>
              <w:t>ARC</w:t>
            </w:r>
          </w:p>
          <w:p w14:paraId="7CF024DA" w14:textId="77777777" w:rsidR="00B8710F" w:rsidRDefault="00B8710F" w:rsidP="00B8710F">
            <w:r w:rsidRPr="009670DF">
              <w:rPr>
                <w:rFonts w:ascii="Courier New" w:hAnsi="Courier New" w:cs="Courier New"/>
                <w:noProof/>
                <w:color w:val="0000FF"/>
              </w:rPr>
              <w:t>AdministrativeReferenceCode</w:t>
            </w:r>
          </w:p>
        </w:tc>
        <w:tc>
          <w:tcPr>
            <w:tcW w:w="434" w:type="dxa"/>
            <w:gridSpan w:val="2"/>
          </w:tcPr>
          <w:p w14:paraId="23C2C11F" w14:textId="77777777" w:rsidR="00B8710F" w:rsidRDefault="00B8710F" w:rsidP="00B8710F">
            <w:pPr>
              <w:jc w:val="center"/>
            </w:pPr>
            <w:r>
              <w:t>R</w:t>
            </w:r>
          </w:p>
        </w:tc>
        <w:tc>
          <w:tcPr>
            <w:tcW w:w="2905" w:type="dxa"/>
            <w:gridSpan w:val="2"/>
          </w:tcPr>
          <w:p w14:paraId="01779AE8" w14:textId="77777777" w:rsidR="00B8710F" w:rsidRPr="009079F8" w:rsidRDefault="00B8710F" w:rsidP="00B8710F"/>
        </w:tc>
        <w:tc>
          <w:tcPr>
            <w:tcW w:w="4155" w:type="dxa"/>
            <w:gridSpan w:val="2"/>
          </w:tcPr>
          <w:p w14:paraId="647E652F" w14:textId="77777777" w:rsidR="00B8710F" w:rsidRPr="009079F8" w:rsidRDefault="00B8710F" w:rsidP="00B8710F">
            <w:pPr>
              <w:pStyle w:val="pqiTabBody"/>
            </w:pPr>
          </w:p>
        </w:tc>
        <w:tc>
          <w:tcPr>
            <w:tcW w:w="1050" w:type="dxa"/>
          </w:tcPr>
          <w:p w14:paraId="5FFCB109" w14:textId="77777777" w:rsidR="00B8710F" w:rsidRDefault="00B8710F" w:rsidP="00B8710F">
            <w:r>
              <w:t>an21</w:t>
            </w:r>
          </w:p>
        </w:tc>
      </w:tr>
      <w:tr w:rsidR="00B8710F" w:rsidRPr="009079F8" w14:paraId="11B960AB" w14:textId="77777777" w:rsidTr="00636D39">
        <w:trPr>
          <w:cantSplit/>
        </w:trPr>
        <w:tc>
          <w:tcPr>
            <w:tcW w:w="411" w:type="dxa"/>
          </w:tcPr>
          <w:p w14:paraId="0AB38C3D" w14:textId="77777777" w:rsidR="00B8710F" w:rsidRPr="009079F8" w:rsidRDefault="00B8710F" w:rsidP="00B8710F">
            <w:pPr>
              <w:rPr>
                <w:i/>
              </w:rPr>
            </w:pPr>
          </w:p>
        </w:tc>
        <w:tc>
          <w:tcPr>
            <w:tcW w:w="412" w:type="dxa"/>
            <w:gridSpan w:val="2"/>
          </w:tcPr>
          <w:p w14:paraId="2517ABD8" w14:textId="77777777" w:rsidR="00B8710F" w:rsidRPr="009079F8" w:rsidRDefault="00B8710F" w:rsidP="00B8710F">
            <w:pPr>
              <w:rPr>
                <w:i/>
              </w:rPr>
            </w:pPr>
            <w:r>
              <w:rPr>
                <w:i/>
              </w:rPr>
              <w:t>b</w:t>
            </w:r>
          </w:p>
        </w:tc>
        <w:tc>
          <w:tcPr>
            <w:tcW w:w="4177" w:type="dxa"/>
          </w:tcPr>
          <w:p w14:paraId="18285357" w14:textId="77777777" w:rsidR="00B8710F" w:rsidRDefault="00B8710F" w:rsidP="00B8710F">
            <w:pPr>
              <w:pStyle w:val="pqiTabBody"/>
            </w:pPr>
            <w:r>
              <w:t>Numer porządkowy</w:t>
            </w:r>
          </w:p>
          <w:p w14:paraId="5E11EA39" w14:textId="77777777" w:rsidR="00B8710F" w:rsidRDefault="00B8710F" w:rsidP="00B8710F">
            <w:r>
              <w:rPr>
                <w:rFonts w:ascii="Courier New" w:hAnsi="Courier New" w:cs="Courier New"/>
                <w:noProof/>
                <w:color w:val="0000FF"/>
              </w:rPr>
              <w:t>SequenceNumber</w:t>
            </w:r>
          </w:p>
        </w:tc>
        <w:tc>
          <w:tcPr>
            <w:tcW w:w="434" w:type="dxa"/>
            <w:gridSpan w:val="2"/>
          </w:tcPr>
          <w:p w14:paraId="705380B2" w14:textId="77777777" w:rsidR="00B8710F" w:rsidRDefault="00B8710F" w:rsidP="00B8710F">
            <w:pPr>
              <w:jc w:val="center"/>
            </w:pPr>
            <w:r w:rsidRPr="009079F8">
              <w:t>R</w:t>
            </w:r>
          </w:p>
        </w:tc>
        <w:tc>
          <w:tcPr>
            <w:tcW w:w="2905" w:type="dxa"/>
            <w:gridSpan w:val="2"/>
          </w:tcPr>
          <w:p w14:paraId="4E7D0D65" w14:textId="77777777" w:rsidR="00B8710F" w:rsidRPr="009079F8" w:rsidRDefault="00B8710F" w:rsidP="00B8710F"/>
        </w:tc>
        <w:tc>
          <w:tcPr>
            <w:tcW w:w="4155" w:type="dxa"/>
            <w:gridSpan w:val="2"/>
          </w:tcPr>
          <w:p w14:paraId="2E77C8B7" w14:textId="118E6205" w:rsidR="00B8710F" w:rsidRPr="009079F8" w:rsidRDefault="00B8710F" w:rsidP="00636D39">
            <w:pPr>
              <w:pStyle w:val="pqiTabBody"/>
            </w:pPr>
            <w:r w:rsidRPr="009079F8">
              <w:rPr>
                <w:lang w:eastAsia="en-GB"/>
              </w:rPr>
              <w:t>Należy podać numer porządkowy dokumentu e-</w:t>
            </w:r>
            <w:r w:rsidR="00636D39">
              <w:rPr>
                <w:lang w:eastAsia="en-GB"/>
              </w:rPr>
              <w:t>D</w:t>
            </w:r>
            <w:r w:rsidRPr="009079F8">
              <w:rPr>
                <w:lang w:eastAsia="en-GB"/>
              </w:rPr>
              <w:t>D.</w:t>
            </w:r>
            <w:r>
              <w:rPr>
                <w:lang w:eastAsia="en-GB"/>
              </w:rPr>
              <w:t xml:space="preserve"> </w:t>
            </w:r>
            <w:r>
              <w:t>Wartość musi być większa od zera.</w:t>
            </w:r>
          </w:p>
        </w:tc>
        <w:tc>
          <w:tcPr>
            <w:tcW w:w="1050" w:type="dxa"/>
          </w:tcPr>
          <w:p w14:paraId="445BD2F9" w14:textId="77777777" w:rsidR="00B8710F" w:rsidRDefault="00B8710F" w:rsidP="00B8710F">
            <w:r w:rsidRPr="009079F8">
              <w:t>n</w:t>
            </w:r>
            <w:r>
              <w:t>..2</w:t>
            </w:r>
          </w:p>
        </w:tc>
      </w:tr>
      <w:tr w:rsidR="00B8710F" w:rsidRPr="009079F8" w14:paraId="4125D931" w14:textId="77777777" w:rsidTr="00636D39">
        <w:trPr>
          <w:cantSplit/>
        </w:trPr>
        <w:tc>
          <w:tcPr>
            <w:tcW w:w="823" w:type="dxa"/>
            <w:gridSpan w:val="3"/>
          </w:tcPr>
          <w:p w14:paraId="0FBE3B2B" w14:textId="77777777" w:rsidR="00B8710F" w:rsidRPr="009079F8" w:rsidRDefault="00B8710F" w:rsidP="00B8710F">
            <w:pPr>
              <w:rPr>
                <w:i/>
              </w:rPr>
            </w:pPr>
            <w:r>
              <w:rPr>
                <w:b/>
              </w:rPr>
              <w:t>2</w:t>
            </w:r>
          </w:p>
        </w:tc>
        <w:tc>
          <w:tcPr>
            <w:tcW w:w="4177" w:type="dxa"/>
          </w:tcPr>
          <w:p w14:paraId="0FF09932" w14:textId="40FECA76" w:rsidR="00B8710F" w:rsidRDefault="00B8710F" w:rsidP="00B8710F">
            <w:pPr>
              <w:keepNext/>
              <w:rPr>
                <w:b/>
              </w:rPr>
            </w:pPr>
            <w:r>
              <w:rPr>
                <w:b/>
              </w:rPr>
              <w:t xml:space="preserve">Szczegóły dotyczące </w:t>
            </w:r>
            <w:r w:rsidR="00636D39">
              <w:rPr>
                <w:b/>
              </w:rPr>
              <w:t>zmiany środka transportu</w:t>
            </w:r>
          </w:p>
          <w:p w14:paraId="1C31CBF6" w14:textId="77777777" w:rsidR="00B8710F" w:rsidRDefault="00B8710F" w:rsidP="00B8710F">
            <w:r w:rsidRPr="00C062C8">
              <w:rPr>
                <w:rFonts w:ascii="Courier New" w:hAnsi="Courier New" w:cs="Courier New"/>
                <w:noProof/>
                <w:color w:val="0000FF"/>
              </w:rPr>
              <w:t>TranshipmentDetails</w:t>
            </w:r>
          </w:p>
        </w:tc>
        <w:tc>
          <w:tcPr>
            <w:tcW w:w="434" w:type="dxa"/>
            <w:gridSpan w:val="2"/>
          </w:tcPr>
          <w:p w14:paraId="3D6A6A11" w14:textId="77777777" w:rsidR="00B8710F" w:rsidRDefault="00B8710F" w:rsidP="00B8710F">
            <w:pPr>
              <w:jc w:val="center"/>
            </w:pPr>
            <w:r>
              <w:rPr>
                <w:b/>
              </w:rPr>
              <w:t>R</w:t>
            </w:r>
          </w:p>
        </w:tc>
        <w:tc>
          <w:tcPr>
            <w:tcW w:w="2905" w:type="dxa"/>
            <w:gridSpan w:val="2"/>
          </w:tcPr>
          <w:p w14:paraId="3673F5E1" w14:textId="77777777" w:rsidR="00B8710F" w:rsidRPr="009079F8" w:rsidRDefault="00B8710F" w:rsidP="00B8710F"/>
        </w:tc>
        <w:tc>
          <w:tcPr>
            <w:tcW w:w="4155" w:type="dxa"/>
            <w:gridSpan w:val="2"/>
          </w:tcPr>
          <w:p w14:paraId="19AC7B34" w14:textId="77777777" w:rsidR="00B8710F" w:rsidRPr="009079F8" w:rsidRDefault="00B8710F" w:rsidP="00B8710F">
            <w:pPr>
              <w:pStyle w:val="pqiTabBody"/>
            </w:pPr>
          </w:p>
        </w:tc>
        <w:tc>
          <w:tcPr>
            <w:tcW w:w="1050" w:type="dxa"/>
          </w:tcPr>
          <w:p w14:paraId="08FF31CA" w14:textId="77777777" w:rsidR="00B8710F" w:rsidRDefault="00B8710F" w:rsidP="00B8710F">
            <w:r w:rsidRPr="00C15AD5">
              <w:rPr>
                <w:b/>
              </w:rPr>
              <w:t>1x</w:t>
            </w:r>
          </w:p>
        </w:tc>
      </w:tr>
      <w:tr w:rsidR="00B8710F" w:rsidRPr="009079F8" w14:paraId="0767C9FA" w14:textId="77777777" w:rsidTr="00636D39">
        <w:trPr>
          <w:cantSplit/>
        </w:trPr>
        <w:tc>
          <w:tcPr>
            <w:tcW w:w="411" w:type="dxa"/>
          </w:tcPr>
          <w:p w14:paraId="6409F93A" w14:textId="77777777" w:rsidR="00B8710F" w:rsidRPr="009079F8" w:rsidRDefault="00B8710F" w:rsidP="00B8710F">
            <w:pPr>
              <w:rPr>
                <w:i/>
              </w:rPr>
            </w:pPr>
          </w:p>
        </w:tc>
        <w:tc>
          <w:tcPr>
            <w:tcW w:w="412" w:type="dxa"/>
            <w:gridSpan w:val="2"/>
          </w:tcPr>
          <w:p w14:paraId="6DAB0A66" w14:textId="77777777" w:rsidR="00B8710F" w:rsidRPr="009079F8" w:rsidRDefault="00B8710F" w:rsidP="00B8710F">
            <w:pPr>
              <w:rPr>
                <w:i/>
              </w:rPr>
            </w:pPr>
            <w:r w:rsidRPr="009079F8">
              <w:rPr>
                <w:i/>
              </w:rPr>
              <w:t>a</w:t>
            </w:r>
          </w:p>
        </w:tc>
        <w:tc>
          <w:tcPr>
            <w:tcW w:w="4177" w:type="dxa"/>
          </w:tcPr>
          <w:p w14:paraId="55BACD36" w14:textId="77777777" w:rsidR="00B8710F" w:rsidRDefault="00B8710F" w:rsidP="00B8710F">
            <w:r>
              <w:t>Numer referencyjny właściwego</w:t>
            </w:r>
            <w:r w:rsidRPr="009079F8">
              <w:t xml:space="preserve"> </w:t>
            </w:r>
            <w:r>
              <w:t>urzędu w miejscu przeładunku</w:t>
            </w:r>
          </w:p>
          <w:p w14:paraId="7A5F68A8" w14:textId="77777777" w:rsidR="00B8710F" w:rsidRDefault="00B8710F" w:rsidP="00B8710F">
            <w:r w:rsidRPr="004B1EF1">
              <w:rPr>
                <w:rFonts w:ascii="Courier New" w:hAnsi="Courier New" w:cs="Courier New"/>
                <w:noProof/>
                <w:color w:val="0000FF"/>
              </w:rPr>
              <w:t>CompetentAuthorityReferenceNumber</w:t>
            </w:r>
          </w:p>
        </w:tc>
        <w:tc>
          <w:tcPr>
            <w:tcW w:w="434" w:type="dxa"/>
            <w:gridSpan w:val="2"/>
          </w:tcPr>
          <w:p w14:paraId="393EDF48" w14:textId="77777777" w:rsidR="00B8710F" w:rsidRDefault="00B8710F" w:rsidP="00B8710F">
            <w:pPr>
              <w:jc w:val="center"/>
            </w:pPr>
            <w:r>
              <w:t>R</w:t>
            </w:r>
          </w:p>
        </w:tc>
        <w:tc>
          <w:tcPr>
            <w:tcW w:w="2905" w:type="dxa"/>
            <w:gridSpan w:val="2"/>
          </w:tcPr>
          <w:p w14:paraId="3C089683" w14:textId="77777777" w:rsidR="00B8710F" w:rsidRPr="009079F8" w:rsidRDefault="00B8710F" w:rsidP="00B8710F"/>
        </w:tc>
        <w:tc>
          <w:tcPr>
            <w:tcW w:w="4155" w:type="dxa"/>
            <w:gridSpan w:val="2"/>
          </w:tcPr>
          <w:p w14:paraId="3082F2C3" w14:textId="77777777" w:rsidR="00B8710F" w:rsidRDefault="00B8710F" w:rsidP="00B8710F">
            <w:pPr>
              <w:pStyle w:val="pqiTabBody"/>
            </w:pPr>
            <w:r w:rsidRPr="009079F8">
              <w:t xml:space="preserve">Należy podać </w:t>
            </w:r>
            <w:r>
              <w:t xml:space="preserve">kod urzędu właściwych organów </w:t>
            </w:r>
            <w:r w:rsidRPr="009079F8">
              <w:t>odpowiedzialnego za k</w:t>
            </w:r>
            <w:r>
              <w:t>ontrolę akcyzy w miejscu przeładunku.</w:t>
            </w:r>
          </w:p>
        </w:tc>
        <w:tc>
          <w:tcPr>
            <w:tcW w:w="1050" w:type="dxa"/>
          </w:tcPr>
          <w:p w14:paraId="2AA7EE25" w14:textId="77777777" w:rsidR="00B8710F" w:rsidRPr="009079F8" w:rsidRDefault="00B8710F" w:rsidP="00B8710F">
            <w:r>
              <w:t>an8</w:t>
            </w:r>
          </w:p>
        </w:tc>
      </w:tr>
      <w:tr w:rsidR="00B8710F" w:rsidRPr="009079F8" w14:paraId="615678F1" w14:textId="77777777" w:rsidTr="00636D39">
        <w:trPr>
          <w:cantSplit/>
        </w:trPr>
        <w:tc>
          <w:tcPr>
            <w:tcW w:w="411" w:type="dxa"/>
          </w:tcPr>
          <w:p w14:paraId="33BC28B4" w14:textId="77777777" w:rsidR="00B8710F" w:rsidRPr="009079F8" w:rsidRDefault="00B8710F" w:rsidP="00B8710F">
            <w:pPr>
              <w:rPr>
                <w:i/>
              </w:rPr>
            </w:pPr>
          </w:p>
        </w:tc>
        <w:tc>
          <w:tcPr>
            <w:tcW w:w="412" w:type="dxa"/>
            <w:gridSpan w:val="2"/>
          </w:tcPr>
          <w:p w14:paraId="547253A9" w14:textId="77777777" w:rsidR="00B8710F" w:rsidRPr="009079F8" w:rsidRDefault="00B8710F" w:rsidP="00B8710F">
            <w:pPr>
              <w:rPr>
                <w:i/>
              </w:rPr>
            </w:pPr>
            <w:r>
              <w:rPr>
                <w:i/>
              </w:rPr>
              <w:t>b</w:t>
            </w:r>
          </w:p>
        </w:tc>
        <w:tc>
          <w:tcPr>
            <w:tcW w:w="4177" w:type="dxa"/>
          </w:tcPr>
          <w:p w14:paraId="4100652B" w14:textId="77777777" w:rsidR="00B8710F" w:rsidRDefault="00B8710F" w:rsidP="00B8710F">
            <w:pPr>
              <w:pStyle w:val="pqiTabBody"/>
            </w:pPr>
            <w:r>
              <w:t>Data i czas planowanego przeładunku</w:t>
            </w:r>
          </w:p>
          <w:p w14:paraId="4735F63E" w14:textId="77777777" w:rsidR="00B8710F" w:rsidRPr="00C062C8" w:rsidRDefault="00B8710F" w:rsidP="00B8710F">
            <w:pPr>
              <w:rPr>
                <w:rFonts w:ascii="Courier New" w:hAnsi="Courier New" w:cs="Courier New"/>
                <w:noProof/>
                <w:color w:val="0000FF"/>
              </w:rPr>
            </w:pPr>
            <w:r w:rsidRPr="00C062C8">
              <w:rPr>
                <w:rFonts w:ascii="Courier New" w:hAnsi="Courier New" w:cs="Courier New"/>
                <w:noProof/>
                <w:color w:val="0000FF"/>
              </w:rPr>
              <w:t>DateAndTimeOfTranshipment</w:t>
            </w:r>
          </w:p>
        </w:tc>
        <w:tc>
          <w:tcPr>
            <w:tcW w:w="434" w:type="dxa"/>
            <w:gridSpan w:val="2"/>
          </w:tcPr>
          <w:p w14:paraId="7C347745" w14:textId="77777777" w:rsidR="00B8710F" w:rsidRDefault="00B8710F" w:rsidP="00B8710F">
            <w:pPr>
              <w:jc w:val="center"/>
            </w:pPr>
            <w:r>
              <w:t>R</w:t>
            </w:r>
          </w:p>
        </w:tc>
        <w:tc>
          <w:tcPr>
            <w:tcW w:w="2905" w:type="dxa"/>
            <w:gridSpan w:val="2"/>
          </w:tcPr>
          <w:p w14:paraId="03D08E9A" w14:textId="77777777" w:rsidR="00B8710F" w:rsidRPr="009079F8" w:rsidRDefault="00B8710F" w:rsidP="00B8710F"/>
        </w:tc>
        <w:tc>
          <w:tcPr>
            <w:tcW w:w="4155" w:type="dxa"/>
            <w:gridSpan w:val="2"/>
          </w:tcPr>
          <w:p w14:paraId="72FB5939" w14:textId="77777777" w:rsidR="00B8710F" w:rsidRDefault="00B8710F" w:rsidP="00B8710F">
            <w:pPr>
              <w:pStyle w:val="pqiTabBody"/>
            </w:pPr>
            <w:r>
              <w:t>Należy podać datę co najmniej o 15 minut późniejszą od momentu wysłania komunikatu, lecz nie późniejszą niż dzień planowanego zakończenia przemieszczenia.</w:t>
            </w:r>
          </w:p>
        </w:tc>
        <w:tc>
          <w:tcPr>
            <w:tcW w:w="1050" w:type="dxa"/>
          </w:tcPr>
          <w:p w14:paraId="2F9AD126" w14:textId="77777777" w:rsidR="00B8710F" w:rsidRPr="009079F8" w:rsidRDefault="00B8710F" w:rsidP="00B8710F">
            <w:r w:rsidRPr="009079F8">
              <w:rPr>
                <w:szCs w:val="20"/>
              </w:rPr>
              <w:t>dateTime</w:t>
            </w:r>
          </w:p>
        </w:tc>
      </w:tr>
      <w:tr w:rsidR="00B8710F" w:rsidRPr="009079F8" w14:paraId="07B18395" w14:textId="77777777" w:rsidTr="00636D39">
        <w:trPr>
          <w:cantSplit/>
        </w:trPr>
        <w:tc>
          <w:tcPr>
            <w:tcW w:w="411" w:type="dxa"/>
          </w:tcPr>
          <w:p w14:paraId="4D6AA318" w14:textId="77777777" w:rsidR="00B8710F" w:rsidRPr="009079F8" w:rsidRDefault="00B8710F" w:rsidP="00B8710F">
            <w:pPr>
              <w:rPr>
                <w:i/>
              </w:rPr>
            </w:pPr>
          </w:p>
        </w:tc>
        <w:tc>
          <w:tcPr>
            <w:tcW w:w="412" w:type="dxa"/>
            <w:gridSpan w:val="2"/>
          </w:tcPr>
          <w:p w14:paraId="0EFFBEFE" w14:textId="77777777" w:rsidR="00B8710F" w:rsidRDefault="00B8710F" w:rsidP="00B8710F">
            <w:pPr>
              <w:rPr>
                <w:i/>
              </w:rPr>
            </w:pPr>
            <w:r>
              <w:rPr>
                <w:i/>
              </w:rPr>
              <w:t>c</w:t>
            </w:r>
          </w:p>
        </w:tc>
        <w:tc>
          <w:tcPr>
            <w:tcW w:w="4177" w:type="dxa"/>
          </w:tcPr>
          <w:p w14:paraId="044EBFA3" w14:textId="77777777" w:rsidR="00B8710F" w:rsidRDefault="00B8710F" w:rsidP="00B8710F">
            <w:pPr>
              <w:pStyle w:val="pqiTabBody"/>
            </w:pPr>
            <w:r w:rsidRPr="009079F8">
              <w:t>Dodatkowe informacje</w:t>
            </w:r>
          </w:p>
          <w:p w14:paraId="5C1A8DE1" w14:textId="77777777" w:rsidR="00B8710F" w:rsidRPr="009079F8" w:rsidRDefault="00B8710F" w:rsidP="00B8710F">
            <w:r>
              <w:rPr>
                <w:rFonts w:ascii="Courier New" w:hAnsi="Courier New" w:cs="Courier New"/>
                <w:noProof/>
                <w:color w:val="0000FF"/>
              </w:rPr>
              <w:t>ComplementaryInformation</w:t>
            </w:r>
          </w:p>
        </w:tc>
        <w:tc>
          <w:tcPr>
            <w:tcW w:w="434" w:type="dxa"/>
            <w:gridSpan w:val="2"/>
          </w:tcPr>
          <w:p w14:paraId="01C1DD63" w14:textId="77777777" w:rsidR="00B8710F" w:rsidRPr="009079F8" w:rsidRDefault="00B8710F" w:rsidP="00B8710F">
            <w:pPr>
              <w:jc w:val="center"/>
            </w:pPr>
            <w:r>
              <w:t>O</w:t>
            </w:r>
          </w:p>
        </w:tc>
        <w:tc>
          <w:tcPr>
            <w:tcW w:w="2905" w:type="dxa"/>
            <w:gridSpan w:val="2"/>
          </w:tcPr>
          <w:p w14:paraId="0556E0FB" w14:textId="77777777" w:rsidR="00B8710F" w:rsidRPr="009079F8" w:rsidRDefault="00B8710F" w:rsidP="00B8710F"/>
        </w:tc>
        <w:tc>
          <w:tcPr>
            <w:tcW w:w="4155" w:type="dxa"/>
            <w:gridSpan w:val="2"/>
          </w:tcPr>
          <w:p w14:paraId="7101B1A2" w14:textId="77777777" w:rsidR="00B8710F" w:rsidRDefault="00B8710F" w:rsidP="00B8710F">
            <w:pPr>
              <w:pStyle w:val="pqiTabBody"/>
              <w:rPr>
                <w:lang w:eastAsia="en-GB"/>
              </w:rPr>
            </w:pPr>
            <w:r w:rsidRPr="009079F8">
              <w:t xml:space="preserve">Należy podać dodatkowe informacje dotyczące </w:t>
            </w:r>
            <w:r>
              <w:t>przeładunku</w:t>
            </w:r>
            <w:r w:rsidRPr="009079F8">
              <w:t>.</w:t>
            </w:r>
          </w:p>
        </w:tc>
        <w:tc>
          <w:tcPr>
            <w:tcW w:w="1050" w:type="dxa"/>
          </w:tcPr>
          <w:p w14:paraId="69088A60" w14:textId="77777777" w:rsidR="00B8710F" w:rsidRDefault="00B8710F" w:rsidP="00B8710F">
            <w:r w:rsidRPr="009079F8">
              <w:t>an..350</w:t>
            </w:r>
          </w:p>
        </w:tc>
      </w:tr>
      <w:tr w:rsidR="00B8710F" w:rsidRPr="009079F8" w14:paraId="6212CB5A" w14:textId="77777777" w:rsidTr="00636D39">
        <w:trPr>
          <w:cantSplit/>
        </w:trPr>
        <w:tc>
          <w:tcPr>
            <w:tcW w:w="411" w:type="dxa"/>
          </w:tcPr>
          <w:p w14:paraId="45A1E7EB" w14:textId="77777777" w:rsidR="00B8710F" w:rsidRPr="009079F8" w:rsidRDefault="00B8710F" w:rsidP="00B8710F">
            <w:pPr>
              <w:rPr>
                <w:i/>
              </w:rPr>
            </w:pPr>
          </w:p>
        </w:tc>
        <w:tc>
          <w:tcPr>
            <w:tcW w:w="412" w:type="dxa"/>
            <w:gridSpan w:val="2"/>
          </w:tcPr>
          <w:p w14:paraId="6F4AF0E5" w14:textId="75C4E676" w:rsidR="00B8710F" w:rsidRDefault="00636D39" w:rsidP="00B8710F">
            <w:pPr>
              <w:rPr>
                <w:i/>
              </w:rPr>
            </w:pPr>
            <w:r>
              <w:rPr>
                <w:i/>
              </w:rPr>
              <w:t>d</w:t>
            </w:r>
          </w:p>
        </w:tc>
        <w:tc>
          <w:tcPr>
            <w:tcW w:w="4177" w:type="dxa"/>
          </w:tcPr>
          <w:p w14:paraId="290868D2" w14:textId="77777777" w:rsidR="00B8710F" w:rsidRDefault="00B8710F" w:rsidP="00B8710F">
            <w:r w:rsidRPr="009079F8">
              <w:t>Kod rodzaju transportu</w:t>
            </w:r>
          </w:p>
          <w:p w14:paraId="42A9FBDB" w14:textId="77777777" w:rsidR="00B8710F" w:rsidRPr="009079F8" w:rsidRDefault="00B8710F" w:rsidP="00B8710F">
            <w:r>
              <w:rPr>
                <w:rFonts w:ascii="Courier New" w:hAnsi="Courier New" w:cs="Courier New"/>
                <w:noProof/>
                <w:color w:val="0000FF"/>
                <w:szCs w:val="20"/>
              </w:rPr>
              <w:t>TransportModeCode</w:t>
            </w:r>
          </w:p>
        </w:tc>
        <w:tc>
          <w:tcPr>
            <w:tcW w:w="434" w:type="dxa"/>
            <w:gridSpan w:val="2"/>
          </w:tcPr>
          <w:p w14:paraId="0E2FE9E9" w14:textId="77777777" w:rsidR="00B8710F" w:rsidRDefault="00B8710F" w:rsidP="00B8710F">
            <w:pPr>
              <w:jc w:val="center"/>
            </w:pPr>
            <w:r w:rsidRPr="009079F8">
              <w:t>D</w:t>
            </w:r>
          </w:p>
        </w:tc>
        <w:tc>
          <w:tcPr>
            <w:tcW w:w="2905" w:type="dxa"/>
            <w:gridSpan w:val="2"/>
          </w:tcPr>
          <w:p w14:paraId="5F2D51F4" w14:textId="77777777" w:rsidR="00B8710F" w:rsidRPr="009079F8" w:rsidRDefault="00B8710F" w:rsidP="00B8710F">
            <w:r w:rsidRPr="009079F8">
              <w:t xml:space="preserve">„R”, jeżeli rodzaj transportu ulega zmianie w </w:t>
            </w:r>
            <w:r w:rsidRPr="00B577A6">
              <w:t>związku z przeładunkiem wyrobów</w:t>
            </w:r>
            <w:r w:rsidRPr="009079F8">
              <w:t>.</w:t>
            </w:r>
          </w:p>
        </w:tc>
        <w:tc>
          <w:tcPr>
            <w:tcW w:w="4155" w:type="dxa"/>
            <w:gridSpan w:val="2"/>
          </w:tcPr>
          <w:p w14:paraId="68ADF453" w14:textId="77777777" w:rsidR="00B8710F" w:rsidRDefault="00B8710F" w:rsidP="00B8710F">
            <w:pPr>
              <w:pStyle w:val="pqiTabBody"/>
            </w:pPr>
            <w:r>
              <w:t>Wartość ze słownika „</w:t>
            </w:r>
            <w:r w:rsidRPr="003C3C3F">
              <w:t>Kody rodzaju transportu (Transport modes)</w:t>
            </w:r>
            <w:r>
              <w:t>”.</w:t>
            </w:r>
          </w:p>
        </w:tc>
        <w:tc>
          <w:tcPr>
            <w:tcW w:w="1050" w:type="dxa"/>
          </w:tcPr>
          <w:p w14:paraId="74830990" w14:textId="77777777" w:rsidR="00B8710F" w:rsidRPr="009079F8" w:rsidRDefault="00B8710F" w:rsidP="00B8710F">
            <w:r w:rsidRPr="009079F8">
              <w:t>n..2</w:t>
            </w:r>
          </w:p>
        </w:tc>
      </w:tr>
      <w:tr w:rsidR="00B8710F" w:rsidRPr="009079F8" w14:paraId="37E06250" w14:textId="77777777" w:rsidTr="00636D39">
        <w:trPr>
          <w:cantSplit/>
        </w:trPr>
        <w:tc>
          <w:tcPr>
            <w:tcW w:w="823" w:type="dxa"/>
            <w:gridSpan w:val="3"/>
          </w:tcPr>
          <w:p w14:paraId="06102739" w14:textId="77777777" w:rsidR="00B8710F" w:rsidRDefault="00B8710F" w:rsidP="00B8710F">
            <w:pPr>
              <w:rPr>
                <w:i/>
              </w:rPr>
            </w:pPr>
            <w:r>
              <w:rPr>
                <w:b/>
              </w:rPr>
              <w:t>2.1</w:t>
            </w:r>
          </w:p>
        </w:tc>
        <w:tc>
          <w:tcPr>
            <w:tcW w:w="4177" w:type="dxa"/>
          </w:tcPr>
          <w:p w14:paraId="34BD5BEC" w14:textId="77777777" w:rsidR="00B8710F" w:rsidRDefault="00B8710F" w:rsidP="00B8710F">
            <w:pPr>
              <w:keepNext/>
              <w:rPr>
                <w:b/>
              </w:rPr>
            </w:pPr>
            <w:r>
              <w:rPr>
                <w:b/>
              </w:rPr>
              <w:t>Miejsce przeładunku wyrobów</w:t>
            </w:r>
          </w:p>
          <w:p w14:paraId="5F7C38A3" w14:textId="77777777" w:rsidR="00B8710F" w:rsidRPr="00B577A6" w:rsidRDefault="00B8710F" w:rsidP="00B8710F">
            <w:pPr>
              <w:rPr>
                <w:rFonts w:ascii="Courier New" w:hAnsi="Courier New" w:cs="Courier New"/>
                <w:noProof/>
                <w:color w:val="0000FF"/>
              </w:rPr>
            </w:pPr>
            <w:r w:rsidRPr="00B577A6">
              <w:rPr>
                <w:rFonts w:ascii="Courier New" w:hAnsi="Courier New" w:cs="Courier New"/>
                <w:noProof/>
                <w:color w:val="0000FF"/>
              </w:rPr>
              <w:t>PlaceOfTranshipment</w:t>
            </w:r>
          </w:p>
        </w:tc>
        <w:tc>
          <w:tcPr>
            <w:tcW w:w="434" w:type="dxa"/>
            <w:gridSpan w:val="2"/>
          </w:tcPr>
          <w:p w14:paraId="3B959F21" w14:textId="77777777" w:rsidR="00B8710F" w:rsidRDefault="00B8710F" w:rsidP="00B8710F">
            <w:pPr>
              <w:jc w:val="center"/>
            </w:pPr>
            <w:r>
              <w:rPr>
                <w:b/>
              </w:rPr>
              <w:t>R</w:t>
            </w:r>
          </w:p>
        </w:tc>
        <w:tc>
          <w:tcPr>
            <w:tcW w:w="2905" w:type="dxa"/>
            <w:gridSpan w:val="2"/>
          </w:tcPr>
          <w:p w14:paraId="76068DA0" w14:textId="77777777" w:rsidR="00B8710F" w:rsidRPr="009079F8" w:rsidRDefault="00B8710F" w:rsidP="00B8710F"/>
        </w:tc>
        <w:tc>
          <w:tcPr>
            <w:tcW w:w="4155" w:type="dxa"/>
            <w:gridSpan w:val="2"/>
          </w:tcPr>
          <w:p w14:paraId="74742EC1" w14:textId="77777777" w:rsidR="00B8710F" w:rsidRDefault="00B8710F" w:rsidP="00B8710F">
            <w:pPr>
              <w:pStyle w:val="pqiTabBody"/>
            </w:pPr>
          </w:p>
        </w:tc>
        <w:tc>
          <w:tcPr>
            <w:tcW w:w="1050" w:type="dxa"/>
          </w:tcPr>
          <w:p w14:paraId="2832973A" w14:textId="77777777" w:rsidR="00B8710F" w:rsidRPr="009079F8" w:rsidRDefault="00B8710F" w:rsidP="00B8710F">
            <w:r>
              <w:rPr>
                <w:b/>
              </w:rPr>
              <w:t>1x</w:t>
            </w:r>
          </w:p>
        </w:tc>
      </w:tr>
      <w:tr w:rsidR="00B8710F" w:rsidRPr="009079F8" w14:paraId="2ABF18A1" w14:textId="77777777" w:rsidTr="00636D39">
        <w:trPr>
          <w:cantSplit/>
        </w:trPr>
        <w:tc>
          <w:tcPr>
            <w:tcW w:w="411" w:type="dxa"/>
          </w:tcPr>
          <w:p w14:paraId="36287386" w14:textId="77777777" w:rsidR="00B8710F" w:rsidRPr="009079F8" w:rsidRDefault="00B8710F" w:rsidP="00B8710F">
            <w:pPr>
              <w:rPr>
                <w:i/>
              </w:rPr>
            </w:pPr>
          </w:p>
        </w:tc>
        <w:tc>
          <w:tcPr>
            <w:tcW w:w="412" w:type="dxa"/>
            <w:gridSpan w:val="2"/>
          </w:tcPr>
          <w:p w14:paraId="48E4BB10" w14:textId="77777777" w:rsidR="00B8710F" w:rsidRPr="009079F8" w:rsidRDefault="00B8710F" w:rsidP="00B8710F">
            <w:pPr>
              <w:rPr>
                <w:i/>
              </w:rPr>
            </w:pPr>
            <w:r>
              <w:rPr>
                <w:i/>
              </w:rPr>
              <w:t>a</w:t>
            </w:r>
          </w:p>
        </w:tc>
        <w:tc>
          <w:tcPr>
            <w:tcW w:w="4177" w:type="dxa"/>
          </w:tcPr>
          <w:p w14:paraId="09E9376C" w14:textId="77777777" w:rsidR="00B8710F" w:rsidRDefault="00B8710F" w:rsidP="00B8710F">
            <w:r w:rsidRPr="009079F8">
              <w:t xml:space="preserve">Nazwa </w:t>
            </w:r>
            <w:r>
              <w:t>miejsca przeładunku</w:t>
            </w:r>
          </w:p>
          <w:p w14:paraId="52FFDF35" w14:textId="77777777" w:rsidR="00B8710F" w:rsidRPr="00C062C8" w:rsidRDefault="00B8710F" w:rsidP="00B8710F">
            <w:pPr>
              <w:rPr>
                <w:rFonts w:ascii="Courier New" w:hAnsi="Courier New" w:cs="Courier New"/>
                <w:noProof/>
                <w:color w:val="0000FF"/>
              </w:rPr>
            </w:pPr>
            <w:r w:rsidRPr="00C062C8">
              <w:rPr>
                <w:rFonts w:ascii="Courier New" w:hAnsi="Courier New" w:cs="Courier New"/>
                <w:noProof/>
                <w:color w:val="0000FF"/>
              </w:rPr>
              <w:t>PlaceName</w:t>
            </w:r>
          </w:p>
        </w:tc>
        <w:tc>
          <w:tcPr>
            <w:tcW w:w="434" w:type="dxa"/>
            <w:gridSpan w:val="2"/>
          </w:tcPr>
          <w:p w14:paraId="3D22DE34" w14:textId="77777777" w:rsidR="00B8710F" w:rsidRDefault="00B8710F" w:rsidP="00B8710F">
            <w:pPr>
              <w:jc w:val="center"/>
            </w:pPr>
            <w:r>
              <w:t>O</w:t>
            </w:r>
          </w:p>
        </w:tc>
        <w:tc>
          <w:tcPr>
            <w:tcW w:w="2905" w:type="dxa"/>
            <w:gridSpan w:val="2"/>
          </w:tcPr>
          <w:p w14:paraId="7DB34495" w14:textId="77777777" w:rsidR="00B8710F" w:rsidRPr="009079F8" w:rsidRDefault="00B8710F" w:rsidP="00B8710F"/>
        </w:tc>
        <w:tc>
          <w:tcPr>
            <w:tcW w:w="4155" w:type="dxa"/>
            <w:gridSpan w:val="2"/>
          </w:tcPr>
          <w:p w14:paraId="615B0435" w14:textId="77777777" w:rsidR="00B8710F" w:rsidRDefault="00B8710F" w:rsidP="00B8710F">
            <w:pPr>
              <w:pStyle w:val="pqiTabBody"/>
            </w:pPr>
            <w:r>
              <w:t>Należy podać dane ułatwiające identyfikację miejsca fizycznego przeładunku wyrobów.</w:t>
            </w:r>
          </w:p>
        </w:tc>
        <w:tc>
          <w:tcPr>
            <w:tcW w:w="1050" w:type="dxa"/>
          </w:tcPr>
          <w:p w14:paraId="7BBD5DA9" w14:textId="77777777" w:rsidR="00B8710F" w:rsidRPr="009079F8" w:rsidRDefault="00B8710F" w:rsidP="00B8710F">
            <w:r w:rsidRPr="009079F8">
              <w:t>an..182</w:t>
            </w:r>
          </w:p>
        </w:tc>
      </w:tr>
      <w:tr w:rsidR="00B8710F" w:rsidRPr="009079F8" w14:paraId="1E0E0ABA" w14:textId="77777777" w:rsidTr="00636D39">
        <w:trPr>
          <w:cantSplit/>
        </w:trPr>
        <w:tc>
          <w:tcPr>
            <w:tcW w:w="411" w:type="dxa"/>
          </w:tcPr>
          <w:p w14:paraId="00209243" w14:textId="77777777" w:rsidR="00B8710F" w:rsidRPr="009079F8" w:rsidRDefault="00B8710F" w:rsidP="00B8710F">
            <w:pPr>
              <w:rPr>
                <w:i/>
              </w:rPr>
            </w:pPr>
          </w:p>
        </w:tc>
        <w:tc>
          <w:tcPr>
            <w:tcW w:w="412" w:type="dxa"/>
            <w:gridSpan w:val="2"/>
          </w:tcPr>
          <w:p w14:paraId="7C97C989" w14:textId="77777777" w:rsidR="00B8710F" w:rsidRPr="009079F8" w:rsidRDefault="00B8710F" w:rsidP="00B8710F">
            <w:pPr>
              <w:rPr>
                <w:i/>
              </w:rPr>
            </w:pPr>
            <w:r>
              <w:rPr>
                <w:i/>
              </w:rPr>
              <w:t>b</w:t>
            </w:r>
          </w:p>
        </w:tc>
        <w:tc>
          <w:tcPr>
            <w:tcW w:w="4177" w:type="dxa"/>
          </w:tcPr>
          <w:p w14:paraId="661B8B9F" w14:textId="77777777" w:rsidR="00B8710F" w:rsidRDefault="00B8710F" w:rsidP="00B8710F">
            <w:r w:rsidRPr="009079F8">
              <w:t>Ulica</w:t>
            </w:r>
          </w:p>
          <w:p w14:paraId="49C84EEB" w14:textId="77777777" w:rsidR="00B8710F" w:rsidRDefault="00B8710F" w:rsidP="00B8710F">
            <w:r>
              <w:rPr>
                <w:rFonts w:ascii="Courier New" w:hAnsi="Courier New" w:cs="Courier New"/>
                <w:noProof/>
                <w:color w:val="0000FF"/>
                <w:szCs w:val="20"/>
              </w:rPr>
              <w:t>StreetName</w:t>
            </w:r>
          </w:p>
        </w:tc>
        <w:tc>
          <w:tcPr>
            <w:tcW w:w="434" w:type="dxa"/>
            <w:gridSpan w:val="2"/>
          </w:tcPr>
          <w:p w14:paraId="24886663" w14:textId="77777777" w:rsidR="00B8710F" w:rsidRDefault="00B8710F" w:rsidP="00B8710F">
            <w:pPr>
              <w:jc w:val="center"/>
            </w:pPr>
            <w:r>
              <w:t>R</w:t>
            </w:r>
          </w:p>
        </w:tc>
        <w:tc>
          <w:tcPr>
            <w:tcW w:w="2905" w:type="dxa"/>
            <w:gridSpan w:val="2"/>
          </w:tcPr>
          <w:p w14:paraId="1FCCB5B7" w14:textId="77777777" w:rsidR="00B8710F" w:rsidRPr="009079F8" w:rsidRDefault="00B8710F" w:rsidP="00B8710F"/>
        </w:tc>
        <w:tc>
          <w:tcPr>
            <w:tcW w:w="4155" w:type="dxa"/>
            <w:gridSpan w:val="2"/>
          </w:tcPr>
          <w:p w14:paraId="0B63E77A" w14:textId="77777777" w:rsidR="00B8710F" w:rsidRDefault="00B8710F" w:rsidP="00B8710F">
            <w:pPr>
              <w:pStyle w:val="pqiTabBody"/>
            </w:pPr>
          </w:p>
        </w:tc>
        <w:tc>
          <w:tcPr>
            <w:tcW w:w="1050" w:type="dxa"/>
          </w:tcPr>
          <w:p w14:paraId="12B3FD6D" w14:textId="77777777" w:rsidR="00B8710F" w:rsidRPr="009079F8" w:rsidRDefault="00B8710F" w:rsidP="00B8710F">
            <w:r w:rsidRPr="009079F8">
              <w:t>an..65</w:t>
            </w:r>
          </w:p>
        </w:tc>
      </w:tr>
      <w:tr w:rsidR="00B8710F" w:rsidRPr="009079F8" w14:paraId="373D9283" w14:textId="77777777" w:rsidTr="00636D39">
        <w:trPr>
          <w:cantSplit/>
        </w:trPr>
        <w:tc>
          <w:tcPr>
            <w:tcW w:w="411" w:type="dxa"/>
          </w:tcPr>
          <w:p w14:paraId="1BBE4A07" w14:textId="77777777" w:rsidR="00B8710F" w:rsidRPr="009079F8" w:rsidRDefault="00B8710F" w:rsidP="00B8710F">
            <w:pPr>
              <w:rPr>
                <w:i/>
              </w:rPr>
            </w:pPr>
          </w:p>
        </w:tc>
        <w:tc>
          <w:tcPr>
            <w:tcW w:w="412" w:type="dxa"/>
            <w:gridSpan w:val="2"/>
          </w:tcPr>
          <w:p w14:paraId="6E2ABAD1" w14:textId="77777777" w:rsidR="00B8710F" w:rsidRPr="009079F8" w:rsidRDefault="00B8710F" w:rsidP="00B8710F">
            <w:pPr>
              <w:rPr>
                <w:i/>
              </w:rPr>
            </w:pPr>
            <w:r>
              <w:rPr>
                <w:i/>
              </w:rPr>
              <w:t>c</w:t>
            </w:r>
          </w:p>
        </w:tc>
        <w:tc>
          <w:tcPr>
            <w:tcW w:w="4177" w:type="dxa"/>
          </w:tcPr>
          <w:p w14:paraId="784DE0AE" w14:textId="77777777" w:rsidR="00B8710F" w:rsidRDefault="00B8710F" w:rsidP="00B8710F">
            <w:r w:rsidRPr="009079F8">
              <w:t>Numer domu</w:t>
            </w:r>
          </w:p>
          <w:p w14:paraId="5EB15DAF" w14:textId="77777777" w:rsidR="00B8710F" w:rsidRDefault="00B8710F" w:rsidP="00B8710F">
            <w:r>
              <w:rPr>
                <w:rFonts w:ascii="Courier New" w:hAnsi="Courier New" w:cs="Courier New"/>
                <w:noProof/>
                <w:color w:val="0000FF"/>
                <w:szCs w:val="20"/>
              </w:rPr>
              <w:t>StreetNumber</w:t>
            </w:r>
          </w:p>
        </w:tc>
        <w:tc>
          <w:tcPr>
            <w:tcW w:w="434" w:type="dxa"/>
            <w:gridSpan w:val="2"/>
          </w:tcPr>
          <w:p w14:paraId="5563E0C2" w14:textId="77777777" w:rsidR="00B8710F" w:rsidRDefault="00B8710F" w:rsidP="00B8710F">
            <w:pPr>
              <w:jc w:val="center"/>
            </w:pPr>
            <w:r w:rsidRPr="009079F8">
              <w:t>O</w:t>
            </w:r>
          </w:p>
        </w:tc>
        <w:tc>
          <w:tcPr>
            <w:tcW w:w="2905" w:type="dxa"/>
            <w:gridSpan w:val="2"/>
          </w:tcPr>
          <w:p w14:paraId="73B258AD" w14:textId="77777777" w:rsidR="00B8710F" w:rsidRPr="009079F8" w:rsidRDefault="00B8710F" w:rsidP="00B8710F"/>
        </w:tc>
        <w:tc>
          <w:tcPr>
            <w:tcW w:w="4155" w:type="dxa"/>
            <w:gridSpan w:val="2"/>
          </w:tcPr>
          <w:p w14:paraId="1C00DBC3" w14:textId="77777777" w:rsidR="00B8710F" w:rsidRDefault="00B8710F" w:rsidP="00B8710F">
            <w:pPr>
              <w:pStyle w:val="pqiTabBody"/>
            </w:pPr>
          </w:p>
        </w:tc>
        <w:tc>
          <w:tcPr>
            <w:tcW w:w="1050" w:type="dxa"/>
          </w:tcPr>
          <w:p w14:paraId="67FB8581" w14:textId="77777777" w:rsidR="00B8710F" w:rsidRPr="009079F8" w:rsidRDefault="00B8710F" w:rsidP="00B8710F">
            <w:r w:rsidRPr="009079F8">
              <w:t>an..11</w:t>
            </w:r>
          </w:p>
        </w:tc>
      </w:tr>
      <w:tr w:rsidR="00B8710F" w:rsidRPr="009079F8" w14:paraId="2B38EAC4" w14:textId="77777777" w:rsidTr="00636D39">
        <w:trPr>
          <w:cantSplit/>
        </w:trPr>
        <w:tc>
          <w:tcPr>
            <w:tcW w:w="411" w:type="dxa"/>
          </w:tcPr>
          <w:p w14:paraId="502A6D9A" w14:textId="77777777" w:rsidR="00B8710F" w:rsidRPr="009079F8" w:rsidRDefault="00B8710F" w:rsidP="00B8710F">
            <w:pPr>
              <w:rPr>
                <w:i/>
              </w:rPr>
            </w:pPr>
          </w:p>
        </w:tc>
        <w:tc>
          <w:tcPr>
            <w:tcW w:w="412" w:type="dxa"/>
            <w:gridSpan w:val="2"/>
          </w:tcPr>
          <w:p w14:paraId="06BB87C3" w14:textId="77777777" w:rsidR="00B8710F" w:rsidRPr="009079F8" w:rsidRDefault="00B8710F" w:rsidP="00B8710F">
            <w:pPr>
              <w:rPr>
                <w:i/>
              </w:rPr>
            </w:pPr>
            <w:r>
              <w:rPr>
                <w:i/>
              </w:rPr>
              <w:t>d</w:t>
            </w:r>
          </w:p>
        </w:tc>
        <w:tc>
          <w:tcPr>
            <w:tcW w:w="4177" w:type="dxa"/>
          </w:tcPr>
          <w:p w14:paraId="6353FD02" w14:textId="77777777" w:rsidR="00B8710F" w:rsidRDefault="00B8710F" w:rsidP="00B8710F">
            <w:r w:rsidRPr="009079F8">
              <w:t>Kod pocztowy</w:t>
            </w:r>
          </w:p>
          <w:p w14:paraId="281E2645" w14:textId="77777777" w:rsidR="00B8710F" w:rsidRDefault="00B8710F" w:rsidP="00B8710F">
            <w:r>
              <w:rPr>
                <w:rFonts w:ascii="Courier New" w:hAnsi="Courier New" w:cs="Courier New"/>
                <w:noProof/>
                <w:color w:val="0000FF"/>
                <w:szCs w:val="20"/>
              </w:rPr>
              <w:t>Postcode</w:t>
            </w:r>
          </w:p>
        </w:tc>
        <w:tc>
          <w:tcPr>
            <w:tcW w:w="434" w:type="dxa"/>
            <w:gridSpan w:val="2"/>
          </w:tcPr>
          <w:p w14:paraId="27AEF82A" w14:textId="77777777" w:rsidR="00B8710F" w:rsidRDefault="00B8710F" w:rsidP="00B8710F">
            <w:pPr>
              <w:jc w:val="center"/>
            </w:pPr>
            <w:r w:rsidRPr="009079F8">
              <w:t>R</w:t>
            </w:r>
          </w:p>
        </w:tc>
        <w:tc>
          <w:tcPr>
            <w:tcW w:w="2905" w:type="dxa"/>
            <w:gridSpan w:val="2"/>
          </w:tcPr>
          <w:p w14:paraId="7E732797" w14:textId="77777777" w:rsidR="00B8710F" w:rsidRPr="009079F8" w:rsidRDefault="00B8710F" w:rsidP="00B8710F"/>
        </w:tc>
        <w:tc>
          <w:tcPr>
            <w:tcW w:w="4155" w:type="dxa"/>
            <w:gridSpan w:val="2"/>
          </w:tcPr>
          <w:p w14:paraId="22C2BEDF" w14:textId="77777777" w:rsidR="00B8710F" w:rsidRDefault="00B8710F" w:rsidP="00B8710F">
            <w:pPr>
              <w:pStyle w:val="pqiTabBody"/>
            </w:pPr>
          </w:p>
        </w:tc>
        <w:tc>
          <w:tcPr>
            <w:tcW w:w="1050" w:type="dxa"/>
          </w:tcPr>
          <w:p w14:paraId="242143F6" w14:textId="77777777" w:rsidR="00B8710F" w:rsidRPr="009079F8" w:rsidRDefault="00B8710F" w:rsidP="00B8710F">
            <w:r w:rsidRPr="009079F8">
              <w:t>an..10</w:t>
            </w:r>
          </w:p>
        </w:tc>
      </w:tr>
      <w:tr w:rsidR="00B8710F" w:rsidRPr="009079F8" w14:paraId="7CA03FE3" w14:textId="77777777" w:rsidTr="00636D39">
        <w:trPr>
          <w:cantSplit/>
        </w:trPr>
        <w:tc>
          <w:tcPr>
            <w:tcW w:w="411" w:type="dxa"/>
          </w:tcPr>
          <w:p w14:paraId="41933619" w14:textId="77777777" w:rsidR="00B8710F" w:rsidRPr="009079F8" w:rsidRDefault="00B8710F" w:rsidP="00B8710F">
            <w:pPr>
              <w:rPr>
                <w:i/>
              </w:rPr>
            </w:pPr>
          </w:p>
        </w:tc>
        <w:tc>
          <w:tcPr>
            <w:tcW w:w="412" w:type="dxa"/>
            <w:gridSpan w:val="2"/>
          </w:tcPr>
          <w:p w14:paraId="478F2F34" w14:textId="77777777" w:rsidR="00B8710F" w:rsidRPr="009079F8" w:rsidRDefault="00B8710F" w:rsidP="00B8710F">
            <w:pPr>
              <w:rPr>
                <w:i/>
              </w:rPr>
            </w:pPr>
            <w:r>
              <w:rPr>
                <w:i/>
              </w:rPr>
              <w:t>e</w:t>
            </w:r>
          </w:p>
        </w:tc>
        <w:tc>
          <w:tcPr>
            <w:tcW w:w="4177" w:type="dxa"/>
          </w:tcPr>
          <w:p w14:paraId="5B12BABA" w14:textId="77777777" w:rsidR="00B8710F" w:rsidRDefault="00B8710F" w:rsidP="00B8710F">
            <w:r w:rsidRPr="009079F8">
              <w:t>Miejscowość</w:t>
            </w:r>
          </w:p>
          <w:p w14:paraId="78924D6E" w14:textId="77777777" w:rsidR="00B8710F" w:rsidRDefault="00B8710F" w:rsidP="00B8710F">
            <w:r>
              <w:rPr>
                <w:rFonts w:ascii="Courier New" w:hAnsi="Courier New" w:cs="Courier New"/>
                <w:noProof/>
                <w:color w:val="0000FF"/>
                <w:szCs w:val="20"/>
              </w:rPr>
              <w:t>City</w:t>
            </w:r>
          </w:p>
        </w:tc>
        <w:tc>
          <w:tcPr>
            <w:tcW w:w="434" w:type="dxa"/>
            <w:gridSpan w:val="2"/>
          </w:tcPr>
          <w:p w14:paraId="1FB16954" w14:textId="77777777" w:rsidR="00B8710F" w:rsidRDefault="00B8710F" w:rsidP="00B8710F">
            <w:pPr>
              <w:jc w:val="center"/>
            </w:pPr>
            <w:r w:rsidRPr="009079F8">
              <w:t>R</w:t>
            </w:r>
          </w:p>
        </w:tc>
        <w:tc>
          <w:tcPr>
            <w:tcW w:w="2905" w:type="dxa"/>
            <w:gridSpan w:val="2"/>
          </w:tcPr>
          <w:p w14:paraId="7422726F" w14:textId="77777777" w:rsidR="00B8710F" w:rsidRPr="009079F8" w:rsidRDefault="00B8710F" w:rsidP="00B8710F"/>
        </w:tc>
        <w:tc>
          <w:tcPr>
            <w:tcW w:w="4155" w:type="dxa"/>
            <w:gridSpan w:val="2"/>
          </w:tcPr>
          <w:p w14:paraId="688D11FE" w14:textId="77777777" w:rsidR="00B8710F" w:rsidRDefault="00B8710F" w:rsidP="00B8710F">
            <w:pPr>
              <w:pStyle w:val="pqiTabBody"/>
            </w:pPr>
          </w:p>
        </w:tc>
        <w:tc>
          <w:tcPr>
            <w:tcW w:w="1050" w:type="dxa"/>
          </w:tcPr>
          <w:p w14:paraId="06F83F47" w14:textId="77777777" w:rsidR="00B8710F" w:rsidRPr="009079F8" w:rsidRDefault="00B8710F" w:rsidP="00B8710F">
            <w:r w:rsidRPr="009079F8">
              <w:t>an..50</w:t>
            </w:r>
          </w:p>
        </w:tc>
      </w:tr>
      <w:tr w:rsidR="00B8710F" w:rsidRPr="009079F8" w14:paraId="1B55693D" w14:textId="77777777" w:rsidTr="00636D39">
        <w:trPr>
          <w:cantSplit/>
        </w:trPr>
        <w:tc>
          <w:tcPr>
            <w:tcW w:w="823" w:type="dxa"/>
            <w:gridSpan w:val="3"/>
          </w:tcPr>
          <w:p w14:paraId="36172756" w14:textId="795FABF2" w:rsidR="00B8710F" w:rsidRPr="009079F8" w:rsidRDefault="00636D39" w:rsidP="00B8710F">
            <w:pPr>
              <w:keepNext/>
              <w:rPr>
                <w:i/>
              </w:rPr>
            </w:pPr>
            <w:r>
              <w:rPr>
                <w:i/>
              </w:rPr>
              <w:t>3</w:t>
            </w:r>
          </w:p>
        </w:tc>
        <w:tc>
          <w:tcPr>
            <w:tcW w:w="4177" w:type="dxa"/>
          </w:tcPr>
          <w:p w14:paraId="314CDECB" w14:textId="77777777" w:rsidR="00B8710F" w:rsidRDefault="00B8710F" w:rsidP="00B8710F">
            <w:pPr>
              <w:keepNext/>
              <w:rPr>
                <w:b/>
              </w:rPr>
            </w:pPr>
            <w:r w:rsidRPr="009079F8">
              <w:rPr>
                <w:b/>
              </w:rPr>
              <w:t xml:space="preserve">SZCZEGÓŁY </w:t>
            </w:r>
            <w:r>
              <w:rPr>
                <w:b/>
              </w:rPr>
              <w:t>DOTYCZĄCE TRANSPORTU</w:t>
            </w:r>
          </w:p>
          <w:p w14:paraId="6D0BCF56" w14:textId="77777777" w:rsidR="00B8710F" w:rsidRPr="009079F8" w:rsidRDefault="00B8710F" w:rsidP="00B8710F">
            <w:pPr>
              <w:keepNext/>
              <w:rPr>
                <w:b/>
              </w:rPr>
            </w:pPr>
            <w:r>
              <w:rPr>
                <w:rFonts w:ascii="Courier New" w:hAnsi="Courier New" w:cs="Courier New"/>
                <w:noProof/>
                <w:color w:val="0000FF"/>
                <w:szCs w:val="20"/>
              </w:rPr>
              <w:t>TransportDetails</w:t>
            </w:r>
          </w:p>
        </w:tc>
        <w:tc>
          <w:tcPr>
            <w:tcW w:w="434" w:type="dxa"/>
            <w:gridSpan w:val="2"/>
          </w:tcPr>
          <w:p w14:paraId="791DFBEB" w14:textId="77777777" w:rsidR="00B8710F" w:rsidRPr="00C15AD5" w:rsidRDefault="00B8710F" w:rsidP="00B8710F">
            <w:pPr>
              <w:keepNext/>
              <w:jc w:val="center"/>
              <w:rPr>
                <w:b/>
              </w:rPr>
            </w:pPr>
            <w:r w:rsidRPr="00C15AD5">
              <w:rPr>
                <w:b/>
              </w:rPr>
              <w:t>D</w:t>
            </w:r>
          </w:p>
        </w:tc>
        <w:tc>
          <w:tcPr>
            <w:tcW w:w="2905" w:type="dxa"/>
            <w:gridSpan w:val="2"/>
          </w:tcPr>
          <w:p w14:paraId="0E5652F2" w14:textId="77777777" w:rsidR="00B8710F" w:rsidRPr="00C15AD5" w:rsidRDefault="00B8710F" w:rsidP="00B8710F">
            <w:pPr>
              <w:keepNext/>
              <w:rPr>
                <w:b/>
              </w:rPr>
            </w:pPr>
            <w:r w:rsidRPr="00C15AD5">
              <w:rPr>
                <w:b/>
              </w:rPr>
              <w:t xml:space="preserve">„R”, jeżeli szczegóły dotyczące transportu ulegają zmianie w związku </w:t>
            </w:r>
            <w:r>
              <w:rPr>
                <w:b/>
              </w:rPr>
              <w:br/>
              <w:t>z przeładunkiem wyrobów</w:t>
            </w:r>
            <w:r w:rsidRPr="00C15AD5">
              <w:rPr>
                <w:b/>
              </w:rPr>
              <w:t>.</w:t>
            </w:r>
          </w:p>
        </w:tc>
        <w:tc>
          <w:tcPr>
            <w:tcW w:w="4155" w:type="dxa"/>
            <w:gridSpan w:val="2"/>
          </w:tcPr>
          <w:p w14:paraId="20B8C909" w14:textId="77777777" w:rsidR="00B8710F" w:rsidRPr="00C15AD5" w:rsidRDefault="00B8710F" w:rsidP="00B8710F">
            <w:pPr>
              <w:keepNext/>
              <w:rPr>
                <w:b/>
              </w:rPr>
            </w:pPr>
          </w:p>
        </w:tc>
        <w:tc>
          <w:tcPr>
            <w:tcW w:w="1050" w:type="dxa"/>
          </w:tcPr>
          <w:p w14:paraId="6C051DCE" w14:textId="77777777" w:rsidR="00B8710F" w:rsidRPr="00C15AD5" w:rsidRDefault="00B8710F" w:rsidP="00B8710F">
            <w:pPr>
              <w:keepNext/>
              <w:rPr>
                <w:b/>
              </w:rPr>
            </w:pPr>
            <w:r w:rsidRPr="00C15AD5">
              <w:rPr>
                <w:b/>
              </w:rPr>
              <w:t>99x</w:t>
            </w:r>
          </w:p>
        </w:tc>
      </w:tr>
      <w:tr w:rsidR="00B8710F" w:rsidRPr="009079F8" w14:paraId="4C9FBEF6" w14:textId="77777777" w:rsidTr="00636D39">
        <w:trPr>
          <w:cantSplit/>
        </w:trPr>
        <w:tc>
          <w:tcPr>
            <w:tcW w:w="447" w:type="dxa"/>
            <w:gridSpan w:val="2"/>
          </w:tcPr>
          <w:p w14:paraId="36B31750" w14:textId="77777777" w:rsidR="00B8710F" w:rsidRPr="009079F8" w:rsidRDefault="00B8710F" w:rsidP="00B8710F">
            <w:pPr>
              <w:rPr>
                <w:b/>
              </w:rPr>
            </w:pPr>
          </w:p>
        </w:tc>
        <w:tc>
          <w:tcPr>
            <w:tcW w:w="376" w:type="dxa"/>
          </w:tcPr>
          <w:p w14:paraId="0F921CDA" w14:textId="77777777" w:rsidR="00B8710F" w:rsidRPr="009079F8" w:rsidRDefault="00B8710F" w:rsidP="00B8710F">
            <w:pPr>
              <w:rPr>
                <w:i/>
              </w:rPr>
            </w:pPr>
            <w:r w:rsidRPr="009079F8">
              <w:rPr>
                <w:i/>
              </w:rPr>
              <w:t>a</w:t>
            </w:r>
          </w:p>
        </w:tc>
        <w:tc>
          <w:tcPr>
            <w:tcW w:w="4177" w:type="dxa"/>
          </w:tcPr>
          <w:p w14:paraId="736980ED" w14:textId="77777777" w:rsidR="00B8710F" w:rsidRDefault="00B8710F" w:rsidP="00B8710F">
            <w:r w:rsidRPr="009079F8">
              <w:t>Kod jednostki transportowej</w:t>
            </w:r>
          </w:p>
          <w:p w14:paraId="31840AF8" w14:textId="77777777" w:rsidR="00B8710F" w:rsidRPr="009079F8" w:rsidRDefault="00B8710F" w:rsidP="00B8710F">
            <w:r>
              <w:rPr>
                <w:rFonts w:ascii="Courier New" w:hAnsi="Courier New" w:cs="Courier New"/>
                <w:noProof/>
                <w:color w:val="0000FF"/>
                <w:szCs w:val="20"/>
              </w:rPr>
              <w:t>TransportUnitCode</w:t>
            </w:r>
          </w:p>
        </w:tc>
        <w:tc>
          <w:tcPr>
            <w:tcW w:w="434" w:type="dxa"/>
            <w:gridSpan w:val="2"/>
          </w:tcPr>
          <w:p w14:paraId="31A5A423" w14:textId="77777777" w:rsidR="00B8710F" w:rsidRPr="009079F8" w:rsidRDefault="00B8710F" w:rsidP="00B8710F">
            <w:pPr>
              <w:jc w:val="center"/>
            </w:pPr>
            <w:r w:rsidRPr="009079F8">
              <w:t>R</w:t>
            </w:r>
          </w:p>
        </w:tc>
        <w:tc>
          <w:tcPr>
            <w:tcW w:w="2905" w:type="dxa"/>
            <w:gridSpan w:val="2"/>
          </w:tcPr>
          <w:p w14:paraId="3A96969A" w14:textId="77777777" w:rsidR="00B8710F" w:rsidRPr="009079F8" w:rsidRDefault="00B8710F" w:rsidP="00B8710F"/>
        </w:tc>
        <w:tc>
          <w:tcPr>
            <w:tcW w:w="4155" w:type="dxa"/>
            <w:gridSpan w:val="2"/>
          </w:tcPr>
          <w:p w14:paraId="3E1C5B27" w14:textId="013775F4" w:rsidR="00B8710F" w:rsidRPr="009079F8" w:rsidRDefault="00B8710F" w:rsidP="00B8710F">
            <w:r w:rsidRPr="009079F8">
              <w:t xml:space="preserve">Należy podać </w:t>
            </w:r>
            <w:r>
              <w:t>wartość ze słownika „</w:t>
            </w:r>
            <w:r w:rsidRPr="00397444">
              <w:t>Kody jednostek transportowych</w:t>
            </w:r>
            <w:r>
              <w:t xml:space="preserve"> (Transport units)” dotyczącą rodzaju transportu wskazanego w </w:t>
            </w:r>
            <w:r w:rsidRPr="009079F8">
              <w:t xml:space="preserve">polu </w:t>
            </w:r>
            <w:r w:rsidR="00636D39">
              <w:t>2d</w:t>
            </w:r>
            <w:r>
              <w:t>.</w:t>
            </w:r>
          </w:p>
        </w:tc>
        <w:tc>
          <w:tcPr>
            <w:tcW w:w="1050" w:type="dxa"/>
          </w:tcPr>
          <w:p w14:paraId="60E1AC66" w14:textId="77777777" w:rsidR="00B8710F" w:rsidRPr="009079F8" w:rsidRDefault="00B8710F" w:rsidP="00B8710F">
            <w:r w:rsidRPr="009079F8">
              <w:t>n..2</w:t>
            </w:r>
          </w:p>
        </w:tc>
      </w:tr>
      <w:tr w:rsidR="00B8710F" w:rsidRPr="009079F8" w14:paraId="62BFBB63" w14:textId="77777777" w:rsidTr="00636D39">
        <w:trPr>
          <w:cantSplit/>
        </w:trPr>
        <w:tc>
          <w:tcPr>
            <w:tcW w:w="447" w:type="dxa"/>
            <w:gridSpan w:val="2"/>
          </w:tcPr>
          <w:p w14:paraId="276DD183" w14:textId="77777777" w:rsidR="00B8710F" w:rsidRPr="009079F8" w:rsidRDefault="00B8710F" w:rsidP="00B8710F">
            <w:pPr>
              <w:rPr>
                <w:b/>
              </w:rPr>
            </w:pPr>
          </w:p>
        </w:tc>
        <w:tc>
          <w:tcPr>
            <w:tcW w:w="376" w:type="dxa"/>
          </w:tcPr>
          <w:p w14:paraId="3B0B68E1" w14:textId="77777777" w:rsidR="00B8710F" w:rsidRPr="009079F8" w:rsidRDefault="00B8710F" w:rsidP="00B8710F">
            <w:pPr>
              <w:rPr>
                <w:i/>
              </w:rPr>
            </w:pPr>
            <w:r w:rsidRPr="009079F8">
              <w:rPr>
                <w:i/>
              </w:rPr>
              <w:t>b</w:t>
            </w:r>
          </w:p>
        </w:tc>
        <w:tc>
          <w:tcPr>
            <w:tcW w:w="4177" w:type="dxa"/>
          </w:tcPr>
          <w:p w14:paraId="3FC354DB" w14:textId="77777777" w:rsidR="00B8710F" w:rsidRDefault="00B8710F" w:rsidP="00B8710F">
            <w:r w:rsidRPr="009079F8">
              <w:t>Oznaczenie jednostek transportowych</w:t>
            </w:r>
          </w:p>
          <w:p w14:paraId="439B3C96" w14:textId="77777777" w:rsidR="00B8710F" w:rsidRPr="009079F8" w:rsidRDefault="00B8710F" w:rsidP="00B8710F">
            <w:r>
              <w:rPr>
                <w:rFonts w:ascii="Courier New" w:hAnsi="Courier New" w:cs="Courier New"/>
                <w:noProof/>
                <w:color w:val="0000FF"/>
                <w:szCs w:val="20"/>
              </w:rPr>
              <w:t>IdentityOfTransportUnits</w:t>
            </w:r>
          </w:p>
        </w:tc>
        <w:tc>
          <w:tcPr>
            <w:tcW w:w="434" w:type="dxa"/>
            <w:gridSpan w:val="2"/>
          </w:tcPr>
          <w:p w14:paraId="357016F7" w14:textId="77777777" w:rsidR="00B8710F" w:rsidRPr="009079F8" w:rsidRDefault="00B8710F" w:rsidP="00B8710F">
            <w:pPr>
              <w:jc w:val="center"/>
            </w:pPr>
            <w:r>
              <w:t>D</w:t>
            </w:r>
          </w:p>
        </w:tc>
        <w:tc>
          <w:tcPr>
            <w:tcW w:w="2905" w:type="dxa"/>
            <w:gridSpan w:val="2"/>
          </w:tcPr>
          <w:p w14:paraId="282DDEB8" w14:textId="1E23BAD1" w:rsidR="00B8710F" w:rsidRDefault="00B8710F" w:rsidP="00B8710F">
            <w:pPr>
              <w:pStyle w:val="pqiTabBody"/>
            </w:pPr>
            <w:r>
              <w:t xml:space="preserve">„R” jeśli w polu </w:t>
            </w:r>
            <w:r w:rsidR="00636D39">
              <w:t>3</w:t>
            </w:r>
            <w:r>
              <w:t>a wybrano kod jednostki transportowej różny od „5 – Stałe instalacje przesyłowe”.</w:t>
            </w:r>
          </w:p>
          <w:p w14:paraId="02C5FC49" w14:textId="77777777" w:rsidR="00B8710F" w:rsidRPr="009079F8" w:rsidRDefault="00B8710F" w:rsidP="00B8710F">
            <w:r>
              <w:t>W pozostałych przypadkach nie stosuje się.</w:t>
            </w:r>
          </w:p>
        </w:tc>
        <w:tc>
          <w:tcPr>
            <w:tcW w:w="4155" w:type="dxa"/>
            <w:gridSpan w:val="2"/>
          </w:tcPr>
          <w:p w14:paraId="006C1BEB" w14:textId="77777777" w:rsidR="00B8710F" w:rsidRPr="009079F8" w:rsidRDefault="00B8710F" w:rsidP="00B8710F">
            <w:r w:rsidRPr="009079F8">
              <w:t>Należy wpisać numer rejestracyjny jednostki transportowej (jednostek transportowych)</w:t>
            </w:r>
          </w:p>
        </w:tc>
        <w:tc>
          <w:tcPr>
            <w:tcW w:w="1050" w:type="dxa"/>
          </w:tcPr>
          <w:p w14:paraId="4E77BDF8" w14:textId="77777777" w:rsidR="00B8710F" w:rsidRPr="009079F8" w:rsidRDefault="00B8710F" w:rsidP="00B8710F">
            <w:r w:rsidRPr="009079F8">
              <w:t>an..35</w:t>
            </w:r>
          </w:p>
        </w:tc>
      </w:tr>
      <w:tr w:rsidR="00B8710F" w:rsidRPr="009079F8" w14:paraId="5D0B377D" w14:textId="77777777" w:rsidTr="00636D39">
        <w:trPr>
          <w:cantSplit/>
        </w:trPr>
        <w:tc>
          <w:tcPr>
            <w:tcW w:w="447" w:type="dxa"/>
            <w:gridSpan w:val="2"/>
          </w:tcPr>
          <w:p w14:paraId="4CF5B96E" w14:textId="77777777" w:rsidR="00B8710F" w:rsidRPr="009079F8" w:rsidRDefault="00B8710F" w:rsidP="00B8710F">
            <w:pPr>
              <w:rPr>
                <w:b/>
              </w:rPr>
            </w:pPr>
          </w:p>
        </w:tc>
        <w:tc>
          <w:tcPr>
            <w:tcW w:w="376" w:type="dxa"/>
          </w:tcPr>
          <w:p w14:paraId="09D78555" w14:textId="3F37893B" w:rsidR="00B8710F" w:rsidRPr="009079F8" w:rsidRDefault="00636D39" w:rsidP="00B8710F">
            <w:pPr>
              <w:rPr>
                <w:i/>
              </w:rPr>
            </w:pPr>
            <w:r>
              <w:rPr>
                <w:i/>
              </w:rPr>
              <w:t>c</w:t>
            </w:r>
          </w:p>
        </w:tc>
        <w:tc>
          <w:tcPr>
            <w:tcW w:w="4177" w:type="dxa"/>
          </w:tcPr>
          <w:p w14:paraId="2C22D596" w14:textId="77777777" w:rsidR="00B8710F" w:rsidRDefault="00B8710F" w:rsidP="00B8710F">
            <w:r w:rsidRPr="009079F8">
              <w:t>Dodatkowe informacje</w:t>
            </w:r>
          </w:p>
          <w:p w14:paraId="4F68AED0" w14:textId="77777777" w:rsidR="00B8710F" w:rsidRPr="009079F8" w:rsidRDefault="00B8710F" w:rsidP="00B8710F">
            <w:r>
              <w:rPr>
                <w:rFonts w:ascii="Courier New" w:hAnsi="Courier New" w:cs="Courier New"/>
                <w:noProof/>
                <w:color w:val="0000FF"/>
                <w:szCs w:val="20"/>
              </w:rPr>
              <w:t>ComplementaryInformation</w:t>
            </w:r>
          </w:p>
        </w:tc>
        <w:tc>
          <w:tcPr>
            <w:tcW w:w="434" w:type="dxa"/>
            <w:gridSpan w:val="2"/>
          </w:tcPr>
          <w:p w14:paraId="7E073ACC" w14:textId="77777777" w:rsidR="00B8710F" w:rsidRPr="009079F8" w:rsidRDefault="00B8710F" w:rsidP="00B8710F">
            <w:pPr>
              <w:jc w:val="center"/>
            </w:pPr>
            <w:r w:rsidRPr="009079F8">
              <w:t>O</w:t>
            </w:r>
          </w:p>
        </w:tc>
        <w:tc>
          <w:tcPr>
            <w:tcW w:w="2905" w:type="dxa"/>
            <w:gridSpan w:val="2"/>
          </w:tcPr>
          <w:p w14:paraId="7667B11F" w14:textId="77777777" w:rsidR="00B8710F" w:rsidRPr="009079F8" w:rsidRDefault="00B8710F" w:rsidP="00B8710F"/>
        </w:tc>
        <w:tc>
          <w:tcPr>
            <w:tcW w:w="4155" w:type="dxa"/>
            <w:gridSpan w:val="2"/>
          </w:tcPr>
          <w:p w14:paraId="0302ECC6" w14:textId="77777777" w:rsidR="00B8710F" w:rsidRPr="009079F8" w:rsidRDefault="00B8710F" w:rsidP="00B8710F">
            <w:r w:rsidRPr="009079F8">
              <w:t xml:space="preserve">Należy podać wszelkie dodatkowe informacje dotyczące </w:t>
            </w:r>
            <w:r>
              <w:t>transportu</w:t>
            </w:r>
            <w:r w:rsidRPr="009079F8">
              <w:t xml:space="preserve">, np. </w:t>
            </w:r>
            <w:r>
              <w:t>identyfikacja kolejnych</w:t>
            </w:r>
            <w:r w:rsidRPr="009079F8">
              <w:t xml:space="preserve"> przewoźników, informacje dotyczące </w:t>
            </w:r>
            <w:r>
              <w:t>kolejnych</w:t>
            </w:r>
            <w:r w:rsidRPr="009079F8">
              <w:t xml:space="preserve"> jednostek transportowych.</w:t>
            </w:r>
          </w:p>
        </w:tc>
        <w:tc>
          <w:tcPr>
            <w:tcW w:w="1050" w:type="dxa"/>
          </w:tcPr>
          <w:p w14:paraId="22421ACF" w14:textId="77777777" w:rsidR="00B8710F" w:rsidRPr="009079F8" w:rsidRDefault="00B8710F" w:rsidP="00B8710F">
            <w:r w:rsidRPr="009079F8">
              <w:t>an..350</w:t>
            </w:r>
          </w:p>
        </w:tc>
      </w:tr>
      <w:tr w:rsidR="00B8710F" w:rsidRPr="009079F8" w14:paraId="33977645" w14:textId="77777777" w:rsidTr="00636D39">
        <w:trPr>
          <w:cantSplit/>
        </w:trPr>
        <w:tc>
          <w:tcPr>
            <w:tcW w:w="823" w:type="dxa"/>
            <w:gridSpan w:val="3"/>
          </w:tcPr>
          <w:p w14:paraId="125CA169" w14:textId="77777777" w:rsidR="00B8710F" w:rsidRPr="009079F8" w:rsidRDefault="00B8710F" w:rsidP="00B8710F">
            <w:pPr>
              <w:rPr>
                <w:i/>
              </w:rPr>
            </w:pPr>
          </w:p>
        </w:tc>
        <w:tc>
          <w:tcPr>
            <w:tcW w:w="4177" w:type="dxa"/>
          </w:tcPr>
          <w:p w14:paraId="06A8FB4F" w14:textId="77777777" w:rsidR="00B8710F" w:rsidRDefault="00B8710F" w:rsidP="00B8710F">
            <w:pPr>
              <w:pStyle w:val="pqiTabBody"/>
            </w:pPr>
            <w:r>
              <w:t>JĘZYK ELEMENTU</w:t>
            </w:r>
            <w:r w:rsidRPr="009079F8">
              <w:t xml:space="preserve"> </w:t>
            </w:r>
          </w:p>
          <w:p w14:paraId="1BBDC817" w14:textId="77777777" w:rsidR="00B8710F" w:rsidRPr="009079F8" w:rsidRDefault="00B8710F" w:rsidP="00B8710F">
            <w:r>
              <w:rPr>
                <w:rFonts w:ascii="Courier New" w:hAnsi="Courier New" w:cs="Courier New"/>
                <w:noProof/>
                <w:color w:val="0000FF"/>
              </w:rPr>
              <w:t>@language</w:t>
            </w:r>
          </w:p>
        </w:tc>
        <w:tc>
          <w:tcPr>
            <w:tcW w:w="434" w:type="dxa"/>
            <w:gridSpan w:val="2"/>
          </w:tcPr>
          <w:p w14:paraId="5AB1CB48" w14:textId="77777777" w:rsidR="00B8710F" w:rsidRPr="009079F8" w:rsidRDefault="00B8710F" w:rsidP="00B8710F">
            <w:pPr>
              <w:jc w:val="center"/>
            </w:pPr>
            <w:r>
              <w:t>D</w:t>
            </w:r>
          </w:p>
        </w:tc>
        <w:tc>
          <w:tcPr>
            <w:tcW w:w="2905" w:type="dxa"/>
            <w:gridSpan w:val="2"/>
          </w:tcPr>
          <w:p w14:paraId="71D07A72" w14:textId="77777777" w:rsidR="00B8710F" w:rsidRPr="009079F8" w:rsidRDefault="00B8710F" w:rsidP="00B8710F">
            <w:r w:rsidRPr="009079F8">
              <w:t>„R”, jeżeli stosuje się pole tekstowe</w:t>
            </w:r>
            <w:r>
              <w:t xml:space="preserve"> 5e</w:t>
            </w:r>
            <w:r w:rsidRPr="009079F8">
              <w:t>.</w:t>
            </w:r>
          </w:p>
        </w:tc>
        <w:tc>
          <w:tcPr>
            <w:tcW w:w="4155" w:type="dxa"/>
            <w:gridSpan w:val="2"/>
          </w:tcPr>
          <w:p w14:paraId="65F659D4" w14:textId="77777777" w:rsidR="00B8710F" w:rsidRDefault="00B8710F" w:rsidP="00B8710F">
            <w:pPr>
              <w:pStyle w:val="pqiTabBody"/>
            </w:pPr>
            <w:r>
              <w:t>Atrybut.</w:t>
            </w:r>
          </w:p>
          <w:p w14:paraId="36E101F1" w14:textId="77777777" w:rsidR="00B8710F" w:rsidRPr="009079F8" w:rsidRDefault="00B8710F" w:rsidP="00B8710F">
            <w:r>
              <w:t>Wartość ze słownika „</w:t>
            </w:r>
            <w:r w:rsidRPr="008C6FA2">
              <w:t>Kody języka (Language codes)</w:t>
            </w:r>
            <w:r>
              <w:t>”.</w:t>
            </w:r>
          </w:p>
        </w:tc>
        <w:tc>
          <w:tcPr>
            <w:tcW w:w="1050" w:type="dxa"/>
          </w:tcPr>
          <w:p w14:paraId="711451EA" w14:textId="77777777" w:rsidR="00B8710F" w:rsidRPr="009079F8" w:rsidRDefault="00B8710F" w:rsidP="00B8710F">
            <w:r w:rsidRPr="009079F8">
              <w:t>a2</w:t>
            </w:r>
          </w:p>
        </w:tc>
      </w:tr>
    </w:tbl>
    <w:p w14:paraId="3C9B611B" w14:textId="045D036E" w:rsidR="00D71C4A" w:rsidRPr="00B8710F" w:rsidRDefault="00D71C4A" w:rsidP="00B8710F">
      <w:pPr>
        <w:pStyle w:val="Nagwek1"/>
        <w:rPr>
          <w:sz w:val="28"/>
          <w:szCs w:val="28"/>
        </w:rPr>
      </w:pPr>
      <w:r w:rsidRPr="00B8710F">
        <w:rPr>
          <w:sz w:val="28"/>
          <w:szCs w:val="28"/>
        </w:rPr>
        <w:br w:type="page"/>
      </w:r>
    </w:p>
    <w:p w14:paraId="2FE91D8E" w14:textId="1C68E7AF" w:rsidR="00C11AAF" w:rsidRPr="00CD5AB3" w:rsidRDefault="00883ED4" w:rsidP="0016103F">
      <w:pPr>
        <w:pStyle w:val="pqiChpHeadNum2"/>
        <w:numPr>
          <w:ilvl w:val="1"/>
          <w:numId w:val="69"/>
        </w:numPr>
      </w:pPr>
      <w:bookmarkStart w:id="213" w:name="_Toc379453961"/>
      <w:bookmarkStart w:id="214" w:name="_Toc526429221"/>
      <w:bookmarkStart w:id="215" w:name="_Toc528064587"/>
      <w:bookmarkStart w:id="216" w:name="_Toc97636642"/>
      <w:bookmarkEnd w:id="211"/>
      <w:r w:rsidRPr="00CD5AB3">
        <w:lastRenderedPageBreak/>
        <w:t>DD</w:t>
      </w:r>
      <w:r w:rsidR="00C11AAF" w:rsidRPr="00CD5AB3">
        <w:t>813 – Zmiana miejsca przeznaczenia</w:t>
      </w:r>
      <w:bookmarkEnd w:id="213"/>
      <w:bookmarkEnd w:id="214"/>
      <w:bookmarkEnd w:id="215"/>
      <w:bookmarkEnd w:id="216"/>
    </w:p>
    <w:p w14:paraId="1D1F94C6" w14:textId="77777777" w:rsidR="00883ED4" w:rsidRPr="00CD5AB3" w:rsidRDefault="00C11AAF" w:rsidP="00883ED4">
      <w:pPr>
        <w:pStyle w:val="pqiText"/>
      </w:pPr>
      <w:r w:rsidRPr="00CD5AB3">
        <w:t>Komunikat o zmianie miejsca przeznaczenia może być wysłany tylko dla przemieszczeń, dla których numer porządkowy jest mniejszy niż 99. Gdy komunikat zostanie wysłany dla przemieszczenia o numerze porządkowym równym 99 to zostanie on odrzucony przez EMCS PL 2.</w:t>
      </w:r>
      <w:bookmarkStart w:id="217" w:name="_Toc379453962"/>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35"/>
        <w:gridCol w:w="53"/>
        <w:gridCol w:w="361"/>
        <w:gridCol w:w="7538"/>
        <w:gridCol w:w="31"/>
        <w:gridCol w:w="445"/>
        <w:gridCol w:w="1660"/>
        <w:gridCol w:w="2071"/>
        <w:gridCol w:w="1050"/>
      </w:tblGrid>
      <w:tr w:rsidR="00420C74" w:rsidRPr="00CD5AB3" w14:paraId="6F5F1FCE" w14:textId="77777777" w:rsidTr="00AD7860">
        <w:trPr>
          <w:cantSplit/>
          <w:tblHeader/>
        </w:trPr>
        <w:tc>
          <w:tcPr>
            <w:tcW w:w="399" w:type="dxa"/>
            <w:gridSpan w:val="2"/>
            <w:shd w:val="clear" w:color="auto" w:fill="F3F3F3"/>
          </w:tcPr>
          <w:p w14:paraId="5F9B2EA5" w14:textId="77777777" w:rsidR="00883ED4" w:rsidRPr="00CD5AB3" w:rsidRDefault="00883ED4" w:rsidP="006427AF">
            <w:pPr>
              <w:jc w:val="center"/>
              <w:rPr>
                <w:b/>
              </w:rPr>
            </w:pPr>
            <w:r w:rsidRPr="00CD5AB3">
              <w:rPr>
                <w:b/>
              </w:rPr>
              <w:t>A</w:t>
            </w:r>
          </w:p>
        </w:tc>
        <w:tc>
          <w:tcPr>
            <w:tcW w:w="361" w:type="dxa"/>
            <w:shd w:val="clear" w:color="auto" w:fill="F3F3F3"/>
          </w:tcPr>
          <w:p w14:paraId="5F594B0D" w14:textId="77777777" w:rsidR="00883ED4" w:rsidRPr="00CD5AB3" w:rsidRDefault="00883ED4" w:rsidP="006427AF">
            <w:pPr>
              <w:jc w:val="center"/>
              <w:rPr>
                <w:b/>
              </w:rPr>
            </w:pPr>
            <w:r w:rsidRPr="00CD5AB3">
              <w:rPr>
                <w:b/>
              </w:rPr>
              <w:t>B</w:t>
            </w:r>
          </w:p>
        </w:tc>
        <w:tc>
          <w:tcPr>
            <w:tcW w:w="7578" w:type="dxa"/>
            <w:gridSpan w:val="2"/>
            <w:shd w:val="clear" w:color="auto" w:fill="F3F3F3"/>
          </w:tcPr>
          <w:p w14:paraId="7FA12D20" w14:textId="77777777" w:rsidR="00883ED4" w:rsidRPr="00CD5AB3" w:rsidRDefault="00883ED4" w:rsidP="006427AF">
            <w:pPr>
              <w:jc w:val="center"/>
              <w:rPr>
                <w:b/>
              </w:rPr>
            </w:pPr>
            <w:r w:rsidRPr="00CD5AB3">
              <w:rPr>
                <w:b/>
              </w:rPr>
              <w:t>C</w:t>
            </w:r>
          </w:p>
        </w:tc>
        <w:tc>
          <w:tcPr>
            <w:tcW w:w="475" w:type="dxa"/>
            <w:shd w:val="clear" w:color="auto" w:fill="F3F3F3"/>
          </w:tcPr>
          <w:p w14:paraId="654D2B0B" w14:textId="77777777" w:rsidR="00883ED4" w:rsidRPr="00CD5AB3" w:rsidRDefault="00883ED4" w:rsidP="006427AF">
            <w:pPr>
              <w:jc w:val="center"/>
              <w:rPr>
                <w:b/>
              </w:rPr>
            </w:pPr>
            <w:r w:rsidRPr="00CD5AB3">
              <w:rPr>
                <w:b/>
              </w:rPr>
              <w:t>D</w:t>
            </w:r>
          </w:p>
        </w:tc>
        <w:tc>
          <w:tcPr>
            <w:tcW w:w="1697" w:type="dxa"/>
            <w:shd w:val="clear" w:color="auto" w:fill="F3F3F3"/>
          </w:tcPr>
          <w:p w14:paraId="5C79401A" w14:textId="77777777" w:rsidR="00883ED4" w:rsidRPr="00CD5AB3" w:rsidRDefault="00883ED4" w:rsidP="006427AF">
            <w:pPr>
              <w:jc w:val="center"/>
              <w:rPr>
                <w:b/>
              </w:rPr>
            </w:pPr>
            <w:r w:rsidRPr="00CD5AB3">
              <w:rPr>
                <w:b/>
              </w:rPr>
              <w:t>E</w:t>
            </w:r>
          </w:p>
        </w:tc>
        <w:tc>
          <w:tcPr>
            <w:tcW w:w="2206" w:type="dxa"/>
            <w:shd w:val="clear" w:color="auto" w:fill="F3F3F3"/>
          </w:tcPr>
          <w:p w14:paraId="329D0FFF" w14:textId="77777777" w:rsidR="00883ED4" w:rsidRPr="00CD5AB3" w:rsidRDefault="00883ED4" w:rsidP="006427AF">
            <w:pPr>
              <w:jc w:val="center"/>
              <w:rPr>
                <w:b/>
              </w:rPr>
            </w:pPr>
            <w:r w:rsidRPr="00CD5AB3">
              <w:rPr>
                <w:b/>
              </w:rPr>
              <w:t>F</w:t>
            </w:r>
          </w:p>
        </w:tc>
        <w:tc>
          <w:tcPr>
            <w:tcW w:w="1050" w:type="dxa"/>
            <w:shd w:val="clear" w:color="auto" w:fill="F3F3F3"/>
          </w:tcPr>
          <w:p w14:paraId="4E7B685A" w14:textId="77777777" w:rsidR="00883ED4" w:rsidRPr="00CD5AB3" w:rsidRDefault="00883ED4" w:rsidP="006427AF">
            <w:pPr>
              <w:jc w:val="center"/>
              <w:rPr>
                <w:b/>
              </w:rPr>
            </w:pPr>
            <w:r w:rsidRPr="00CD5AB3">
              <w:rPr>
                <w:b/>
              </w:rPr>
              <w:t>G</w:t>
            </w:r>
          </w:p>
        </w:tc>
      </w:tr>
      <w:tr w:rsidR="00883ED4" w:rsidRPr="00CD5AB3" w14:paraId="48F2B3A8" w14:textId="77777777" w:rsidTr="003140DD">
        <w:tc>
          <w:tcPr>
            <w:tcW w:w="13766" w:type="dxa"/>
            <w:gridSpan w:val="9"/>
          </w:tcPr>
          <w:p w14:paraId="2F541D3F" w14:textId="77777777" w:rsidR="00883ED4" w:rsidRPr="00CD5AB3" w:rsidRDefault="00883ED4" w:rsidP="006427AF">
            <w:pPr>
              <w:pStyle w:val="pqiTabHead"/>
            </w:pPr>
            <w:r w:rsidRPr="00CD5AB3">
              <w:t>DD813 – C_UPD_DAT – Zmiana miejsca przeznaczenia.</w:t>
            </w:r>
          </w:p>
        </w:tc>
      </w:tr>
      <w:tr w:rsidR="00883ED4" w:rsidRPr="00CD5AB3" w14:paraId="17C0AAEF" w14:textId="77777777" w:rsidTr="00AD7860">
        <w:tc>
          <w:tcPr>
            <w:tcW w:w="760" w:type="dxa"/>
            <w:gridSpan w:val="3"/>
          </w:tcPr>
          <w:p w14:paraId="21E30F99" w14:textId="77777777" w:rsidR="00883ED4" w:rsidRPr="00CD5AB3" w:rsidRDefault="00883ED4" w:rsidP="006427AF">
            <w:pPr>
              <w:pStyle w:val="pqiTabBody"/>
              <w:rPr>
                <w:b/>
                <w:i/>
              </w:rPr>
            </w:pPr>
          </w:p>
        </w:tc>
        <w:tc>
          <w:tcPr>
            <w:tcW w:w="7538" w:type="dxa"/>
          </w:tcPr>
          <w:p w14:paraId="1EDA12B6" w14:textId="77777777" w:rsidR="00883ED4" w:rsidRPr="00CD5AB3" w:rsidRDefault="00883ED4" w:rsidP="006427AF">
            <w:pPr>
              <w:pStyle w:val="pqiTabBody"/>
              <w:rPr>
                <w:b/>
              </w:rPr>
            </w:pPr>
            <w:r w:rsidRPr="00CD5AB3">
              <w:rPr>
                <w:b/>
              </w:rPr>
              <w:t>&lt;NAGŁÓWEK&gt;</w:t>
            </w:r>
          </w:p>
          <w:p w14:paraId="2F0C9773" w14:textId="77777777" w:rsidR="00883ED4" w:rsidRPr="00CD5AB3" w:rsidRDefault="00883ED4" w:rsidP="006427A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DD813</w:t>
            </w:r>
            <w:r w:rsidRPr="00CD5AB3">
              <w:rPr>
                <w:rFonts w:ascii="Courier New" w:hAnsi="Courier New"/>
                <w:color w:val="0000FF"/>
              </w:rPr>
              <w:t>/Header</w:t>
            </w:r>
          </w:p>
        </w:tc>
        <w:tc>
          <w:tcPr>
            <w:tcW w:w="515" w:type="dxa"/>
            <w:gridSpan w:val="2"/>
          </w:tcPr>
          <w:p w14:paraId="111AED9F" w14:textId="77777777" w:rsidR="00883ED4" w:rsidRPr="00CD5AB3" w:rsidRDefault="00883ED4" w:rsidP="006427AF">
            <w:pPr>
              <w:pStyle w:val="pqiTabBody"/>
              <w:rPr>
                <w:b/>
              </w:rPr>
            </w:pPr>
            <w:r w:rsidRPr="00CD5AB3">
              <w:rPr>
                <w:b/>
              </w:rPr>
              <w:t>R</w:t>
            </w:r>
          </w:p>
        </w:tc>
        <w:tc>
          <w:tcPr>
            <w:tcW w:w="1697" w:type="dxa"/>
          </w:tcPr>
          <w:p w14:paraId="511AB43E" w14:textId="77777777" w:rsidR="00883ED4" w:rsidRPr="00CD5AB3" w:rsidRDefault="00883ED4" w:rsidP="006427AF">
            <w:pPr>
              <w:pStyle w:val="pqiTabBody"/>
              <w:rPr>
                <w:b/>
              </w:rPr>
            </w:pPr>
          </w:p>
        </w:tc>
        <w:tc>
          <w:tcPr>
            <w:tcW w:w="2206" w:type="dxa"/>
          </w:tcPr>
          <w:p w14:paraId="0881934E" w14:textId="77777777" w:rsidR="00883ED4" w:rsidRPr="00CD5AB3" w:rsidRDefault="00883ED4" w:rsidP="006427AF">
            <w:pPr>
              <w:pStyle w:val="pqiTabBody"/>
              <w:rPr>
                <w:b/>
              </w:rPr>
            </w:pPr>
          </w:p>
        </w:tc>
        <w:tc>
          <w:tcPr>
            <w:tcW w:w="1050" w:type="dxa"/>
          </w:tcPr>
          <w:p w14:paraId="6DFCD693" w14:textId="77777777" w:rsidR="00883ED4" w:rsidRPr="00CD5AB3" w:rsidRDefault="00883ED4" w:rsidP="006427AF">
            <w:pPr>
              <w:pStyle w:val="pqiTabBody"/>
              <w:rPr>
                <w:b/>
              </w:rPr>
            </w:pPr>
            <w:r w:rsidRPr="00CD5AB3">
              <w:rPr>
                <w:b/>
              </w:rPr>
              <w:t>1x</w:t>
            </w:r>
          </w:p>
        </w:tc>
      </w:tr>
      <w:tr w:rsidR="00883ED4" w:rsidRPr="00CD5AB3" w14:paraId="623A1155" w14:textId="77777777" w:rsidTr="003140DD">
        <w:tc>
          <w:tcPr>
            <w:tcW w:w="13766" w:type="dxa"/>
            <w:gridSpan w:val="9"/>
          </w:tcPr>
          <w:p w14:paraId="556A4B18" w14:textId="77777777" w:rsidR="00883ED4" w:rsidRPr="00CD5AB3" w:rsidRDefault="00883ED4" w:rsidP="006427AF">
            <w:pPr>
              <w:pStyle w:val="pqiTabBody"/>
            </w:pPr>
            <w:r w:rsidRPr="00CD5AB3">
              <w:t>Wszystkie elementy główne począwszy od poniższego zawarte są w elemencie:</w:t>
            </w:r>
          </w:p>
          <w:p w14:paraId="69CFC15E" w14:textId="77777777" w:rsidR="00883ED4" w:rsidRPr="00CD5AB3" w:rsidRDefault="00883ED4" w:rsidP="006427AF">
            <w:pPr>
              <w:pStyle w:val="pqiTabBody"/>
            </w:pPr>
            <w:r w:rsidRPr="00CD5AB3">
              <w:rPr>
                <w:rFonts w:ascii="Courier New" w:hAnsi="Courier New"/>
                <w:color w:val="0000FF"/>
              </w:rPr>
              <w:t>/</w:t>
            </w:r>
            <w:r w:rsidRPr="00CD5AB3">
              <w:rPr>
                <w:rFonts w:ascii="Courier New" w:hAnsi="Courier New" w:cs="Courier New"/>
                <w:noProof/>
                <w:color w:val="0000FF"/>
              </w:rPr>
              <w:t>DD813</w:t>
            </w:r>
            <w:r w:rsidRPr="00CD5AB3">
              <w:rPr>
                <w:rFonts w:ascii="Courier New" w:hAnsi="Courier New"/>
                <w:color w:val="0000FF"/>
              </w:rPr>
              <w:t>/Body/</w:t>
            </w:r>
            <w:r w:rsidRPr="00CD5AB3">
              <w:rPr>
                <w:rFonts w:ascii="Courier New" w:hAnsi="Courier New" w:cs="Courier New"/>
                <w:noProof/>
                <w:color w:val="0000FF"/>
              </w:rPr>
              <w:t>ChangeOfDestination</w:t>
            </w:r>
          </w:p>
        </w:tc>
      </w:tr>
      <w:tr w:rsidR="00883ED4" w:rsidRPr="00CD5AB3" w14:paraId="6C1176C0" w14:textId="77777777" w:rsidTr="00AD7860">
        <w:trPr>
          <w:cantSplit/>
        </w:trPr>
        <w:tc>
          <w:tcPr>
            <w:tcW w:w="760" w:type="dxa"/>
            <w:gridSpan w:val="3"/>
          </w:tcPr>
          <w:p w14:paraId="68B7D014" w14:textId="77777777" w:rsidR="00883ED4" w:rsidRPr="00CD5AB3" w:rsidRDefault="00883ED4" w:rsidP="006427AF">
            <w:pPr>
              <w:keepNext/>
              <w:rPr>
                <w:i/>
              </w:rPr>
            </w:pPr>
            <w:r w:rsidRPr="00CD5AB3">
              <w:rPr>
                <w:i/>
              </w:rPr>
              <w:t>1</w:t>
            </w:r>
          </w:p>
        </w:tc>
        <w:tc>
          <w:tcPr>
            <w:tcW w:w="7538" w:type="dxa"/>
          </w:tcPr>
          <w:p w14:paraId="6EB6862D" w14:textId="77777777" w:rsidR="00883ED4" w:rsidRPr="00CD5AB3" w:rsidRDefault="00883ED4" w:rsidP="006427AF">
            <w:pPr>
              <w:keepNext/>
              <w:rPr>
                <w:b/>
              </w:rPr>
            </w:pPr>
            <w:r w:rsidRPr="00CD5AB3">
              <w:rPr>
                <w:b/>
              </w:rPr>
              <w:t>Dokument e-DD</w:t>
            </w:r>
          </w:p>
          <w:p w14:paraId="6B46504D" w14:textId="77777777" w:rsidR="00883ED4" w:rsidRPr="00CD5AB3" w:rsidRDefault="00883ED4" w:rsidP="006427AF">
            <w:pPr>
              <w:keepNext/>
              <w:rPr>
                <w:rFonts w:ascii="Courier New" w:hAnsi="Courier New" w:cs="Courier New"/>
                <w:noProof/>
                <w:color w:val="0000FF"/>
                <w:szCs w:val="20"/>
              </w:rPr>
            </w:pPr>
            <w:r w:rsidRPr="00CD5AB3">
              <w:rPr>
                <w:rFonts w:ascii="Courier New" w:hAnsi="Courier New" w:cs="Courier New"/>
                <w:noProof/>
                <w:color w:val="0000FF"/>
                <w:szCs w:val="20"/>
              </w:rPr>
              <w:t>UpdateEDD</w:t>
            </w:r>
          </w:p>
        </w:tc>
        <w:tc>
          <w:tcPr>
            <w:tcW w:w="515" w:type="dxa"/>
            <w:gridSpan w:val="2"/>
          </w:tcPr>
          <w:p w14:paraId="03837FCE" w14:textId="77777777" w:rsidR="00883ED4" w:rsidRPr="00CD5AB3" w:rsidRDefault="00883ED4" w:rsidP="006427AF">
            <w:pPr>
              <w:keepNext/>
              <w:jc w:val="center"/>
              <w:rPr>
                <w:b/>
              </w:rPr>
            </w:pPr>
            <w:r w:rsidRPr="00CD5AB3">
              <w:rPr>
                <w:b/>
              </w:rPr>
              <w:t>R</w:t>
            </w:r>
          </w:p>
        </w:tc>
        <w:tc>
          <w:tcPr>
            <w:tcW w:w="1697" w:type="dxa"/>
          </w:tcPr>
          <w:p w14:paraId="66CAAF9D" w14:textId="77777777" w:rsidR="00883ED4" w:rsidRPr="00CD5AB3" w:rsidRDefault="00883ED4" w:rsidP="006427AF">
            <w:pPr>
              <w:keepNext/>
              <w:rPr>
                <w:b/>
              </w:rPr>
            </w:pPr>
          </w:p>
        </w:tc>
        <w:tc>
          <w:tcPr>
            <w:tcW w:w="2206" w:type="dxa"/>
          </w:tcPr>
          <w:p w14:paraId="08C01991" w14:textId="77777777" w:rsidR="00883ED4" w:rsidRPr="00CD5AB3" w:rsidRDefault="00883ED4" w:rsidP="006427AF">
            <w:pPr>
              <w:keepNext/>
              <w:rPr>
                <w:b/>
              </w:rPr>
            </w:pPr>
          </w:p>
        </w:tc>
        <w:tc>
          <w:tcPr>
            <w:tcW w:w="1050" w:type="dxa"/>
          </w:tcPr>
          <w:p w14:paraId="4CA188FF" w14:textId="77777777" w:rsidR="00883ED4" w:rsidRPr="00CD5AB3" w:rsidRDefault="00883ED4" w:rsidP="006427AF">
            <w:pPr>
              <w:keepNext/>
              <w:rPr>
                <w:b/>
              </w:rPr>
            </w:pPr>
            <w:r w:rsidRPr="00CD5AB3">
              <w:rPr>
                <w:b/>
              </w:rPr>
              <w:t>1x</w:t>
            </w:r>
          </w:p>
        </w:tc>
      </w:tr>
      <w:tr w:rsidR="00883ED4" w:rsidRPr="00CD5AB3" w14:paraId="615089C6" w14:textId="77777777" w:rsidTr="00AD7860">
        <w:trPr>
          <w:cantSplit/>
        </w:trPr>
        <w:tc>
          <w:tcPr>
            <w:tcW w:w="399" w:type="dxa"/>
            <w:gridSpan w:val="2"/>
          </w:tcPr>
          <w:p w14:paraId="750594F7" w14:textId="77777777" w:rsidR="00883ED4" w:rsidRPr="00CD5AB3" w:rsidRDefault="00883ED4" w:rsidP="006427AF">
            <w:pPr>
              <w:rPr>
                <w:b/>
              </w:rPr>
            </w:pPr>
          </w:p>
        </w:tc>
        <w:tc>
          <w:tcPr>
            <w:tcW w:w="361" w:type="dxa"/>
          </w:tcPr>
          <w:p w14:paraId="7230B340" w14:textId="77777777" w:rsidR="00883ED4" w:rsidRPr="00CD5AB3" w:rsidRDefault="00883ED4" w:rsidP="006427AF">
            <w:pPr>
              <w:rPr>
                <w:i/>
              </w:rPr>
            </w:pPr>
            <w:r w:rsidRPr="00CD5AB3">
              <w:rPr>
                <w:i/>
              </w:rPr>
              <w:t>a</w:t>
            </w:r>
          </w:p>
        </w:tc>
        <w:tc>
          <w:tcPr>
            <w:tcW w:w="7538" w:type="dxa"/>
          </w:tcPr>
          <w:p w14:paraId="51599144" w14:textId="53DE4B2A" w:rsidR="00883ED4" w:rsidRPr="00CD5AB3" w:rsidRDefault="00883ED4" w:rsidP="006427AF">
            <w:r w:rsidRPr="00CD5AB3">
              <w:t xml:space="preserve">Numer </w:t>
            </w:r>
            <w:r w:rsidR="00062933" w:rsidRPr="00CD5AB3">
              <w:t>DD</w:t>
            </w:r>
            <w:r w:rsidRPr="00CD5AB3">
              <w:t>ARC</w:t>
            </w:r>
          </w:p>
          <w:p w14:paraId="7426B0A5" w14:textId="43C07109" w:rsidR="00883ED4" w:rsidRPr="00CD5AB3" w:rsidRDefault="00883ED4" w:rsidP="006427AF">
            <w:pPr>
              <w:rPr>
                <w:rFonts w:ascii="Courier New" w:hAnsi="Courier New" w:cs="Courier New"/>
                <w:noProof/>
                <w:color w:val="0000FF"/>
                <w:szCs w:val="20"/>
              </w:rPr>
            </w:pPr>
            <w:r w:rsidRPr="00CD5AB3">
              <w:rPr>
                <w:rFonts w:ascii="Courier New" w:hAnsi="Courier New" w:cs="Courier New"/>
                <w:noProof/>
                <w:color w:val="0000FF"/>
                <w:szCs w:val="20"/>
              </w:rPr>
              <w:t>DocumentReference/</w:t>
            </w:r>
            <w:r w:rsidR="00062933" w:rsidRPr="00CD5AB3">
              <w:rPr>
                <w:rFonts w:ascii="Courier New" w:hAnsi="Courier New" w:cs="Courier New"/>
                <w:noProof/>
                <w:color w:val="0000FF"/>
                <w:szCs w:val="20"/>
              </w:rPr>
              <w:t>DeliveryDocumentAdministrativeReferenceCode</w:t>
            </w:r>
          </w:p>
        </w:tc>
        <w:tc>
          <w:tcPr>
            <w:tcW w:w="515" w:type="dxa"/>
            <w:gridSpan w:val="2"/>
          </w:tcPr>
          <w:p w14:paraId="0B53AD12" w14:textId="77777777" w:rsidR="00883ED4" w:rsidRPr="00CD5AB3" w:rsidRDefault="00883ED4" w:rsidP="006427AF">
            <w:pPr>
              <w:jc w:val="center"/>
            </w:pPr>
            <w:r w:rsidRPr="00CD5AB3">
              <w:t>R</w:t>
            </w:r>
          </w:p>
        </w:tc>
        <w:tc>
          <w:tcPr>
            <w:tcW w:w="1697" w:type="dxa"/>
          </w:tcPr>
          <w:p w14:paraId="24233A39" w14:textId="77777777" w:rsidR="00883ED4" w:rsidRPr="00CD5AB3" w:rsidRDefault="00883ED4" w:rsidP="006427AF"/>
        </w:tc>
        <w:tc>
          <w:tcPr>
            <w:tcW w:w="2206" w:type="dxa"/>
          </w:tcPr>
          <w:p w14:paraId="767D5666" w14:textId="6ABBFE3C" w:rsidR="00883ED4" w:rsidRPr="00CD5AB3" w:rsidRDefault="00883ED4" w:rsidP="006427AF">
            <w:r w:rsidRPr="00CD5AB3">
              <w:t xml:space="preserve">Należy podać </w:t>
            </w:r>
            <w:r w:rsidR="00062933" w:rsidRPr="00CD5AB3">
              <w:t>DD</w:t>
            </w:r>
            <w:r w:rsidRPr="00CD5AB3">
              <w:t>ARC dokumentu e-</w:t>
            </w:r>
            <w:r w:rsidR="00DC7F33" w:rsidRPr="00CD5AB3">
              <w:t>DD</w:t>
            </w:r>
            <w:r w:rsidRPr="00CD5AB3">
              <w:t>, dla którego zmieniono miejsce przeznaczenia.</w:t>
            </w:r>
          </w:p>
        </w:tc>
        <w:tc>
          <w:tcPr>
            <w:tcW w:w="1050" w:type="dxa"/>
          </w:tcPr>
          <w:p w14:paraId="41688203" w14:textId="77777777" w:rsidR="00883ED4" w:rsidRPr="00CD5AB3" w:rsidRDefault="00883ED4" w:rsidP="006427AF">
            <w:r w:rsidRPr="00CD5AB3">
              <w:t>an21</w:t>
            </w:r>
          </w:p>
        </w:tc>
      </w:tr>
      <w:tr w:rsidR="00883ED4" w:rsidRPr="00CD5AB3" w14:paraId="06115E23" w14:textId="77777777" w:rsidTr="00AD7860">
        <w:trPr>
          <w:cantSplit/>
        </w:trPr>
        <w:tc>
          <w:tcPr>
            <w:tcW w:w="399" w:type="dxa"/>
            <w:gridSpan w:val="2"/>
          </w:tcPr>
          <w:p w14:paraId="69C26537" w14:textId="77777777" w:rsidR="00883ED4" w:rsidRPr="00CD5AB3" w:rsidRDefault="00883ED4" w:rsidP="006427AF">
            <w:pPr>
              <w:rPr>
                <w:b/>
              </w:rPr>
            </w:pPr>
          </w:p>
        </w:tc>
        <w:tc>
          <w:tcPr>
            <w:tcW w:w="361" w:type="dxa"/>
          </w:tcPr>
          <w:p w14:paraId="61B1EB96" w14:textId="77777777" w:rsidR="00883ED4" w:rsidRPr="00CD5AB3" w:rsidRDefault="00883ED4" w:rsidP="006427AF">
            <w:pPr>
              <w:rPr>
                <w:i/>
              </w:rPr>
            </w:pPr>
            <w:r w:rsidRPr="00CD5AB3">
              <w:rPr>
                <w:i/>
              </w:rPr>
              <w:t>b</w:t>
            </w:r>
          </w:p>
        </w:tc>
        <w:tc>
          <w:tcPr>
            <w:tcW w:w="7538" w:type="dxa"/>
          </w:tcPr>
          <w:p w14:paraId="01A7B5F5" w14:textId="77777777" w:rsidR="00883ED4" w:rsidRPr="00CD5AB3" w:rsidRDefault="00883ED4" w:rsidP="006427AF">
            <w:r w:rsidRPr="00CD5AB3">
              <w:t>Numer porządkowy</w:t>
            </w:r>
          </w:p>
          <w:p w14:paraId="19FC3107" w14:textId="77777777" w:rsidR="00883ED4" w:rsidRPr="00CD5AB3" w:rsidRDefault="00883ED4" w:rsidP="006427AF">
            <w:pPr>
              <w:rPr>
                <w:rFonts w:ascii="Courier New" w:hAnsi="Courier New" w:cs="Courier New"/>
                <w:noProof/>
                <w:color w:val="0000FF"/>
                <w:szCs w:val="20"/>
              </w:rPr>
            </w:pPr>
            <w:r w:rsidRPr="00CD5AB3">
              <w:rPr>
                <w:rFonts w:ascii="Courier New" w:hAnsi="Courier New" w:cs="Courier New"/>
                <w:noProof/>
                <w:color w:val="0000FF"/>
                <w:szCs w:val="20"/>
              </w:rPr>
              <w:t>DocumentReference/</w:t>
            </w:r>
          </w:p>
          <w:p w14:paraId="7AF195C9" w14:textId="77777777" w:rsidR="00883ED4" w:rsidRPr="00CD5AB3" w:rsidRDefault="00883ED4" w:rsidP="006427AF">
            <w:r w:rsidRPr="00CD5AB3">
              <w:rPr>
                <w:rFonts w:ascii="Courier New" w:hAnsi="Courier New" w:cs="Courier New"/>
                <w:noProof/>
                <w:color w:val="0000FF"/>
                <w:szCs w:val="20"/>
              </w:rPr>
              <w:t>SequenceNumber</w:t>
            </w:r>
          </w:p>
        </w:tc>
        <w:tc>
          <w:tcPr>
            <w:tcW w:w="515" w:type="dxa"/>
            <w:gridSpan w:val="2"/>
          </w:tcPr>
          <w:p w14:paraId="210C26DC" w14:textId="77777777" w:rsidR="00883ED4" w:rsidRPr="00CD5AB3" w:rsidRDefault="00883ED4" w:rsidP="006427AF">
            <w:pPr>
              <w:jc w:val="center"/>
            </w:pPr>
            <w:r w:rsidRPr="00CD5AB3">
              <w:t>R</w:t>
            </w:r>
          </w:p>
        </w:tc>
        <w:tc>
          <w:tcPr>
            <w:tcW w:w="1697" w:type="dxa"/>
          </w:tcPr>
          <w:p w14:paraId="6A3B9844" w14:textId="77777777" w:rsidR="00883ED4" w:rsidRPr="00CD5AB3" w:rsidRDefault="00883ED4" w:rsidP="006427AF"/>
        </w:tc>
        <w:tc>
          <w:tcPr>
            <w:tcW w:w="2206" w:type="dxa"/>
          </w:tcPr>
          <w:p w14:paraId="0B4D5A73" w14:textId="2D2FCD63" w:rsidR="00883ED4" w:rsidRPr="00CD5AB3" w:rsidRDefault="00883ED4" w:rsidP="006427AF">
            <w:r w:rsidRPr="00CD5AB3">
              <w:t>Przy wstępn</w:t>
            </w:r>
            <w:r w:rsidR="00E36636" w:rsidRPr="00CD5AB3">
              <w:t>ej walidacji</w:t>
            </w:r>
            <w:r w:rsidRPr="00CD5AB3">
              <w:t xml:space="preserve"> dokumentu e-</w:t>
            </w:r>
            <w:r w:rsidR="00DC7F33" w:rsidRPr="00CD5AB3">
              <w:t>DD</w:t>
            </w:r>
            <w:r w:rsidRPr="00CD5AB3">
              <w:t xml:space="preserve"> przyjmuje się 1, a następnie przy każdej zmianie miejsca przeznaczenia </w:t>
            </w:r>
            <w:r w:rsidRPr="00CD5AB3">
              <w:rPr>
                <w:szCs w:val="20"/>
              </w:rPr>
              <w:t>wartość tę zwiększa się o 1</w:t>
            </w:r>
            <w:r w:rsidRPr="00CD5AB3">
              <w:t>. Wartość musi być większa od zera.</w:t>
            </w:r>
          </w:p>
        </w:tc>
        <w:tc>
          <w:tcPr>
            <w:tcW w:w="1050" w:type="dxa"/>
          </w:tcPr>
          <w:p w14:paraId="319396EA" w14:textId="77777777" w:rsidR="00883ED4" w:rsidRPr="00CD5AB3" w:rsidRDefault="00883ED4" w:rsidP="006427AF">
            <w:r w:rsidRPr="00CD5AB3">
              <w:t>n..2</w:t>
            </w:r>
          </w:p>
        </w:tc>
      </w:tr>
      <w:tr w:rsidR="00883ED4" w:rsidRPr="00CD5AB3" w14:paraId="0E016FD0" w14:textId="77777777" w:rsidTr="00AD7860">
        <w:trPr>
          <w:cantSplit/>
        </w:trPr>
        <w:tc>
          <w:tcPr>
            <w:tcW w:w="399" w:type="dxa"/>
            <w:gridSpan w:val="2"/>
          </w:tcPr>
          <w:p w14:paraId="635510FF" w14:textId="77777777" w:rsidR="00883ED4" w:rsidRPr="00CD5AB3" w:rsidRDefault="00883ED4" w:rsidP="006427AF">
            <w:pPr>
              <w:rPr>
                <w:b/>
              </w:rPr>
            </w:pPr>
          </w:p>
        </w:tc>
        <w:tc>
          <w:tcPr>
            <w:tcW w:w="361" w:type="dxa"/>
          </w:tcPr>
          <w:p w14:paraId="5179EDE3" w14:textId="77777777" w:rsidR="00883ED4" w:rsidRPr="00CD5AB3" w:rsidRDefault="00883ED4" w:rsidP="006427AF">
            <w:pPr>
              <w:rPr>
                <w:i/>
              </w:rPr>
            </w:pPr>
          </w:p>
        </w:tc>
        <w:tc>
          <w:tcPr>
            <w:tcW w:w="7538" w:type="dxa"/>
          </w:tcPr>
          <w:p w14:paraId="4DA802D8" w14:textId="77777777" w:rsidR="00883ED4" w:rsidRPr="00CD5AB3" w:rsidRDefault="00883ED4" w:rsidP="006427AF">
            <w:pPr>
              <w:rPr>
                <w:rFonts w:ascii="Courier New" w:hAnsi="Courier New" w:cs="Courier New"/>
                <w:noProof/>
                <w:color w:val="0000FF"/>
                <w:szCs w:val="20"/>
              </w:rPr>
            </w:pPr>
          </w:p>
        </w:tc>
        <w:tc>
          <w:tcPr>
            <w:tcW w:w="515" w:type="dxa"/>
            <w:gridSpan w:val="2"/>
          </w:tcPr>
          <w:p w14:paraId="4181E918" w14:textId="77777777" w:rsidR="00883ED4" w:rsidRPr="00CD5AB3" w:rsidRDefault="00883ED4" w:rsidP="006427AF">
            <w:pPr>
              <w:jc w:val="center"/>
            </w:pPr>
          </w:p>
        </w:tc>
        <w:tc>
          <w:tcPr>
            <w:tcW w:w="1697" w:type="dxa"/>
          </w:tcPr>
          <w:p w14:paraId="2FD80248" w14:textId="77777777" w:rsidR="00883ED4" w:rsidRPr="00CD5AB3" w:rsidRDefault="00883ED4" w:rsidP="006427AF"/>
        </w:tc>
        <w:tc>
          <w:tcPr>
            <w:tcW w:w="2206" w:type="dxa"/>
          </w:tcPr>
          <w:p w14:paraId="0CDC3F5A" w14:textId="77777777" w:rsidR="00883ED4" w:rsidRPr="00CD5AB3" w:rsidRDefault="00883ED4" w:rsidP="006427AF"/>
        </w:tc>
        <w:tc>
          <w:tcPr>
            <w:tcW w:w="1050" w:type="dxa"/>
          </w:tcPr>
          <w:p w14:paraId="78772633" w14:textId="77777777" w:rsidR="00883ED4" w:rsidRPr="00CD5AB3" w:rsidRDefault="00883ED4" w:rsidP="006427AF"/>
        </w:tc>
      </w:tr>
      <w:tr w:rsidR="00883ED4" w:rsidRPr="00CD5AB3" w14:paraId="4E584B4C" w14:textId="77777777" w:rsidTr="00AD7860">
        <w:trPr>
          <w:cantSplit/>
        </w:trPr>
        <w:tc>
          <w:tcPr>
            <w:tcW w:w="399" w:type="dxa"/>
            <w:gridSpan w:val="2"/>
          </w:tcPr>
          <w:p w14:paraId="682B26A6" w14:textId="77777777" w:rsidR="00883ED4" w:rsidRPr="00CD5AB3" w:rsidRDefault="00883ED4" w:rsidP="006427AF">
            <w:pPr>
              <w:rPr>
                <w:b/>
              </w:rPr>
            </w:pPr>
          </w:p>
        </w:tc>
        <w:tc>
          <w:tcPr>
            <w:tcW w:w="361" w:type="dxa"/>
          </w:tcPr>
          <w:p w14:paraId="5A768EF6" w14:textId="77777777" w:rsidR="00883ED4" w:rsidRPr="00CD5AB3" w:rsidRDefault="00883ED4" w:rsidP="006427AF">
            <w:pPr>
              <w:rPr>
                <w:i/>
              </w:rPr>
            </w:pPr>
            <w:r w:rsidRPr="00CD5AB3">
              <w:rPr>
                <w:i/>
              </w:rPr>
              <w:t>c</w:t>
            </w:r>
          </w:p>
        </w:tc>
        <w:tc>
          <w:tcPr>
            <w:tcW w:w="7538" w:type="dxa"/>
          </w:tcPr>
          <w:p w14:paraId="11575959" w14:textId="77777777" w:rsidR="00883ED4" w:rsidRPr="00CD5AB3" w:rsidRDefault="00883ED4" w:rsidP="006427AF">
            <w:r w:rsidRPr="00CD5AB3">
              <w:t>Czas przewozu</w:t>
            </w:r>
          </w:p>
          <w:p w14:paraId="5F0B66F9" w14:textId="77777777" w:rsidR="00883ED4" w:rsidRPr="00CD5AB3" w:rsidRDefault="00883ED4" w:rsidP="006427AF">
            <w:r w:rsidRPr="00CD5AB3">
              <w:rPr>
                <w:rFonts w:ascii="Courier New" w:hAnsi="Courier New" w:cs="Courier New"/>
                <w:noProof/>
                <w:color w:val="0000FF"/>
                <w:szCs w:val="20"/>
              </w:rPr>
              <w:t>JourneyTime</w:t>
            </w:r>
          </w:p>
        </w:tc>
        <w:tc>
          <w:tcPr>
            <w:tcW w:w="515" w:type="dxa"/>
            <w:gridSpan w:val="2"/>
          </w:tcPr>
          <w:p w14:paraId="537A4EC6" w14:textId="77777777" w:rsidR="00883ED4" w:rsidRPr="00CD5AB3" w:rsidRDefault="00883ED4" w:rsidP="006427AF">
            <w:pPr>
              <w:jc w:val="center"/>
            </w:pPr>
            <w:r w:rsidRPr="00CD5AB3">
              <w:t>D</w:t>
            </w:r>
          </w:p>
        </w:tc>
        <w:tc>
          <w:tcPr>
            <w:tcW w:w="1697" w:type="dxa"/>
          </w:tcPr>
          <w:p w14:paraId="162CE67D" w14:textId="77777777" w:rsidR="00883ED4" w:rsidRPr="00CD5AB3" w:rsidRDefault="00883ED4" w:rsidP="006427AF">
            <w:r w:rsidRPr="00CD5AB3">
              <w:t>„R”, jeżeli czas przewozu ulega zmianie w związku ze zmianą miejsca przeznaczenia.</w:t>
            </w:r>
          </w:p>
        </w:tc>
        <w:tc>
          <w:tcPr>
            <w:tcW w:w="2206" w:type="dxa"/>
          </w:tcPr>
          <w:p w14:paraId="5392F3BE" w14:textId="66234536" w:rsidR="00883ED4" w:rsidRPr="009F532A" w:rsidRDefault="00883ED4" w:rsidP="006427AF">
            <w:pPr>
              <w:rPr>
                <w:szCs w:val="20"/>
              </w:rPr>
            </w:pPr>
            <w:r w:rsidRPr="009F532A">
              <w:rPr>
                <w:szCs w:val="20"/>
              </w:rPr>
              <w:t xml:space="preserve">Należy podać </w:t>
            </w:r>
            <w:r w:rsidR="004F7856" w:rsidRPr="009F532A">
              <w:rPr>
                <w:szCs w:val="20"/>
              </w:rPr>
              <w:t xml:space="preserve">planowany, </w:t>
            </w:r>
            <w:r w:rsidRPr="009F532A">
              <w:rPr>
                <w:szCs w:val="20"/>
              </w:rPr>
              <w:t>normalny okres czasu konieczny do przewozu</w:t>
            </w:r>
            <w:r w:rsidR="00D00F16" w:rsidRPr="009F532A">
              <w:rPr>
                <w:szCs w:val="20"/>
              </w:rPr>
              <w:t xml:space="preserve"> (wskazany jako dwucyfrowa liczba)</w:t>
            </w:r>
            <w:r w:rsidRPr="009F532A">
              <w:rPr>
                <w:szCs w:val="20"/>
              </w:rPr>
              <w:t xml:space="preserve">, biorąc pod uwagę środek transportu i odległość, wyrażony w godzinach (H) albo dniach (D) poprzedzających dwucyfrową liczbę. (Przykłady: H12 lub D04). Wskazana wartość dla „H” powinna być mniejsza lub równa 24. Wskazana wartość dla „D” dla przemieszczeń krajowych powinna być mniejsza lub równa </w:t>
            </w:r>
            <w:r w:rsidR="00D46974" w:rsidRPr="009F532A">
              <w:rPr>
                <w:szCs w:val="20"/>
              </w:rPr>
              <w:t>30</w:t>
            </w:r>
            <w:r w:rsidRPr="009F532A">
              <w:rPr>
                <w:szCs w:val="20"/>
              </w:rPr>
              <w:t>.</w:t>
            </w:r>
          </w:p>
          <w:p w14:paraId="479DB1EA" w14:textId="46B4631E" w:rsidR="00883ED4" w:rsidRPr="009F532A" w:rsidRDefault="00883ED4" w:rsidP="006427AF">
            <w:pPr>
              <w:rPr>
                <w:szCs w:val="20"/>
              </w:rPr>
            </w:pPr>
            <w:r w:rsidRPr="009F532A">
              <w:rPr>
                <w:szCs w:val="20"/>
              </w:rPr>
              <w:t xml:space="preserve">Podany czas jest traktowany przez EMCS PL jako czas </w:t>
            </w:r>
            <w:r w:rsidRPr="009F532A">
              <w:rPr>
                <w:szCs w:val="20"/>
              </w:rPr>
              <w:lastRenderedPageBreak/>
              <w:t xml:space="preserve">od planowanej daty wysyłki podanej w komunikacie </w:t>
            </w:r>
            <w:r w:rsidR="004B101E" w:rsidRPr="009F532A">
              <w:rPr>
                <w:szCs w:val="20"/>
              </w:rPr>
              <w:t>DD</w:t>
            </w:r>
            <w:r w:rsidRPr="009F532A">
              <w:rPr>
                <w:szCs w:val="20"/>
              </w:rPr>
              <w:t>815</w:t>
            </w:r>
            <w:r w:rsidR="004948FF">
              <w:rPr>
                <w:szCs w:val="20"/>
              </w:rPr>
              <w:t xml:space="preserve"> lub DD815B</w:t>
            </w:r>
            <w:r w:rsidRPr="009F532A">
              <w:rPr>
                <w:szCs w:val="20"/>
              </w:rPr>
              <w:t>.</w:t>
            </w:r>
          </w:p>
        </w:tc>
        <w:tc>
          <w:tcPr>
            <w:tcW w:w="1050" w:type="dxa"/>
          </w:tcPr>
          <w:p w14:paraId="07BF3B72" w14:textId="77777777" w:rsidR="00883ED4" w:rsidRPr="00CD5AB3" w:rsidRDefault="00883ED4" w:rsidP="006427AF">
            <w:r w:rsidRPr="00CD5AB3">
              <w:lastRenderedPageBreak/>
              <w:t>an3</w:t>
            </w:r>
          </w:p>
        </w:tc>
      </w:tr>
      <w:tr w:rsidR="00883ED4" w:rsidRPr="00CD5AB3" w14:paraId="2D8CDE23" w14:textId="77777777" w:rsidTr="00AD7860">
        <w:trPr>
          <w:cantSplit/>
        </w:trPr>
        <w:tc>
          <w:tcPr>
            <w:tcW w:w="399" w:type="dxa"/>
            <w:gridSpan w:val="2"/>
          </w:tcPr>
          <w:p w14:paraId="2C4D7602" w14:textId="77777777" w:rsidR="00883ED4" w:rsidRPr="00CD5AB3" w:rsidRDefault="00883ED4" w:rsidP="006427AF">
            <w:pPr>
              <w:rPr>
                <w:b/>
              </w:rPr>
            </w:pPr>
          </w:p>
        </w:tc>
        <w:tc>
          <w:tcPr>
            <w:tcW w:w="361" w:type="dxa"/>
          </w:tcPr>
          <w:p w14:paraId="32B4E493" w14:textId="77777777" w:rsidR="00883ED4" w:rsidRPr="00CD5AB3" w:rsidRDefault="00883ED4" w:rsidP="006427AF">
            <w:pPr>
              <w:rPr>
                <w:i/>
              </w:rPr>
            </w:pPr>
            <w:r w:rsidRPr="00CD5AB3">
              <w:rPr>
                <w:i/>
              </w:rPr>
              <w:t>d</w:t>
            </w:r>
          </w:p>
        </w:tc>
        <w:tc>
          <w:tcPr>
            <w:tcW w:w="7538" w:type="dxa"/>
          </w:tcPr>
          <w:p w14:paraId="60B19791" w14:textId="77777777" w:rsidR="00883ED4" w:rsidRPr="00CD5AB3" w:rsidRDefault="00883ED4" w:rsidP="006427AF">
            <w:r w:rsidRPr="00CD5AB3">
              <w:t>Numer faktury</w:t>
            </w:r>
          </w:p>
          <w:p w14:paraId="18109069" w14:textId="77777777" w:rsidR="00883ED4" w:rsidRPr="00CD5AB3" w:rsidRDefault="00883ED4" w:rsidP="006427AF">
            <w:r w:rsidRPr="00CD5AB3">
              <w:rPr>
                <w:rFonts w:ascii="Courier New" w:hAnsi="Courier New" w:cs="Courier New"/>
                <w:noProof/>
                <w:color w:val="0000FF"/>
                <w:szCs w:val="20"/>
              </w:rPr>
              <w:t>InvoiceNumber</w:t>
            </w:r>
          </w:p>
        </w:tc>
        <w:tc>
          <w:tcPr>
            <w:tcW w:w="515" w:type="dxa"/>
            <w:gridSpan w:val="2"/>
          </w:tcPr>
          <w:p w14:paraId="4E80D3DA" w14:textId="0B0CF026" w:rsidR="00883ED4" w:rsidRPr="00CD5AB3" w:rsidRDefault="00883ED4" w:rsidP="006427AF">
            <w:pPr>
              <w:jc w:val="center"/>
            </w:pPr>
            <w:r w:rsidRPr="00CD5AB3">
              <w:t>D</w:t>
            </w:r>
          </w:p>
        </w:tc>
        <w:tc>
          <w:tcPr>
            <w:tcW w:w="1697" w:type="dxa"/>
          </w:tcPr>
          <w:p w14:paraId="3F4C2584" w14:textId="77777777" w:rsidR="00883ED4" w:rsidRPr="00CD5AB3" w:rsidRDefault="00883ED4" w:rsidP="006427AF">
            <w:r w:rsidRPr="00CD5AB3">
              <w:t>„R”, jeżeli faktura ulega zmianie w związku ze zmianą miejsca przeznaczenia.</w:t>
            </w:r>
          </w:p>
        </w:tc>
        <w:tc>
          <w:tcPr>
            <w:tcW w:w="2206" w:type="dxa"/>
          </w:tcPr>
          <w:p w14:paraId="67481231" w14:textId="77777777" w:rsidR="00883ED4" w:rsidRPr="00CD5AB3" w:rsidRDefault="00883ED4" w:rsidP="006427AF">
            <w:r w:rsidRPr="00CD5AB3">
              <w:t>Należy podać numer faktury dotyczącej wyrobów. Jeżeli faktura nie została jeszcze przygotowana, należy podać numer potwierdzenia dostawy lub innego dokumentu przewozowego.</w:t>
            </w:r>
          </w:p>
        </w:tc>
        <w:tc>
          <w:tcPr>
            <w:tcW w:w="1050" w:type="dxa"/>
          </w:tcPr>
          <w:p w14:paraId="52EEC874" w14:textId="77777777" w:rsidR="00883ED4" w:rsidRPr="00CD5AB3" w:rsidRDefault="00883ED4" w:rsidP="006427AF">
            <w:r w:rsidRPr="00CD5AB3">
              <w:t>an..35</w:t>
            </w:r>
          </w:p>
        </w:tc>
      </w:tr>
      <w:tr w:rsidR="00E65DCC" w:rsidRPr="00CD5AB3" w14:paraId="5B4488B9" w14:textId="77777777" w:rsidTr="00AD7860">
        <w:trPr>
          <w:cantSplit/>
        </w:trPr>
        <w:tc>
          <w:tcPr>
            <w:tcW w:w="399" w:type="dxa"/>
            <w:gridSpan w:val="2"/>
          </w:tcPr>
          <w:p w14:paraId="1032AFF2" w14:textId="77777777" w:rsidR="00E65DCC" w:rsidRPr="00CD5AB3" w:rsidRDefault="00E65DCC" w:rsidP="00E65DCC">
            <w:pPr>
              <w:rPr>
                <w:b/>
              </w:rPr>
            </w:pPr>
          </w:p>
        </w:tc>
        <w:tc>
          <w:tcPr>
            <w:tcW w:w="361" w:type="dxa"/>
          </w:tcPr>
          <w:p w14:paraId="0394987B" w14:textId="77777777" w:rsidR="00E65DCC" w:rsidRPr="00CD5AB3" w:rsidRDefault="00E65DCC" w:rsidP="00E65DCC">
            <w:pPr>
              <w:rPr>
                <w:i/>
              </w:rPr>
            </w:pPr>
            <w:r w:rsidRPr="00CD5AB3">
              <w:rPr>
                <w:i/>
              </w:rPr>
              <w:t>e</w:t>
            </w:r>
          </w:p>
        </w:tc>
        <w:tc>
          <w:tcPr>
            <w:tcW w:w="7538" w:type="dxa"/>
          </w:tcPr>
          <w:p w14:paraId="76AA57AF" w14:textId="77777777" w:rsidR="00E65DCC" w:rsidRPr="00CD5AB3" w:rsidRDefault="00E65DCC" w:rsidP="00E65DCC">
            <w:pPr>
              <w:pStyle w:val="pqiTabBody"/>
            </w:pPr>
            <w:r w:rsidRPr="00CD5AB3">
              <w:t>Data faktury</w:t>
            </w:r>
          </w:p>
          <w:p w14:paraId="7FF2CCD5" w14:textId="77777777" w:rsidR="00E65DCC" w:rsidRPr="00CD5AB3" w:rsidRDefault="00E65DCC" w:rsidP="00E65DCC">
            <w:r w:rsidRPr="00CD5AB3">
              <w:rPr>
                <w:rFonts w:ascii="Courier New" w:hAnsi="Courier New" w:cs="Courier New"/>
                <w:noProof/>
                <w:color w:val="0000FF"/>
              </w:rPr>
              <w:t>InvoiceDate</w:t>
            </w:r>
          </w:p>
        </w:tc>
        <w:tc>
          <w:tcPr>
            <w:tcW w:w="515" w:type="dxa"/>
            <w:gridSpan w:val="2"/>
          </w:tcPr>
          <w:p w14:paraId="20A8F5C0" w14:textId="77777777" w:rsidR="00E65DCC" w:rsidRPr="00CD5AB3" w:rsidRDefault="00E65DCC" w:rsidP="00E65DCC">
            <w:pPr>
              <w:jc w:val="center"/>
            </w:pPr>
            <w:r w:rsidRPr="00CD5AB3">
              <w:t>R</w:t>
            </w:r>
          </w:p>
        </w:tc>
        <w:tc>
          <w:tcPr>
            <w:tcW w:w="1697" w:type="dxa"/>
          </w:tcPr>
          <w:p w14:paraId="0CE88FA9" w14:textId="77777777" w:rsidR="00E65DCC" w:rsidRPr="00CD5AB3" w:rsidRDefault="00E65DCC" w:rsidP="00E65DCC"/>
        </w:tc>
        <w:tc>
          <w:tcPr>
            <w:tcW w:w="2206" w:type="dxa"/>
          </w:tcPr>
          <w:p w14:paraId="50DBEFC1" w14:textId="05B44EA8" w:rsidR="00E65DCC" w:rsidRPr="00CD5AB3" w:rsidRDefault="00E65DCC" w:rsidP="00E65DCC">
            <w:r w:rsidRPr="00CD5AB3">
              <w:t>Data wystawieni</w:t>
            </w:r>
            <w:r w:rsidR="00302AAB">
              <w:t>a</w:t>
            </w:r>
            <w:r w:rsidRPr="00CD5AB3">
              <w:t xml:space="preserve"> dokumentu wskazanego w elemencie 1d</w:t>
            </w:r>
          </w:p>
        </w:tc>
        <w:tc>
          <w:tcPr>
            <w:tcW w:w="1050" w:type="dxa"/>
          </w:tcPr>
          <w:p w14:paraId="2089A325" w14:textId="77777777" w:rsidR="00E65DCC" w:rsidRPr="00CD5AB3" w:rsidRDefault="00E65DCC" w:rsidP="00E65DCC">
            <w:r w:rsidRPr="00CD5AB3">
              <w:t>date</w:t>
            </w:r>
          </w:p>
        </w:tc>
      </w:tr>
      <w:tr w:rsidR="00E65DCC" w:rsidRPr="00CD5AB3" w14:paraId="6169EBC0" w14:textId="77777777" w:rsidTr="00AD7860">
        <w:trPr>
          <w:cantSplit/>
        </w:trPr>
        <w:tc>
          <w:tcPr>
            <w:tcW w:w="399" w:type="dxa"/>
            <w:gridSpan w:val="2"/>
          </w:tcPr>
          <w:p w14:paraId="6F3E0994" w14:textId="77777777" w:rsidR="00E65DCC" w:rsidRPr="00CD5AB3" w:rsidRDefault="00E65DCC" w:rsidP="00E65DCC">
            <w:pPr>
              <w:rPr>
                <w:b/>
              </w:rPr>
            </w:pPr>
          </w:p>
        </w:tc>
        <w:tc>
          <w:tcPr>
            <w:tcW w:w="361" w:type="dxa"/>
          </w:tcPr>
          <w:p w14:paraId="3A0273F1" w14:textId="77777777" w:rsidR="00E65DCC" w:rsidRPr="00CD5AB3" w:rsidRDefault="00E65DCC" w:rsidP="00E65DCC">
            <w:pPr>
              <w:rPr>
                <w:i/>
              </w:rPr>
            </w:pPr>
            <w:r w:rsidRPr="00CD5AB3">
              <w:rPr>
                <w:i/>
              </w:rPr>
              <w:t>f</w:t>
            </w:r>
          </w:p>
        </w:tc>
        <w:tc>
          <w:tcPr>
            <w:tcW w:w="7538" w:type="dxa"/>
          </w:tcPr>
          <w:p w14:paraId="0B26C417" w14:textId="77777777" w:rsidR="00E65DCC" w:rsidRPr="00CD5AB3" w:rsidRDefault="00E65DCC" w:rsidP="00E65DCC">
            <w:r w:rsidRPr="00CD5AB3">
              <w:t>Kod rodzaju transportu</w:t>
            </w:r>
          </w:p>
          <w:p w14:paraId="693D4A2B" w14:textId="77777777" w:rsidR="00E65DCC" w:rsidRPr="00CD5AB3" w:rsidRDefault="00E65DCC" w:rsidP="00E65DCC">
            <w:r w:rsidRPr="00CD5AB3">
              <w:rPr>
                <w:rFonts w:ascii="Courier New" w:hAnsi="Courier New" w:cs="Courier New"/>
                <w:noProof/>
                <w:color w:val="0000FF"/>
                <w:szCs w:val="20"/>
              </w:rPr>
              <w:t>TransportMode/TransportModeCode</w:t>
            </w:r>
          </w:p>
        </w:tc>
        <w:tc>
          <w:tcPr>
            <w:tcW w:w="515" w:type="dxa"/>
            <w:gridSpan w:val="2"/>
          </w:tcPr>
          <w:p w14:paraId="6F534D14" w14:textId="77777777" w:rsidR="00E65DCC" w:rsidRPr="00CD5AB3" w:rsidRDefault="00E65DCC" w:rsidP="00E65DCC">
            <w:pPr>
              <w:jc w:val="center"/>
            </w:pPr>
            <w:r w:rsidRPr="00CD5AB3">
              <w:t>D</w:t>
            </w:r>
          </w:p>
        </w:tc>
        <w:tc>
          <w:tcPr>
            <w:tcW w:w="1697" w:type="dxa"/>
          </w:tcPr>
          <w:p w14:paraId="69C0E2F6" w14:textId="77777777" w:rsidR="00E65DCC" w:rsidRPr="00CD5AB3" w:rsidRDefault="00E65DCC" w:rsidP="00E65DCC">
            <w:r w:rsidRPr="00CD5AB3">
              <w:t>„R”, jeżeli rodzaj transportu ulega zmianie w związku ze zmianą miejsca przeznaczenia.</w:t>
            </w:r>
          </w:p>
        </w:tc>
        <w:tc>
          <w:tcPr>
            <w:tcW w:w="2206" w:type="dxa"/>
          </w:tcPr>
          <w:p w14:paraId="27CFEA62" w14:textId="77777777" w:rsidR="00E65DCC" w:rsidRPr="00CD5AB3" w:rsidRDefault="00E65DCC" w:rsidP="00E65DCC">
            <w:r w:rsidRPr="00CD5AB3">
              <w:t>Wartość ze słownika „Kody rodzaju transportu (Transport modes)”.</w:t>
            </w:r>
          </w:p>
        </w:tc>
        <w:tc>
          <w:tcPr>
            <w:tcW w:w="1050" w:type="dxa"/>
          </w:tcPr>
          <w:p w14:paraId="6E5F8478" w14:textId="77777777" w:rsidR="00E65DCC" w:rsidRPr="00CD5AB3" w:rsidRDefault="00E65DCC" w:rsidP="00E65DCC">
            <w:r w:rsidRPr="00CD5AB3">
              <w:t>n..2</w:t>
            </w:r>
          </w:p>
        </w:tc>
      </w:tr>
      <w:tr w:rsidR="00E65DCC" w:rsidRPr="00CD5AB3" w14:paraId="04A8D578" w14:textId="77777777" w:rsidTr="00AD7860">
        <w:trPr>
          <w:cantSplit/>
        </w:trPr>
        <w:tc>
          <w:tcPr>
            <w:tcW w:w="399" w:type="dxa"/>
            <w:gridSpan w:val="2"/>
          </w:tcPr>
          <w:p w14:paraId="3785FDD7" w14:textId="77777777" w:rsidR="00E65DCC" w:rsidRPr="00CD5AB3" w:rsidRDefault="00E65DCC" w:rsidP="00E65DCC">
            <w:pPr>
              <w:rPr>
                <w:b/>
              </w:rPr>
            </w:pPr>
          </w:p>
        </w:tc>
        <w:tc>
          <w:tcPr>
            <w:tcW w:w="361" w:type="dxa"/>
          </w:tcPr>
          <w:p w14:paraId="2A67F9D2" w14:textId="77777777" w:rsidR="00E65DCC" w:rsidRPr="00CD5AB3" w:rsidRDefault="00E65DCC" w:rsidP="00E65DCC">
            <w:pPr>
              <w:rPr>
                <w:i/>
              </w:rPr>
            </w:pPr>
            <w:r w:rsidRPr="00CD5AB3">
              <w:rPr>
                <w:i/>
              </w:rPr>
              <w:t>g</w:t>
            </w:r>
          </w:p>
        </w:tc>
        <w:tc>
          <w:tcPr>
            <w:tcW w:w="7538" w:type="dxa"/>
          </w:tcPr>
          <w:p w14:paraId="71E7C986" w14:textId="77777777" w:rsidR="00E65DCC" w:rsidRPr="00CD5AB3" w:rsidRDefault="00E65DCC" w:rsidP="00E65DCC">
            <w:r w:rsidRPr="00CD5AB3">
              <w:t>Informacje dodatkowe</w:t>
            </w:r>
          </w:p>
          <w:p w14:paraId="642B0A85" w14:textId="77777777" w:rsidR="00E65DCC" w:rsidRPr="00CD5AB3" w:rsidRDefault="00E65DCC" w:rsidP="00E65DCC">
            <w:r w:rsidRPr="00CD5AB3">
              <w:rPr>
                <w:rFonts w:ascii="Courier New" w:hAnsi="Courier New" w:cs="Courier New"/>
                <w:noProof/>
                <w:color w:val="0000FF"/>
                <w:szCs w:val="20"/>
              </w:rPr>
              <w:t>TransportMode/ ComplementaryInformation</w:t>
            </w:r>
          </w:p>
        </w:tc>
        <w:tc>
          <w:tcPr>
            <w:tcW w:w="515" w:type="dxa"/>
            <w:gridSpan w:val="2"/>
          </w:tcPr>
          <w:p w14:paraId="623F7F6F" w14:textId="77777777" w:rsidR="00E65DCC" w:rsidRPr="00CD5AB3" w:rsidRDefault="00E65DCC" w:rsidP="00E65DCC">
            <w:pPr>
              <w:jc w:val="center"/>
            </w:pPr>
            <w:r w:rsidRPr="00CD5AB3">
              <w:t>D</w:t>
            </w:r>
          </w:p>
        </w:tc>
        <w:tc>
          <w:tcPr>
            <w:tcW w:w="1697" w:type="dxa"/>
          </w:tcPr>
          <w:p w14:paraId="3908AD7A" w14:textId="77777777" w:rsidR="00E65DCC" w:rsidRPr="00CD5AB3" w:rsidRDefault="00E65DCC" w:rsidP="00E65DCC">
            <w:pPr>
              <w:pStyle w:val="pqiTabBody"/>
            </w:pPr>
            <w:r w:rsidRPr="00CD5AB3">
              <w:t>„R” gdy w polu 1f  wybrano wartość „0 – Inne”.</w:t>
            </w:r>
          </w:p>
          <w:p w14:paraId="1CF3E73B" w14:textId="77777777" w:rsidR="00E65DCC" w:rsidRPr="00CD5AB3" w:rsidRDefault="00E65DCC" w:rsidP="00E65DCC">
            <w:r w:rsidRPr="00CD5AB3">
              <w:t>W pozostałych przypadkach nie stosuje się.</w:t>
            </w:r>
          </w:p>
        </w:tc>
        <w:tc>
          <w:tcPr>
            <w:tcW w:w="2206" w:type="dxa"/>
          </w:tcPr>
          <w:p w14:paraId="53FA87F7" w14:textId="77777777" w:rsidR="00E65DCC" w:rsidRPr="00CD5AB3" w:rsidRDefault="00E65DCC" w:rsidP="00E65DCC">
            <w:r w:rsidRPr="00CD5AB3">
              <w:t>Należy podać dodatkowe informacje dotyczące transportu.</w:t>
            </w:r>
          </w:p>
        </w:tc>
        <w:tc>
          <w:tcPr>
            <w:tcW w:w="1050" w:type="dxa"/>
          </w:tcPr>
          <w:p w14:paraId="4D3EFE26" w14:textId="77777777" w:rsidR="00E65DCC" w:rsidRPr="00CD5AB3" w:rsidRDefault="00E65DCC" w:rsidP="00E65DCC">
            <w:r w:rsidRPr="00CD5AB3">
              <w:t>an..350</w:t>
            </w:r>
          </w:p>
        </w:tc>
      </w:tr>
      <w:tr w:rsidR="00E65DCC" w:rsidRPr="00CD5AB3" w14:paraId="420CB28F" w14:textId="77777777" w:rsidTr="00AD7860">
        <w:trPr>
          <w:cantSplit/>
        </w:trPr>
        <w:tc>
          <w:tcPr>
            <w:tcW w:w="760" w:type="dxa"/>
            <w:gridSpan w:val="3"/>
          </w:tcPr>
          <w:p w14:paraId="5C121204" w14:textId="77777777" w:rsidR="00E65DCC" w:rsidRPr="00CD5AB3" w:rsidRDefault="00E65DCC" w:rsidP="00E65DCC">
            <w:pPr>
              <w:rPr>
                <w:i/>
              </w:rPr>
            </w:pPr>
          </w:p>
        </w:tc>
        <w:tc>
          <w:tcPr>
            <w:tcW w:w="7538" w:type="dxa"/>
          </w:tcPr>
          <w:p w14:paraId="3C4A10D9" w14:textId="77777777" w:rsidR="00E65DCC" w:rsidRPr="00CD5AB3" w:rsidRDefault="00E65DCC" w:rsidP="00E65DCC">
            <w:pPr>
              <w:pStyle w:val="pqiTabBody"/>
            </w:pPr>
            <w:r w:rsidRPr="00CD5AB3">
              <w:t xml:space="preserve">JĘZYK ELEMENTU </w:t>
            </w:r>
          </w:p>
          <w:p w14:paraId="0075362B" w14:textId="77777777" w:rsidR="00E65DCC" w:rsidRPr="00CD5AB3" w:rsidRDefault="00E65DCC" w:rsidP="00E65DCC">
            <w:r w:rsidRPr="00CD5AB3">
              <w:rPr>
                <w:rFonts w:ascii="Courier New" w:hAnsi="Courier New" w:cs="Courier New"/>
                <w:noProof/>
                <w:color w:val="0000FF"/>
              </w:rPr>
              <w:t>@language</w:t>
            </w:r>
          </w:p>
        </w:tc>
        <w:tc>
          <w:tcPr>
            <w:tcW w:w="515" w:type="dxa"/>
            <w:gridSpan w:val="2"/>
          </w:tcPr>
          <w:p w14:paraId="2BABC13A" w14:textId="77777777" w:rsidR="00E65DCC" w:rsidRPr="00CD5AB3" w:rsidRDefault="00E65DCC" w:rsidP="00E65DCC">
            <w:pPr>
              <w:jc w:val="center"/>
            </w:pPr>
            <w:r w:rsidRPr="00CD5AB3">
              <w:t>D</w:t>
            </w:r>
          </w:p>
        </w:tc>
        <w:tc>
          <w:tcPr>
            <w:tcW w:w="1697" w:type="dxa"/>
          </w:tcPr>
          <w:p w14:paraId="77208AFC" w14:textId="1F5CC354" w:rsidR="00E65DCC" w:rsidRPr="00CD5AB3" w:rsidRDefault="00E65DCC" w:rsidP="00E65DCC">
            <w:r w:rsidRPr="00CD5AB3">
              <w:t xml:space="preserve">„R”, jeżeli stosuje się pole tekstowe </w:t>
            </w:r>
            <w:r w:rsidR="00E36636" w:rsidRPr="00CD5AB3">
              <w:t>1g</w:t>
            </w:r>
            <w:r w:rsidRPr="00CD5AB3">
              <w:t>. W innym przypadku nie stosuje się.</w:t>
            </w:r>
          </w:p>
        </w:tc>
        <w:tc>
          <w:tcPr>
            <w:tcW w:w="2206" w:type="dxa"/>
          </w:tcPr>
          <w:p w14:paraId="3680E4BD" w14:textId="77777777" w:rsidR="00E65DCC" w:rsidRPr="00CD5AB3" w:rsidRDefault="00E65DCC" w:rsidP="00E65DCC">
            <w:pPr>
              <w:pStyle w:val="pqiTabBody"/>
            </w:pPr>
            <w:r w:rsidRPr="00CD5AB3">
              <w:t>Atrybut.</w:t>
            </w:r>
          </w:p>
          <w:p w14:paraId="09D3FA35" w14:textId="77777777" w:rsidR="00E65DCC" w:rsidRPr="00CD5AB3" w:rsidRDefault="00E65DCC" w:rsidP="00E65DCC">
            <w:r w:rsidRPr="00CD5AB3">
              <w:t>Wartość ze słownika „Kody języka (Language codes)”.</w:t>
            </w:r>
          </w:p>
        </w:tc>
        <w:tc>
          <w:tcPr>
            <w:tcW w:w="1050" w:type="dxa"/>
          </w:tcPr>
          <w:p w14:paraId="24328B0A" w14:textId="77777777" w:rsidR="00E65DCC" w:rsidRPr="00CD5AB3" w:rsidRDefault="00E65DCC" w:rsidP="00E65DCC">
            <w:r w:rsidRPr="00CD5AB3">
              <w:t>a2</w:t>
            </w:r>
          </w:p>
        </w:tc>
      </w:tr>
      <w:tr w:rsidR="00E65DCC" w:rsidRPr="00CD5AB3" w14:paraId="656535F8" w14:textId="77777777" w:rsidTr="00AD7860">
        <w:trPr>
          <w:cantSplit/>
        </w:trPr>
        <w:tc>
          <w:tcPr>
            <w:tcW w:w="335" w:type="dxa"/>
          </w:tcPr>
          <w:p w14:paraId="7C2AED10" w14:textId="77777777" w:rsidR="00E65DCC" w:rsidRPr="00CD5AB3" w:rsidRDefault="00E65DCC" w:rsidP="00E65DCC">
            <w:pPr>
              <w:rPr>
                <w:i/>
              </w:rPr>
            </w:pPr>
          </w:p>
        </w:tc>
        <w:tc>
          <w:tcPr>
            <w:tcW w:w="425" w:type="dxa"/>
            <w:gridSpan w:val="2"/>
          </w:tcPr>
          <w:p w14:paraId="15D58C35" w14:textId="77777777" w:rsidR="00E65DCC" w:rsidRPr="00CD5AB3" w:rsidRDefault="00E65DCC" w:rsidP="00E65DCC">
            <w:pPr>
              <w:rPr>
                <w:i/>
              </w:rPr>
            </w:pPr>
            <w:r w:rsidRPr="00CD5AB3">
              <w:rPr>
                <w:i/>
              </w:rPr>
              <w:t>h</w:t>
            </w:r>
          </w:p>
        </w:tc>
        <w:tc>
          <w:tcPr>
            <w:tcW w:w="7538" w:type="dxa"/>
          </w:tcPr>
          <w:p w14:paraId="3C707770" w14:textId="77777777" w:rsidR="00E65DCC" w:rsidRPr="00CD5AB3" w:rsidRDefault="00E65DCC" w:rsidP="00E65DCC">
            <w:pPr>
              <w:pStyle w:val="pqiTabBody"/>
            </w:pPr>
            <w:r w:rsidRPr="00CD5AB3">
              <w:t>Znacznik trybu zamknięcia dostawy</w:t>
            </w:r>
          </w:p>
          <w:p w14:paraId="41A2E7A4" w14:textId="77777777" w:rsidR="00E65DCC" w:rsidRPr="00CD5AB3" w:rsidRDefault="00E65DCC" w:rsidP="00E65DCC">
            <w:pPr>
              <w:pStyle w:val="pqiTabBody"/>
              <w:rPr>
                <w:rFonts w:ascii="Courier New" w:hAnsi="Courier New" w:cs="Courier New"/>
                <w:noProof/>
                <w:color w:val="0000FF"/>
              </w:rPr>
            </w:pPr>
            <w:r w:rsidRPr="00CD5AB3">
              <w:rPr>
                <w:rFonts w:ascii="Courier New" w:hAnsi="Courier New" w:cs="Courier New"/>
                <w:noProof/>
                <w:color w:val="0000FF"/>
              </w:rPr>
              <w:t>DeliveryClosingFlag</w:t>
            </w:r>
          </w:p>
        </w:tc>
        <w:tc>
          <w:tcPr>
            <w:tcW w:w="515" w:type="dxa"/>
            <w:gridSpan w:val="2"/>
          </w:tcPr>
          <w:p w14:paraId="219D6442" w14:textId="77777777" w:rsidR="00E65DCC" w:rsidRPr="00CD5AB3" w:rsidRDefault="00E65DCC" w:rsidP="00E65DCC">
            <w:pPr>
              <w:pStyle w:val="pqiTabBody"/>
            </w:pPr>
            <w:r w:rsidRPr="00CD5AB3">
              <w:t>R</w:t>
            </w:r>
          </w:p>
        </w:tc>
        <w:tc>
          <w:tcPr>
            <w:tcW w:w="1697" w:type="dxa"/>
          </w:tcPr>
          <w:p w14:paraId="2E1BFE1C" w14:textId="77777777" w:rsidR="00E65DCC" w:rsidRPr="00CD5AB3" w:rsidRDefault="00E65DCC" w:rsidP="00E65DCC">
            <w:pPr>
              <w:pStyle w:val="pqiTabBody"/>
            </w:pPr>
          </w:p>
        </w:tc>
        <w:tc>
          <w:tcPr>
            <w:tcW w:w="2206" w:type="dxa"/>
          </w:tcPr>
          <w:p w14:paraId="02F0529D" w14:textId="77777777" w:rsidR="00E65DCC" w:rsidRPr="00CD5AB3" w:rsidRDefault="00E65DCC" w:rsidP="00E65DCC">
            <w:r w:rsidRPr="00CD5AB3">
              <w:t>Znacznik określający tryb, w jakim ma być dostarczony raport odbioru.</w:t>
            </w:r>
          </w:p>
          <w:p w14:paraId="589E0DBA" w14:textId="77777777" w:rsidR="00E65DCC" w:rsidRPr="00CD5AB3" w:rsidRDefault="00E65DCC" w:rsidP="00E65DCC">
            <w:r w:rsidRPr="00CD5AB3">
              <w:t>Możliwe wartości:</w:t>
            </w:r>
          </w:p>
          <w:p w14:paraId="4281775B" w14:textId="7223157C" w:rsidR="00E65DCC" w:rsidRPr="00CD5AB3" w:rsidRDefault="00E65DCC" w:rsidP="00E65DCC">
            <w:r w:rsidRPr="00CD5AB3">
              <w:t xml:space="preserve">1 = Zakończenie standardowe - raport odbioru wysyła </w:t>
            </w:r>
            <w:r w:rsidR="00D46974">
              <w:t>P</w:t>
            </w:r>
            <w:r w:rsidR="00D46974" w:rsidRPr="00CD5AB3">
              <w:t xml:space="preserve">odmiot </w:t>
            </w:r>
            <w:r w:rsidRPr="00CD5AB3">
              <w:t>odbierający</w:t>
            </w:r>
          </w:p>
          <w:p w14:paraId="7BCCC648" w14:textId="46FC3354" w:rsidR="00E65DCC" w:rsidRPr="00CD5AB3" w:rsidRDefault="00E65DCC" w:rsidP="00E65DCC">
            <w:r w:rsidRPr="00CD5AB3">
              <w:t xml:space="preserve">2 = Zakończenie dostawy przez podmiot wysyłający w imieniu </w:t>
            </w:r>
            <w:r w:rsidR="00D46974">
              <w:t>P</w:t>
            </w:r>
            <w:r w:rsidR="00D46974" w:rsidRPr="00CD5AB3">
              <w:t xml:space="preserve">odmiotu </w:t>
            </w:r>
            <w:r w:rsidRPr="00CD5AB3">
              <w:t>odbierającego.</w:t>
            </w:r>
          </w:p>
          <w:p w14:paraId="14BF299F" w14:textId="77777777" w:rsidR="00E65DCC" w:rsidRPr="00CD5AB3" w:rsidRDefault="00E65DCC" w:rsidP="00302AAB"/>
        </w:tc>
        <w:tc>
          <w:tcPr>
            <w:tcW w:w="1050" w:type="dxa"/>
          </w:tcPr>
          <w:p w14:paraId="04AC69D8" w14:textId="77777777" w:rsidR="00E65DCC" w:rsidRPr="00CD5AB3" w:rsidRDefault="00E65DCC" w:rsidP="00E65DCC">
            <w:pPr>
              <w:pStyle w:val="pqiTabBody"/>
            </w:pPr>
            <w:r w:rsidRPr="00CD5AB3">
              <w:t>n1</w:t>
            </w:r>
          </w:p>
        </w:tc>
      </w:tr>
      <w:tr w:rsidR="00E65DCC" w:rsidRPr="00CD5AB3" w14:paraId="14A96EE8" w14:textId="77777777" w:rsidTr="00AD7860">
        <w:trPr>
          <w:cantSplit/>
        </w:trPr>
        <w:tc>
          <w:tcPr>
            <w:tcW w:w="335" w:type="dxa"/>
          </w:tcPr>
          <w:p w14:paraId="76D45544" w14:textId="77777777" w:rsidR="00E65DCC" w:rsidRPr="00CD5AB3" w:rsidRDefault="00E65DCC" w:rsidP="00E65DCC">
            <w:pPr>
              <w:rPr>
                <w:i/>
              </w:rPr>
            </w:pPr>
          </w:p>
        </w:tc>
        <w:tc>
          <w:tcPr>
            <w:tcW w:w="425" w:type="dxa"/>
            <w:gridSpan w:val="2"/>
          </w:tcPr>
          <w:p w14:paraId="4AD7FA4D" w14:textId="77777777" w:rsidR="00E65DCC" w:rsidRPr="00CD5AB3" w:rsidRDefault="00E65DCC" w:rsidP="00E65DCC">
            <w:pPr>
              <w:rPr>
                <w:i/>
              </w:rPr>
            </w:pPr>
            <w:r w:rsidRPr="00CD5AB3">
              <w:rPr>
                <w:i/>
              </w:rPr>
              <w:t>i</w:t>
            </w:r>
          </w:p>
        </w:tc>
        <w:tc>
          <w:tcPr>
            <w:tcW w:w="7538" w:type="dxa"/>
          </w:tcPr>
          <w:p w14:paraId="5AAA4BB0" w14:textId="77777777" w:rsidR="00E65DCC" w:rsidRPr="00CD5AB3" w:rsidRDefault="00E65DCC" w:rsidP="00E65DCC">
            <w:r w:rsidRPr="00CD5AB3">
              <w:t>Data i czas zatwierdzenia zmiany miejsca przeznaczenia</w:t>
            </w:r>
          </w:p>
          <w:p w14:paraId="52269878" w14:textId="77777777" w:rsidR="00E65DCC" w:rsidRPr="00CD5AB3" w:rsidRDefault="00E65DCC" w:rsidP="00E65DCC">
            <w:pPr>
              <w:rPr>
                <w:rFonts w:ascii="Courier New" w:hAnsi="Courier New" w:cs="Courier New"/>
                <w:noProof/>
                <w:color w:val="0000FF"/>
                <w:szCs w:val="20"/>
              </w:rPr>
            </w:pPr>
            <w:r w:rsidRPr="00CD5AB3">
              <w:rPr>
                <w:rFonts w:ascii="Courier New" w:hAnsi="Courier New" w:cs="Courier New"/>
                <w:noProof/>
                <w:color w:val="0000FF"/>
                <w:szCs w:val="20"/>
              </w:rPr>
              <w:t>DateAndTimeOfValidationOf</w:t>
            </w:r>
          </w:p>
          <w:p w14:paraId="2DB42543" w14:textId="77777777" w:rsidR="00E65DCC" w:rsidRPr="00CD5AB3" w:rsidRDefault="00E65DCC" w:rsidP="00E65DCC">
            <w:r w:rsidRPr="00CD5AB3">
              <w:rPr>
                <w:rFonts w:ascii="Courier New" w:hAnsi="Courier New" w:cs="Courier New"/>
                <w:noProof/>
                <w:color w:val="0000FF"/>
                <w:szCs w:val="20"/>
              </w:rPr>
              <w:t>ChangeOfDestination</w:t>
            </w:r>
          </w:p>
        </w:tc>
        <w:tc>
          <w:tcPr>
            <w:tcW w:w="515" w:type="dxa"/>
            <w:gridSpan w:val="2"/>
          </w:tcPr>
          <w:p w14:paraId="730643DE" w14:textId="77777777" w:rsidR="00E65DCC" w:rsidRPr="00CD5AB3" w:rsidRDefault="00E65DCC" w:rsidP="00E65DCC">
            <w:pPr>
              <w:jc w:val="center"/>
            </w:pPr>
            <w:r w:rsidRPr="00CD5AB3">
              <w:t>D</w:t>
            </w:r>
          </w:p>
        </w:tc>
        <w:tc>
          <w:tcPr>
            <w:tcW w:w="1697" w:type="dxa"/>
          </w:tcPr>
          <w:p w14:paraId="52669542" w14:textId="447BF485" w:rsidR="00E65DCC" w:rsidRPr="00CD5AB3" w:rsidRDefault="00E65DCC" w:rsidP="00062933">
            <w:r w:rsidRPr="00CD5AB3">
              <w:t xml:space="preserve">Podaje urząd właściwy dla miejsca </w:t>
            </w:r>
            <w:r w:rsidR="00A25D55" w:rsidRPr="00CD5AB3">
              <w:t>wysyłki po</w:t>
            </w:r>
            <w:r w:rsidRPr="00CD5AB3">
              <w:t xml:space="preserve"> zatwierdzeniu projektu komunikatu o zmianie miejsca przeznaczenia.</w:t>
            </w:r>
          </w:p>
        </w:tc>
        <w:tc>
          <w:tcPr>
            <w:tcW w:w="2206" w:type="dxa"/>
          </w:tcPr>
          <w:p w14:paraId="4478D753" w14:textId="77777777" w:rsidR="00E65DCC" w:rsidRPr="00CD5AB3" w:rsidRDefault="00E65DCC" w:rsidP="00E65DCC"/>
        </w:tc>
        <w:tc>
          <w:tcPr>
            <w:tcW w:w="1050" w:type="dxa"/>
          </w:tcPr>
          <w:p w14:paraId="6AE95687" w14:textId="77777777" w:rsidR="00E65DCC" w:rsidRPr="00CD5AB3" w:rsidRDefault="00E65DCC" w:rsidP="00E65DCC">
            <w:r w:rsidRPr="00CD5AB3">
              <w:rPr>
                <w:szCs w:val="20"/>
              </w:rPr>
              <w:t>dateTime</w:t>
            </w:r>
          </w:p>
        </w:tc>
      </w:tr>
      <w:tr w:rsidR="003140DD" w:rsidRPr="00CD5AB3" w14:paraId="3059017B" w14:textId="77777777" w:rsidTr="00AD7860">
        <w:trPr>
          <w:cantSplit/>
        </w:trPr>
        <w:tc>
          <w:tcPr>
            <w:tcW w:w="760" w:type="dxa"/>
            <w:gridSpan w:val="3"/>
          </w:tcPr>
          <w:p w14:paraId="26F9E5F7" w14:textId="1B9ADA32" w:rsidR="003140DD" w:rsidRPr="00CD5AB3" w:rsidRDefault="003140DD" w:rsidP="003140DD">
            <w:pPr>
              <w:keepNext/>
              <w:rPr>
                <w:b/>
              </w:rPr>
            </w:pPr>
            <w:r>
              <w:rPr>
                <w:b/>
              </w:rPr>
              <w:lastRenderedPageBreak/>
              <w:t>2</w:t>
            </w:r>
          </w:p>
        </w:tc>
        <w:tc>
          <w:tcPr>
            <w:tcW w:w="7538" w:type="dxa"/>
          </w:tcPr>
          <w:p w14:paraId="7F7966F9" w14:textId="77777777" w:rsidR="003140DD" w:rsidRDefault="003140DD" w:rsidP="003140DD">
            <w:pPr>
              <w:keepNext/>
              <w:rPr>
                <w:b/>
              </w:rPr>
            </w:pPr>
            <w:r w:rsidRPr="009079F8">
              <w:rPr>
                <w:b/>
              </w:rPr>
              <w:t xml:space="preserve">ZMIENIONE </w:t>
            </w:r>
            <w:r>
              <w:rPr>
                <w:b/>
              </w:rPr>
              <w:t>M</w:t>
            </w:r>
            <w:r w:rsidRPr="009079F8">
              <w:rPr>
                <w:b/>
              </w:rPr>
              <w:t xml:space="preserve">iejsce </w:t>
            </w:r>
            <w:r>
              <w:rPr>
                <w:b/>
              </w:rPr>
              <w:t>P</w:t>
            </w:r>
            <w:r w:rsidRPr="009079F8">
              <w:rPr>
                <w:b/>
              </w:rPr>
              <w:t>rzeznaczenia</w:t>
            </w:r>
          </w:p>
          <w:p w14:paraId="5BF80D85" w14:textId="6F706CAB" w:rsidR="003140DD" w:rsidRPr="00CD5AB3" w:rsidRDefault="003140DD" w:rsidP="003140DD">
            <w:pPr>
              <w:keepNext/>
              <w:rPr>
                <w:b/>
              </w:rPr>
            </w:pPr>
            <w:r w:rsidRPr="005516E5">
              <w:rPr>
                <w:rFonts w:ascii="Courier New" w:hAnsi="Courier New" w:cs="Courier New"/>
                <w:noProof/>
                <w:color w:val="0000FF"/>
                <w:szCs w:val="20"/>
              </w:rPr>
              <w:t>DestinationChanged</w:t>
            </w:r>
          </w:p>
        </w:tc>
        <w:tc>
          <w:tcPr>
            <w:tcW w:w="515" w:type="dxa"/>
            <w:gridSpan w:val="2"/>
          </w:tcPr>
          <w:p w14:paraId="562B8A85" w14:textId="4705D308" w:rsidR="003140DD" w:rsidRPr="00CD5AB3" w:rsidRDefault="003140DD" w:rsidP="003140DD">
            <w:pPr>
              <w:keepNext/>
              <w:jc w:val="center"/>
              <w:rPr>
                <w:b/>
              </w:rPr>
            </w:pPr>
            <w:r w:rsidRPr="00C15AD5">
              <w:rPr>
                <w:b/>
              </w:rPr>
              <w:t>R</w:t>
            </w:r>
          </w:p>
        </w:tc>
        <w:tc>
          <w:tcPr>
            <w:tcW w:w="1697" w:type="dxa"/>
          </w:tcPr>
          <w:p w14:paraId="5F6DFD09" w14:textId="77777777" w:rsidR="003140DD" w:rsidRPr="00CD5AB3" w:rsidRDefault="003140DD" w:rsidP="003140DD">
            <w:pPr>
              <w:keepNext/>
            </w:pPr>
          </w:p>
        </w:tc>
        <w:tc>
          <w:tcPr>
            <w:tcW w:w="2206" w:type="dxa"/>
          </w:tcPr>
          <w:p w14:paraId="1991319E" w14:textId="77777777" w:rsidR="003140DD" w:rsidRPr="00CD5AB3" w:rsidRDefault="003140DD" w:rsidP="003140DD">
            <w:pPr>
              <w:keepNext/>
              <w:rPr>
                <w:b/>
              </w:rPr>
            </w:pPr>
          </w:p>
        </w:tc>
        <w:tc>
          <w:tcPr>
            <w:tcW w:w="1050" w:type="dxa"/>
          </w:tcPr>
          <w:p w14:paraId="72292AB9" w14:textId="457DBDEF" w:rsidR="003140DD" w:rsidRPr="00CD5AB3" w:rsidRDefault="003140DD" w:rsidP="003140DD">
            <w:pPr>
              <w:keepNext/>
              <w:rPr>
                <w:b/>
              </w:rPr>
            </w:pPr>
            <w:r w:rsidRPr="00C15AD5">
              <w:rPr>
                <w:b/>
              </w:rPr>
              <w:t>1x</w:t>
            </w:r>
          </w:p>
        </w:tc>
      </w:tr>
      <w:tr w:rsidR="00E65DCC" w:rsidRPr="00CD5AB3" w14:paraId="6270D13C" w14:textId="77777777" w:rsidTr="00AD7860">
        <w:trPr>
          <w:cantSplit/>
        </w:trPr>
        <w:tc>
          <w:tcPr>
            <w:tcW w:w="760" w:type="dxa"/>
            <w:gridSpan w:val="3"/>
          </w:tcPr>
          <w:p w14:paraId="4310897B" w14:textId="35DB30F4" w:rsidR="00E65DCC" w:rsidRPr="00CD5AB3" w:rsidRDefault="00E65DCC" w:rsidP="00E65DCC">
            <w:pPr>
              <w:keepNext/>
              <w:rPr>
                <w:i/>
              </w:rPr>
            </w:pPr>
            <w:r w:rsidRPr="00CD5AB3">
              <w:rPr>
                <w:b/>
              </w:rPr>
              <w:t>2</w:t>
            </w:r>
            <w:r w:rsidR="003140DD">
              <w:rPr>
                <w:b/>
              </w:rPr>
              <w:t>.1</w:t>
            </w:r>
          </w:p>
        </w:tc>
        <w:tc>
          <w:tcPr>
            <w:tcW w:w="7538" w:type="dxa"/>
          </w:tcPr>
          <w:p w14:paraId="6C770D4C" w14:textId="77777777" w:rsidR="00E65DCC" w:rsidRPr="00CD5AB3" w:rsidRDefault="00E65DCC" w:rsidP="00E65DCC">
            <w:pPr>
              <w:keepNext/>
              <w:rPr>
                <w:b/>
              </w:rPr>
            </w:pPr>
            <w:r w:rsidRPr="00CD5AB3">
              <w:rPr>
                <w:b/>
              </w:rPr>
              <w:t>PODMIOT Nowy Odbiorca</w:t>
            </w:r>
          </w:p>
          <w:p w14:paraId="2E45FFBE" w14:textId="77777777" w:rsidR="00E65DCC" w:rsidRPr="00CD5AB3" w:rsidRDefault="00E65DCC" w:rsidP="00E65DCC">
            <w:pPr>
              <w:keepNext/>
            </w:pPr>
            <w:r w:rsidRPr="00CD5AB3">
              <w:rPr>
                <w:rFonts w:ascii="Courier New" w:hAnsi="Courier New" w:cs="Courier New"/>
                <w:noProof/>
                <w:color w:val="0000FF"/>
                <w:szCs w:val="20"/>
              </w:rPr>
              <w:t>NewConsigneeTrader</w:t>
            </w:r>
          </w:p>
        </w:tc>
        <w:tc>
          <w:tcPr>
            <w:tcW w:w="515" w:type="dxa"/>
            <w:gridSpan w:val="2"/>
          </w:tcPr>
          <w:p w14:paraId="4E70DB7D" w14:textId="6C001FC6" w:rsidR="00E65DCC" w:rsidRPr="00CD5AB3" w:rsidRDefault="003140DD" w:rsidP="00E65DCC">
            <w:pPr>
              <w:keepNext/>
              <w:jc w:val="center"/>
              <w:rPr>
                <w:b/>
              </w:rPr>
            </w:pPr>
            <w:r>
              <w:rPr>
                <w:b/>
              </w:rPr>
              <w:t>R</w:t>
            </w:r>
          </w:p>
        </w:tc>
        <w:tc>
          <w:tcPr>
            <w:tcW w:w="1697" w:type="dxa"/>
          </w:tcPr>
          <w:p w14:paraId="5AA11E7A" w14:textId="77777777" w:rsidR="00E65DCC" w:rsidRPr="00CD5AB3" w:rsidRDefault="00E65DCC" w:rsidP="00E65DCC">
            <w:pPr>
              <w:keepNext/>
            </w:pPr>
            <w:r w:rsidRPr="00CD5AB3">
              <w:t>„R”, jeżeli odbiorca ulega zmianie w związku ze zmianą miejsca przeznaczenia.</w:t>
            </w:r>
          </w:p>
        </w:tc>
        <w:tc>
          <w:tcPr>
            <w:tcW w:w="2206" w:type="dxa"/>
          </w:tcPr>
          <w:p w14:paraId="721B26E1" w14:textId="77777777" w:rsidR="00E65DCC" w:rsidRPr="00CD5AB3" w:rsidRDefault="00E65DCC" w:rsidP="00E65DCC">
            <w:pPr>
              <w:keepNext/>
              <w:rPr>
                <w:b/>
              </w:rPr>
            </w:pPr>
          </w:p>
        </w:tc>
        <w:tc>
          <w:tcPr>
            <w:tcW w:w="1050" w:type="dxa"/>
          </w:tcPr>
          <w:p w14:paraId="16AF698C" w14:textId="77777777" w:rsidR="00E65DCC" w:rsidRPr="00CD5AB3" w:rsidRDefault="00E65DCC" w:rsidP="00E65DCC">
            <w:pPr>
              <w:keepNext/>
              <w:rPr>
                <w:b/>
              </w:rPr>
            </w:pPr>
            <w:r w:rsidRPr="00CD5AB3">
              <w:rPr>
                <w:b/>
              </w:rPr>
              <w:t>1x</w:t>
            </w:r>
          </w:p>
        </w:tc>
      </w:tr>
      <w:tr w:rsidR="00E65DCC" w:rsidRPr="00CD5AB3" w14:paraId="0BD8386F" w14:textId="77777777" w:rsidTr="00AD7860">
        <w:trPr>
          <w:cantSplit/>
        </w:trPr>
        <w:tc>
          <w:tcPr>
            <w:tcW w:w="760" w:type="dxa"/>
            <w:gridSpan w:val="3"/>
          </w:tcPr>
          <w:p w14:paraId="1D17DF8A" w14:textId="77777777" w:rsidR="00E65DCC" w:rsidRPr="00CD5AB3" w:rsidRDefault="00E65DCC" w:rsidP="00E65DCC">
            <w:pPr>
              <w:rPr>
                <w:i/>
              </w:rPr>
            </w:pPr>
          </w:p>
        </w:tc>
        <w:tc>
          <w:tcPr>
            <w:tcW w:w="7538" w:type="dxa"/>
          </w:tcPr>
          <w:p w14:paraId="37E76476" w14:textId="77777777" w:rsidR="00E65DCC" w:rsidRPr="00CD5AB3" w:rsidRDefault="00E65DCC" w:rsidP="00E65DCC">
            <w:pPr>
              <w:pStyle w:val="pqiTabBody"/>
            </w:pPr>
            <w:r w:rsidRPr="00CD5AB3">
              <w:t xml:space="preserve">JĘZYK ELEMENTU </w:t>
            </w:r>
          </w:p>
          <w:p w14:paraId="4305C69A" w14:textId="77777777" w:rsidR="00E65DCC" w:rsidRPr="00CD5AB3" w:rsidRDefault="00E65DCC" w:rsidP="00E65DCC">
            <w:r w:rsidRPr="00CD5AB3">
              <w:rPr>
                <w:rFonts w:ascii="Courier New" w:hAnsi="Courier New" w:cs="Courier New"/>
                <w:noProof/>
                <w:color w:val="0000FF"/>
              </w:rPr>
              <w:t>@language</w:t>
            </w:r>
          </w:p>
        </w:tc>
        <w:tc>
          <w:tcPr>
            <w:tcW w:w="515" w:type="dxa"/>
            <w:gridSpan w:val="2"/>
          </w:tcPr>
          <w:p w14:paraId="4FA0E394" w14:textId="77777777" w:rsidR="00E65DCC" w:rsidRPr="00CD5AB3" w:rsidRDefault="00E65DCC" w:rsidP="00E65DCC">
            <w:pPr>
              <w:jc w:val="center"/>
            </w:pPr>
            <w:r w:rsidRPr="00CD5AB3">
              <w:t>D</w:t>
            </w:r>
          </w:p>
        </w:tc>
        <w:tc>
          <w:tcPr>
            <w:tcW w:w="1697" w:type="dxa"/>
          </w:tcPr>
          <w:p w14:paraId="6A47723D" w14:textId="0045EA8E" w:rsidR="00E65DCC" w:rsidRPr="00CD5AB3" w:rsidRDefault="00E65DCC" w:rsidP="00E65DCC">
            <w:r w:rsidRPr="00CD5AB3">
              <w:t xml:space="preserve">„R”, jeżeli stosuje się element </w:t>
            </w:r>
            <w:r w:rsidR="00062933" w:rsidRPr="00CD5AB3">
              <w:t>2</w:t>
            </w:r>
            <w:r w:rsidRPr="00CD5AB3">
              <w:t>.1.</w:t>
            </w:r>
          </w:p>
        </w:tc>
        <w:tc>
          <w:tcPr>
            <w:tcW w:w="2206" w:type="dxa"/>
          </w:tcPr>
          <w:p w14:paraId="51F68752" w14:textId="77777777" w:rsidR="00E65DCC" w:rsidRPr="00CD5AB3" w:rsidRDefault="00E65DCC" w:rsidP="00E65DCC">
            <w:pPr>
              <w:pStyle w:val="pqiTabBody"/>
            </w:pPr>
            <w:r w:rsidRPr="00CD5AB3">
              <w:t>Atrybut.</w:t>
            </w:r>
          </w:p>
          <w:p w14:paraId="79B2239C" w14:textId="77777777" w:rsidR="00E65DCC" w:rsidRPr="00CD5AB3" w:rsidRDefault="00E65DCC" w:rsidP="00E65DCC">
            <w:r w:rsidRPr="00CD5AB3">
              <w:t>Wartość ze słownika „Kody języka (Language codes)”.</w:t>
            </w:r>
          </w:p>
        </w:tc>
        <w:tc>
          <w:tcPr>
            <w:tcW w:w="1050" w:type="dxa"/>
          </w:tcPr>
          <w:p w14:paraId="420D1B2C" w14:textId="77777777" w:rsidR="00E65DCC" w:rsidRPr="00CD5AB3" w:rsidRDefault="00E65DCC" w:rsidP="00E65DCC">
            <w:r w:rsidRPr="00CD5AB3">
              <w:t>a2</w:t>
            </w:r>
          </w:p>
        </w:tc>
      </w:tr>
      <w:tr w:rsidR="00E65DCC" w:rsidRPr="00CD5AB3" w14:paraId="41B5B2B3" w14:textId="77777777" w:rsidTr="00AD7860">
        <w:trPr>
          <w:cantSplit/>
        </w:trPr>
        <w:tc>
          <w:tcPr>
            <w:tcW w:w="760" w:type="dxa"/>
            <w:gridSpan w:val="3"/>
          </w:tcPr>
          <w:p w14:paraId="00F9BED0" w14:textId="77777777" w:rsidR="00E65DCC" w:rsidRPr="00CD5AB3" w:rsidRDefault="00E65DCC" w:rsidP="00E65DCC">
            <w:pPr>
              <w:rPr>
                <w:i/>
              </w:rPr>
            </w:pPr>
          </w:p>
        </w:tc>
        <w:tc>
          <w:tcPr>
            <w:tcW w:w="7538" w:type="dxa"/>
          </w:tcPr>
          <w:p w14:paraId="0819E5CB" w14:textId="77777777" w:rsidR="00E65DCC" w:rsidRPr="00CD5AB3" w:rsidRDefault="00E65DCC" w:rsidP="00E65DCC">
            <w:pPr>
              <w:pStyle w:val="pqiTabBody"/>
            </w:pPr>
            <w:r w:rsidRPr="00CD5AB3">
              <w:t>TYP PODMIOTU – Nowego odbiorcy</w:t>
            </w:r>
          </w:p>
          <w:p w14:paraId="64914103" w14:textId="01DDFB1D" w:rsidR="00E65DCC" w:rsidRPr="00CD5AB3" w:rsidRDefault="000F711E" w:rsidP="00E65DCC">
            <w:pPr>
              <w:pStyle w:val="pqiTabBody"/>
            </w:pPr>
            <w:r w:rsidRPr="00CD5AB3">
              <w:rPr>
                <w:rFonts w:ascii="Courier New" w:hAnsi="Courier New" w:cs="Courier New"/>
                <w:noProof/>
                <w:color w:val="0000FF"/>
              </w:rPr>
              <w:t>@deliveryTraderType</w:t>
            </w:r>
          </w:p>
        </w:tc>
        <w:tc>
          <w:tcPr>
            <w:tcW w:w="515" w:type="dxa"/>
            <w:gridSpan w:val="2"/>
          </w:tcPr>
          <w:p w14:paraId="3377F222" w14:textId="77777777" w:rsidR="00E65DCC" w:rsidRPr="00CD5AB3" w:rsidRDefault="00E65DCC" w:rsidP="00E65DCC">
            <w:pPr>
              <w:pStyle w:val="pqiTabBody"/>
            </w:pPr>
            <w:r w:rsidRPr="00CD5AB3">
              <w:t>R</w:t>
            </w:r>
          </w:p>
        </w:tc>
        <w:tc>
          <w:tcPr>
            <w:tcW w:w="1697" w:type="dxa"/>
          </w:tcPr>
          <w:p w14:paraId="1B90E303" w14:textId="77777777" w:rsidR="00E65DCC" w:rsidRPr="00CD5AB3" w:rsidRDefault="00E65DCC" w:rsidP="00E65DCC">
            <w:pPr>
              <w:pStyle w:val="pqiTabBody"/>
            </w:pPr>
          </w:p>
        </w:tc>
        <w:tc>
          <w:tcPr>
            <w:tcW w:w="2206" w:type="dxa"/>
          </w:tcPr>
          <w:p w14:paraId="2061A9B5" w14:textId="77777777" w:rsidR="00E65DCC" w:rsidRPr="00CD5AB3" w:rsidRDefault="00E65DCC" w:rsidP="00E65DCC">
            <w:pPr>
              <w:pStyle w:val="pqiTabBody"/>
            </w:pPr>
            <w:r w:rsidRPr="00CD5AB3">
              <w:t>Atrybut</w:t>
            </w:r>
          </w:p>
          <w:p w14:paraId="5DB84065" w14:textId="77777777" w:rsidR="00E65DCC" w:rsidRPr="00CD5AB3" w:rsidRDefault="00E65DCC" w:rsidP="00E65DCC">
            <w:pPr>
              <w:pStyle w:val="pqiTabBody"/>
            </w:pPr>
            <w:r w:rsidRPr="00CD5AB3">
              <w:t>Określa rodzaj podmiotu.</w:t>
            </w:r>
          </w:p>
          <w:p w14:paraId="7BFC5847" w14:textId="26930182" w:rsidR="00E65DCC" w:rsidRPr="00CD5AB3" w:rsidRDefault="00E65DCC" w:rsidP="00CA290C">
            <w:pPr>
              <w:pStyle w:val="pqiTabBody"/>
            </w:pPr>
            <w:r w:rsidRPr="00CD5AB3">
              <w:t>Możliwe wartości</w:t>
            </w:r>
            <w:r w:rsidR="00CF5367" w:rsidRPr="00CD5AB3">
              <w:t xml:space="preserve"> określa słownik</w:t>
            </w:r>
            <w:r w:rsidR="001509F4" w:rsidRPr="00CD5AB3">
              <w:t xml:space="preserve"> </w:t>
            </w:r>
            <w:r w:rsidR="001D2472">
              <w:t xml:space="preserve">4.5 </w:t>
            </w:r>
            <w:r w:rsidR="00CA290C" w:rsidRPr="00CD5AB3">
              <w:t>”Rodzaje podmiotów”</w:t>
            </w:r>
          </w:p>
        </w:tc>
        <w:tc>
          <w:tcPr>
            <w:tcW w:w="1050" w:type="dxa"/>
          </w:tcPr>
          <w:p w14:paraId="1AD392DC" w14:textId="77777777" w:rsidR="00E65DCC" w:rsidRPr="00CD5AB3" w:rsidRDefault="00E65DCC" w:rsidP="00E65DCC">
            <w:pPr>
              <w:pStyle w:val="pqiTabBody"/>
            </w:pPr>
            <w:r w:rsidRPr="00CD5AB3">
              <w:t>n1</w:t>
            </w:r>
          </w:p>
        </w:tc>
      </w:tr>
      <w:tr w:rsidR="00E65DCC" w:rsidRPr="00CD5AB3" w14:paraId="65D8B692" w14:textId="77777777" w:rsidTr="00AD7860">
        <w:trPr>
          <w:cantSplit/>
        </w:trPr>
        <w:tc>
          <w:tcPr>
            <w:tcW w:w="399" w:type="dxa"/>
            <w:gridSpan w:val="2"/>
          </w:tcPr>
          <w:p w14:paraId="72956061" w14:textId="77777777" w:rsidR="00E65DCC" w:rsidRPr="00CD5AB3" w:rsidRDefault="00E65DCC" w:rsidP="00E65DCC">
            <w:pPr>
              <w:rPr>
                <w:b/>
              </w:rPr>
            </w:pPr>
          </w:p>
        </w:tc>
        <w:tc>
          <w:tcPr>
            <w:tcW w:w="361" w:type="dxa"/>
          </w:tcPr>
          <w:p w14:paraId="679F63E5" w14:textId="77777777" w:rsidR="00E65DCC" w:rsidRPr="00CD5AB3" w:rsidRDefault="00E65DCC" w:rsidP="00E65DCC">
            <w:pPr>
              <w:pStyle w:val="pqiTabBody"/>
              <w:rPr>
                <w:i/>
              </w:rPr>
            </w:pPr>
            <w:r w:rsidRPr="00CD5AB3">
              <w:rPr>
                <w:i/>
              </w:rPr>
              <w:t>a</w:t>
            </w:r>
          </w:p>
        </w:tc>
        <w:tc>
          <w:tcPr>
            <w:tcW w:w="7538" w:type="dxa"/>
          </w:tcPr>
          <w:p w14:paraId="68C82F5E" w14:textId="77777777" w:rsidR="00E65DCC" w:rsidRPr="00CD5AB3" w:rsidRDefault="00E65DCC" w:rsidP="00E65DCC">
            <w:pPr>
              <w:pStyle w:val="pqiTabBody"/>
              <w:rPr>
                <w:lang w:val="en-US"/>
              </w:rPr>
            </w:pPr>
            <w:r w:rsidRPr="00CD5AB3">
              <w:rPr>
                <w:lang w:val="en-US"/>
              </w:rPr>
              <w:t>Identyfikacja podmiotu</w:t>
            </w:r>
          </w:p>
          <w:p w14:paraId="62CE078E" w14:textId="77777777" w:rsidR="00E65DCC" w:rsidRPr="00CD5AB3" w:rsidRDefault="00E65DCC" w:rsidP="00E65DCC">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1504CDB2" w14:textId="3D66C57A" w:rsidR="00E65DCC" w:rsidRPr="00CD5AB3" w:rsidRDefault="00E65DCC" w:rsidP="001258E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7453E9D9" w14:textId="2AB2A0CE" w:rsidR="00E65DCC" w:rsidRPr="00CD5AB3" w:rsidRDefault="00E65DCC" w:rsidP="001258E3">
            <w:pPr>
              <w:pStyle w:val="pqiTabBody"/>
            </w:pPr>
            <w:r w:rsidRPr="00CD5AB3">
              <w:rPr>
                <w:rFonts w:ascii="Courier New" w:hAnsi="Courier New" w:cs="Courier New"/>
                <w:noProof/>
                <w:color w:val="0000FF"/>
              </w:rPr>
              <w:t>TraderId/PersonalId</w:t>
            </w:r>
          </w:p>
        </w:tc>
        <w:tc>
          <w:tcPr>
            <w:tcW w:w="515" w:type="dxa"/>
            <w:gridSpan w:val="2"/>
          </w:tcPr>
          <w:p w14:paraId="523F0EE9" w14:textId="77777777" w:rsidR="00E65DCC" w:rsidRPr="00CD5AB3" w:rsidRDefault="00E65DCC" w:rsidP="00E65DCC">
            <w:pPr>
              <w:pStyle w:val="pqiTabBody"/>
            </w:pPr>
            <w:r w:rsidRPr="00CD5AB3">
              <w:t>R</w:t>
            </w:r>
          </w:p>
        </w:tc>
        <w:tc>
          <w:tcPr>
            <w:tcW w:w="1697" w:type="dxa"/>
          </w:tcPr>
          <w:p w14:paraId="582BDBD5" w14:textId="77777777" w:rsidR="00E65DCC" w:rsidRPr="00CD5AB3" w:rsidRDefault="00E65DCC" w:rsidP="00E65DCC">
            <w:pPr>
              <w:pStyle w:val="pqiTabBody"/>
            </w:pPr>
          </w:p>
        </w:tc>
        <w:tc>
          <w:tcPr>
            <w:tcW w:w="2206" w:type="dxa"/>
          </w:tcPr>
          <w:p w14:paraId="259D5665" w14:textId="77777777" w:rsidR="00E65DCC" w:rsidRPr="00CD5AB3" w:rsidRDefault="00E65DCC" w:rsidP="00E65DCC">
            <w:pPr>
              <w:pStyle w:val="pqiTabBody"/>
            </w:pPr>
            <w:r w:rsidRPr="00CD5AB3">
              <w:t>Należy podać identyfikator podmiotu zależny od wybranego typu podmiotu.</w:t>
            </w:r>
          </w:p>
          <w:p w14:paraId="20081644" w14:textId="77777777" w:rsidR="00E65DCC" w:rsidRPr="00CD5AB3" w:rsidRDefault="00E65DCC" w:rsidP="00E65DCC">
            <w:pPr>
              <w:pStyle w:val="pqiTabBody"/>
            </w:pPr>
            <w:r w:rsidRPr="00CD5AB3">
              <w:t>Obowiązkowe podanie dokładnie jednego identyfikatora</w:t>
            </w:r>
          </w:p>
        </w:tc>
        <w:tc>
          <w:tcPr>
            <w:tcW w:w="1050" w:type="dxa"/>
          </w:tcPr>
          <w:p w14:paraId="714B03AB" w14:textId="77777777" w:rsidR="00E65DCC" w:rsidRPr="00CD5AB3" w:rsidRDefault="00E65DCC" w:rsidP="00E65DCC">
            <w:r w:rsidRPr="00CD5AB3">
              <w:t>an..16</w:t>
            </w:r>
          </w:p>
        </w:tc>
      </w:tr>
      <w:tr w:rsidR="00E65DCC" w:rsidRPr="00CD5AB3" w14:paraId="2EA2B7FC" w14:textId="77777777" w:rsidTr="00AD7860">
        <w:trPr>
          <w:cantSplit/>
        </w:trPr>
        <w:tc>
          <w:tcPr>
            <w:tcW w:w="399" w:type="dxa"/>
            <w:gridSpan w:val="2"/>
          </w:tcPr>
          <w:p w14:paraId="45E0FE31" w14:textId="77777777" w:rsidR="00E65DCC" w:rsidRPr="00CD5AB3" w:rsidRDefault="00E65DCC" w:rsidP="00E65DCC">
            <w:pPr>
              <w:rPr>
                <w:b/>
              </w:rPr>
            </w:pPr>
          </w:p>
        </w:tc>
        <w:tc>
          <w:tcPr>
            <w:tcW w:w="361" w:type="dxa"/>
          </w:tcPr>
          <w:p w14:paraId="63848101" w14:textId="77777777" w:rsidR="00E65DCC" w:rsidRPr="00CD5AB3" w:rsidRDefault="00E65DCC" w:rsidP="00E65DCC">
            <w:pPr>
              <w:rPr>
                <w:i/>
              </w:rPr>
            </w:pPr>
            <w:r w:rsidRPr="00CD5AB3">
              <w:rPr>
                <w:i/>
              </w:rPr>
              <w:t>b</w:t>
            </w:r>
          </w:p>
        </w:tc>
        <w:tc>
          <w:tcPr>
            <w:tcW w:w="7538" w:type="dxa"/>
          </w:tcPr>
          <w:p w14:paraId="6D55F015" w14:textId="77777777" w:rsidR="00E65DCC" w:rsidRPr="00CD5AB3" w:rsidRDefault="00E65DCC" w:rsidP="00E65DCC">
            <w:r w:rsidRPr="00CD5AB3">
              <w:t>Nazwa podmiotu / imię i nazwisko podmiotu</w:t>
            </w:r>
          </w:p>
          <w:p w14:paraId="14E844FA" w14:textId="77777777" w:rsidR="00E65DCC" w:rsidRPr="00CD5AB3" w:rsidRDefault="00E65DCC" w:rsidP="00E65DCC">
            <w:r w:rsidRPr="00CD5AB3">
              <w:rPr>
                <w:rFonts w:ascii="Courier New" w:hAnsi="Courier New" w:cs="Courier New"/>
                <w:noProof/>
                <w:color w:val="0000FF"/>
                <w:szCs w:val="20"/>
              </w:rPr>
              <w:t>TraderName</w:t>
            </w:r>
          </w:p>
        </w:tc>
        <w:tc>
          <w:tcPr>
            <w:tcW w:w="515" w:type="dxa"/>
            <w:gridSpan w:val="2"/>
          </w:tcPr>
          <w:p w14:paraId="2DAADB4D" w14:textId="77777777" w:rsidR="00E65DCC" w:rsidRPr="00CD5AB3" w:rsidRDefault="00E65DCC" w:rsidP="00E65DCC">
            <w:pPr>
              <w:jc w:val="center"/>
            </w:pPr>
            <w:r w:rsidRPr="00CD5AB3">
              <w:t>R</w:t>
            </w:r>
          </w:p>
        </w:tc>
        <w:tc>
          <w:tcPr>
            <w:tcW w:w="1697" w:type="dxa"/>
          </w:tcPr>
          <w:p w14:paraId="0EABE075" w14:textId="77777777" w:rsidR="00E65DCC" w:rsidRPr="00CD5AB3" w:rsidRDefault="00E65DCC" w:rsidP="00E65DCC"/>
        </w:tc>
        <w:tc>
          <w:tcPr>
            <w:tcW w:w="2206" w:type="dxa"/>
          </w:tcPr>
          <w:p w14:paraId="72CEA6EB" w14:textId="77777777" w:rsidR="00E65DCC" w:rsidRPr="00CD5AB3" w:rsidRDefault="00E65DCC" w:rsidP="00E65DCC"/>
        </w:tc>
        <w:tc>
          <w:tcPr>
            <w:tcW w:w="1050" w:type="dxa"/>
          </w:tcPr>
          <w:p w14:paraId="7CE66AF8" w14:textId="77777777" w:rsidR="00E65DCC" w:rsidRPr="00CD5AB3" w:rsidRDefault="00E65DCC" w:rsidP="00E65DCC">
            <w:r w:rsidRPr="00CD5AB3">
              <w:t>an..182</w:t>
            </w:r>
          </w:p>
        </w:tc>
      </w:tr>
      <w:tr w:rsidR="00E65DCC" w:rsidRPr="00CD5AB3" w14:paraId="39123112" w14:textId="77777777" w:rsidTr="00AD7860">
        <w:trPr>
          <w:cantSplit/>
        </w:trPr>
        <w:tc>
          <w:tcPr>
            <w:tcW w:w="399" w:type="dxa"/>
            <w:gridSpan w:val="2"/>
          </w:tcPr>
          <w:p w14:paraId="33791D2F" w14:textId="77777777" w:rsidR="00E65DCC" w:rsidRPr="00CD5AB3" w:rsidRDefault="00E65DCC" w:rsidP="00E65DCC">
            <w:pPr>
              <w:rPr>
                <w:b/>
              </w:rPr>
            </w:pPr>
          </w:p>
        </w:tc>
        <w:tc>
          <w:tcPr>
            <w:tcW w:w="361" w:type="dxa"/>
          </w:tcPr>
          <w:p w14:paraId="4861575C" w14:textId="77777777" w:rsidR="00E65DCC" w:rsidRPr="00CD5AB3" w:rsidRDefault="00E65DCC" w:rsidP="00E65DCC">
            <w:pPr>
              <w:rPr>
                <w:i/>
              </w:rPr>
            </w:pPr>
            <w:r w:rsidRPr="00CD5AB3">
              <w:rPr>
                <w:i/>
              </w:rPr>
              <w:t>c</w:t>
            </w:r>
          </w:p>
        </w:tc>
        <w:tc>
          <w:tcPr>
            <w:tcW w:w="7538" w:type="dxa"/>
          </w:tcPr>
          <w:p w14:paraId="5961429B" w14:textId="77777777" w:rsidR="00E65DCC" w:rsidRPr="00CD5AB3" w:rsidRDefault="00E65DCC" w:rsidP="00E65DCC">
            <w:r w:rsidRPr="00CD5AB3">
              <w:t>Ulica</w:t>
            </w:r>
          </w:p>
          <w:p w14:paraId="03451A84" w14:textId="77777777" w:rsidR="00E65DCC" w:rsidRPr="00CD5AB3" w:rsidRDefault="00E65DCC" w:rsidP="00E65DCC">
            <w:r w:rsidRPr="00CD5AB3">
              <w:rPr>
                <w:rFonts w:ascii="Courier New" w:hAnsi="Courier New" w:cs="Courier New"/>
                <w:noProof/>
                <w:color w:val="0000FF"/>
                <w:szCs w:val="20"/>
              </w:rPr>
              <w:t>StreetName</w:t>
            </w:r>
          </w:p>
        </w:tc>
        <w:tc>
          <w:tcPr>
            <w:tcW w:w="515" w:type="dxa"/>
            <w:gridSpan w:val="2"/>
          </w:tcPr>
          <w:p w14:paraId="0D16E424" w14:textId="77777777" w:rsidR="00E65DCC" w:rsidRPr="00CD5AB3" w:rsidRDefault="00E65DCC" w:rsidP="00E65DCC">
            <w:pPr>
              <w:jc w:val="center"/>
            </w:pPr>
            <w:r w:rsidRPr="00CD5AB3">
              <w:t>R</w:t>
            </w:r>
          </w:p>
        </w:tc>
        <w:tc>
          <w:tcPr>
            <w:tcW w:w="1697" w:type="dxa"/>
          </w:tcPr>
          <w:p w14:paraId="423AF6AC" w14:textId="77777777" w:rsidR="00E65DCC" w:rsidRPr="00CD5AB3" w:rsidRDefault="00E65DCC" w:rsidP="00E65DCC"/>
        </w:tc>
        <w:tc>
          <w:tcPr>
            <w:tcW w:w="2206" w:type="dxa"/>
          </w:tcPr>
          <w:p w14:paraId="6B15FACA" w14:textId="77777777" w:rsidR="00E65DCC" w:rsidRPr="00CD5AB3" w:rsidRDefault="00E65DCC" w:rsidP="00E65DCC"/>
        </w:tc>
        <w:tc>
          <w:tcPr>
            <w:tcW w:w="1050" w:type="dxa"/>
          </w:tcPr>
          <w:p w14:paraId="454311E4" w14:textId="77777777" w:rsidR="00E65DCC" w:rsidRPr="00CD5AB3" w:rsidRDefault="00E65DCC" w:rsidP="00E65DCC">
            <w:r w:rsidRPr="00CD5AB3">
              <w:t>an..65</w:t>
            </w:r>
          </w:p>
        </w:tc>
      </w:tr>
      <w:tr w:rsidR="00E65DCC" w:rsidRPr="00CD5AB3" w14:paraId="1E7F2343" w14:textId="77777777" w:rsidTr="00AD7860">
        <w:trPr>
          <w:cantSplit/>
        </w:trPr>
        <w:tc>
          <w:tcPr>
            <w:tcW w:w="399" w:type="dxa"/>
            <w:gridSpan w:val="2"/>
          </w:tcPr>
          <w:p w14:paraId="09F13FD5" w14:textId="77777777" w:rsidR="00E65DCC" w:rsidRPr="00CD5AB3" w:rsidRDefault="00E65DCC" w:rsidP="00E65DCC">
            <w:pPr>
              <w:rPr>
                <w:b/>
              </w:rPr>
            </w:pPr>
          </w:p>
        </w:tc>
        <w:tc>
          <w:tcPr>
            <w:tcW w:w="361" w:type="dxa"/>
          </w:tcPr>
          <w:p w14:paraId="072A7C04" w14:textId="77777777" w:rsidR="00E65DCC" w:rsidRPr="00CD5AB3" w:rsidRDefault="00E65DCC" w:rsidP="00E65DCC">
            <w:pPr>
              <w:rPr>
                <w:i/>
              </w:rPr>
            </w:pPr>
            <w:r w:rsidRPr="00CD5AB3">
              <w:rPr>
                <w:i/>
              </w:rPr>
              <w:t>d</w:t>
            </w:r>
          </w:p>
        </w:tc>
        <w:tc>
          <w:tcPr>
            <w:tcW w:w="7538" w:type="dxa"/>
          </w:tcPr>
          <w:p w14:paraId="03E44A52" w14:textId="77777777" w:rsidR="00E65DCC" w:rsidRPr="00CD5AB3" w:rsidRDefault="00E65DCC" w:rsidP="00E65DCC">
            <w:r w:rsidRPr="00CD5AB3">
              <w:t>Numer domu</w:t>
            </w:r>
          </w:p>
          <w:p w14:paraId="6803ED59" w14:textId="77777777" w:rsidR="00E65DCC" w:rsidRPr="00CD5AB3" w:rsidRDefault="00E65DCC" w:rsidP="00E65DCC">
            <w:pPr>
              <w:rPr>
                <w:rFonts w:ascii="Courier New" w:hAnsi="Courier New" w:cs="Courier New"/>
                <w:noProof/>
                <w:color w:val="0000FF"/>
                <w:szCs w:val="20"/>
              </w:rPr>
            </w:pPr>
            <w:r w:rsidRPr="00CD5AB3">
              <w:rPr>
                <w:rFonts w:ascii="Courier New" w:hAnsi="Courier New" w:cs="Courier New"/>
                <w:noProof/>
                <w:color w:val="0000FF"/>
                <w:szCs w:val="20"/>
              </w:rPr>
              <w:t>StreetNumber</w:t>
            </w:r>
          </w:p>
        </w:tc>
        <w:tc>
          <w:tcPr>
            <w:tcW w:w="515" w:type="dxa"/>
            <w:gridSpan w:val="2"/>
          </w:tcPr>
          <w:p w14:paraId="79B56D0F" w14:textId="77777777" w:rsidR="00E65DCC" w:rsidRPr="00CD5AB3" w:rsidRDefault="00E65DCC" w:rsidP="00E65DCC">
            <w:pPr>
              <w:jc w:val="center"/>
            </w:pPr>
            <w:r w:rsidRPr="00CD5AB3">
              <w:t>O</w:t>
            </w:r>
          </w:p>
        </w:tc>
        <w:tc>
          <w:tcPr>
            <w:tcW w:w="1697" w:type="dxa"/>
          </w:tcPr>
          <w:p w14:paraId="4025D0B6" w14:textId="77777777" w:rsidR="00E65DCC" w:rsidRPr="00CD5AB3" w:rsidRDefault="00E65DCC" w:rsidP="00E65DCC"/>
        </w:tc>
        <w:tc>
          <w:tcPr>
            <w:tcW w:w="2206" w:type="dxa"/>
          </w:tcPr>
          <w:p w14:paraId="05C49E21" w14:textId="77777777" w:rsidR="00E65DCC" w:rsidRPr="00CD5AB3" w:rsidRDefault="00E65DCC" w:rsidP="00E65DCC"/>
        </w:tc>
        <w:tc>
          <w:tcPr>
            <w:tcW w:w="1050" w:type="dxa"/>
          </w:tcPr>
          <w:p w14:paraId="62F2FA74" w14:textId="77777777" w:rsidR="00E65DCC" w:rsidRPr="00CD5AB3" w:rsidRDefault="00E65DCC" w:rsidP="00E65DCC">
            <w:r w:rsidRPr="00CD5AB3">
              <w:t>an..11</w:t>
            </w:r>
          </w:p>
        </w:tc>
      </w:tr>
      <w:tr w:rsidR="00E65DCC" w:rsidRPr="00CD5AB3" w14:paraId="319B7125" w14:textId="77777777" w:rsidTr="00AD7860">
        <w:trPr>
          <w:cantSplit/>
        </w:trPr>
        <w:tc>
          <w:tcPr>
            <w:tcW w:w="399" w:type="dxa"/>
            <w:gridSpan w:val="2"/>
          </w:tcPr>
          <w:p w14:paraId="0E788321" w14:textId="77777777" w:rsidR="00E65DCC" w:rsidRPr="00CD5AB3" w:rsidRDefault="00E65DCC" w:rsidP="00E65DCC">
            <w:pPr>
              <w:rPr>
                <w:b/>
              </w:rPr>
            </w:pPr>
          </w:p>
        </w:tc>
        <w:tc>
          <w:tcPr>
            <w:tcW w:w="361" w:type="dxa"/>
          </w:tcPr>
          <w:p w14:paraId="404B4EE6" w14:textId="77777777" w:rsidR="00E65DCC" w:rsidRPr="00CD5AB3" w:rsidRDefault="00E65DCC" w:rsidP="00E65DCC">
            <w:pPr>
              <w:rPr>
                <w:i/>
              </w:rPr>
            </w:pPr>
            <w:r w:rsidRPr="00CD5AB3">
              <w:rPr>
                <w:i/>
              </w:rPr>
              <w:t>e</w:t>
            </w:r>
          </w:p>
        </w:tc>
        <w:tc>
          <w:tcPr>
            <w:tcW w:w="7538" w:type="dxa"/>
          </w:tcPr>
          <w:p w14:paraId="241E9317" w14:textId="77777777" w:rsidR="00E65DCC" w:rsidRPr="00CD5AB3" w:rsidRDefault="00E65DCC" w:rsidP="00E65DCC">
            <w:r w:rsidRPr="00CD5AB3">
              <w:t>Kod pocztowy</w:t>
            </w:r>
          </w:p>
          <w:p w14:paraId="43FDA269" w14:textId="77777777" w:rsidR="00E65DCC" w:rsidRPr="00CD5AB3" w:rsidRDefault="00E65DCC" w:rsidP="00E65DCC">
            <w:r w:rsidRPr="00CD5AB3">
              <w:rPr>
                <w:rFonts w:ascii="Courier New" w:hAnsi="Courier New" w:cs="Courier New"/>
                <w:noProof/>
                <w:color w:val="0000FF"/>
                <w:szCs w:val="20"/>
              </w:rPr>
              <w:t>Postcode</w:t>
            </w:r>
          </w:p>
        </w:tc>
        <w:tc>
          <w:tcPr>
            <w:tcW w:w="515" w:type="dxa"/>
            <w:gridSpan w:val="2"/>
          </w:tcPr>
          <w:p w14:paraId="744C73CD" w14:textId="77777777" w:rsidR="00E65DCC" w:rsidRPr="00CD5AB3" w:rsidRDefault="00E65DCC" w:rsidP="00E65DCC">
            <w:pPr>
              <w:jc w:val="center"/>
            </w:pPr>
            <w:r w:rsidRPr="00CD5AB3">
              <w:t>R</w:t>
            </w:r>
          </w:p>
        </w:tc>
        <w:tc>
          <w:tcPr>
            <w:tcW w:w="1697" w:type="dxa"/>
          </w:tcPr>
          <w:p w14:paraId="340381A0" w14:textId="77777777" w:rsidR="00E65DCC" w:rsidRPr="00CD5AB3" w:rsidRDefault="00E65DCC" w:rsidP="00E65DCC"/>
        </w:tc>
        <w:tc>
          <w:tcPr>
            <w:tcW w:w="2206" w:type="dxa"/>
          </w:tcPr>
          <w:p w14:paraId="05909E3C" w14:textId="77777777" w:rsidR="00E65DCC" w:rsidRPr="00CD5AB3" w:rsidRDefault="00E65DCC" w:rsidP="00E65DCC"/>
        </w:tc>
        <w:tc>
          <w:tcPr>
            <w:tcW w:w="1050" w:type="dxa"/>
          </w:tcPr>
          <w:p w14:paraId="181325BD" w14:textId="77777777" w:rsidR="00E65DCC" w:rsidRPr="00CD5AB3" w:rsidRDefault="00E65DCC" w:rsidP="00E65DCC">
            <w:r w:rsidRPr="00CD5AB3">
              <w:t>an..10</w:t>
            </w:r>
          </w:p>
        </w:tc>
      </w:tr>
      <w:tr w:rsidR="00E65DCC" w:rsidRPr="00CD5AB3" w14:paraId="44D562BC" w14:textId="77777777" w:rsidTr="00AD7860">
        <w:trPr>
          <w:cantSplit/>
        </w:trPr>
        <w:tc>
          <w:tcPr>
            <w:tcW w:w="399" w:type="dxa"/>
            <w:gridSpan w:val="2"/>
          </w:tcPr>
          <w:p w14:paraId="335055BC" w14:textId="77777777" w:rsidR="00E65DCC" w:rsidRPr="00CD5AB3" w:rsidRDefault="00E65DCC" w:rsidP="00E65DCC">
            <w:pPr>
              <w:rPr>
                <w:b/>
              </w:rPr>
            </w:pPr>
          </w:p>
        </w:tc>
        <w:tc>
          <w:tcPr>
            <w:tcW w:w="361" w:type="dxa"/>
          </w:tcPr>
          <w:p w14:paraId="2BF5D71A" w14:textId="77777777" w:rsidR="00E65DCC" w:rsidRPr="00CD5AB3" w:rsidRDefault="00E65DCC" w:rsidP="00E65DCC">
            <w:pPr>
              <w:rPr>
                <w:i/>
              </w:rPr>
            </w:pPr>
            <w:r w:rsidRPr="00CD5AB3">
              <w:rPr>
                <w:i/>
              </w:rPr>
              <w:t>f</w:t>
            </w:r>
          </w:p>
        </w:tc>
        <w:tc>
          <w:tcPr>
            <w:tcW w:w="7538" w:type="dxa"/>
          </w:tcPr>
          <w:p w14:paraId="1149D711" w14:textId="77777777" w:rsidR="00E65DCC" w:rsidRPr="00CD5AB3" w:rsidRDefault="00E65DCC" w:rsidP="00E65DCC">
            <w:r w:rsidRPr="00CD5AB3">
              <w:t>Miejscowość</w:t>
            </w:r>
          </w:p>
          <w:p w14:paraId="58CC59C0" w14:textId="77777777" w:rsidR="00E65DCC" w:rsidRPr="00CD5AB3" w:rsidRDefault="00E65DCC" w:rsidP="00E65DCC">
            <w:r w:rsidRPr="00CD5AB3">
              <w:rPr>
                <w:rFonts w:ascii="Courier New" w:hAnsi="Courier New" w:cs="Courier New"/>
                <w:noProof/>
                <w:color w:val="0000FF"/>
                <w:szCs w:val="20"/>
              </w:rPr>
              <w:t>City</w:t>
            </w:r>
          </w:p>
        </w:tc>
        <w:tc>
          <w:tcPr>
            <w:tcW w:w="515" w:type="dxa"/>
            <w:gridSpan w:val="2"/>
          </w:tcPr>
          <w:p w14:paraId="329C0BE5" w14:textId="77777777" w:rsidR="00E65DCC" w:rsidRPr="00CD5AB3" w:rsidRDefault="00E65DCC" w:rsidP="00EB745D">
            <w:pPr>
              <w:jc w:val="center"/>
            </w:pPr>
            <w:r w:rsidRPr="00CD5AB3">
              <w:t>R</w:t>
            </w:r>
          </w:p>
        </w:tc>
        <w:tc>
          <w:tcPr>
            <w:tcW w:w="1697" w:type="dxa"/>
          </w:tcPr>
          <w:p w14:paraId="27810E4F" w14:textId="77777777" w:rsidR="00E65DCC" w:rsidRPr="00CD5AB3" w:rsidRDefault="00E65DCC" w:rsidP="00E65DCC"/>
        </w:tc>
        <w:tc>
          <w:tcPr>
            <w:tcW w:w="2206" w:type="dxa"/>
          </w:tcPr>
          <w:p w14:paraId="1D0EB66E" w14:textId="77777777" w:rsidR="00E65DCC" w:rsidRPr="00CD5AB3" w:rsidRDefault="00E65DCC" w:rsidP="00E65DCC"/>
        </w:tc>
        <w:tc>
          <w:tcPr>
            <w:tcW w:w="1050" w:type="dxa"/>
          </w:tcPr>
          <w:p w14:paraId="5879699C" w14:textId="77777777" w:rsidR="00E65DCC" w:rsidRPr="00CD5AB3" w:rsidRDefault="00E65DCC" w:rsidP="00E65DCC">
            <w:r w:rsidRPr="00CD5AB3">
              <w:t>an..50</w:t>
            </w:r>
          </w:p>
        </w:tc>
      </w:tr>
      <w:tr w:rsidR="00E65DCC" w:rsidRPr="00CD5AB3" w14:paraId="7CC321A0" w14:textId="77777777" w:rsidTr="00AD7860">
        <w:trPr>
          <w:cantSplit/>
        </w:trPr>
        <w:tc>
          <w:tcPr>
            <w:tcW w:w="760" w:type="dxa"/>
            <w:gridSpan w:val="3"/>
          </w:tcPr>
          <w:p w14:paraId="3E95F8E3" w14:textId="5BCFE3E4" w:rsidR="00E65DCC" w:rsidRPr="00CD5AB3" w:rsidRDefault="003140DD" w:rsidP="00E65DCC">
            <w:pPr>
              <w:keepNext/>
              <w:rPr>
                <w:i/>
              </w:rPr>
            </w:pPr>
            <w:r>
              <w:rPr>
                <w:b/>
              </w:rPr>
              <w:lastRenderedPageBreak/>
              <w:t>2.2</w:t>
            </w:r>
          </w:p>
        </w:tc>
        <w:tc>
          <w:tcPr>
            <w:tcW w:w="7538" w:type="dxa"/>
          </w:tcPr>
          <w:p w14:paraId="1A79EC7E" w14:textId="77777777" w:rsidR="00E65DCC" w:rsidRPr="00CD5AB3" w:rsidRDefault="00E65DCC" w:rsidP="00E65DCC">
            <w:pPr>
              <w:keepNext/>
              <w:rPr>
                <w:b/>
              </w:rPr>
            </w:pPr>
            <w:r w:rsidRPr="00CD5AB3">
              <w:rPr>
                <w:b/>
              </w:rPr>
              <w:t xml:space="preserve">Miejsce Odbioru </w:t>
            </w:r>
          </w:p>
          <w:p w14:paraId="527250F3" w14:textId="77777777" w:rsidR="00E65DCC" w:rsidRPr="00CD5AB3" w:rsidRDefault="00E65DCC" w:rsidP="00E65DCC">
            <w:pPr>
              <w:keepNext/>
              <w:rPr>
                <w:b/>
              </w:rPr>
            </w:pPr>
            <w:r w:rsidRPr="00CD5AB3">
              <w:rPr>
                <w:rFonts w:ascii="Courier New" w:hAnsi="Courier New" w:cs="Courier New"/>
                <w:noProof/>
                <w:color w:val="0000FF"/>
                <w:szCs w:val="20"/>
              </w:rPr>
              <w:t>DeliveryPlaceTrader</w:t>
            </w:r>
          </w:p>
        </w:tc>
        <w:tc>
          <w:tcPr>
            <w:tcW w:w="515" w:type="dxa"/>
            <w:gridSpan w:val="2"/>
          </w:tcPr>
          <w:p w14:paraId="06985671" w14:textId="77777777" w:rsidR="00E65DCC" w:rsidRPr="00CD5AB3" w:rsidRDefault="00E65DCC" w:rsidP="00EB745D">
            <w:pPr>
              <w:keepNext/>
              <w:jc w:val="center"/>
              <w:rPr>
                <w:b/>
              </w:rPr>
            </w:pPr>
            <w:r w:rsidRPr="00CD5AB3">
              <w:rPr>
                <w:b/>
              </w:rPr>
              <w:t>D</w:t>
            </w:r>
          </w:p>
        </w:tc>
        <w:tc>
          <w:tcPr>
            <w:tcW w:w="1697" w:type="dxa"/>
          </w:tcPr>
          <w:p w14:paraId="1D38F090" w14:textId="74FC800F" w:rsidR="00E65DCC" w:rsidRPr="00CD5AB3" w:rsidRDefault="00C826B8" w:rsidP="00E65DCC">
            <w:pPr>
              <w:keepNext/>
              <w:rPr>
                <w:b/>
              </w:rPr>
            </w:pPr>
            <w:r w:rsidRPr="00CD5AB3">
              <w:rPr>
                <w:b/>
              </w:rPr>
              <w:t xml:space="preserve">R </w:t>
            </w:r>
            <w:r w:rsidRPr="00CD5AB3">
              <w:t xml:space="preserve">jeśli dane inne niż </w:t>
            </w:r>
            <w:r w:rsidR="00823AAA" w:rsidRPr="00CD5AB3">
              <w:t xml:space="preserve">w sekcji </w:t>
            </w:r>
            <w:r w:rsidRPr="00CD5AB3">
              <w:t>2</w:t>
            </w:r>
          </w:p>
        </w:tc>
        <w:tc>
          <w:tcPr>
            <w:tcW w:w="2206" w:type="dxa"/>
          </w:tcPr>
          <w:p w14:paraId="2C71910A" w14:textId="3A67AF18" w:rsidR="00E65DCC" w:rsidRPr="00CD5AB3" w:rsidRDefault="00E65DCC" w:rsidP="00E65DCC">
            <w:pPr>
              <w:keepNext/>
            </w:pPr>
            <w:r w:rsidRPr="00CD5AB3">
              <w:t xml:space="preserve">Należy podać </w:t>
            </w:r>
            <w:r w:rsidR="00D00F16" w:rsidRPr="00CD5AB3">
              <w:t xml:space="preserve">planowane nowe </w:t>
            </w:r>
            <w:r w:rsidRPr="00CD5AB3">
              <w:t>miejsce odbioru wyrobów akcyzowych.</w:t>
            </w:r>
          </w:p>
        </w:tc>
        <w:tc>
          <w:tcPr>
            <w:tcW w:w="1050" w:type="dxa"/>
          </w:tcPr>
          <w:p w14:paraId="1BD60679" w14:textId="77777777" w:rsidR="00E65DCC" w:rsidRPr="00CD5AB3" w:rsidRDefault="00E65DCC" w:rsidP="00E65DCC">
            <w:pPr>
              <w:keepNext/>
              <w:rPr>
                <w:b/>
              </w:rPr>
            </w:pPr>
            <w:r w:rsidRPr="00CD5AB3">
              <w:rPr>
                <w:b/>
              </w:rPr>
              <w:t>1x</w:t>
            </w:r>
          </w:p>
        </w:tc>
      </w:tr>
      <w:tr w:rsidR="00E65DCC" w:rsidRPr="00CD5AB3" w14:paraId="11787A64" w14:textId="77777777" w:rsidTr="00AD7860">
        <w:trPr>
          <w:cantSplit/>
        </w:trPr>
        <w:tc>
          <w:tcPr>
            <w:tcW w:w="760" w:type="dxa"/>
            <w:gridSpan w:val="3"/>
          </w:tcPr>
          <w:p w14:paraId="64EDF6E0" w14:textId="77777777" w:rsidR="00E65DCC" w:rsidRPr="00CD5AB3" w:rsidRDefault="00E65DCC" w:rsidP="00E65DCC">
            <w:pPr>
              <w:rPr>
                <w:i/>
              </w:rPr>
            </w:pPr>
          </w:p>
        </w:tc>
        <w:tc>
          <w:tcPr>
            <w:tcW w:w="7538" w:type="dxa"/>
          </w:tcPr>
          <w:p w14:paraId="1824E40B" w14:textId="77777777" w:rsidR="00E65DCC" w:rsidRPr="00CD5AB3" w:rsidRDefault="00E65DCC" w:rsidP="00E65DCC">
            <w:pPr>
              <w:pStyle w:val="pqiTabBody"/>
            </w:pPr>
            <w:r w:rsidRPr="00CD5AB3">
              <w:t xml:space="preserve">JĘZYK ELEMENTU </w:t>
            </w:r>
          </w:p>
          <w:p w14:paraId="5A4D265A" w14:textId="77777777" w:rsidR="00E65DCC" w:rsidRPr="00CD5AB3" w:rsidRDefault="00E65DCC" w:rsidP="00E65DCC">
            <w:r w:rsidRPr="00CD5AB3">
              <w:rPr>
                <w:rFonts w:ascii="Courier New" w:hAnsi="Courier New" w:cs="Courier New"/>
                <w:noProof/>
                <w:color w:val="0000FF"/>
              </w:rPr>
              <w:t>@language</w:t>
            </w:r>
          </w:p>
        </w:tc>
        <w:tc>
          <w:tcPr>
            <w:tcW w:w="515" w:type="dxa"/>
            <w:gridSpan w:val="2"/>
          </w:tcPr>
          <w:p w14:paraId="5CC538EA" w14:textId="77777777" w:rsidR="00E65DCC" w:rsidRPr="00CD5AB3" w:rsidRDefault="00E65DCC" w:rsidP="00E65DCC">
            <w:pPr>
              <w:jc w:val="center"/>
            </w:pPr>
            <w:r w:rsidRPr="00CD5AB3">
              <w:t>R</w:t>
            </w:r>
          </w:p>
        </w:tc>
        <w:tc>
          <w:tcPr>
            <w:tcW w:w="1697" w:type="dxa"/>
          </w:tcPr>
          <w:p w14:paraId="15254A45" w14:textId="77777777" w:rsidR="00E65DCC" w:rsidRPr="00CD5AB3" w:rsidRDefault="00E65DCC" w:rsidP="00E65DCC"/>
        </w:tc>
        <w:tc>
          <w:tcPr>
            <w:tcW w:w="2206" w:type="dxa"/>
          </w:tcPr>
          <w:p w14:paraId="529EE3B3" w14:textId="77777777" w:rsidR="00E65DCC" w:rsidRPr="00CD5AB3" w:rsidRDefault="00E65DCC" w:rsidP="00E65DCC">
            <w:pPr>
              <w:pStyle w:val="pqiTabBody"/>
            </w:pPr>
            <w:r w:rsidRPr="00CD5AB3">
              <w:t>Atrybut.</w:t>
            </w:r>
          </w:p>
          <w:p w14:paraId="3492316E" w14:textId="77777777" w:rsidR="00E65DCC" w:rsidRPr="00CD5AB3" w:rsidRDefault="00E65DCC" w:rsidP="00E65DCC">
            <w:r w:rsidRPr="00CD5AB3">
              <w:t>Wartość ze słownika „Kody języka (Language codes)”.</w:t>
            </w:r>
          </w:p>
        </w:tc>
        <w:tc>
          <w:tcPr>
            <w:tcW w:w="1050" w:type="dxa"/>
          </w:tcPr>
          <w:p w14:paraId="677F15E9" w14:textId="77777777" w:rsidR="00E65DCC" w:rsidRPr="00CD5AB3" w:rsidRDefault="00E65DCC" w:rsidP="00E65DCC">
            <w:r w:rsidRPr="00CD5AB3">
              <w:t>a2</w:t>
            </w:r>
          </w:p>
        </w:tc>
      </w:tr>
      <w:tr w:rsidR="00E65DCC" w:rsidRPr="00CD5AB3" w14:paraId="1CC351CB" w14:textId="77777777" w:rsidTr="00AD7860">
        <w:trPr>
          <w:cantSplit/>
        </w:trPr>
        <w:tc>
          <w:tcPr>
            <w:tcW w:w="760" w:type="dxa"/>
            <w:gridSpan w:val="3"/>
          </w:tcPr>
          <w:p w14:paraId="55FC13A3" w14:textId="77777777" w:rsidR="00E65DCC" w:rsidRPr="00CD5AB3" w:rsidRDefault="00E65DCC" w:rsidP="00E65DCC">
            <w:pPr>
              <w:rPr>
                <w:i/>
              </w:rPr>
            </w:pPr>
          </w:p>
        </w:tc>
        <w:tc>
          <w:tcPr>
            <w:tcW w:w="7538" w:type="dxa"/>
          </w:tcPr>
          <w:p w14:paraId="428A2EBA" w14:textId="77777777" w:rsidR="00E65DCC" w:rsidRPr="00CD5AB3" w:rsidRDefault="00E65DCC" w:rsidP="00E65DCC">
            <w:pPr>
              <w:pStyle w:val="pqiTabBody"/>
            </w:pPr>
            <w:r w:rsidRPr="00CD5AB3">
              <w:t>TYP PODMIOTU odbierającego</w:t>
            </w:r>
          </w:p>
          <w:p w14:paraId="4A2F7F98" w14:textId="7627D212" w:rsidR="00E65DCC" w:rsidRPr="00CD5AB3" w:rsidRDefault="00A25D55" w:rsidP="00A25D55">
            <w:pPr>
              <w:pStyle w:val="pqiTabBody"/>
            </w:pPr>
            <w:r w:rsidRPr="00CD5AB3">
              <w:rPr>
                <w:rFonts w:ascii="Courier New" w:hAnsi="Courier New" w:cs="Courier New"/>
                <w:noProof/>
                <w:color w:val="0000FF"/>
              </w:rPr>
              <w:t>@deliveryTrader</w:t>
            </w:r>
            <w:r>
              <w:rPr>
                <w:rFonts w:ascii="Courier New" w:hAnsi="Courier New" w:cs="Courier New"/>
                <w:noProof/>
                <w:color w:val="0000FF"/>
              </w:rPr>
              <w:t>Type</w:t>
            </w:r>
          </w:p>
        </w:tc>
        <w:tc>
          <w:tcPr>
            <w:tcW w:w="515" w:type="dxa"/>
            <w:gridSpan w:val="2"/>
          </w:tcPr>
          <w:p w14:paraId="1B3EC4E2" w14:textId="68F621F7" w:rsidR="00E65DCC" w:rsidRPr="00CD5AB3" w:rsidRDefault="004D0263" w:rsidP="001D2472">
            <w:pPr>
              <w:pStyle w:val="pqiTabBody"/>
            </w:pPr>
            <w:r>
              <w:t>R</w:t>
            </w:r>
          </w:p>
        </w:tc>
        <w:tc>
          <w:tcPr>
            <w:tcW w:w="1697" w:type="dxa"/>
          </w:tcPr>
          <w:p w14:paraId="5213E3B3" w14:textId="4581E13D" w:rsidR="00E65DCC" w:rsidRPr="00CD5AB3" w:rsidRDefault="00E65DCC" w:rsidP="00E65DCC">
            <w:pPr>
              <w:pStyle w:val="pqiTabBody"/>
            </w:pPr>
          </w:p>
        </w:tc>
        <w:tc>
          <w:tcPr>
            <w:tcW w:w="2206" w:type="dxa"/>
          </w:tcPr>
          <w:p w14:paraId="60131C72" w14:textId="77777777" w:rsidR="00E65DCC" w:rsidRPr="00CD5AB3" w:rsidRDefault="00E65DCC" w:rsidP="00E65DCC">
            <w:pPr>
              <w:pStyle w:val="pqiTabBody"/>
            </w:pPr>
            <w:r w:rsidRPr="00CD5AB3">
              <w:t>Atrybut</w:t>
            </w:r>
          </w:p>
          <w:p w14:paraId="58373A1F" w14:textId="77777777" w:rsidR="00E65DCC" w:rsidRPr="00CD5AB3" w:rsidRDefault="00E65DCC" w:rsidP="00E65DCC">
            <w:pPr>
              <w:pStyle w:val="pqiTabBody"/>
            </w:pPr>
            <w:r w:rsidRPr="00CD5AB3">
              <w:t>Określa rodzaj podmiotu.</w:t>
            </w:r>
          </w:p>
          <w:p w14:paraId="59BDA900" w14:textId="77777777" w:rsidR="00E65DCC" w:rsidRPr="00CD5AB3" w:rsidRDefault="00E65DCC" w:rsidP="00E65DCC">
            <w:pPr>
              <w:pStyle w:val="pqiTabBody"/>
            </w:pPr>
            <w:r w:rsidRPr="00CD5AB3">
              <w:t>Możliwe wartości:</w:t>
            </w:r>
          </w:p>
          <w:p w14:paraId="5C095ADC" w14:textId="77777777" w:rsidR="00E65DCC" w:rsidRPr="00CD5AB3" w:rsidRDefault="00E65DCC" w:rsidP="00E65DCC">
            <w:pPr>
              <w:pStyle w:val="pqiTabBody"/>
            </w:pPr>
          </w:p>
        </w:tc>
        <w:tc>
          <w:tcPr>
            <w:tcW w:w="1050" w:type="dxa"/>
          </w:tcPr>
          <w:p w14:paraId="6DEF9F68" w14:textId="77777777" w:rsidR="00E65DCC" w:rsidRPr="00CD5AB3" w:rsidRDefault="00E65DCC" w:rsidP="00E65DCC">
            <w:pPr>
              <w:pStyle w:val="pqiTabBody"/>
            </w:pPr>
            <w:r w:rsidRPr="00CD5AB3">
              <w:t>n1</w:t>
            </w:r>
          </w:p>
        </w:tc>
      </w:tr>
      <w:tr w:rsidR="00E65DCC" w:rsidRPr="00CD5AB3" w14:paraId="2E0DAFDA" w14:textId="77777777" w:rsidTr="00AD7860">
        <w:trPr>
          <w:cantSplit/>
        </w:trPr>
        <w:tc>
          <w:tcPr>
            <w:tcW w:w="399" w:type="dxa"/>
            <w:gridSpan w:val="2"/>
          </w:tcPr>
          <w:p w14:paraId="0C2599B6" w14:textId="77777777" w:rsidR="00E65DCC" w:rsidRPr="00CD5AB3" w:rsidRDefault="00E65DCC" w:rsidP="00E65DCC">
            <w:pPr>
              <w:rPr>
                <w:b/>
              </w:rPr>
            </w:pPr>
          </w:p>
        </w:tc>
        <w:tc>
          <w:tcPr>
            <w:tcW w:w="361" w:type="dxa"/>
          </w:tcPr>
          <w:p w14:paraId="1986A11A" w14:textId="77777777" w:rsidR="00E65DCC" w:rsidRPr="00CD5AB3" w:rsidRDefault="00E65DCC" w:rsidP="00E65DCC">
            <w:pPr>
              <w:pStyle w:val="pqiTabBody"/>
              <w:rPr>
                <w:i/>
              </w:rPr>
            </w:pPr>
            <w:r w:rsidRPr="00CD5AB3">
              <w:rPr>
                <w:i/>
              </w:rPr>
              <w:t>a</w:t>
            </w:r>
          </w:p>
        </w:tc>
        <w:tc>
          <w:tcPr>
            <w:tcW w:w="7538" w:type="dxa"/>
          </w:tcPr>
          <w:p w14:paraId="5CDF2EF2" w14:textId="77777777" w:rsidR="00E65DCC" w:rsidRPr="00CD5AB3" w:rsidRDefault="00E65DCC" w:rsidP="00E65DCC">
            <w:pPr>
              <w:pStyle w:val="pqiTabBody"/>
              <w:rPr>
                <w:lang w:val="en-US"/>
              </w:rPr>
            </w:pPr>
            <w:r w:rsidRPr="00CD5AB3">
              <w:rPr>
                <w:lang w:val="en-US"/>
              </w:rPr>
              <w:t>Identyfikacja podmiotu</w:t>
            </w:r>
          </w:p>
          <w:p w14:paraId="7918E535" w14:textId="77777777" w:rsidR="00E65DCC" w:rsidRPr="00CD5AB3" w:rsidRDefault="00E65DCC" w:rsidP="00E65DCC">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5AD9438" w14:textId="77777777" w:rsidR="001245A5" w:rsidRDefault="00E65DCC" w:rsidP="001258E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5EBDAD02" w14:textId="77056982" w:rsidR="00E65DCC" w:rsidRPr="00CD5AB3" w:rsidRDefault="00E65DCC" w:rsidP="001258E3">
            <w:pPr>
              <w:pStyle w:val="pqiTabBody"/>
            </w:pPr>
            <w:r w:rsidRPr="00CD5AB3">
              <w:rPr>
                <w:rFonts w:ascii="Courier New" w:hAnsi="Courier New" w:cs="Courier New"/>
                <w:noProof/>
                <w:color w:val="0000FF"/>
              </w:rPr>
              <w:t>TraderId/PersonalId</w:t>
            </w:r>
          </w:p>
        </w:tc>
        <w:tc>
          <w:tcPr>
            <w:tcW w:w="515" w:type="dxa"/>
            <w:gridSpan w:val="2"/>
          </w:tcPr>
          <w:p w14:paraId="2DA3057D" w14:textId="56F2CB55" w:rsidR="00E65DCC" w:rsidRPr="00CD5AB3" w:rsidRDefault="001245A5" w:rsidP="00E65DCC">
            <w:pPr>
              <w:pStyle w:val="pqiTabBody"/>
            </w:pPr>
            <w:r>
              <w:t>R</w:t>
            </w:r>
          </w:p>
        </w:tc>
        <w:tc>
          <w:tcPr>
            <w:tcW w:w="1697" w:type="dxa"/>
          </w:tcPr>
          <w:p w14:paraId="62164521" w14:textId="485F580C" w:rsidR="00E65DCC" w:rsidRPr="00CD5AB3" w:rsidRDefault="00E65DCC" w:rsidP="005675A1">
            <w:pPr>
              <w:pStyle w:val="pqiTabBody"/>
            </w:pPr>
          </w:p>
        </w:tc>
        <w:tc>
          <w:tcPr>
            <w:tcW w:w="2206" w:type="dxa"/>
          </w:tcPr>
          <w:p w14:paraId="07154174" w14:textId="3AF6C4E5" w:rsidR="00E65DCC" w:rsidRPr="00CD5AB3" w:rsidRDefault="00E65DCC" w:rsidP="00E65DCC">
            <w:pPr>
              <w:pStyle w:val="pqiTabBody"/>
            </w:pPr>
          </w:p>
        </w:tc>
        <w:tc>
          <w:tcPr>
            <w:tcW w:w="1050" w:type="dxa"/>
          </w:tcPr>
          <w:p w14:paraId="557CC13A" w14:textId="77777777" w:rsidR="00E65DCC" w:rsidRPr="00CD5AB3" w:rsidRDefault="00E65DCC" w:rsidP="00E65DCC">
            <w:r w:rsidRPr="00CD5AB3">
              <w:t>an..16</w:t>
            </w:r>
          </w:p>
        </w:tc>
      </w:tr>
      <w:tr w:rsidR="00E65DCC" w:rsidRPr="00CD5AB3" w14:paraId="264153D7" w14:textId="77777777" w:rsidTr="00AD7860">
        <w:trPr>
          <w:cantSplit/>
        </w:trPr>
        <w:tc>
          <w:tcPr>
            <w:tcW w:w="399" w:type="dxa"/>
            <w:gridSpan w:val="2"/>
          </w:tcPr>
          <w:p w14:paraId="5E20199B" w14:textId="77777777" w:rsidR="00E65DCC" w:rsidRPr="00CD5AB3" w:rsidRDefault="00E65DCC" w:rsidP="00E65DCC">
            <w:pPr>
              <w:rPr>
                <w:b/>
              </w:rPr>
            </w:pPr>
          </w:p>
        </w:tc>
        <w:tc>
          <w:tcPr>
            <w:tcW w:w="361" w:type="dxa"/>
          </w:tcPr>
          <w:p w14:paraId="1083403B" w14:textId="77777777" w:rsidR="00E65DCC" w:rsidRPr="00CD5AB3" w:rsidRDefault="00E65DCC" w:rsidP="00E65DCC">
            <w:pPr>
              <w:rPr>
                <w:i/>
              </w:rPr>
            </w:pPr>
            <w:r w:rsidRPr="00CD5AB3">
              <w:rPr>
                <w:i/>
              </w:rPr>
              <w:t>b</w:t>
            </w:r>
          </w:p>
        </w:tc>
        <w:tc>
          <w:tcPr>
            <w:tcW w:w="7538" w:type="dxa"/>
          </w:tcPr>
          <w:p w14:paraId="1643C0A6" w14:textId="77777777" w:rsidR="00E65DCC" w:rsidRPr="00CD5AB3" w:rsidRDefault="00E65DCC" w:rsidP="00E65DCC">
            <w:r w:rsidRPr="00CD5AB3">
              <w:t>Nazwa podmiotu</w:t>
            </w:r>
          </w:p>
          <w:p w14:paraId="40425009" w14:textId="77777777" w:rsidR="00E65DCC" w:rsidRPr="00CD5AB3" w:rsidRDefault="00E65DCC" w:rsidP="00E65DCC">
            <w:r w:rsidRPr="00CD5AB3">
              <w:rPr>
                <w:rFonts w:ascii="Courier New" w:hAnsi="Courier New" w:cs="Courier New"/>
                <w:noProof/>
                <w:color w:val="0000FF"/>
                <w:szCs w:val="20"/>
              </w:rPr>
              <w:t>TraderName</w:t>
            </w:r>
          </w:p>
        </w:tc>
        <w:tc>
          <w:tcPr>
            <w:tcW w:w="515" w:type="dxa"/>
            <w:gridSpan w:val="2"/>
          </w:tcPr>
          <w:p w14:paraId="4B0537CB" w14:textId="77777777" w:rsidR="00E65DCC" w:rsidRPr="00CD5AB3" w:rsidRDefault="00E65DCC" w:rsidP="00E65DCC">
            <w:pPr>
              <w:jc w:val="center"/>
            </w:pPr>
            <w:r w:rsidRPr="00CD5AB3">
              <w:t>R</w:t>
            </w:r>
          </w:p>
        </w:tc>
        <w:tc>
          <w:tcPr>
            <w:tcW w:w="1697" w:type="dxa"/>
          </w:tcPr>
          <w:p w14:paraId="223A4E60" w14:textId="77777777" w:rsidR="00E65DCC" w:rsidRPr="00CD5AB3" w:rsidRDefault="00E65DCC" w:rsidP="00E65DCC"/>
        </w:tc>
        <w:tc>
          <w:tcPr>
            <w:tcW w:w="2206" w:type="dxa"/>
          </w:tcPr>
          <w:p w14:paraId="31DD745F" w14:textId="77777777" w:rsidR="00E65DCC" w:rsidRPr="00CD5AB3" w:rsidRDefault="00E65DCC" w:rsidP="00E65DCC"/>
        </w:tc>
        <w:tc>
          <w:tcPr>
            <w:tcW w:w="1050" w:type="dxa"/>
          </w:tcPr>
          <w:p w14:paraId="17C61C88" w14:textId="77777777" w:rsidR="00E65DCC" w:rsidRPr="00CD5AB3" w:rsidRDefault="00E65DCC" w:rsidP="00E65DCC">
            <w:r w:rsidRPr="00CD5AB3">
              <w:t>an..182</w:t>
            </w:r>
          </w:p>
        </w:tc>
      </w:tr>
      <w:tr w:rsidR="00E65DCC" w:rsidRPr="00CD5AB3" w14:paraId="4FF0474E" w14:textId="77777777" w:rsidTr="00AD7860">
        <w:trPr>
          <w:cantSplit/>
        </w:trPr>
        <w:tc>
          <w:tcPr>
            <w:tcW w:w="399" w:type="dxa"/>
            <w:gridSpan w:val="2"/>
          </w:tcPr>
          <w:p w14:paraId="333A2F0E" w14:textId="77777777" w:rsidR="00E65DCC" w:rsidRPr="00CD5AB3" w:rsidRDefault="00E65DCC" w:rsidP="00E65DCC">
            <w:pPr>
              <w:rPr>
                <w:b/>
              </w:rPr>
            </w:pPr>
          </w:p>
        </w:tc>
        <w:tc>
          <w:tcPr>
            <w:tcW w:w="361" w:type="dxa"/>
          </w:tcPr>
          <w:p w14:paraId="5A2BFEA8" w14:textId="77777777" w:rsidR="00E65DCC" w:rsidRPr="00CD5AB3" w:rsidRDefault="00E65DCC" w:rsidP="00E65DCC">
            <w:pPr>
              <w:rPr>
                <w:i/>
              </w:rPr>
            </w:pPr>
            <w:r w:rsidRPr="00CD5AB3">
              <w:rPr>
                <w:i/>
              </w:rPr>
              <w:t>c</w:t>
            </w:r>
          </w:p>
        </w:tc>
        <w:tc>
          <w:tcPr>
            <w:tcW w:w="7538" w:type="dxa"/>
          </w:tcPr>
          <w:p w14:paraId="64D55350" w14:textId="77777777" w:rsidR="00E65DCC" w:rsidRPr="00CD5AB3" w:rsidRDefault="00E65DCC" w:rsidP="00E65DCC">
            <w:r w:rsidRPr="00CD5AB3">
              <w:t>Ulica</w:t>
            </w:r>
          </w:p>
          <w:p w14:paraId="66EA0D8F" w14:textId="77777777" w:rsidR="00E65DCC" w:rsidRPr="00CD5AB3" w:rsidRDefault="00E65DCC" w:rsidP="00E65DCC">
            <w:r w:rsidRPr="00CD5AB3">
              <w:rPr>
                <w:rFonts w:ascii="Courier New" w:hAnsi="Courier New" w:cs="Courier New"/>
                <w:noProof/>
                <w:color w:val="0000FF"/>
                <w:szCs w:val="20"/>
              </w:rPr>
              <w:t>StreetName</w:t>
            </w:r>
          </w:p>
        </w:tc>
        <w:tc>
          <w:tcPr>
            <w:tcW w:w="515" w:type="dxa"/>
            <w:gridSpan w:val="2"/>
          </w:tcPr>
          <w:p w14:paraId="3C171D90" w14:textId="77777777" w:rsidR="00E65DCC" w:rsidRPr="00CD5AB3" w:rsidRDefault="00E65DCC" w:rsidP="00E65DCC">
            <w:pPr>
              <w:jc w:val="center"/>
            </w:pPr>
            <w:r w:rsidRPr="00CD5AB3">
              <w:t>R</w:t>
            </w:r>
          </w:p>
        </w:tc>
        <w:tc>
          <w:tcPr>
            <w:tcW w:w="1697" w:type="dxa"/>
            <w:vMerge w:val="restart"/>
          </w:tcPr>
          <w:p w14:paraId="5DD5E564" w14:textId="77777777" w:rsidR="00E65DCC" w:rsidRPr="00CD5AB3" w:rsidRDefault="00E65DCC" w:rsidP="00E65DCC">
            <w:pPr>
              <w:rPr>
                <w:i/>
              </w:rPr>
            </w:pPr>
          </w:p>
        </w:tc>
        <w:tc>
          <w:tcPr>
            <w:tcW w:w="2206" w:type="dxa"/>
          </w:tcPr>
          <w:p w14:paraId="71CE237D" w14:textId="77777777" w:rsidR="00E65DCC" w:rsidRPr="00CD5AB3" w:rsidRDefault="00E65DCC" w:rsidP="00E65DCC"/>
        </w:tc>
        <w:tc>
          <w:tcPr>
            <w:tcW w:w="1050" w:type="dxa"/>
          </w:tcPr>
          <w:p w14:paraId="0C345D69" w14:textId="77777777" w:rsidR="00E65DCC" w:rsidRPr="00CD5AB3" w:rsidRDefault="00E65DCC" w:rsidP="00E65DCC">
            <w:r w:rsidRPr="00CD5AB3">
              <w:t>an..65</w:t>
            </w:r>
          </w:p>
        </w:tc>
      </w:tr>
      <w:tr w:rsidR="00E65DCC" w:rsidRPr="00CD5AB3" w14:paraId="19660680" w14:textId="77777777" w:rsidTr="00AD7860">
        <w:trPr>
          <w:cantSplit/>
        </w:trPr>
        <w:tc>
          <w:tcPr>
            <w:tcW w:w="399" w:type="dxa"/>
            <w:gridSpan w:val="2"/>
          </w:tcPr>
          <w:p w14:paraId="4FEC6416" w14:textId="77777777" w:rsidR="00E65DCC" w:rsidRPr="00CD5AB3" w:rsidRDefault="00E65DCC" w:rsidP="00E65DCC">
            <w:pPr>
              <w:rPr>
                <w:b/>
              </w:rPr>
            </w:pPr>
          </w:p>
        </w:tc>
        <w:tc>
          <w:tcPr>
            <w:tcW w:w="361" w:type="dxa"/>
          </w:tcPr>
          <w:p w14:paraId="3AC87749" w14:textId="77777777" w:rsidR="00E65DCC" w:rsidRPr="00CD5AB3" w:rsidRDefault="00E65DCC" w:rsidP="00E65DCC">
            <w:pPr>
              <w:rPr>
                <w:i/>
              </w:rPr>
            </w:pPr>
            <w:r w:rsidRPr="00CD5AB3">
              <w:rPr>
                <w:i/>
              </w:rPr>
              <w:t>d</w:t>
            </w:r>
          </w:p>
        </w:tc>
        <w:tc>
          <w:tcPr>
            <w:tcW w:w="7538" w:type="dxa"/>
          </w:tcPr>
          <w:p w14:paraId="3794F673" w14:textId="77777777" w:rsidR="00E65DCC" w:rsidRPr="00CD5AB3" w:rsidRDefault="00E65DCC" w:rsidP="00E65DCC">
            <w:r w:rsidRPr="00CD5AB3">
              <w:t>Numer domu</w:t>
            </w:r>
          </w:p>
          <w:p w14:paraId="68BF65D4" w14:textId="77777777" w:rsidR="00E65DCC" w:rsidRPr="00CD5AB3" w:rsidRDefault="00E65DCC" w:rsidP="00E65DCC">
            <w:r w:rsidRPr="00CD5AB3">
              <w:rPr>
                <w:rFonts w:ascii="Courier New" w:hAnsi="Courier New" w:cs="Courier New"/>
                <w:noProof/>
                <w:color w:val="0000FF"/>
                <w:szCs w:val="20"/>
              </w:rPr>
              <w:t>StreetNumber</w:t>
            </w:r>
          </w:p>
        </w:tc>
        <w:tc>
          <w:tcPr>
            <w:tcW w:w="515" w:type="dxa"/>
            <w:gridSpan w:val="2"/>
          </w:tcPr>
          <w:p w14:paraId="11B25DDF" w14:textId="77777777" w:rsidR="00E65DCC" w:rsidRPr="00CD5AB3" w:rsidRDefault="00E65DCC" w:rsidP="00E65DCC">
            <w:pPr>
              <w:jc w:val="center"/>
            </w:pPr>
            <w:r w:rsidRPr="00CD5AB3">
              <w:t>O</w:t>
            </w:r>
          </w:p>
        </w:tc>
        <w:tc>
          <w:tcPr>
            <w:tcW w:w="1697" w:type="dxa"/>
            <w:vMerge/>
          </w:tcPr>
          <w:p w14:paraId="02C7DE0D" w14:textId="77777777" w:rsidR="00E65DCC" w:rsidRPr="00CD5AB3" w:rsidRDefault="00E65DCC" w:rsidP="00E65DCC"/>
        </w:tc>
        <w:tc>
          <w:tcPr>
            <w:tcW w:w="2206" w:type="dxa"/>
          </w:tcPr>
          <w:p w14:paraId="489E4860" w14:textId="77777777" w:rsidR="00E65DCC" w:rsidRPr="00CD5AB3" w:rsidRDefault="00E65DCC" w:rsidP="00E65DCC"/>
        </w:tc>
        <w:tc>
          <w:tcPr>
            <w:tcW w:w="1050" w:type="dxa"/>
          </w:tcPr>
          <w:p w14:paraId="7B4B78CB" w14:textId="77777777" w:rsidR="00E65DCC" w:rsidRPr="00CD5AB3" w:rsidRDefault="00E65DCC" w:rsidP="00E65DCC">
            <w:r w:rsidRPr="00CD5AB3">
              <w:t>an..11</w:t>
            </w:r>
          </w:p>
        </w:tc>
      </w:tr>
      <w:tr w:rsidR="00E65DCC" w:rsidRPr="00CD5AB3" w14:paraId="07EBDB33" w14:textId="77777777" w:rsidTr="00AD7860">
        <w:trPr>
          <w:cantSplit/>
        </w:trPr>
        <w:tc>
          <w:tcPr>
            <w:tcW w:w="399" w:type="dxa"/>
            <w:gridSpan w:val="2"/>
          </w:tcPr>
          <w:p w14:paraId="7A140EA0" w14:textId="77777777" w:rsidR="00E65DCC" w:rsidRPr="00CD5AB3" w:rsidRDefault="00E65DCC" w:rsidP="00E65DCC">
            <w:pPr>
              <w:rPr>
                <w:b/>
              </w:rPr>
            </w:pPr>
          </w:p>
        </w:tc>
        <w:tc>
          <w:tcPr>
            <w:tcW w:w="361" w:type="dxa"/>
          </w:tcPr>
          <w:p w14:paraId="6E81FDD1" w14:textId="77777777" w:rsidR="00E65DCC" w:rsidRPr="00CD5AB3" w:rsidRDefault="00E65DCC" w:rsidP="00E65DCC">
            <w:pPr>
              <w:rPr>
                <w:i/>
              </w:rPr>
            </w:pPr>
            <w:r w:rsidRPr="00CD5AB3">
              <w:rPr>
                <w:i/>
              </w:rPr>
              <w:t>e</w:t>
            </w:r>
          </w:p>
        </w:tc>
        <w:tc>
          <w:tcPr>
            <w:tcW w:w="7538" w:type="dxa"/>
          </w:tcPr>
          <w:p w14:paraId="0BF33822" w14:textId="77777777" w:rsidR="00E65DCC" w:rsidRPr="00CD5AB3" w:rsidRDefault="00E65DCC" w:rsidP="00E65DCC">
            <w:r w:rsidRPr="00CD5AB3">
              <w:t>Kod pocztowy</w:t>
            </w:r>
          </w:p>
          <w:p w14:paraId="0CBD37E9" w14:textId="77777777" w:rsidR="00E65DCC" w:rsidRPr="00CD5AB3" w:rsidRDefault="00E65DCC" w:rsidP="00E65DCC">
            <w:r w:rsidRPr="00CD5AB3">
              <w:rPr>
                <w:rFonts w:ascii="Courier New" w:hAnsi="Courier New" w:cs="Courier New"/>
                <w:noProof/>
                <w:color w:val="0000FF"/>
                <w:szCs w:val="20"/>
              </w:rPr>
              <w:t>Postcode</w:t>
            </w:r>
          </w:p>
        </w:tc>
        <w:tc>
          <w:tcPr>
            <w:tcW w:w="515" w:type="dxa"/>
            <w:gridSpan w:val="2"/>
          </w:tcPr>
          <w:p w14:paraId="5216AB07" w14:textId="77777777" w:rsidR="00E65DCC" w:rsidRPr="00CD5AB3" w:rsidRDefault="00E65DCC" w:rsidP="00E65DCC">
            <w:pPr>
              <w:jc w:val="center"/>
            </w:pPr>
            <w:r w:rsidRPr="00CD5AB3">
              <w:t>R</w:t>
            </w:r>
          </w:p>
        </w:tc>
        <w:tc>
          <w:tcPr>
            <w:tcW w:w="1697" w:type="dxa"/>
            <w:vMerge/>
          </w:tcPr>
          <w:p w14:paraId="4AAC0D06" w14:textId="77777777" w:rsidR="00E65DCC" w:rsidRPr="00CD5AB3" w:rsidRDefault="00E65DCC" w:rsidP="00E65DCC"/>
        </w:tc>
        <w:tc>
          <w:tcPr>
            <w:tcW w:w="2206" w:type="dxa"/>
          </w:tcPr>
          <w:p w14:paraId="457C8515" w14:textId="77777777" w:rsidR="00E65DCC" w:rsidRPr="00CD5AB3" w:rsidRDefault="00E65DCC" w:rsidP="00E65DCC"/>
        </w:tc>
        <w:tc>
          <w:tcPr>
            <w:tcW w:w="1050" w:type="dxa"/>
          </w:tcPr>
          <w:p w14:paraId="550A51AA" w14:textId="77777777" w:rsidR="00E65DCC" w:rsidRPr="00CD5AB3" w:rsidRDefault="00E65DCC" w:rsidP="00E65DCC">
            <w:r w:rsidRPr="00CD5AB3">
              <w:t>an..10</w:t>
            </w:r>
          </w:p>
        </w:tc>
      </w:tr>
      <w:tr w:rsidR="00E65DCC" w:rsidRPr="00CD5AB3" w14:paraId="0AB5C428" w14:textId="77777777" w:rsidTr="00AD7860">
        <w:trPr>
          <w:cantSplit/>
        </w:trPr>
        <w:tc>
          <w:tcPr>
            <w:tcW w:w="399" w:type="dxa"/>
            <w:gridSpan w:val="2"/>
          </w:tcPr>
          <w:p w14:paraId="7E44F157" w14:textId="77777777" w:rsidR="00E65DCC" w:rsidRPr="00CD5AB3" w:rsidRDefault="00E65DCC" w:rsidP="00E65DCC">
            <w:pPr>
              <w:rPr>
                <w:b/>
              </w:rPr>
            </w:pPr>
          </w:p>
        </w:tc>
        <w:tc>
          <w:tcPr>
            <w:tcW w:w="361" w:type="dxa"/>
          </w:tcPr>
          <w:p w14:paraId="35EB9130" w14:textId="77777777" w:rsidR="00E65DCC" w:rsidRPr="00CD5AB3" w:rsidRDefault="00E65DCC" w:rsidP="00E65DCC">
            <w:pPr>
              <w:rPr>
                <w:i/>
              </w:rPr>
            </w:pPr>
            <w:r w:rsidRPr="00CD5AB3">
              <w:rPr>
                <w:i/>
              </w:rPr>
              <w:t>f</w:t>
            </w:r>
          </w:p>
        </w:tc>
        <w:tc>
          <w:tcPr>
            <w:tcW w:w="7538" w:type="dxa"/>
          </w:tcPr>
          <w:p w14:paraId="292DBE92" w14:textId="77777777" w:rsidR="00E65DCC" w:rsidRPr="00CD5AB3" w:rsidRDefault="00E65DCC" w:rsidP="00E65DCC">
            <w:r w:rsidRPr="00CD5AB3">
              <w:t>Miejscowość</w:t>
            </w:r>
          </w:p>
          <w:p w14:paraId="5AF4C29A" w14:textId="77777777" w:rsidR="00E65DCC" w:rsidRPr="00CD5AB3" w:rsidRDefault="00E65DCC" w:rsidP="00E65DCC">
            <w:r w:rsidRPr="00CD5AB3">
              <w:rPr>
                <w:rFonts w:ascii="Courier New" w:hAnsi="Courier New" w:cs="Courier New"/>
                <w:noProof/>
                <w:color w:val="0000FF"/>
                <w:szCs w:val="20"/>
              </w:rPr>
              <w:t>City</w:t>
            </w:r>
          </w:p>
        </w:tc>
        <w:tc>
          <w:tcPr>
            <w:tcW w:w="515" w:type="dxa"/>
            <w:gridSpan w:val="2"/>
          </w:tcPr>
          <w:p w14:paraId="7ADA666F" w14:textId="77777777" w:rsidR="00E65DCC" w:rsidRPr="00CD5AB3" w:rsidRDefault="00E65DCC" w:rsidP="00E65DCC">
            <w:pPr>
              <w:jc w:val="center"/>
            </w:pPr>
            <w:r w:rsidRPr="00CD5AB3">
              <w:t>R</w:t>
            </w:r>
          </w:p>
        </w:tc>
        <w:tc>
          <w:tcPr>
            <w:tcW w:w="1697" w:type="dxa"/>
            <w:vMerge/>
          </w:tcPr>
          <w:p w14:paraId="27989E05" w14:textId="77777777" w:rsidR="00E65DCC" w:rsidRPr="00CD5AB3" w:rsidRDefault="00E65DCC" w:rsidP="00E65DCC"/>
        </w:tc>
        <w:tc>
          <w:tcPr>
            <w:tcW w:w="2206" w:type="dxa"/>
          </w:tcPr>
          <w:p w14:paraId="24F2FCA9" w14:textId="77777777" w:rsidR="00E65DCC" w:rsidRPr="00CD5AB3" w:rsidRDefault="00E65DCC" w:rsidP="00E65DCC"/>
        </w:tc>
        <w:tc>
          <w:tcPr>
            <w:tcW w:w="1050" w:type="dxa"/>
          </w:tcPr>
          <w:p w14:paraId="18D3A6E1" w14:textId="77777777" w:rsidR="00E65DCC" w:rsidRPr="00CD5AB3" w:rsidRDefault="00E65DCC" w:rsidP="00E65DCC">
            <w:r w:rsidRPr="00CD5AB3">
              <w:t>an..50</w:t>
            </w:r>
          </w:p>
        </w:tc>
      </w:tr>
      <w:tr w:rsidR="00E65DCC" w:rsidRPr="00CD5AB3" w14:paraId="391AF968" w14:textId="77777777" w:rsidTr="00AD7860">
        <w:trPr>
          <w:cantSplit/>
        </w:trPr>
        <w:tc>
          <w:tcPr>
            <w:tcW w:w="760" w:type="dxa"/>
            <w:gridSpan w:val="3"/>
          </w:tcPr>
          <w:p w14:paraId="7A32F1C4" w14:textId="5166907F" w:rsidR="00E65DCC" w:rsidRPr="00CD5AB3" w:rsidRDefault="003140DD" w:rsidP="00E65DCC">
            <w:pPr>
              <w:keepNext/>
              <w:rPr>
                <w:i/>
              </w:rPr>
            </w:pPr>
            <w:r>
              <w:rPr>
                <w:b/>
              </w:rPr>
              <w:t>2.3</w:t>
            </w:r>
          </w:p>
        </w:tc>
        <w:tc>
          <w:tcPr>
            <w:tcW w:w="7538" w:type="dxa"/>
          </w:tcPr>
          <w:p w14:paraId="0F71F819" w14:textId="27EC689F" w:rsidR="00E65DCC" w:rsidRPr="00CD5AB3" w:rsidRDefault="00E65DCC" w:rsidP="00E65DCC">
            <w:pPr>
              <w:rPr>
                <w:b/>
                <w:szCs w:val="20"/>
              </w:rPr>
            </w:pPr>
            <w:r w:rsidRPr="00CD5AB3">
              <w:rPr>
                <w:b/>
                <w:szCs w:val="20"/>
              </w:rPr>
              <w:t xml:space="preserve">URZĄD Miejsce Odbioru </w:t>
            </w:r>
          </w:p>
          <w:p w14:paraId="22478F5B" w14:textId="77777777" w:rsidR="00E65DCC" w:rsidRPr="00CD5AB3" w:rsidRDefault="00E65DCC" w:rsidP="00E65DCC">
            <w:pPr>
              <w:keepNext/>
              <w:rPr>
                <w:b/>
                <w:szCs w:val="20"/>
              </w:rPr>
            </w:pPr>
            <w:r w:rsidRPr="00CD5AB3">
              <w:rPr>
                <w:rFonts w:ascii="Courier New" w:hAnsi="Courier New" w:cs="Courier New"/>
                <w:noProof/>
                <w:color w:val="0000FF"/>
                <w:szCs w:val="20"/>
              </w:rPr>
              <w:t>DeliveryPlaceCustomsOffice</w:t>
            </w:r>
          </w:p>
        </w:tc>
        <w:tc>
          <w:tcPr>
            <w:tcW w:w="515" w:type="dxa"/>
            <w:gridSpan w:val="2"/>
          </w:tcPr>
          <w:p w14:paraId="2E535958" w14:textId="3F5019B7" w:rsidR="00E65DCC" w:rsidRPr="00CD5AB3" w:rsidRDefault="00C826B8" w:rsidP="00E65DCC">
            <w:pPr>
              <w:keepNext/>
              <w:jc w:val="center"/>
              <w:rPr>
                <w:b/>
              </w:rPr>
            </w:pPr>
            <w:r w:rsidRPr="00CD5AB3">
              <w:rPr>
                <w:b/>
              </w:rPr>
              <w:t>R</w:t>
            </w:r>
          </w:p>
        </w:tc>
        <w:tc>
          <w:tcPr>
            <w:tcW w:w="1697" w:type="dxa"/>
          </w:tcPr>
          <w:p w14:paraId="4E976327" w14:textId="77777777" w:rsidR="00E65DCC" w:rsidRPr="00CD5AB3" w:rsidRDefault="00E65DCC" w:rsidP="00E65DCC">
            <w:pPr>
              <w:keepNext/>
              <w:rPr>
                <w:b/>
              </w:rPr>
            </w:pPr>
          </w:p>
        </w:tc>
        <w:tc>
          <w:tcPr>
            <w:tcW w:w="2206" w:type="dxa"/>
          </w:tcPr>
          <w:p w14:paraId="20C3B55F" w14:textId="799C12F0" w:rsidR="00E65DCC" w:rsidRPr="00CD5AB3" w:rsidRDefault="00E65DCC" w:rsidP="00E65DCC">
            <w:pPr>
              <w:keepNext/>
              <w:rPr>
                <w:b/>
              </w:rPr>
            </w:pPr>
          </w:p>
        </w:tc>
        <w:tc>
          <w:tcPr>
            <w:tcW w:w="1050" w:type="dxa"/>
          </w:tcPr>
          <w:p w14:paraId="0F11CE10" w14:textId="77777777" w:rsidR="00E65DCC" w:rsidRPr="00CD5AB3" w:rsidRDefault="00E65DCC" w:rsidP="00E65DCC">
            <w:pPr>
              <w:keepNext/>
              <w:rPr>
                <w:b/>
              </w:rPr>
            </w:pPr>
            <w:r w:rsidRPr="00CD5AB3">
              <w:rPr>
                <w:b/>
              </w:rPr>
              <w:t>1x</w:t>
            </w:r>
          </w:p>
        </w:tc>
      </w:tr>
      <w:tr w:rsidR="00E65DCC" w:rsidRPr="00CD5AB3" w14:paraId="3E319EBA" w14:textId="77777777" w:rsidTr="00AD7860">
        <w:trPr>
          <w:cantSplit/>
        </w:trPr>
        <w:tc>
          <w:tcPr>
            <w:tcW w:w="399" w:type="dxa"/>
            <w:gridSpan w:val="2"/>
          </w:tcPr>
          <w:p w14:paraId="5ADECA18" w14:textId="77777777" w:rsidR="00E65DCC" w:rsidRPr="00CD5AB3" w:rsidRDefault="00E65DCC" w:rsidP="00E65DCC">
            <w:pPr>
              <w:rPr>
                <w:b/>
              </w:rPr>
            </w:pPr>
          </w:p>
        </w:tc>
        <w:tc>
          <w:tcPr>
            <w:tcW w:w="361" w:type="dxa"/>
          </w:tcPr>
          <w:p w14:paraId="2FFBE737" w14:textId="77777777" w:rsidR="00E65DCC" w:rsidRPr="00CD5AB3" w:rsidRDefault="00E65DCC" w:rsidP="00E65DCC">
            <w:pPr>
              <w:rPr>
                <w:i/>
              </w:rPr>
            </w:pPr>
            <w:r w:rsidRPr="00CD5AB3">
              <w:rPr>
                <w:i/>
              </w:rPr>
              <w:t>a</w:t>
            </w:r>
          </w:p>
        </w:tc>
        <w:tc>
          <w:tcPr>
            <w:tcW w:w="7538" w:type="dxa"/>
          </w:tcPr>
          <w:p w14:paraId="6DE2036B" w14:textId="77777777" w:rsidR="00E65DCC" w:rsidRPr="00CD5AB3" w:rsidRDefault="00E65DCC" w:rsidP="00E65DCC">
            <w:r w:rsidRPr="00CD5AB3">
              <w:t>Numer referencyjny urzędu</w:t>
            </w:r>
          </w:p>
          <w:p w14:paraId="12AA02EE" w14:textId="77777777" w:rsidR="00E65DCC" w:rsidRPr="00CD5AB3" w:rsidRDefault="00E65DCC" w:rsidP="00E65DCC">
            <w:r w:rsidRPr="00CD5AB3">
              <w:rPr>
                <w:rFonts w:ascii="Courier New" w:hAnsi="Courier New" w:cs="Courier New"/>
                <w:noProof/>
                <w:color w:val="0000FF"/>
                <w:szCs w:val="20"/>
              </w:rPr>
              <w:t>ReferenceNumber</w:t>
            </w:r>
          </w:p>
        </w:tc>
        <w:tc>
          <w:tcPr>
            <w:tcW w:w="515" w:type="dxa"/>
            <w:gridSpan w:val="2"/>
          </w:tcPr>
          <w:p w14:paraId="1F3F1D09" w14:textId="77777777" w:rsidR="00E65DCC" w:rsidRPr="00CD5AB3" w:rsidRDefault="00E65DCC" w:rsidP="00E65DCC">
            <w:pPr>
              <w:jc w:val="center"/>
            </w:pPr>
            <w:r w:rsidRPr="00CD5AB3">
              <w:t>R</w:t>
            </w:r>
          </w:p>
        </w:tc>
        <w:tc>
          <w:tcPr>
            <w:tcW w:w="1697" w:type="dxa"/>
          </w:tcPr>
          <w:p w14:paraId="53499B10" w14:textId="528E29CA" w:rsidR="00E65DCC" w:rsidRPr="00CD5AB3" w:rsidRDefault="00D46974" w:rsidP="00E65DCC">
            <w:r>
              <w:t>Należy podać kod urzędu skarbowego właściwy w miejscu odbioru</w:t>
            </w:r>
          </w:p>
        </w:tc>
        <w:tc>
          <w:tcPr>
            <w:tcW w:w="2206" w:type="dxa"/>
          </w:tcPr>
          <w:p w14:paraId="49CEA8E0" w14:textId="77777777" w:rsidR="00E65DCC" w:rsidRPr="00CD5AB3" w:rsidRDefault="00E65DCC" w:rsidP="00E65DCC"/>
        </w:tc>
        <w:tc>
          <w:tcPr>
            <w:tcW w:w="1050" w:type="dxa"/>
          </w:tcPr>
          <w:p w14:paraId="18318114" w14:textId="77777777" w:rsidR="00E65DCC" w:rsidRPr="00CD5AB3" w:rsidRDefault="00E65DCC" w:rsidP="00E65DCC">
            <w:r w:rsidRPr="00CD5AB3">
              <w:t>an8</w:t>
            </w:r>
          </w:p>
        </w:tc>
      </w:tr>
      <w:tr w:rsidR="00AD7860" w:rsidRPr="00CD5AB3" w14:paraId="6136B5AF" w14:textId="77777777" w:rsidTr="00AD7860">
        <w:trPr>
          <w:cantSplit/>
        </w:trPr>
        <w:tc>
          <w:tcPr>
            <w:tcW w:w="760" w:type="dxa"/>
            <w:gridSpan w:val="3"/>
          </w:tcPr>
          <w:p w14:paraId="74A4C093" w14:textId="09918B77" w:rsidR="00AD7860" w:rsidRPr="00AD7860" w:rsidRDefault="00AD7860" w:rsidP="00AD7860">
            <w:pPr>
              <w:rPr>
                <w:b/>
                <w:i/>
              </w:rPr>
            </w:pPr>
            <w:r w:rsidRPr="00AD7860">
              <w:rPr>
                <w:b/>
              </w:rPr>
              <w:t>3</w:t>
            </w:r>
          </w:p>
        </w:tc>
        <w:tc>
          <w:tcPr>
            <w:tcW w:w="7538" w:type="dxa"/>
          </w:tcPr>
          <w:p w14:paraId="1B98546A" w14:textId="77777777" w:rsidR="00AD7860" w:rsidRPr="00CD5AB3" w:rsidRDefault="00AD7860" w:rsidP="00AD7860">
            <w:pPr>
              <w:pStyle w:val="pqiTabHead"/>
            </w:pPr>
            <w:r w:rsidRPr="00CD5AB3">
              <w:t>SZCZEGÓŁY DOTYCZĄCE TRANSPORTU</w:t>
            </w:r>
          </w:p>
          <w:p w14:paraId="6F7CBD90" w14:textId="3DEB2D51" w:rsidR="00AD7860" w:rsidRPr="00CD5AB3" w:rsidRDefault="00AD7860" w:rsidP="00AD7860">
            <w:r w:rsidRPr="00CD5AB3">
              <w:rPr>
                <w:rFonts w:ascii="Courier New" w:hAnsi="Courier New" w:cs="Courier New"/>
                <w:noProof/>
                <w:color w:val="0000FF"/>
              </w:rPr>
              <w:t>TransportDetails</w:t>
            </w:r>
          </w:p>
        </w:tc>
        <w:tc>
          <w:tcPr>
            <w:tcW w:w="515" w:type="dxa"/>
            <w:gridSpan w:val="2"/>
          </w:tcPr>
          <w:p w14:paraId="1F812863" w14:textId="1F865031" w:rsidR="00AD7860" w:rsidRPr="00AD7860" w:rsidRDefault="00D356EA" w:rsidP="00AD7860">
            <w:pPr>
              <w:jc w:val="center"/>
              <w:rPr>
                <w:b/>
              </w:rPr>
            </w:pPr>
            <w:r>
              <w:rPr>
                <w:b/>
              </w:rPr>
              <w:t>D</w:t>
            </w:r>
          </w:p>
        </w:tc>
        <w:tc>
          <w:tcPr>
            <w:tcW w:w="1697" w:type="dxa"/>
          </w:tcPr>
          <w:p w14:paraId="38F7272C" w14:textId="77777777" w:rsidR="00AD7860" w:rsidRDefault="00AD7860" w:rsidP="00AD7860"/>
        </w:tc>
        <w:tc>
          <w:tcPr>
            <w:tcW w:w="2206" w:type="dxa"/>
          </w:tcPr>
          <w:p w14:paraId="7CA68837" w14:textId="77777777" w:rsidR="00AD7860" w:rsidRPr="00CD5AB3" w:rsidRDefault="00AD7860" w:rsidP="00AD7860"/>
        </w:tc>
        <w:tc>
          <w:tcPr>
            <w:tcW w:w="1050" w:type="dxa"/>
          </w:tcPr>
          <w:p w14:paraId="1BC49FE4" w14:textId="7795B785" w:rsidR="00AD7860" w:rsidRPr="00AD7860" w:rsidRDefault="00AD7860" w:rsidP="00AD7860">
            <w:pPr>
              <w:rPr>
                <w:b/>
              </w:rPr>
            </w:pPr>
            <w:r w:rsidRPr="00AD7860">
              <w:rPr>
                <w:b/>
              </w:rPr>
              <w:t>99X</w:t>
            </w:r>
          </w:p>
        </w:tc>
      </w:tr>
      <w:tr w:rsidR="00AD7860" w:rsidRPr="00CD5AB3" w14:paraId="13D7F96C" w14:textId="77777777" w:rsidTr="00AD7860">
        <w:trPr>
          <w:cantSplit/>
        </w:trPr>
        <w:tc>
          <w:tcPr>
            <w:tcW w:w="399" w:type="dxa"/>
            <w:gridSpan w:val="2"/>
          </w:tcPr>
          <w:p w14:paraId="6A2022FB" w14:textId="228985D7" w:rsidR="00AD7860" w:rsidRPr="00CD5AB3" w:rsidRDefault="00AD7860" w:rsidP="00AD7860">
            <w:pPr>
              <w:rPr>
                <w:b/>
              </w:rPr>
            </w:pPr>
          </w:p>
        </w:tc>
        <w:tc>
          <w:tcPr>
            <w:tcW w:w="361" w:type="dxa"/>
          </w:tcPr>
          <w:p w14:paraId="6DEAD8E3" w14:textId="45AE71D7" w:rsidR="00AD7860" w:rsidRPr="00CD5AB3" w:rsidRDefault="00AD7860" w:rsidP="00AD7860">
            <w:pPr>
              <w:rPr>
                <w:i/>
              </w:rPr>
            </w:pPr>
            <w:r w:rsidRPr="00CD5AB3">
              <w:rPr>
                <w:i/>
              </w:rPr>
              <w:t>a</w:t>
            </w:r>
          </w:p>
        </w:tc>
        <w:tc>
          <w:tcPr>
            <w:tcW w:w="7538" w:type="dxa"/>
          </w:tcPr>
          <w:p w14:paraId="50520DB6" w14:textId="77777777" w:rsidR="00AD7860" w:rsidRPr="00CD5AB3" w:rsidRDefault="00AD7860" w:rsidP="00AD7860">
            <w:pPr>
              <w:pStyle w:val="pqiTabBody"/>
            </w:pPr>
            <w:r w:rsidRPr="00CD5AB3">
              <w:t>Kod jednostki transportowej</w:t>
            </w:r>
          </w:p>
          <w:p w14:paraId="658F7745" w14:textId="76E4D954" w:rsidR="00AD7860" w:rsidRPr="00CD5AB3" w:rsidRDefault="00AD7860" w:rsidP="00AD7860">
            <w:r w:rsidRPr="00CD5AB3">
              <w:rPr>
                <w:rFonts w:ascii="Courier New" w:hAnsi="Courier New" w:cs="Courier New"/>
                <w:noProof/>
                <w:color w:val="0000FF"/>
              </w:rPr>
              <w:t>TransportUnitCode</w:t>
            </w:r>
          </w:p>
        </w:tc>
        <w:tc>
          <w:tcPr>
            <w:tcW w:w="515" w:type="dxa"/>
            <w:gridSpan w:val="2"/>
          </w:tcPr>
          <w:p w14:paraId="4BDF872E" w14:textId="44726007" w:rsidR="00AD7860" w:rsidRPr="00CD5AB3" w:rsidRDefault="00AD7860" w:rsidP="00AD7860">
            <w:pPr>
              <w:jc w:val="center"/>
            </w:pPr>
            <w:r w:rsidRPr="00CD5AB3">
              <w:t>R</w:t>
            </w:r>
          </w:p>
        </w:tc>
        <w:tc>
          <w:tcPr>
            <w:tcW w:w="1697" w:type="dxa"/>
          </w:tcPr>
          <w:p w14:paraId="5951C5E1" w14:textId="77777777" w:rsidR="00AD7860" w:rsidRDefault="00AD7860" w:rsidP="00AD7860"/>
        </w:tc>
        <w:tc>
          <w:tcPr>
            <w:tcW w:w="2206" w:type="dxa"/>
          </w:tcPr>
          <w:p w14:paraId="31211E3C" w14:textId="72DAD7C3" w:rsidR="00AD7860" w:rsidRPr="00CD5AB3" w:rsidRDefault="00AD7860" w:rsidP="00AD7860">
            <w:r w:rsidRPr="00CD5AB3">
              <w:rPr>
                <w:lang w:eastAsia="en-GB"/>
              </w:rPr>
              <w:t>Wartość ze słownika</w:t>
            </w:r>
            <w:r w:rsidRPr="00CD5AB3">
              <w:t xml:space="preserve"> „Kody jednostek transportowych (Transport units)”.</w:t>
            </w:r>
          </w:p>
        </w:tc>
        <w:tc>
          <w:tcPr>
            <w:tcW w:w="1050" w:type="dxa"/>
          </w:tcPr>
          <w:p w14:paraId="5E91A0F0" w14:textId="77777777" w:rsidR="00AD7860" w:rsidRPr="00CD5AB3" w:rsidRDefault="00AD7860" w:rsidP="00AD7860"/>
        </w:tc>
      </w:tr>
      <w:tr w:rsidR="00AD7860" w:rsidRPr="00CD5AB3" w14:paraId="76829074" w14:textId="77777777" w:rsidTr="00AD7860">
        <w:trPr>
          <w:cantSplit/>
        </w:trPr>
        <w:tc>
          <w:tcPr>
            <w:tcW w:w="399" w:type="dxa"/>
            <w:gridSpan w:val="2"/>
          </w:tcPr>
          <w:p w14:paraId="5E400663" w14:textId="77777777" w:rsidR="00AD7860" w:rsidRPr="00CD5AB3" w:rsidRDefault="00AD7860" w:rsidP="00AD7860">
            <w:pPr>
              <w:rPr>
                <w:b/>
              </w:rPr>
            </w:pPr>
          </w:p>
        </w:tc>
        <w:tc>
          <w:tcPr>
            <w:tcW w:w="361" w:type="dxa"/>
          </w:tcPr>
          <w:p w14:paraId="5941E119" w14:textId="50945145" w:rsidR="00AD7860" w:rsidRPr="00CD5AB3" w:rsidRDefault="00AD7860" w:rsidP="00AD7860">
            <w:pPr>
              <w:rPr>
                <w:i/>
              </w:rPr>
            </w:pPr>
            <w:r w:rsidRPr="00CD5AB3">
              <w:rPr>
                <w:i/>
              </w:rPr>
              <w:t>b</w:t>
            </w:r>
          </w:p>
        </w:tc>
        <w:tc>
          <w:tcPr>
            <w:tcW w:w="7538" w:type="dxa"/>
          </w:tcPr>
          <w:p w14:paraId="64FEA09A" w14:textId="77777777" w:rsidR="00AD7860" w:rsidRPr="00CD5AB3" w:rsidRDefault="00AD7860" w:rsidP="00AD7860">
            <w:pPr>
              <w:pStyle w:val="pqiTabBody"/>
            </w:pPr>
            <w:r w:rsidRPr="00CD5AB3">
              <w:t>Oznaczenie jednostek transportowych</w:t>
            </w:r>
          </w:p>
          <w:p w14:paraId="4F6573D1" w14:textId="17641A4D" w:rsidR="00AD7860" w:rsidRPr="00CD5AB3" w:rsidRDefault="00AD7860" w:rsidP="00AD7860">
            <w:r w:rsidRPr="00CD5AB3">
              <w:rPr>
                <w:rFonts w:ascii="Courier New" w:hAnsi="Courier New" w:cs="Courier New"/>
                <w:noProof/>
                <w:color w:val="0000FF"/>
              </w:rPr>
              <w:t>IdentityOfTransportUnits</w:t>
            </w:r>
          </w:p>
        </w:tc>
        <w:tc>
          <w:tcPr>
            <w:tcW w:w="515" w:type="dxa"/>
            <w:gridSpan w:val="2"/>
          </w:tcPr>
          <w:p w14:paraId="0218FCCF" w14:textId="7651B417" w:rsidR="00AD7860" w:rsidRPr="00CD5AB3" w:rsidRDefault="00AD7860" w:rsidP="00AD7860">
            <w:pPr>
              <w:jc w:val="center"/>
            </w:pPr>
            <w:r w:rsidRPr="00CD5AB3">
              <w:t>D</w:t>
            </w:r>
          </w:p>
        </w:tc>
        <w:tc>
          <w:tcPr>
            <w:tcW w:w="1697" w:type="dxa"/>
          </w:tcPr>
          <w:p w14:paraId="13A7498C" w14:textId="3776D86F" w:rsidR="00AD7860" w:rsidRDefault="00AD7860" w:rsidP="00AD7860">
            <w:r>
              <w:t>W przypadku wartości 5 (stałe instalacje przesyłowe) nie stosuje się, w innych przypadkach O.</w:t>
            </w:r>
          </w:p>
        </w:tc>
        <w:tc>
          <w:tcPr>
            <w:tcW w:w="2206" w:type="dxa"/>
          </w:tcPr>
          <w:p w14:paraId="13BD4A1E" w14:textId="6559DA63" w:rsidR="00AD7860" w:rsidRPr="00CD5AB3" w:rsidRDefault="00AD7860" w:rsidP="00AD7860">
            <w:r w:rsidRPr="00CD5AB3">
              <w:t>Należy wpisać numer rejestracyjny jednostki transportowej (jednostek transportowych).</w:t>
            </w:r>
          </w:p>
        </w:tc>
        <w:tc>
          <w:tcPr>
            <w:tcW w:w="1050" w:type="dxa"/>
          </w:tcPr>
          <w:p w14:paraId="5FD12B9A" w14:textId="77777777" w:rsidR="00AD7860" w:rsidRPr="00CD5AB3" w:rsidRDefault="00AD7860" w:rsidP="00AD7860"/>
        </w:tc>
      </w:tr>
      <w:tr w:rsidR="00AD7860" w:rsidRPr="00CD5AB3" w14:paraId="7489D7B0" w14:textId="77777777" w:rsidTr="0045239E">
        <w:trPr>
          <w:cantSplit/>
        </w:trPr>
        <w:tc>
          <w:tcPr>
            <w:tcW w:w="760" w:type="dxa"/>
            <w:gridSpan w:val="3"/>
          </w:tcPr>
          <w:p w14:paraId="2593B418" w14:textId="77777777" w:rsidR="00AD7860" w:rsidRPr="00CD5AB3" w:rsidRDefault="00AD7860" w:rsidP="00AD7860">
            <w:pPr>
              <w:rPr>
                <w:i/>
              </w:rPr>
            </w:pPr>
          </w:p>
        </w:tc>
        <w:tc>
          <w:tcPr>
            <w:tcW w:w="7538" w:type="dxa"/>
          </w:tcPr>
          <w:p w14:paraId="431BED6B" w14:textId="77777777" w:rsidR="00AD7860" w:rsidRPr="00CD5AB3" w:rsidRDefault="00AD7860" w:rsidP="00AD7860">
            <w:pPr>
              <w:pStyle w:val="pqiTabBody"/>
            </w:pPr>
            <w:r w:rsidRPr="00CD5AB3">
              <w:t xml:space="preserve">JĘZYK ELEMENTU </w:t>
            </w:r>
          </w:p>
          <w:p w14:paraId="2E70D446" w14:textId="216FF977" w:rsidR="00AD7860" w:rsidRPr="00CD5AB3" w:rsidRDefault="00AD7860" w:rsidP="00AD7860">
            <w:r w:rsidRPr="00CD5AB3">
              <w:rPr>
                <w:rFonts w:ascii="Courier New" w:hAnsi="Courier New" w:cs="Courier New"/>
                <w:noProof/>
                <w:color w:val="0000FF"/>
              </w:rPr>
              <w:t>@language</w:t>
            </w:r>
          </w:p>
        </w:tc>
        <w:tc>
          <w:tcPr>
            <w:tcW w:w="515" w:type="dxa"/>
            <w:gridSpan w:val="2"/>
          </w:tcPr>
          <w:p w14:paraId="398C5191" w14:textId="5FC20AAB" w:rsidR="00AD7860" w:rsidRPr="00CD5AB3" w:rsidRDefault="00AD7860" w:rsidP="00AD7860">
            <w:pPr>
              <w:jc w:val="center"/>
            </w:pPr>
            <w:r w:rsidRPr="00CD5AB3">
              <w:t>D</w:t>
            </w:r>
          </w:p>
        </w:tc>
        <w:tc>
          <w:tcPr>
            <w:tcW w:w="1697" w:type="dxa"/>
          </w:tcPr>
          <w:p w14:paraId="5721F87C" w14:textId="3220240E" w:rsidR="00AD7860" w:rsidRDefault="00AD7860" w:rsidP="00AD7860">
            <w:r w:rsidRPr="00CD5AB3">
              <w:t>„R”, jeżeli stosuje się pole tekstowe 11b.</w:t>
            </w:r>
          </w:p>
        </w:tc>
        <w:tc>
          <w:tcPr>
            <w:tcW w:w="2206" w:type="dxa"/>
          </w:tcPr>
          <w:p w14:paraId="1613F013" w14:textId="77777777" w:rsidR="00AD7860" w:rsidRPr="00CD5AB3" w:rsidRDefault="00AD7860" w:rsidP="00AD7860">
            <w:pPr>
              <w:pStyle w:val="pqiTabBody"/>
            </w:pPr>
            <w:r w:rsidRPr="00CD5AB3">
              <w:t>Atrybut.</w:t>
            </w:r>
          </w:p>
          <w:p w14:paraId="4D46963F" w14:textId="15EDCB37" w:rsidR="00AD7860" w:rsidRPr="00CD5AB3" w:rsidRDefault="00AD7860" w:rsidP="00AD7860">
            <w:r w:rsidRPr="00CD5AB3">
              <w:t>Wartość ze słownika „Kody języka (Language codes)”.</w:t>
            </w:r>
          </w:p>
        </w:tc>
        <w:tc>
          <w:tcPr>
            <w:tcW w:w="1050" w:type="dxa"/>
          </w:tcPr>
          <w:p w14:paraId="27FEC9A0" w14:textId="5E99CD4D" w:rsidR="00AD7860" w:rsidRPr="00CD5AB3" w:rsidRDefault="00AD7860" w:rsidP="00AD7860">
            <w:r w:rsidRPr="00CD5AB3">
              <w:t>a2</w:t>
            </w:r>
          </w:p>
        </w:tc>
      </w:tr>
      <w:tr w:rsidR="00AD7860" w:rsidRPr="00CD5AB3" w14:paraId="62C5D7B2" w14:textId="77777777" w:rsidTr="00AD7860">
        <w:trPr>
          <w:cantSplit/>
        </w:trPr>
        <w:tc>
          <w:tcPr>
            <w:tcW w:w="399" w:type="dxa"/>
            <w:gridSpan w:val="2"/>
          </w:tcPr>
          <w:p w14:paraId="1FA82849" w14:textId="77777777" w:rsidR="00AD7860" w:rsidRPr="00CD5AB3" w:rsidRDefault="00AD7860" w:rsidP="00AD7860">
            <w:pPr>
              <w:rPr>
                <w:b/>
              </w:rPr>
            </w:pPr>
          </w:p>
        </w:tc>
        <w:tc>
          <w:tcPr>
            <w:tcW w:w="361" w:type="dxa"/>
          </w:tcPr>
          <w:p w14:paraId="111E495F" w14:textId="4D65F863" w:rsidR="00AD7860" w:rsidRPr="00CD5AB3" w:rsidRDefault="00AD7860" w:rsidP="00AD7860">
            <w:pPr>
              <w:rPr>
                <w:i/>
              </w:rPr>
            </w:pPr>
            <w:r w:rsidRPr="00CD5AB3">
              <w:rPr>
                <w:i/>
              </w:rPr>
              <w:t>e</w:t>
            </w:r>
          </w:p>
        </w:tc>
        <w:tc>
          <w:tcPr>
            <w:tcW w:w="7538" w:type="dxa"/>
          </w:tcPr>
          <w:p w14:paraId="5BF6B9A4" w14:textId="77777777" w:rsidR="00AD7860" w:rsidRPr="00CD5AB3" w:rsidRDefault="00AD7860" w:rsidP="00AD7860">
            <w:pPr>
              <w:pStyle w:val="pqiTabBody"/>
            </w:pPr>
            <w:r w:rsidRPr="00CD5AB3">
              <w:t>Dodatkowe informacje</w:t>
            </w:r>
          </w:p>
          <w:p w14:paraId="51F1749D" w14:textId="233CB3F4" w:rsidR="00AD7860" w:rsidRPr="00CD5AB3" w:rsidRDefault="00AD7860" w:rsidP="00AD7860">
            <w:r w:rsidRPr="00CD5AB3">
              <w:rPr>
                <w:rFonts w:ascii="Courier New" w:hAnsi="Courier New" w:cs="Courier New"/>
                <w:noProof/>
                <w:color w:val="0000FF"/>
              </w:rPr>
              <w:t>ComplementaryInformation</w:t>
            </w:r>
          </w:p>
        </w:tc>
        <w:tc>
          <w:tcPr>
            <w:tcW w:w="515" w:type="dxa"/>
            <w:gridSpan w:val="2"/>
          </w:tcPr>
          <w:p w14:paraId="3713803B" w14:textId="6AD05647" w:rsidR="00AD7860" w:rsidRPr="00CD5AB3" w:rsidRDefault="00AD7860" w:rsidP="00AD7860">
            <w:pPr>
              <w:jc w:val="center"/>
            </w:pPr>
            <w:r w:rsidRPr="00CD5AB3">
              <w:t>O</w:t>
            </w:r>
          </w:p>
        </w:tc>
        <w:tc>
          <w:tcPr>
            <w:tcW w:w="1697" w:type="dxa"/>
          </w:tcPr>
          <w:p w14:paraId="022B1F12" w14:textId="77777777" w:rsidR="00AD7860" w:rsidRDefault="00AD7860" w:rsidP="00AD7860"/>
        </w:tc>
        <w:tc>
          <w:tcPr>
            <w:tcW w:w="2206" w:type="dxa"/>
          </w:tcPr>
          <w:p w14:paraId="4B539B87" w14:textId="558ADC4D" w:rsidR="00AD7860" w:rsidRPr="00CD5AB3" w:rsidRDefault="00AD7860" w:rsidP="00AD7860">
            <w:r w:rsidRPr="00CD5AB3">
              <w:t>Należy podać wszelkie dodatkowe informacje dotyczące transportu, np. dane kolejnych przewoźników, informacje dotyczące kolejnych jednostek transportowych.</w:t>
            </w:r>
          </w:p>
        </w:tc>
        <w:tc>
          <w:tcPr>
            <w:tcW w:w="1050" w:type="dxa"/>
          </w:tcPr>
          <w:p w14:paraId="61826767" w14:textId="77777777" w:rsidR="00AD7860" w:rsidRPr="00CD5AB3" w:rsidRDefault="00AD7860" w:rsidP="00AD7860"/>
        </w:tc>
      </w:tr>
      <w:tr w:rsidR="00AD7860" w:rsidRPr="00CD5AB3" w14:paraId="0CE9ECBD" w14:textId="77777777" w:rsidTr="0045239E">
        <w:trPr>
          <w:cantSplit/>
        </w:trPr>
        <w:tc>
          <w:tcPr>
            <w:tcW w:w="760" w:type="dxa"/>
            <w:gridSpan w:val="3"/>
          </w:tcPr>
          <w:p w14:paraId="434F37D0" w14:textId="77777777" w:rsidR="00AD7860" w:rsidRPr="00CD5AB3" w:rsidRDefault="00AD7860" w:rsidP="00AD7860">
            <w:pPr>
              <w:rPr>
                <w:i/>
              </w:rPr>
            </w:pPr>
          </w:p>
        </w:tc>
        <w:tc>
          <w:tcPr>
            <w:tcW w:w="7538" w:type="dxa"/>
          </w:tcPr>
          <w:p w14:paraId="4B324F36" w14:textId="77777777" w:rsidR="00AD7860" w:rsidRPr="00CD5AB3" w:rsidRDefault="00AD7860" w:rsidP="00AD7860">
            <w:pPr>
              <w:pStyle w:val="pqiTabBody"/>
            </w:pPr>
            <w:r w:rsidRPr="00CD5AB3">
              <w:t xml:space="preserve">JĘZYK ELEMENTU </w:t>
            </w:r>
          </w:p>
          <w:p w14:paraId="511D001A" w14:textId="6415B144" w:rsidR="00AD7860" w:rsidRPr="00CD5AB3" w:rsidRDefault="00AD7860" w:rsidP="00AD7860">
            <w:r w:rsidRPr="00CD5AB3">
              <w:rPr>
                <w:rFonts w:ascii="Courier New" w:hAnsi="Courier New" w:cs="Courier New"/>
                <w:noProof/>
                <w:color w:val="0000FF"/>
              </w:rPr>
              <w:t>@language</w:t>
            </w:r>
          </w:p>
        </w:tc>
        <w:tc>
          <w:tcPr>
            <w:tcW w:w="515" w:type="dxa"/>
            <w:gridSpan w:val="2"/>
          </w:tcPr>
          <w:p w14:paraId="6099C19B" w14:textId="2F3E7810" w:rsidR="00AD7860" w:rsidRPr="00CD5AB3" w:rsidRDefault="00AD7860" w:rsidP="00AD7860">
            <w:pPr>
              <w:jc w:val="center"/>
            </w:pPr>
            <w:r w:rsidRPr="00CD5AB3">
              <w:t>D</w:t>
            </w:r>
          </w:p>
        </w:tc>
        <w:tc>
          <w:tcPr>
            <w:tcW w:w="1697" w:type="dxa"/>
          </w:tcPr>
          <w:p w14:paraId="05A54130" w14:textId="0A90C90B" w:rsidR="00AD7860" w:rsidRDefault="00AD7860" w:rsidP="00AD7860">
            <w:r w:rsidRPr="00CD5AB3">
              <w:t>„R”, jeżeli stosuje się pole tekstowe 11e.</w:t>
            </w:r>
          </w:p>
        </w:tc>
        <w:tc>
          <w:tcPr>
            <w:tcW w:w="2206" w:type="dxa"/>
          </w:tcPr>
          <w:p w14:paraId="6F7D6C8E" w14:textId="77777777" w:rsidR="00AD7860" w:rsidRPr="00CD5AB3" w:rsidRDefault="00AD7860" w:rsidP="00AD7860">
            <w:pPr>
              <w:pStyle w:val="pqiTabBody"/>
            </w:pPr>
            <w:r w:rsidRPr="00CD5AB3">
              <w:t>Atrybut.</w:t>
            </w:r>
          </w:p>
          <w:p w14:paraId="2FC274CD" w14:textId="39BA8151" w:rsidR="00AD7860" w:rsidRPr="00CD5AB3" w:rsidRDefault="00AD7860" w:rsidP="00AD7860">
            <w:r w:rsidRPr="00CD5AB3">
              <w:t>Wartość ze słownika „Kody języka (Language codes)”.</w:t>
            </w:r>
          </w:p>
        </w:tc>
        <w:tc>
          <w:tcPr>
            <w:tcW w:w="1050" w:type="dxa"/>
          </w:tcPr>
          <w:p w14:paraId="5207B650" w14:textId="42FFD279" w:rsidR="00AD7860" w:rsidRPr="00CD5AB3" w:rsidRDefault="00AD7860" w:rsidP="00AD7860">
            <w:r w:rsidRPr="00CD5AB3">
              <w:t>a2</w:t>
            </w:r>
          </w:p>
        </w:tc>
      </w:tr>
    </w:tbl>
    <w:p w14:paraId="6CF7D833" w14:textId="61F282A7" w:rsidR="00E4778E" w:rsidRDefault="00E4778E">
      <w:pPr>
        <w:pStyle w:val="pqiChpHeadNum2"/>
      </w:pPr>
      <w:bookmarkStart w:id="218" w:name="_Toc97636643"/>
      <w:bookmarkStart w:id="219" w:name="_Toc379453963"/>
      <w:bookmarkStart w:id="220" w:name="_Toc526429222"/>
      <w:bookmarkStart w:id="221" w:name="_Toc528064588"/>
      <w:bookmarkEnd w:id="217"/>
      <w:r>
        <w:t>DD813B - Zmiana miejsca przeznaczenia dla paliw lotniczych oraz dostaw LPG</w:t>
      </w:r>
      <w:bookmarkEnd w:id="218"/>
    </w:p>
    <w:p w14:paraId="2F8B297E" w14:textId="28642468" w:rsidR="00CE311D" w:rsidRDefault="00CE311D" w:rsidP="00CE311D">
      <w:pPr>
        <w:pStyle w:val="pqiText"/>
      </w:pPr>
    </w:p>
    <w:tbl>
      <w:tblPr>
        <w:tblW w:w="136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35"/>
        <w:gridCol w:w="52"/>
        <w:gridCol w:w="372"/>
        <w:gridCol w:w="7538"/>
        <w:gridCol w:w="31"/>
        <w:gridCol w:w="444"/>
        <w:gridCol w:w="1658"/>
        <w:gridCol w:w="2064"/>
        <w:gridCol w:w="1161"/>
      </w:tblGrid>
      <w:tr w:rsidR="00CE311D" w:rsidRPr="00CD5AB3" w14:paraId="3650D1DE" w14:textId="77777777" w:rsidTr="00386828">
        <w:trPr>
          <w:cantSplit/>
          <w:tblHeader/>
        </w:trPr>
        <w:tc>
          <w:tcPr>
            <w:tcW w:w="387" w:type="dxa"/>
            <w:gridSpan w:val="2"/>
            <w:shd w:val="clear" w:color="auto" w:fill="F3F3F3"/>
          </w:tcPr>
          <w:p w14:paraId="2CC241A2" w14:textId="77777777" w:rsidR="00CE311D" w:rsidRPr="00CD5AB3" w:rsidRDefault="00CE311D" w:rsidP="002F2178">
            <w:pPr>
              <w:jc w:val="center"/>
              <w:rPr>
                <w:b/>
              </w:rPr>
            </w:pPr>
            <w:r w:rsidRPr="00CD5AB3">
              <w:rPr>
                <w:b/>
              </w:rPr>
              <w:t>A</w:t>
            </w:r>
          </w:p>
        </w:tc>
        <w:tc>
          <w:tcPr>
            <w:tcW w:w="372" w:type="dxa"/>
            <w:shd w:val="clear" w:color="auto" w:fill="F3F3F3"/>
          </w:tcPr>
          <w:p w14:paraId="335CB78C" w14:textId="77777777" w:rsidR="00CE311D" w:rsidRPr="00CD5AB3" w:rsidRDefault="00CE311D" w:rsidP="002F2178">
            <w:pPr>
              <w:jc w:val="center"/>
              <w:rPr>
                <w:b/>
              </w:rPr>
            </w:pPr>
            <w:r w:rsidRPr="00CD5AB3">
              <w:rPr>
                <w:b/>
              </w:rPr>
              <w:t>B</w:t>
            </w:r>
          </w:p>
        </w:tc>
        <w:tc>
          <w:tcPr>
            <w:tcW w:w="7569" w:type="dxa"/>
            <w:gridSpan w:val="2"/>
            <w:shd w:val="clear" w:color="auto" w:fill="F3F3F3"/>
          </w:tcPr>
          <w:p w14:paraId="06FA4B95" w14:textId="77777777" w:rsidR="00CE311D" w:rsidRPr="00CD5AB3" w:rsidRDefault="00CE311D" w:rsidP="002F2178">
            <w:pPr>
              <w:jc w:val="center"/>
              <w:rPr>
                <w:b/>
              </w:rPr>
            </w:pPr>
            <w:r w:rsidRPr="00CD5AB3">
              <w:rPr>
                <w:b/>
              </w:rPr>
              <w:t>C</w:t>
            </w:r>
          </w:p>
        </w:tc>
        <w:tc>
          <w:tcPr>
            <w:tcW w:w="444" w:type="dxa"/>
            <w:shd w:val="clear" w:color="auto" w:fill="F3F3F3"/>
          </w:tcPr>
          <w:p w14:paraId="4B323ED0" w14:textId="77777777" w:rsidR="00CE311D" w:rsidRPr="00CD5AB3" w:rsidRDefault="00CE311D" w:rsidP="002F2178">
            <w:pPr>
              <w:jc w:val="center"/>
              <w:rPr>
                <w:b/>
              </w:rPr>
            </w:pPr>
            <w:r w:rsidRPr="00CD5AB3">
              <w:rPr>
                <w:b/>
              </w:rPr>
              <w:t>D</w:t>
            </w:r>
          </w:p>
        </w:tc>
        <w:tc>
          <w:tcPr>
            <w:tcW w:w="1658" w:type="dxa"/>
            <w:shd w:val="clear" w:color="auto" w:fill="F3F3F3"/>
          </w:tcPr>
          <w:p w14:paraId="61A0876E" w14:textId="77777777" w:rsidR="00CE311D" w:rsidRPr="00CD5AB3" w:rsidRDefault="00CE311D" w:rsidP="002F2178">
            <w:pPr>
              <w:jc w:val="center"/>
              <w:rPr>
                <w:b/>
              </w:rPr>
            </w:pPr>
            <w:r w:rsidRPr="00CD5AB3">
              <w:rPr>
                <w:b/>
              </w:rPr>
              <w:t>E</w:t>
            </w:r>
          </w:p>
        </w:tc>
        <w:tc>
          <w:tcPr>
            <w:tcW w:w="2064" w:type="dxa"/>
            <w:shd w:val="clear" w:color="auto" w:fill="F3F3F3"/>
          </w:tcPr>
          <w:p w14:paraId="667866F1" w14:textId="77777777" w:rsidR="00CE311D" w:rsidRPr="00CD5AB3" w:rsidRDefault="00CE311D" w:rsidP="002F2178">
            <w:pPr>
              <w:jc w:val="center"/>
              <w:rPr>
                <w:b/>
              </w:rPr>
            </w:pPr>
            <w:r w:rsidRPr="00CD5AB3">
              <w:rPr>
                <w:b/>
              </w:rPr>
              <w:t>F</w:t>
            </w:r>
          </w:p>
        </w:tc>
        <w:tc>
          <w:tcPr>
            <w:tcW w:w="1161" w:type="dxa"/>
            <w:shd w:val="clear" w:color="auto" w:fill="F3F3F3"/>
          </w:tcPr>
          <w:p w14:paraId="34121F8A" w14:textId="77777777" w:rsidR="00CE311D" w:rsidRPr="00CD5AB3" w:rsidRDefault="00CE311D" w:rsidP="002F2178">
            <w:pPr>
              <w:jc w:val="center"/>
              <w:rPr>
                <w:b/>
              </w:rPr>
            </w:pPr>
            <w:r w:rsidRPr="00CD5AB3">
              <w:rPr>
                <w:b/>
              </w:rPr>
              <w:t>G</w:t>
            </w:r>
          </w:p>
        </w:tc>
      </w:tr>
      <w:tr w:rsidR="00CE311D" w:rsidRPr="00CD5AB3" w14:paraId="0F32CD52" w14:textId="77777777" w:rsidTr="00386828">
        <w:tc>
          <w:tcPr>
            <w:tcW w:w="13655" w:type="dxa"/>
            <w:gridSpan w:val="9"/>
          </w:tcPr>
          <w:p w14:paraId="558FF83B" w14:textId="3A1B3EB4" w:rsidR="00CE311D" w:rsidRPr="00CD5AB3" w:rsidRDefault="00CE311D" w:rsidP="002F2178">
            <w:pPr>
              <w:pStyle w:val="pqiTabHead"/>
            </w:pPr>
            <w:r w:rsidRPr="00CD5AB3">
              <w:t>DD813</w:t>
            </w:r>
            <w:r w:rsidR="00386828">
              <w:t>B</w:t>
            </w:r>
            <w:r w:rsidRPr="00CD5AB3">
              <w:t xml:space="preserve"> – C_UPD_DAT – Zmiana miejsca przeznaczenia.</w:t>
            </w:r>
          </w:p>
        </w:tc>
      </w:tr>
      <w:tr w:rsidR="00CE311D" w:rsidRPr="00CD5AB3" w14:paraId="6DBCE287" w14:textId="77777777" w:rsidTr="00386828">
        <w:tc>
          <w:tcPr>
            <w:tcW w:w="759" w:type="dxa"/>
            <w:gridSpan w:val="3"/>
          </w:tcPr>
          <w:p w14:paraId="2AFB8D1F" w14:textId="77777777" w:rsidR="00CE311D" w:rsidRPr="00CD5AB3" w:rsidRDefault="00CE311D" w:rsidP="002F2178">
            <w:pPr>
              <w:pStyle w:val="pqiTabBody"/>
              <w:rPr>
                <w:b/>
                <w:i/>
              </w:rPr>
            </w:pPr>
          </w:p>
        </w:tc>
        <w:tc>
          <w:tcPr>
            <w:tcW w:w="7538" w:type="dxa"/>
          </w:tcPr>
          <w:p w14:paraId="0F6198EF" w14:textId="77777777" w:rsidR="00CE311D" w:rsidRPr="00CD5AB3" w:rsidRDefault="00CE311D" w:rsidP="002F2178">
            <w:pPr>
              <w:pStyle w:val="pqiTabBody"/>
              <w:rPr>
                <w:b/>
              </w:rPr>
            </w:pPr>
            <w:r w:rsidRPr="00CD5AB3">
              <w:rPr>
                <w:b/>
              </w:rPr>
              <w:t>&lt;NAGŁÓWEK&gt;</w:t>
            </w:r>
          </w:p>
          <w:p w14:paraId="2E34C4EB" w14:textId="05872B43" w:rsidR="00CE311D" w:rsidRPr="00CD5AB3" w:rsidRDefault="00CE311D" w:rsidP="002F2178">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DD813</w:t>
            </w:r>
            <w:r w:rsidR="00386828">
              <w:rPr>
                <w:rFonts w:ascii="Courier New" w:hAnsi="Courier New" w:cs="Courier New"/>
                <w:noProof/>
                <w:color w:val="0000FF"/>
              </w:rPr>
              <w:t>B</w:t>
            </w:r>
            <w:r w:rsidRPr="00CD5AB3">
              <w:rPr>
                <w:rFonts w:ascii="Courier New" w:hAnsi="Courier New"/>
                <w:color w:val="0000FF"/>
              </w:rPr>
              <w:t>/Header</w:t>
            </w:r>
          </w:p>
        </w:tc>
        <w:tc>
          <w:tcPr>
            <w:tcW w:w="475" w:type="dxa"/>
            <w:gridSpan w:val="2"/>
          </w:tcPr>
          <w:p w14:paraId="397338C6" w14:textId="77777777" w:rsidR="00CE311D" w:rsidRPr="00CD5AB3" w:rsidRDefault="00CE311D" w:rsidP="002F2178">
            <w:pPr>
              <w:pStyle w:val="pqiTabBody"/>
              <w:rPr>
                <w:b/>
              </w:rPr>
            </w:pPr>
            <w:r w:rsidRPr="00CD5AB3">
              <w:rPr>
                <w:b/>
              </w:rPr>
              <w:t>R</w:t>
            </w:r>
          </w:p>
        </w:tc>
        <w:tc>
          <w:tcPr>
            <w:tcW w:w="1658" w:type="dxa"/>
          </w:tcPr>
          <w:p w14:paraId="1455CFC3" w14:textId="77777777" w:rsidR="00CE311D" w:rsidRPr="00CD5AB3" w:rsidRDefault="00CE311D" w:rsidP="002F2178">
            <w:pPr>
              <w:pStyle w:val="pqiTabBody"/>
              <w:rPr>
                <w:b/>
              </w:rPr>
            </w:pPr>
          </w:p>
        </w:tc>
        <w:tc>
          <w:tcPr>
            <w:tcW w:w="2064" w:type="dxa"/>
          </w:tcPr>
          <w:p w14:paraId="3B10186C" w14:textId="77777777" w:rsidR="00CE311D" w:rsidRPr="00CD5AB3" w:rsidRDefault="00CE311D" w:rsidP="002F2178">
            <w:pPr>
              <w:pStyle w:val="pqiTabBody"/>
              <w:rPr>
                <w:b/>
              </w:rPr>
            </w:pPr>
          </w:p>
        </w:tc>
        <w:tc>
          <w:tcPr>
            <w:tcW w:w="1161" w:type="dxa"/>
          </w:tcPr>
          <w:p w14:paraId="7385C3FE" w14:textId="77777777" w:rsidR="00CE311D" w:rsidRPr="00CD5AB3" w:rsidRDefault="00CE311D" w:rsidP="002F2178">
            <w:pPr>
              <w:pStyle w:val="pqiTabBody"/>
              <w:rPr>
                <w:b/>
              </w:rPr>
            </w:pPr>
            <w:r w:rsidRPr="00CD5AB3">
              <w:rPr>
                <w:b/>
              </w:rPr>
              <w:t>1x</w:t>
            </w:r>
          </w:p>
        </w:tc>
      </w:tr>
      <w:tr w:rsidR="00CE311D" w:rsidRPr="00CD5AB3" w14:paraId="25DFAD5E" w14:textId="77777777" w:rsidTr="00386828">
        <w:tc>
          <w:tcPr>
            <w:tcW w:w="13655" w:type="dxa"/>
            <w:gridSpan w:val="9"/>
          </w:tcPr>
          <w:p w14:paraId="024B4D9B" w14:textId="77777777" w:rsidR="00CE311D" w:rsidRPr="00CD5AB3" w:rsidRDefault="00CE311D" w:rsidP="002F2178">
            <w:pPr>
              <w:pStyle w:val="pqiTabBody"/>
            </w:pPr>
            <w:r w:rsidRPr="00CD5AB3">
              <w:t>Wszystkie elementy główne począwszy od poniższego zawarte są w elemencie:</w:t>
            </w:r>
          </w:p>
          <w:p w14:paraId="1DECF0D4" w14:textId="463D5B60" w:rsidR="00CE311D" w:rsidRPr="00CD5AB3" w:rsidRDefault="00CE311D" w:rsidP="002F2178">
            <w:pPr>
              <w:pStyle w:val="pqiTabBody"/>
            </w:pPr>
            <w:r w:rsidRPr="00CD5AB3">
              <w:rPr>
                <w:rFonts w:ascii="Courier New" w:hAnsi="Courier New"/>
                <w:color w:val="0000FF"/>
              </w:rPr>
              <w:t>/</w:t>
            </w:r>
            <w:r w:rsidRPr="00CD5AB3">
              <w:rPr>
                <w:rFonts w:ascii="Courier New" w:hAnsi="Courier New" w:cs="Courier New"/>
                <w:noProof/>
                <w:color w:val="0000FF"/>
              </w:rPr>
              <w:t>DD813</w:t>
            </w:r>
            <w:r w:rsidR="00386828">
              <w:rPr>
                <w:rFonts w:ascii="Courier New" w:hAnsi="Courier New" w:cs="Courier New"/>
                <w:noProof/>
                <w:color w:val="0000FF"/>
              </w:rPr>
              <w:t>B</w:t>
            </w:r>
            <w:r w:rsidRPr="00CD5AB3">
              <w:rPr>
                <w:rFonts w:ascii="Courier New" w:hAnsi="Courier New"/>
                <w:color w:val="0000FF"/>
              </w:rPr>
              <w:t>/Body/</w:t>
            </w:r>
            <w:r w:rsidRPr="00CD5AB3">
              <w:rPr>
                <w:rFonts w:ascii="Courier New" w:hAnsi="Courier New" w:cs="Courier New"/>
                <w:noProof/>
                <w:color w:val="0000FF"/>
              </w:rPr>
              <w:t>ChangeOfDestination</w:t>
            </w:r>
          </w:p>
        </w:tc>
      </w:tr>
      <w:tr w:rsidR="00CE311D" w:rsidRPr="00CD5AB3" w14:paraId="7F0EC3EA" w14:textId="77777777" w:rsidTr="00386828">
        <w:trPr>
          <w:cantSplit/>
        </w:trPr>
        <w:tc>
          <w:tcPr>
            <w:tcW w:w="759" w:type="dxa"/>
            <w:gridSpan w:val="3"/>
          </w:tcPr>
          <w:p w14:paraId="110AAA0C" w14:textId="77777777" w:rsidR="00CE311D" w:rsidRPr="00CD5AB3" w:rsidRDefault="00CE311D" w:rsidP="002F2178">
            <w:pPr>
              <w:keepNext/>
              <w:rPr>
                <w:i/>
              </w:rPr>
            </w:pPr>
            <w:r w:rsidRPr="00CD5AB3">
              <w:rPr>
                <w:i/>
              </w:rPr>
              <w:t>1</w:t>
            </w:r>
          </w:p>
        </w:tc>
        <w:tc>
          <w:tcPr>
            <w:tcW w:w="7538" w:type="dxa"/>
          </w:tcPr>
          <w:p w14:paraId="612A38FE" w14:textId="77777777" w:rsidR="00CE311D" w:rsidRPr="00CD5AB3" w:rsidRDefault="00CE311D" w:rsidP="002F2178">
            <w:pPr>
              <w:keepNext/>
              <w:rPr>
                <w:b/>
              </w:rPr>
            </w:pPr>
            <w:r w:rsidRPr="00CD5AB3">
              <w:rPr>
                <w:b/>
              </w:rPr>
              <w:t>Dokument e-DD</w:t>
            </w:r>
          </w:p>
          <w:p w14:paraId="2BD94FAD" w14:textId="77777777" w:rsidR="00CE311D" w:rsidRPr="00CD5AB3" w:rsidRDefault="00CE311D" w:rsidP="002F2178">
            <w:pPr>
              <w:keepNext/>
              <w:rPr>
                <w:rFonts w:ascii="Courier New" w:hAnsi="Courier New" w:cs="Courier New"/>
                <w:noProof/>
                <w:color w:val="0000FF"/>
                <w:szCs w:val="20"/>
              </w:rPr>
            </w:pPr>
            <w:r w:rsidRPr="00CD5AB3">
              <w:rPr>
                <w:rFonts w:ascii="Courier New" w:hAnsi="Courier New" w:cs="Courier New"/>
                <w:noProof/>
                <w:color w:val="0000FF"/>
                <w:szCs w:val="20"/>
              </w:rPr>
              <w:t>UpdateEDD</w:t>
            </w:r>
          </w:p>
        </w:tc>
        <w:tc>
          <w:tcPr>
            <w:tcW w:w="475" w:type="dxa"/>
            <w:gridSpan w:val="2"/>
          </w:tcPr>
          <w:p w14:paraId="4AD26CCC" w14:textId="77777777" w:rsidR="00CE311D" w:rsidRPr="00CD5AB3" w:rsidRDefault="00CE311D" w:rsidP="002F2178">
            <w:pPr>
              <w:keepNext/>
              <w:jc w:val="center"/>
              <w:rPr>
                <w:b/>
              </w:rPr>
            </w:pPr>
            <w:r w:rsidRPr="00CD5AB3">
              <w:rPr>
                <w:b/>
              </w:rPr>
              <w:t>R</w:t>
            </w:r>
          </w:p>
        </w:tc>
        <w:tc>
          <w:tcPr>
            <w:tcW w:w="1658" w:type="dxa"/>
          </w:tcPr>
          <w:p w14:paraId="05A4BCDB" w14:textId="77777777" w:rsidR="00CE311D" w:rsidRPr="00CD5AB3" w:rsidRDefault="00CE311D" w:rsidP="002F2178">
            <w:pPr>
              <w:keepNext/>
              <w:rPr>
                <w:b/>
              </w:rPr>
            </w:pPr>
          </w:p>
        </w:tc>
        <w:tc>
          <w:tcPr>
            <w:tcW w:w="2064" w:type="dxa"/>
          </w:tcPr>
          <w:p w14:paraId="1BEDE2DF" w14:textId="77777777" w:rsidR="00CE311D" w:rsidRPr="00CD5AB3" w:rsidRDefault="00CE311D" w:rsidP="002F2178">
            <w:pPr>
              <w:keepNext/>
              <w:rPr>
                <w:b/>
              </w:rPr>
            </w:pPr>
          </w:p>
        </w:tc>
        <w:tc>
          <w:tcPr>
            <w:tcW w:w="1161" w:type="dxa"/>
          </w:tcPr>
          <w:p w14:paraId="1025392A" w14:textId="77777777" w:rsidR="00CE311D" w:rsidRPr="00CD5AB3" w:rsidRDefault="00CE311D" w:rsidP="002F2178">
            <w:pPr>
              <w:keepNext/>
              <w:rPr>
                <w:b/>
              </w:rPr>
            </w:pPr>
            <w:r w:rsidRPr="00CD5AB3">
              <w:rPr>
                <w:b/>
              </w:rPr>
              <w:t>1x</w:t>
            </w:r>
          </w:p>
        </w:tc>
      </w:tr>
      <w:tr w:rsidR="00CE311D" w:rsidRPr="00CD5AB3" w14:paraId="27C0582A" w14:textId="77777777" w:rsidTr="00386828">
        <w:trPr>
          <w:cantSplit/>
        </w:trPr>
        <w:tc>
          <w:tcPr>
            <w:tcW w:w="387" w:type="dxa"/>
            <w:gridSpan w:val="2"/>
          </w:tcPr>
          <w:p w14:paraId="747EE908" w14:textId="77777777" w:rsidR="00CE311D" w:rsidRPr="00CD5AB3" w:rsidRDefault="00CE311D" w:rsidP="002F2178">
            <w:pPr>
              <w:rPr>
                <w:b/>
              </w:rPr>
            </w:pPr>
          </w:p>
        </w:tc>
        <w:tc>
          <w:tcPr>
            <w:tcW w:w="372" w:type="dxa"/>
          </w:tcPr>
          <w:p w14:paraId="43BED004" w14:textId="77777777" w:rsidR="00CE311D" w:rsidRPr="00CD5AB3" w:rsidRDefault="00CE311D" w:rsidP="002F2178">
            <w:pPr>
              <w:rPr>
                <w:i/>
              </w:rPr>
            </w:pPr>
            <w:r w:rsidRPr="00CD5AB3">
              <w:rPr>
                <w:i/>
              </w:rPr>
              <w:t>a</w:t>
            </w:r>
          </w:p>
        </w:tc>
        <w:tc>
          <w:tcPr>
            <w:tcW w:w="7538" w:type="dxa"/>
          </w:tcPr>
          <w:p w14:paraId="0A3F09E4" w14:textId="77777777" w:rsidR="00CE311D" w:rsidRPr="00CD5AB3" w:rsidRDefault="00CE311D" w:rsidP="002F2178">
            <w:r w:rsidRPr="00CD5AB3">
              <w:t>Numer DDARC</w:t>
            </w:r>
          </w:p>
          <w:p w14:paraId="2F6B1A8A" w14:textId="77777777" w:rsidR="00CE311D" w:rsidRPr="00CD5AB3" w:rsidRDefault="00CE311D" w:rsidP="002F2178">
            <w:pPr>
              <w:rPr>
                <w:rFonts w:ascii="Courier New" w:hAnsi="Courier New" w:cs="Courier New"/>
                <w:noProof/>
                <w:color w:val="0000FF"/>
                <w:szCs w:val="20"/>
              </w:rPr>
            </w:pPr>
            <w:r w:rsidRPr="00CD5AB3">
              <w:rPr>
                <w:rFonts w:ascii="Courier New" w:hAnsi="Courier New" w:cs="Courier New"/>
                <w:noProof/>
                <w:color w:val="0000FF"/>
                <w:szCs w:val="20"/>
              </w:rPr>
              <w:t>DocumentReference/DeliveryDocumentAdministrativeReferenceCode</w:t>
            </w:r>
          </w:p>
        </w:tc>
        <w:tc>
          <w:tcPr>
            <w:tcW w:w="475" w:type="dxa"/>
            <w:gridSpan w:val="2"/>
          </w:tcPr>
          <w:p w14:paraId="3AE5E824" w14:textId="77777777" w:rsidR="00CE311D" w:rsidRPr="00CD5AB3" w:rsidRDefault="00CE311D" w:rsidP="002F2178">
            <w:pPr>
              <w:jc w:val="center"/>
            </w:pPr>
            <w:r w:rsidRPr="00CD5AB3">
              <w:t>R</w:t>
            </w:r>
          </w:p>
        </w:tc>
        <w:tc>
          <w:tcPr>
            <w:tcW w:w="1658" w:type="dxa"/>
          </w:tcPr>
          <w:p w14:paraId="210775E9" w14:textId="77777777" w:rsidR="00CE311D" w:rsidRPr="00CD5AB3" w:rsidRDefault="00CE311D" w:rsidP="002F2178"/>
        </w:tc>
        <w:tc>
          <w:tcPr>
            <w:tcW w:w="2064" w:type="dxa"/>
          </w:tcPr>
          <w:p w14:paraId="36433467" w14:textId="77777777" w:rsidR="00CE311D" w:rsidRPr="00CD5AB3" w:rsidRDefault="00CE311D" w:rsidP="002F2178">
            <w:r w:rsidRPr="00CD5AB3">
              <w:t>Należy podać DDARC dokumentu e-DD, dla którego zmieniono miejsce przeznaczenia.</w:t>
            </w:r>
          </w:p>
        </w:tc>
        <w:tc>
          <w:tcPr>
            <w:tcW w:w="1161" w:type="dxa"/>
          </w:tcPr>
          <w:p w14:paraId="4B3E1534" w14:textId="77777777" w:rsidR="00CE311D" w:rsidRPr="00CD5AB3" w:rsidRDefault="00CE311D" w:rsidP="002F2178">
            <w:r w:rsidRPr="00CD5AB3">
              <w:t>an21</w:t>
            </w:r>
          </w:p>
        </w:tc>
      </w:tr>
      <w:tr w:rsidR="00CE311D" w:rsidRPr="00CD5AB3" w14:paraId="6C0FED0B" w14:textId="77777777" w:rsidTr="00386828">
        <w:trPr>
          <w:cantSplit/>
        </w:trPr>
        <w:tc>
          <w:tcPr>
            <w:tcW w:w="387" w:type="dxa"/>
            <w:gridSpan w:val="2"/>
          </w:tcPr>
          <w:p w14:paraId="190308CB" w14:textId="77777777" w:rsidR="00CE311D" w:rsidRPr="00CD5AB3" w:rsidRDefault="00CE311D" w:rsidP="002F2178">
            <w:pPr>
              <w:rPr>
                <w:b/>
              </w:rPr>
            </w:pPr>
          </w:p>
        </w:tc>
        <w:tc>
          <w:tcPr>
            <w:tcW w:w="372" w:type="dxa"/>
          </w:tcPr>
          <w:p w14:paraId="24751CCE" w14:textId="77777777" w:rsidR="00CE311D" w:rsidRPr="00CD5AB3" w:rsidRDefault="00CE311D" w:rsidP="002F2178">
            <w:pPr>
              <w:rPr>
                <w:i/>
              </w:rPr>
            </w:pPr>
            <w:r w:rsidRPr="00CD5AB3">
              <w:rPr>
                <w:i/>
              </w:rPr>
              <w:t>b</w:t>
            </w:r>
          </w:p>
        </w:tc>
        <w:tc>
          <w:tcPr>
            <w:tcW w:w="7538" w:type="dxa"/>
          </w:tcPr>
          <w:p w14:paraId="3BDEC222" w14:textId="77777777" w:rsidR="00CE311D" w:rsidRPr="00CD5AB3" w:rsidRDefault="00CE311D" w:rsidP="002F2178">
            <w:r w:rsidRPr="00CD5AB3">
              <w:t>Numer porządkowy</w:t>
            </w:r>
          </w:p>
          <w:p w14:paraId="6BCA6E23" w14:textId="77777777" w:rsidR="00CE311D" w:rsidRPr="00CD5AB3" w:rsidRDefault="00CE311D" w:rsidP="002F2178">
            <w:pPr>
              <w:rPr>
                <w:rFonts w:ascii="Courier New" w:hAnsi="Courier New" w:cs="Courier New"/>
                <w:noProof/>
                <w:color w:val="0000FF"/>
                <w:szCs w:val="20"/>
              </w:rPr>
            </w:pPr>
            <w:r w:rsidRPr="00CD5AB3">
              <w:rPr>
                <w:rFonts w:ascii="Courier New" w:hAnsi="Courier New" w:cs="Courier New"/>
                <w:noProof/>
                <w:color w:val="0000FF"/>
                <w:szCs w:val="20"/>
              </w:rPr>
              <w:t>DocumentReference/</w:t>
            </w:r>
          </w:p>
          <w:p w14:paraId="4FF0221C" w14:textId="77777777" w:rsidR="00CE311D" w:rsidRPr="00CD5AB3" w:rsidRDefault="00CE311D" w:rsidP="002F2178">
            <w:r w:rsidRPr="00CD5AB3">
              <w:rPr>
                <w:rFonts w:ascii="Courier New" w:hAnsi="Courier New" w:cs="Courier New"/>
                <w:noProof/>
                <w:color w:val="0000FF"/>
                <w:szCs w:val="20"/>
              </w:rPr>
              <w:t>SequenceNumber</w:t>
            </w:r>
          </w:p>
        </w:tc>
        <w:tc>
          <w:tcPr>
            <w:tcW w:w="475" w:type="dxa"/>
            <w:gridSpan w:val="2"/>
          </w:tcPr>
          <w:p w14:paraId="4A596D81" w14:textId="77777777" w:rsidR="00CE311D" w:rsidRPr="00CD5AB3" w:rsidRDefault="00CE311D" w:rsidP="002F2178">
            <w:pPr>
              <w:jc w:val="center"/>
            </w:pPr>
            <w:r w:rsidRPr="00CD5AB3">
              <w:t>R</w:t>
            </w:r>
          </w:p>
        </w:tc>
        <w:tc>
          <w:tcPr>
            <w:tcW w:w="1658" w:type="dxa"/>
          </w:tcPr>
          <w:p w14:paraId="63CAC5D4" w14:textId="77777777" w:rsidR="00CE311D" w:rsidRPr="00CD5AB3" w:rsidRDefault="00CE311D" w:rsidP="002F2178"/>
        </w:tc>
        <w:tc>
          <w:tcPr>
            <w:tcW w:w="2064" w:type="dxa"/>
          </w:tcPr>
          <w:p w14:paraId="7514394B" w14:textId="77777777" w:rsidR="00CE311D" w:rsidRPr="00CD5AB3" w:rsidRDefault="00CE311D" w:rsidP="002F2178">
            <w:r w:rsidRPr="00CD5AB3">
              <w:t xml:space="preserve">Przy wstępnej walidacji dokumentu e-DD przyjmuje się 1, a następnie przy każdej zmianie miejsca przeznaczenia </w:t>
            </w:r>
            <w:r w:rsidRPr="00CD5AB3">
              <w:rPr>
                <w:szCs w:val="20"/>
              </w:rPr>
              <w:t>wartość tę zwiększa się o 1</w:t>
            </w:r>
            <w:r w:rsidRPr="00CD5AB3">
              <w:t>. Wartość musi być większa od zera.</w:t>
            </w:r>
          </w:p>
        </w:tc>
        <w:tc>
          <w:tcPr>
            <w:tcW w:w="1161" w:type="dxa"/>
          </w:tcPr>
          <w:p w14:paraId="23E6E5F0" w14:textId="77777777" w:rsidR="00CE311D" w:rsidRPr="00CD5AB3" w:rsidRDefault="00CE311D" w:rsidP="002F2178">
            <w:r w:rsidRPr="00CD5AB3">
              <w:t>n..2</w:t>
            </w:r>
          </w:p>
        </w:tc>
      </w:tr>
      <w:tr w:rsidR="00CE311D" w:rsidRPr="00CD5AB3" w14:paraId="43CF1BBE" w14:textId="77777777" w:rsidTr="00386828">
        <w:trPr>
          <w:cantSplit/>
        </w:trPr>
        <w:tc>
          <w:tcPr>
            <w:tcW w:w="387" w:type="dxa"/>
            <w:gridSpan w:val="2"/>
          </w:tcPr>
          <w:p w14:paraId="3A05BC6D" w14:textId="77777777" w:rsidR="00CE311D" w:rsidRPr="00CD5AB3" w:rsidRDefault="00CE311D" w:rsidP="002F2178">
            <w:pPr>
              <w:rPr>
                <w:b/>
              </w:rPr>
            </w:pPr>
          </w:p>
        </w:tc>
        <w:tc>
          <w:tcPr>
            <w:tcW w:w="372" w:type="dxa"/>
          </w:tcPr>
          <w:p w14:paraId="091A7E23" w14:textId="77777777" w:rsidR="00CE311D" w:rsidRPr="00CD5AB3" w:rsidRDefault="00CE311D" w:rsidP="002F2178">
            <w:pPr>
              <w:rPr>
                <w:i/>
              </w:rPr>
            </w:pPr>
          </w:p>
        </w:tc>
        <w:tc>
          <w:tcPr>
            <w:tcW w:w="7538" w:type="dxa"/>
          </w:tcPr>
          <w:p w14:paraId="5865C4B4" w14:textId="77777777" w:rsidR="00CE311D" w:rsidRPr="00CD5AB3" w:rsidRDefault="00CE311D" w:rsidP="002F2178">
            <w:pPr>
              <w:rPr>
                <w:rFonts w:ascii="Courier New" w:hAnsi="Courier New" w:cs="Courier New"/>
                <w:noProof/>
                <w:color w:val="0000FF"/>
                <w:szCs w:val="20"/>
              </w:rPr>
            </w:pPr>
          </w:p>
        </w:tc>
        <w:tc>
          <w:tcPr>
            <w:tcW w:w="475" w:type="dxa"/>
            <w:gridSpan w:val="2"/>
          </w:tcPr>
          <w:p w14:paraId="53380BE0" w14:textId="77777777" w:rsidR="00CE311D" w:rsidRPr="00CD5AB3" w:rsidRDefault="00CE311D" w:rsidP="002F2178">
            <w:pPr>
              <w:jc w:val="center"/>
            </w:pPr>
          </w:p>
        </w:tc>
        <w:tc>
          <w:tcPr>
            <w:tcW w:w="1658" w:type="dxa"/>
          </w:tcPr>
          <w:p w14:paraId="282C6C17" w14:textId="77777777" w:rsidR="00CE311D" w:rsidRPr="00CD5AB3" w:rsidRDefault="00CE311D" w:rsidP="002F2178"/>
        </w:tc>
        <w:tc>
          <w:tcPr>
            <w:tcW w:w="2064" w:type="dxa"/>
          </w:tcPr>
          <w:p w14:paraId="4B3B6E6B" w14:textId="77777777" w:rsidR="00CE311D" w:rsidRPr="00CD5AB3" w:rsidRDefault="00CE311D" w:rsidP="002F2178"/>
        </w:tc>
        <w:tc>
          <w:tcPr>
            <w:tcW w:w="1161" w:type="dxa"/>
          </w:tcPr>
          <w:p w14:paraId="4207E453" w14:textId="77777777" w:rsidR="00CE311D" w:rsidRPr="00CD5AB3" w:rsidRDefault="00CE311D" w:rsidP="002F2178"/>
        </w:tc>
      </w:tr>
      <w:tr w:rsidR="00CE311D" w:rsidRPr="00CD5AB3" w14:paraId="59E9F0D4" w14:textId="77777777" w:rsidTr="00386828">
        <w:trPr>
          <w:cantSplit/>
        </w:trPr>
        <w:tc>
          <w:tcPr>
            <w:tcW w:w="387" w:type="dxa"/>
            <w:gridSpan w:val="2"/>
          </w:tcPr>
          <w:p w14:paraId="7B682ED2" w14:textId="77777777" w:rsidR="00CE311D" w:rsidRPr="00CD5AB3" w:rsidRDefault="00CE311D" w:rsidP="002F2178">
            <w:pPr>
              <w:rPr>
                <w:b/>
              </w:rPr>
            </w:pPr>
          </w:p>
        </w:tc>
        <w:tc>
          <w:tcPr>
            <w:tcW w:w="372" w:type="dxa"/>
          </w:tcPr>
          <w:p w14:paraId="66D93695" w14:textId="77777777" w:rsidR="00CE311D" w:rsidRPr="00CD5AB3" w:rsidRDefault="00CE311D" w:rsidP="002F2178">
            <w:pPr>
              <w:rPr>
                <w:i/>
              </w:rPr>
            </w:pPr>
            <w:r w:rsidRPr="00CD5AB3">
              <w:rPr>
                <w:i/>
              </w:rPr>
              <w:t>c</w:t>
            </w:r>
          </w:p>
        </w:tc>
        <w:tc>
          <w:tcPr>
            <w:tcW w:w="7538" w:type="dxa"/>
          </w:tcPr>
          <w:p w14:paraId="360FDB8E" w14:textId="77777777" w:rsidR="00CE311D" w:rsidRPr="00CD5AB3" w:rsidRDefault="00CE311D" w:rsidP="002F2178">
            <w:r w:rsidRPr="00CD5AB3">
              <w:t>Czas przewozu</w:t>
            </w:r>
          </w:p>
          <w:p w14:paraId="19669FDE" w14:textId="77777777" w:rsidR="00CE311D" w:rsidRPr="00CD5AB3" w:rsidRDefault="00CE311D" w:rsidP="002F2178">
            <w:r w:rsidRPr="00CD5AB3">
              <w:rPr>
                <w:rFonts w:ascii="Courier New" w:hAnsi="Courier New" w:cs="Courier New"/>
                <w:noProof/>
                <w:color w:val="0000FF"/>
                <w:szCs w:val="20"/>
              </w:rPr>
              <w:t>JourneyTime</w:t>
            </w:r>
          </w:p>
        </w:tc>
        <w:tc>
          <w:tcPr>
            <w:tcW w:w="475" w:type="dxa"/>
            <w:gridSpan w:val="2"/>
          </w:tcPr>
          <w:p w14:paraId="110FD3DB" w14:textId="77777777" w:rsidR="00CE311D" w:rsidRPr="00CD5AB3" w:rsidRDefault="00CE311D" w:rsidP="002F2178">
            <w:pPr>
              <w:jc w:val="center"/>
            </w:pPr>
            <w:r w:rsidRPr="00CD5AB3">
              <w:t>D</w:t>
            </w:r>
          </w:p>
        </w:tc>
        <w:tc>
          <w:tcPr>
            <w:tcW w:w="1658" w:type="dxa"/>
          </w:tcPr>
          <w:p w14:paraId="273F219F" w14:textId="77777777" w:rsidR="00CE311D" w:rsidRPr="00CD5AB3" w:rsidRDefault="00CE311D" w:rsidP="002F2178">
            <w:r w:rsidRPr="00CD5AB3">
              <w:t>„R”, jeżeli czas przewozu ulega zmianie w związku ze zmianą miejsca przeznaczenia.</w:t>
            </w:r>
          </w:p>
        </w:tc>
        <w:tc>
          <w:tcPr>
            <w:tcW w:w="2064" w:type="dxa"/>
          </w:tcPr>
          <w:p w14:paraId="3BF998EB" w14:textId="77777777" w:rsidR="00CE311D" w:rsidRPr="009F532A" w:rsidRDefault="00CE311D" w:rsidP="002F2178">
            <w:pPr>
              <w:rPr>
                <w:szCs w:val="20"/>
              </w:rPr>
            </w:pPr>
            <w:r w:rsidRPr="009F532A">
              <w:rPr>
                <w:szCs w:val="20"/>
              </w:rPr>
              <w:t>Należy podać planowany, normalny okres czasu konieczny do przewozu (wskazany jako dwucyfrowa liczba), biorąc pod uwagę środek transportu i odległość, wyrażony w godzinach (H) albo dniach (D) poprzedzających dwucyfrową liczbę. (Przykłady: H12 lub D04). Wskazana wartość dla „H” powinna być mniejsza lub równa 24. Wskazana wartość dla „D” dla przemieszczeń krajowych powinna być mniejsza lub równa 30.</w:t>
            </w:r>
          </w:p>
          <w:p w14:paraId="716C4623" w14:textId="77777777" w:rsidR="00CE311D" w:rsidRPr="009F532A" w:rsidRDefault="00CE311D" w:rsidP="002F2178">
            <w:pPr>
              <w:rPr>
                <w:szCs w:val="20"/>
              </w:rPr>
            </w:pPr>
            <w:r w:rsidRPr="009F532A">
              <w:rPr>
                <w:szCs w:val="20"/>
              </w:rPr>
              <w:t xml:space="preserve">Podany czas jest traktowany przez EMCS PL jako czas </w:t>
            </w:r>
            <w:r w:rsidRPr="009F532A">
              <w:rPr>
                <w:szCs w:val="20"/>
              </w:rPr>
              <w:lastRenderedPageBreak/>
              <w:t>od planowanej daty wysyłki podanej w komunikacie DD815</w:t>
            </w:r>
            <w:r>
              <w:rPr>
                <w:szCs w:val="20"/>
              </w:rPr>
              <w:t xml:space="preserve"> lub DD815B</w:t>
            </w:r>
            <w:r w:rsidRPr="009F532A">
              <w:rPr>
                <w:szCs w:val="20"/>
              </w:rPr>
              <w:t>.</w:t>
            </w:r>
          </w:p>
        </w:tc>
        <w:tc>
          <w:tcPr>
            <w:tcW w:w="1161" w:type="dxa"/>
          </w:tcPr>
          <w:p w14:paraId="61CB9397" w14:textId="77777777" w:rsidR="00CE311D" w:rsidRPr="00CD5AB3" w:rsidRDefault="00CE311D" w:rsidP="002F2178">
            <w:r w:rsidRPr="00CD5AB3">
              <w:lastRenderedPageBreak/>
              <w:t>an3</w:t>
            </w:r>
          </w:p>
        </w:tc>
      </w:tr>
      <w:tr w:rsidR="00CE311D" w:rsidRPr="00CD5AB3" w14:paraId="1C6393B0" w14:textId="77777777" w:rsidTr="00386828">
        <w:trPr>
          <w:cantSplit/>
        </w:trPr>
        <w:tc>
          <w:tcPr>
            <w:tcW w:w="387" w:type="dxa"/>
            <w:gridSpan w:val="2"/>
          </w:tcPr>
          <w:p w14:paraId="7EC8E135" w14:textId="77777777" w:rsidR="00CE311D" w:rsidRPr="00CD5AB3" w:rsidRDefault="00CE311D" w:rsidP="002F2178">
            <w:pPr>
              <w:rPr>
                <w:b/>
              </w:rPr>
            </w:pPr>
          </w:p>
        </w:tc>
        <w:tc>
          <w:tcPr>
            <w:tcW w:w="372" w:type="dxa"/>
          </w:tcPr>
          <w:p w14:paraId="7B74B98B" w14:textId="77777777" w:rsidR="00CE311D" w:rsidRPr="00CD5AB3" w:rsidRDefault="00CE311D" w:rsidP="002F2178">
            <w:pPr>
              <w:rPr>
                <w:i/>
              </w:rPr>
            </w:pPr>
            <w:r w:rsidRPr="00CD5AB3">
              <w:rPr>
                <w:i/>
              </w:rPr>
              <w:t>d</w:t>
            </w:r>
          </w:p>
        </w:tc>
        <w:tc>
          <w:tcPr>
            <w:tcW w:w="7538" w:type="dxa"/>
          </w:tcPr>
          <w:p w14:paraId="47FEFD1C" w14:textId="77777777" w:rsidR="00CE311D" w:rsidRPr="00CD5AB3" w:rsidRDefault="00CE311D" w:rsidP="002F2178">
            <w:r w:rsidRPr="00CD5AB3">
              <w:t>Numer faktury</w:t>
            </w:r>
          </w:p>
          <w:p w14:paraId="1C40FF81" w14:textId="77777777" w:rsidR="00CE311D" w:rsidRPr="00CD5AB3" w:rsidRDefault="00CE311D" w:rsidP="002F2178">
            <w:r w:rsidRPr="00CD5AB3">
              <w:rPr>
                <w:rFonts w:ascii="Courier New" w:hAnsi="Courier New" w:cs="Courier New"/>
                <w:noProof/>
                <w:color w:val="0000FF"/>
                <w:szCs w:val="20"/>
              </w:rPr>
              <w:t>InvoiceNumber</w:t>
            </w:r>
          </w:p>
        </w:tc>
        <w:tc>
          <w:tcPr>
            <w:tcW w:w="475" w:type="dxa"/>
            <w:gridSpan w:val="2"/>
          </w:tcPr>
          <w:p w14:paraId="0496B3A9" w14:textId="77777777" w:rsidR="00CE311D" w:rsidRPr="00CD5AB3" w:rsidRDefault="00CE311D" w:rsidP="002F2178">
            <w:pPr>
              <w:jc w:val="center"/>
            </w:pPr>
            <w:r w:rsidRPr="00CD5AB3">
              <w:t>D</w:t>
            </w:r>
          </w:p>
        </w:tc>
        <w:tc>
          <w:tcPr>
            <w:tcW w:w="1658" w:type="dxa"/>
          </w:tcPr>
          <w:p w14:paraId="24770BED" w14:textId="77777777" w:rsidR="00CE311D" w:rsidRPr="00CD5AB3" w:rsidRDefault="00CE311D" w:rsidP="002F2178">
            <w:r w:rsidRPr="00CD5AB3">
              <w:t>„R”, jeżeli faktura ulega zmianie w związku ze zmianą miejsca przeznaczenia.</w:t>
            </w:r>
          </w:p>
        </w:tc>
        <w:tc>
          <w:tcPr>
            <w:tcW w:w="2064" w:type="dxa"/>
          </w:tcPr>
          <w:p w14:paraId="0611390D" w14:textId="77777777" w:rsidR="00CE311D" w:rsidRPr="00CD5AB3" w:rsidRDefault="00CE311D" w:rsidP="002F2178">
            <w:r w:rsidRPr="00CD5AB3">
              <w:t>Należy podać numer faktury dotyczącej wyrobów. Jeżeli faktura nie została jeszcze przygotowana, należy podać numer potwierdzenia dostawy lub innego dokumentu przewozowego.</w:t>
            </w:r>
          </w:p>
        </w:tc>
        <w:tc>
          <w:tcPr>
            <w:tcW w:w="1161" w:type="dxa"/>
          </w:tcPr>
          <w:p w14:paraId="5DC652CE" w14:textId="77777777" w:rsidR="00CE311D" w:rsidRPr="00CD5AB3" w:rsidRDefault="00CE311D" w:rsidP="002F2178">
            <w:r w:rsidRPr="00CD5AB3">
              <w:t>an..35</w:t>
            </w:r>
          </w:p>
        </w:tc>
      </w:tr>
      <w:tr w:rsidR="00CE311D" w:rsidRPr="00CD5AB3" w14:paraId="10612B38" w14:textId="77777777" w:rsidTr="00386828">
        <w:trPr>
          <w:cantSplit/>
        </w:trPr>
        <w:tc>
          <w:tcPr>
            <w:tcW w:w="387" w:type="dxa"/>
            <w:gridSpan w:val="2"/>
          </w:tcPr>
          <w:p w14:paraId="33257B2A" w14:textId="77777777" w:rsidR="00CE311D" w:rsidRPr="00CD5AB3" w:rsidRDefault="00CE311D" w:rsidP="002F2178">
            <w:pPr>
              <w:rPr>
                <w:b/>
              </w:rPr>
            </w:pPr>
          </w:p>
        </w:tc>
        <w:tc>
          <w:tcPr>
            <w:tcW w:w="372" w:type="dxa"/>
          </w:tcPr>
          <w:p w14:paraId="3FF2C4E3" w14:textId="77777777" w:rsidR="00CE311D" w:rsidRPr="00CD5AB3" w:rsidRDefault="00CE311D" w:rsidP="002F2178">
            <w:pPr>
              <w:rPr>
                <w:i/>
              </w:rPr>
            </w:pPr>
            <w:r w:rsidRPr="00CD5AB3">
              <w:rPr>
                <w:i/>
              </w:rPr>
              <w:t>e</w:t>
            </w:r>
          </w:p>
        </w:tc>
        <w:tc>
          <w:tcPr>
            <w:tcW w:w="7538" w:type="dxa"/>
          </w:tcPr>
          <w:p w14:paraId="5F780F01" w14:textId="77777777" w:rsidR="00CE311D" w:rsidRPr="00CD5AB3" w:rsidRDefault="00CE311D" w:rsidP="002F2178">
            <w:pPr>
              <w:pStyle w:val="pqiTabBody"/>
            </w:pPr>
            <w:r w:rsidRPr="00CD5AB3">
              <w:t>Data faktury</w:t>
            </w:r>
          </w:p>
          <w:p w14:paraId="1BE491B3" w14:textId="77777777" w:rsidR="00CE311D" w:rsidRPr="00CD5AB3" w:rsidRDefault="00CE311D" w:rsidP="002F2178">
            <w:r w:rsidRPr="00CD5AB3">
              <w:rPr>
                <w:rFonts w:ascii="Courier New" w:hAnsi="Courier New" w:cs="Courier New"/>
                <w:noProof/>
                <w:color w:val="0000FF"/>
              </w:rPr>
              <w:t>InvoiceDate</w:t>
            </w:r>
          </w:p>
        </w:tc>
        <w:tc>
          <w:tcPr>
            <w:tcW w:w="475" w:type="dxa"/>
            <w:gridSpan w:val="2"/>
          </w:tcPr>
          <w:p w14:paraId="2AB64EEE" w14:textId="77777777" w:rsidR="00CE311D" w:rsidRPr="00CD5AB3" w:rsidRDefault="00CE311D" w:rsidP="002F2178">
            <w:pPr>
              <w:jc w:val="center"/>
            </w:pPr>
            <w:r w:rsidRPr="00CD5AB3">
              <w:t>R</w:t>
            </w:r>
          </w:p>
        </w:tc>
        <w:tc>
          <w:tcPr>
            <w:tcW w:w="1658" w:type="dxa"/>
          </w:tcPr>
          <w:p w14:paraId="2EFEBE34" w14:textId="77777777" w:rsidR="00CE311D" w:rsidRPr="00CD5AB3" w:rsidRDefault="00CE311D" w:rsidP="002F2178"/>
        </w:tc>
        <w:tc>
          <w:tcPr>
            <w:tcW w:w="2064" w:type="dxa"/>
          </w:tcPr>
          <w:p w14:paraId="7DD39E23" w14:textId="77777777" w:rsidR="00CE311D" w:rsidRPr="00CD5AB3" w:rsidRDefault="00CE311D" w:rsidP="002F2178">
            <w:r w:rsidRPr="00CD5AB3">
              <w:t>Data wystawieni</w:t>
            </w:r>
            <w:r>
              <w:t>a</w:t>
            </w:r>
            <w:r w:rsidRPr="00CD5AB3">
              <w:t xml:space="preserve"> dokumentu wskazanego w elemencie 1d</w:t>
            </w:r>
          </w:p>
        </w:tc>
        <w:tc>
          <w:tcPr>
            <w:tcW w:w="1161" w:type="dxa"/>
          </w:tcPr>
          <w:p w14:paraId="3A66AF55" w14:textId="77777777" w:rsidR="00CE311D" w:rsidRPr="00CD5AB3" w:rsidRDefault="00CE311D" w:rsidP="002F2178">
            <w:r w:rsidRPr="00CD5AB3">
              <w:t>date</w:t>
            </w:r>
          </w:p>
        </w:tc>
      </w:tr>
      <w:tr w:rsidR="00CE311D" w:rsidRPr="00CD5AB3" w14:paraId="36C9FD63" w14:textId="77777777" w:rsidTr="00386828">
        <w:trPr>
          <w:cantSplit/>
        </w:trPr>
        <w:tc>
          <w:tcPr>
            <w:tcW w:w="387" w:type="dxa"/>
            <w:gridSpan w:val="2"/>
          </w:tcPr>
          <w:p w14:paraId="7AC3C6ED" w14:textId="77777777" w:rsidR="00CE311D" w:rsidRPr="00CD5AB3" w:rsidRDefault="00CE311D" w:rsidP="002F2178">
            <w:pPr>
              <w:rPr>
                <w:b/>
              </w:rPr>
            </w:pPr>
          </w:p>
        </w:tc>
        <w:tc>
          <w:tcPr>
            <w:tcW w:w="372" w:type="dxa"/>
          </w:tcPr>
          <w:p w14:paraId="43B36C28" w14:textId="77777777" w:rsidR="00CE311D" w:rsidRPr="00CD5AB3" w:rsidRDefault="00CE311D" w:rsidP="002F2178">
            <w:pPr>
              <w:rPr>
                <w:i/>
              </w:rPr>
            </w:pPr>
            <w:r w:rsidRPr="00CD5AB3">
              <w:rPr>
                <w:i/>
              </w:rPr>
              <w:t>f</w:t>
            </w:r>
          </w:p>
        </w:tc>
        <w:tc>
          <w:tcPr>
            <w:tcW w:w="7538" w:type="dxa"/>
          </w:tcPr>
          <w:p w14:paraId="55491053" w14:textId="77777777" w:rsidR="00CE311D" w:rsidRPr="00CD5AB3" w:rsidRDefault="00CE311D" w:rsidP="002F2178">
            <w:r w:rsidRPr="00CD5AB3">
              <w:t>Kod rodzaju transportu</w:t>
            </w:r>
          </w:p>
          <w:p w14:paraId="6F04192A" w14:textId="77777777" w:rsidR="00CE311D" w:rsidRPr="00CD5AB3" w:rsidRDefault="00CE311D" w:rsidP="002F2178">
            <w:r w:rsidRPr="00CD5AB3">
              <w:rPr>
                <w:rFonts w:ascii="Courier New" w:hAnsi="Courier New" w:cs="Courier New"/>
                <w:noProof/>
                <w:color w:val="0000FF"/>
                <w:szCs w:val="20"/>
              </w:rPr>
              <w:t>TransportMode/TransportModeCode</w:t>
            </w:r>
          </w:p>
        </w:tc>
        <w:tc>
          <w:tcPr>
            <w:tcW w:w="475" w:type="dxa"/>
            <w:gridSpan w:val="2"/>
          </w:tcPr>
          <w:p w14:paraId="0B46585F" w14:textId="77777777" w:rsidR="00CE311D" w:rsidRPr="00CD5AB3" w:rsidRDefault="00CE311D" w:rsidP="002F2178">
            <w:pPr>
              <w:jc w:val="center"/>
            </w:pPr>
            <w:r w:rsidRPr="00CD5AB3">
              <w:t>D</w:t>
            </w:r>
          </w:p>
        </w:tc>
        <w:tc>
          <w:tcPr>
            <w:tcW w:w="1658" w:type="dxa"/>
          </w:tcPr>
          <w:p w14:paraId="24B8EE95" w14:textId="77777777" w:rsidR="00CE311D" w:rsidRPr="00CD5AB3" w:rsidRDefault="00CE311D" w:rsidP="002F2178">
            <w:r w:rsidRPr="00CD5AB3">
              <w:t>„R”, jeżeli rodzaj transportu ulega zmianie w związku ze zmianą miejsca przeznaczenia.</w:t>
            </w:r>
          </w:p>
        </w:tc>
        <w:tc>
          <w:tcPr>
            <w:tcW w:w="2064" w:type="dxa"/>
          </w:tcPr>
          <w:p w14:paraId="65A59B33" w14:textId="77777777" w:rsidR="00CE311D" w:rsidRPr="00CD5AB3" w:rsidRDefault="00CE311D" w:rsidP="002F2178">
            <w:r w:rsidRPr="00CD5AB3">
              <w:t>Wartość ze słownika „Kody rodzaju transportu (Transport modes)”.</w:t>
            </w:r>
          </w:p>
        </w:tc>
        <w:tc>
          <w:tcPr>
            <w:tcW w:w="1161" w:type="dxa"/>
          </w:tcPr>
          <w:p w14:paraId="1D3FE1E6" w14:textId="77777777" w:rsidR="00CE311D" w:rsidRPr="00CD5AB3" w:rsidRDefault="00CE311D" w:rsidP="002F2178">
            <w:r w:rsidRPr="00CD5AB3">
              <w:t>n..2</w:t>
            </w:r>
          </w:p>
        </w:tc>
      </w:tr>
      <w:tr w:rsidR="00CE311D" w:rsidRPr="00CD5AB3" w14:paraId="657E02AB" w14:textId="77777777" w:rsidTr="00386828">
        <w:trPr>
          <w:cantSplit/>
        </w:trPr>
        <w:tc>
          <w:tcPr>
            <w:tcW w:w="387" w:type="dxa"/>
            <w:gridSpan w:val="2"/>
          </w:tcPr>
          <w:p w14:paraId="7E0A87B7" w14:textId="77777777" w:rsidR="00CE311D" w:rsidRPr="00CD5AB3" w:rsidRDefault="00CE311D" w:rsidP="002F2178">
            <w:pPr>
              <w:rPr>
                <w:b/>
              </w:rPr>
            </w:pPr>
          </w:p>
        </w:tc>
        <w:tc>
          <w:tcPr>
            <w:tcW w:w="372" w:type="dxa"/>
          </w:tcPr>
          <w:p w14:paraId="750585FE" w14:textId="77777777" w:rsidR="00CE311D" w:rsidRPr="00CD5AB3" w:rsidRDefault="00CE311D" w:rsidP="002F2178">
            <w:pPr>
              <w:rPr>
                <w:i/>
              </w:rPr>
            </w:pPr>
            <w:r w:rsidRPr="00CD5AB3">
              <w:rPr>
                <w:i/>
              </w:rPr>
              <w:t>g</w:t>
            </w:r>
          </w:p>
        </w:tc>
        <w:tc>
          <w:tcPr>
            <w:tcW w:w="7538" w:type="dxa"/>
          </w:tcPr>
          <w:p w14:paraId="6FF24DB1" w14:textId="77777777" w:rsidR="00CE311D" w:rsidRPr="00CD5AB3" w:rsidRDefault="00CE311D" w:rsidP="002F2178">
            <w:r w:rsidRPr="00CD5AB3">
              <w:t>Informacje dodatkowe</w:t>
            </w:r>
          </w:p>
          <w:p w14:paraId="3D9B7936" w14:textId="5232E43B" w:rsidR="00CE311D" w:rsidRPr="00CD5AB3" w:rsidRDefault="00CE311D" w:rsidP="002F2178">
            <w:r w:rsidRPr="00CD5AB3">
              <w:rPr>
                <w:rFonts w:ascii="Courier New" w:hAnsi="Courier New" w:cs="Courier New"/>
                <w:noProof/>
                <w:color w:val="0000FF"/>
                <w:szCs w:val="20"/>
              </w:rPr>
              <w:t>TransportMode/ComplementaryInformation</w:t>
            </w:r>
          </w:p>
        </w:tc>
        <w:tc>
          <w:tcPr>
            <w:tcW w:w="475" w:type="dxa"/>
            <w:gridSpan w:val="2"/>
          </w:tcPr>
          <w:p w14:paraId="1085D47A" w14:textId="77777777" w:rsidR="00CE311D" w:rsidRPr="00CD5AB3" w:rsidRDefault="00CE311D" w:rsidP="002F2178">
            <w:pPr>
              <w:jc w:val="center"/>
            </w:pPr>
            <w:r w:rsidRPr="00CD5AB3">
              <w:t>D</w:t>
            </w:r>
          </w:p>
        </w:tc>
        <w:tc>
          <w:tcPr>
            <w:tcW w:w="1658" w:type="dxa"/>
          </w:tcPr>
          <w:p w14:paraId="79350736" w14:textId="77777777" w:rsidR="00CE311D" w:rsidRPr="00CD5AB3" w:rsidRDefault="00CE311D" w:rsidP="002F2178">
            <w:pPr>
              <w:pStyle w:val="pqiTabBody"/>
            </w:pPr>
            <w:r w:rsidRPr="00CD5AB3">
              <w:t>„R” gdy w polu 1f  wybrano wartość „0 – Inne”.</w:t>
            </w:r>
          </w:p>
          <w:p w14:paraId="026299FB" w14:textId="77777777" w:rsidR="00CE311D" w:rsidRPr="00CD5AB3" w:rsidRDefault="00CE311D" w:rsidP="002F2178">
            <w:r w:rsidRPr="00CD5AB3">
              <w:t>W pozostałych przypadkach nie stosuje się.</w:t>
            </w:r>
          </w:p>
        </w:tc>
        <w:tc>
          <w:tcPr>
            <w:tcW w:w="2064" w:type="dxa"/>
          </w:tcPr>
          <w:p w14:paraId="1BB9F34C" w14:textId="77777777" w:rsidR="00CE311D" w:rsidRPr="00CD5AB3" w:rsidRDefault="00CE311D" w:rsidP="002F2178">
            <w:r w:rsidRPr="00CD5AB3">
              <w:t>Należy podać dodatkowe informacje dotyczące transportu.</w:t>
            </w:r>
          </w:p>
        </w:tc>
        <w:tc>
          <w:tcPr>
            <w:tcW w:w="1161" w:type="dxa"/>
          </w:tcPr>
          <w:p w14:paraId="47B77E88" w14:textId="77777777" w:rsidR="00CE311D" w:rsidRPr="00CD5AB3" w:rsidRDefault="00CE311D" w:rsidP="002F2178">
            <w:r w:rsidRPr="00CD5AB3">
              <w:t>an..350</w:t>
            </w:r>
          </w:p>
        </w:tc>
      </w:tr>
      <w:tr w:rsidR="00CE311D" w:rsidRPr="00CD5AB3" w14:paraId="47EC1414" w14:textId="77777777" w:rsidTr="00386828">
        <w:trPr>
          <w:cantSplit/>
        </w:trPr>
        <w:tc>
          <w:tcPr>
            <w:tcW w:w="759" w:type="dxa"/>
            <w:gridSpan w:val="3"/>
          </w:tcPr>
          <w:p w14:paraId="2E393D1A" w14:textId="77777777" w:rsidR="00CE311D" w:rsidRPr="00CD5AB3" w:rsidRDefault="00CE311D" w:rsidP="002F2178">
            <w:pPr>
              <w:rPr>
                <w:i/>
              </w:rPr>
            </w:pPr>
          </w:p>
        </w:tc>
        <w:tc>
          <w:tcPr>
            <w:tcW w:w="7538" w:type="dxa"/>
          </w:tcPr>
          <w:p w14:paraId="64E9E642" w14:textId="77777777" w:rsidR="00CE311D" w:rsidRPr="00CD5AB3" w:rsidRDefault="00CE311D" w:rsidP="002F2178">
            <w:pPr>
              <w:pStyle w:val="pqiTabBody"/>
            </w:pPr>
            <w:r w:rsidRPr="00CD5AB3">
              <w:t xml:space="preserve">JĘZYK ELEMENTU </w:t>
            </w:r>
          </w:p>
          <w:p w14:paraId="7C336DAE" w14:textId="77777777" w:rsidR="00CE311D" w:rsidRPr="00CD5AB3" w:rsidRDefault="00CE311D" w:rsidP="002F2178">
            <w:r w:rsidRPr="00CD5AB3">
              <w:rPr>
                <w:rFonts w:ascii="Courier New" w:hAnsi="Courier New" w:cs="Courier New"/>
                <w:noProof/>
                <w:color w:val="0000FF"/>
              </w:rPr>
              <w:t>@language</w:t>
            </w:r>
          </w:p>
        </w:tc>
        <w:tc>
          <w:tcPr>
            <w:tcW w:w="475" w:type="dxa"/>
            <w:gridSpan w:val="2"/>
          </w:tcPr>
          <w:p w14:paraId="5C03A824" w14:textId="77777777" w:rsidR="00CE311D" w:rsidRPr="00CD5AB3" w:rsidRDefault="00CE311D" w:rsidP="002F2178">
            <w:pPr>
              <w:jc w:val="center"/>
            </w:pPr>
            <w:r w:rsidRPr="00CD5AB3">
              <w:t>D</w:t>
            </w:r>
          </w:p>
        </w:tc>
        <w:tc>
          <w:tcPr>
            <w:tcW w:w="1658" w:type="dxa"/>
          </w:tcPr>
          <w:p w14:paraId="135657B4" w14:textId="77777777" w:rsidR="00CE311D" w:rsidRPr="00CD5AB3" w:rsidRDefault="00CE311D" w:rsidP="002F2178">
            <w:r w:rsidRPr="00CD5AB3">
              <w:t>„R”, jeżeli stosuje się pole tekstowe 1g. W innym przypadku nie stosuje się.</w:t>
            </w:r>
          </w:p>
        </w:tc>
        <w:tc>
          <w:tcPr>
            <w:tcW w:w="2064" w:type="dxa"/>
          </w:tcPr>
          <w:p w14:paraId="726F5A12" w14:textId="77777777" w:rsidR="00CE311D" w:rsidRPr="00CD5AB3" w:rsidRDefault="00CE311D" w:rsidP="002F2178">
            <w:pPr>
              <w:pStyle w:val="pqiTabBody"/>
            </w:pPr>
            <w:r w:rsidRPr="00CD5AB3">
              <w:t>Atrybut.</w:t>
            </w:r>
          </w:p>
          <w:p w14:paraId="34DF61E5" w14:textId="77777777" w:rsidR="00CE311D" w:rsidRPr="00CD5AB3" w:rsidRDefault="00CE311D" w:rsidP="002F2178">
            <w:r w:rsidRPr="00CD5AB3">
              <w:t>Wartość ze słownika „Kody języka (Language codes)”.</w:t>
            </w:r>
          </w:p>
        </w:tc>
        <w:tc>
          <w:tcPr>
            <w:tcW w:w="1161" w:type="dxa"/>
          </w:tcPr>
          <w:p w14:paraId="78BB63AE" w14:textId="77777777" w:rsidR="00CE311D" w:rsidRPr="00CD5AB3" w:rsidRDefault="00CE311D" w:rsidP="002F2178">
            <w:r w:rsidRPr="00CD5AB3">
              <w:t>a2</w:t>
            </w:r>
          </w:p>
        </w:tc>
      </w:tr>
      <w:tr w:rsidR="00CE311D" w:rsidRPr="00CD5AB3" w14:paraId="2140FADF" w14:textId="77777777" w:rsidTr="00386828">
        <w:trPr>
          <w:cantSplit/>
        </w:trPr>
        <w:tc>
          <w:tcPr>
            <w:tcW w:w="335" w:type="dxa"/>
          </w:tcPr>
          <w:p w14:paraId="2608E603" w14:textId="77777777" w:rsidR="00CE311D" w:rsidRPr="00CD5AB3" w:rsidRDefault="00CE311D" w:rsidP="002F2178">
            <w:pPr>
              <w:rPr>
                <w:i/>
              </w:rPr>
            </w:pPr>
          </w:p>
        </w:tc>
        <w:tc>
          <w:tcPr>
            <w:tcW w:w="424" w:type="dxa"/>
            <w:gridSpan w:val="2"/>
          </w:tcPr>
          <w:p w14:paraId="3E6CC75F" w14:textId="77777777" w:rsidR="00CE311D" w:rsidRPr="00CD5AB3" w:rsidRDefault="00CE311D" w:rsidP="002F2178">
            <w:pPr>
              <w:rPr>
                <w:i/>
              </w:rPr>
            </w:pPr>
            <w:r w:rsidRPr="00CD5AB3">
              <w:rPr>
                <w:i/>
              </w:rPr>
              <w:t>i</w:t>
            </w:r>
          </w:p>
        </w:tc>
        <w:tc>
          <w:tcPr>
            <w:tcW w:w="7538" w:type="dxa"/>
          </w:tcPr>
          <w:p w14:paraId="6E296FE2" w14:textId="77777777" w:rsidR="00CE311D" w:rsidRPr="00CD5AB3" w:rsidRDefault="00CE311D" w:rsidP="002F2178">
            <w:r w:rsidRPr="00CD5AB3">
              <w:t>Data i czas zatwierdzenia zmiany miejsca przeznaczenia</w:t>
            </w:r>
          </w:p>
          <w:p w14:paraId="46B63247" w14:textId="77777777" w:rsidR="00CE311D" w:rsidRPr="00CD5AB3" w:rsidRDefault="00CE311D" w:rsidP="002F2178">
            <w:pPr>
              <w:rPr>
                <w:rFonts w:ascii="Courier New" w:hAnsi="Courier New" w:cs="Courier New"/>
                <w:noProof/>
                <w:color w:val="0000FF"/>
                <w:szCs w:val="20"/>
              </w:rPr>
            </w:pPr>
            <w:r w:rsidRPr="00CD5AB3">
              <w:rPr>
                <w:rFonts w:ascii="Courier New" w:hAnsi="Courier New" w:cs="Courier New"/>
                <w:noProof/>
                <w:color w:val="0000FF"/>
                <w:szCs w:val="20"/>
              </w:rPr>
              <w:t>DateAndTimeOfValidationOf</w:t>
            </w:r>
          </w:p>
          <w:p w14:paraId="56B3AD53" w14:textId="77777777" w:rsidR="00CE311D" w:rsidRPr="00CD5AB3" w:rsidRDefault="00CE311D" w:rsidP="002F2178">
            <w:r w:rsidRPr="00CD5AB3">
              <w:rPr>
                <w:rFonts w:ascii="Courier New" w:hAnsi="Courier New" w:cs="Courier New"/>
                <w:noProof/>
                <w:color w:val="0000FF"/>
                <w:szCs w:val="20"/>
              </w:rPr>
              <w:t>ChangeOfDestination</w:t>
            </w:r>
          </w:p>
        </w:tc>
        <w:tc>
          <w:tcPr>
            <w:tcW w:w="475" w:type="dxa"/>
            <w:gridSpan w:val="2"/>
          </w:tcPr>
          <w:p w14:paraId="460D39B2" w14:textId="77777777" w:rsidR="00CE311D" w:rsidRPr="00CD5AB3" w:rsidRDefault="00CE311D" w:rsidP="002F2178">
            <w:pPr>
              <w:jc w:val="center"/>
            </w:pPr>
            <w:r w:rsidRPr="00CD5AB3">
              <w:t>D</w:t>
            </w:r>
          </w:p>
        </w:tc>
        <w:tc>
          <w:tcPr>
            <w:tcW w:w="1658" w:type="dxa"/>
          </w:tcPr>
          <w:p w14:paraId="046B34C3" w14:textId="77777777" w:rsidR="00CE311D" w:rsidRPr="00CD5AB3" w:rsidRDefault="00CE311D" w:rsidP="002F2178">
            <w:r w:rsidRPr="00CD5AB3">
              <w:t>Podaje urząd właściwy dla miejsca wysyłki po zatwierdzeniu projektu komunikatu o zmianie miejsca przeznaczenia.</w:t>
            </w:r>
          </w:p>
        </w:tc>
        <w:tc>
          <w:tcPr>
            <w:tcW w:w="2064" w:type="dxa"/>
          </w:tcPr>
          <w:p w14:paraId="1FD3E12D" w14:textId="77777777" w:rsidR="00CE311D" w:rsidRPr="00CD5AB3" w:rsidRDefault="00CE311D" w:rsidP="002F2178"/>
        </w:tc>
        <w:tc>
          <w:tcPr>
            <w:tcW w:w="1161" w:type="dxa"/>
          </w:tcPr>
          <w:p w14:paraId="1E724800" w14:textId="77777777" w:rsidR="00CE311D" w:rsidRPr="00CD5AB3" w:rsidRDefault="00CE311D" w:rsidP="002F2178">
            <w:r w:rsidRPr="00CD5AB3">
              <w:rPr>
                <w:szCs w:val="20"/>
              </w:rPr>
              <w:t>dateTime</w:t>
            </w:r>
          </w:p>
        </w:tc>
      </w:tr>
      <w:tr w:rsidR="00CE311D" w:rsidRPr="00CD5AB3" w14:paraId="0B1D90AF" w14:textId="77777777" w:rsidTr="00386828">
        <w:trPr>
          <w:cantSplit/>
        </w:trPr>
        <w:tc>
          <w:tcPr>
            <w:tcW w:w="759" w:type="dxa"/>
            <w:gridSpan w:val="3"/>
          </w:tcPr>
          <w:p w14:paraId="54E512CE" w14:textId="77777777" w:rsidR="00CE311D" w:rsidRPr="00CD5AB3" w:rsidRDefault="00CE311D" w:rsidP="002F2178">
            <w:pPr>
              <w:keepNext/>
              <w:rPr>
                <w:b/>
              </w:rPr>
            </w:pPr>
            <w:r>
              <w:rPr>
                <w:b/>
              </w:rPr>
              <w:t>2</w:t>
            </w:r>
          </w:p>
        </w:tc>
        <w:tc>
          <w:tcPr>
            <w:tcW w:w="7538" w:type="dxa"/>
          </w:tcPr>
          <w:p w14:paraId="730F41D9" w14:textId="646E5EFC" w:rsidR="00CE311D" w:rsidRDefault="00CE311D" w:rsidP="002F2178">
            <w:pPr>
              <w:keepNext/>
              <w:rPr>
                <w:b/>
              </w:rPr>
            </w:pPr>
            <w:r>
              <w:rPr>
                <w:b/>
              </w:rPr>
              <w:t>Zmiana miejsca p</w:t>
            </w:r>
            <w:r w:rsidRPr="009079F8">
              <w:rPr>
                <w:b/>
              </w:rPr>
              <w:t>rzeznaczenia</w:t>
            </w:r>
          </w:p>
          <w:p w14:paraId="2B5E19F2" w14:textId="77777777" w:rsidR="00CE311D" w:rsidRPr="00CD5AB3" w:rsidRDefault="00CE311D" w:rsidP="002F2178">
            <w:pPr>
              <w:keepNext/>
              <w:rPr>
                <w:b/>
              </w:rPr>
            </w:pPr>
            <w:r w:rsidRPr="005516E5">
              <w:rPr>
                <w:rFonts w:ascii="Courier New" w:hAnsi="Courier New" w:cs="Courier New"/>
                <w:noProof/>
                <w:color w:val="0000FF"/>
                <w:szCs w:val="20"/>
              </w:rPr>
              <w:t>DestinationChanged</w:t>
            </w:r>
          </w:p>
        </w:tc>
        <w:tc>
          <w:tcPr>
            <w:tcW w:w="475" w:type="dxa"/>
            <w:gridSpan w:val="2"/>
          </w:tcPr>
          <w:p w14:paraId="541612FC" w14:textId="77777777" w:rsidR="00CE311D" w:rsidRPr="00CD5AB3" w:rsidRDefault="00CE311D" w:rsidP="002F2178">
            <w:pPr>
              <w:keepNext/>
              <w:jc w:val="center"/>
              <w:rPr>
                <w:b/>
              </w:rPr>
            </w:pPr>
            <w:r w:rsidRPr="00C15AD5">
              <w:rPr>
                <w:b/>
              </w:rPr>
              <w:t>R</w:t>
            </w:r>
          </w:p>
        </w:tc>
        <w:tc>
          <w:tcPr>
            <w:tcW w:w="1658" w:type="dxa"/>
          </w:tcPr>
          <w:p w14:paraId="6DE31E9E" w14:textId="77777777" w:rsidR="00CE311D" w:rsidRPr="00CD5AB3" w:rsidRDefault="00CE311D" w:rsidP="002F2178">
            <w:pPr>
              <w:keepNext/>
            </w:pPr>
          </w:p>
        </w:tc>
        <w:tc>
          <w:tcPr>
            <w:tcW w:w="2064" w:type="dxa"/>
          </w:tcPr>
          <w:p w14:paraId="3D1A81C5" w14:textId="77777777" w:rsidR="00CE311D" w:rsidRPr="00CD5AB3" w:rsidRDefault="00CE311D" w:rsidP="002F2178">
            <w:pPr>
              <w:keepNext/>
              <w:rPr>
                <w:b/>
              </w:rPr>
            </w:pPr>
          </w:p>
        </w:tc>
        <w:tc>
          <w:tcPr>
            <w:tcW w:w="1161" w:type="dxa"/>
          </w:tcPr>
          <w:p w14:paraId="3CF12B79" w14:textId="796EBB0E" w:rsidR="00CE311D" w:rsidRPr="00CD5AB3" w:rsidRDefault="00776562" w:rsidP="002F2178">
            <w:pPr>
              <w:keepNext/>
              <w:rPr>
                <w:b/>
              </w:rPr>
            </w:pPr>
            <w:r>
              <w:rPr>
                <w:b/>
              </w:rPr>
              <w:t>99</w:t>
            </w:r>
            <w:r w:rsidR="003A3D23">
              <w:rPr>
                <w:b/>
              </w:rPr>
              <w:t>x</w:t>
            </w:r>
          </w:p>
        </w:tc>
      </w:tr>
      <w:tr w:rsidR="00CE311D" w:rsidRPr="00CD5AB3" w14:paraId="007A79E9" w14:textId="77777777" w:rsidTr="00386828">
        <w:trPr>
          <w:cantSplit/>
        </w:trPr>
        <w:tc>
          <w:tcPr>
            <w:tcW w:w="759" w:type="dxa"/>
            <w:gridSpan w:val="3"/>
          </w:tcPr>
          <w:p w14:paraId="0844473E" w14:textId="77777777" w:rsidR="00CE311D" w:rsidRPr="00CD5AB3" w:rsidRDefault="00CE311D" w:rsidP="002F2178">
            <w:pPr>
              <w:keepNext/>
              <w:rPr>
                <w:i/>
              </w:rPr>
            </w:pPr>
            <w:r w:rsidRPr="00CD5AB3">
              <w:rPr>
                <w:b/>
              </w:rPr>
              <w:t>2</w:t>
            </w:r>
            <w:r>
              <w:rPr>
                <w:b/>
              </w:rPr>
              <w:t>.1</w:t>
            </w:r>
          </w:p>
        </w:tc>
        <w:tc>
          <w:tcPr>
            <w:tcW w:w="7538" w:type="dxa"/>
          </w:tcPr>
          <w:p w14:paraId="3E6DDBCE" w14:textId="77777777" w:rsidR="00CE311D" w:rsidRPr="00CD5AB3" w:rsidRDefault="00CE311D" w:rsidP="002F2178">
            <w:pPr>
              <w:keepNext/>
              <w:rPr>
                <w:b/>
              </w:rPr>
            </w:pPr>
            <w:r w:rsidRPr="00CD5AB3">
              <w:rPr>
                <w:b/>
              </w:rPr>
              <w:t>PODMIOT Nowy Odbiorca</w:t>
            </w:r>
          </w:p>
          <w:p w14:paraId="17965637" w14:textId="3DF6AD58" w:rsidR="00CE311D" w:rsidRPr="00CD5AB3" w:rsidRDefault="00CE311D" w:rsidP="002F2178">
            <w:pPr>
              <w:keepNext/>
            </w:pPr>
            <w:r w:rsidRPr="00CD5AB3">
              <w:rPr>
                <w:rFonts w:ascii="Courier New" w:hAnsi="Courier New" w:cs="Courier New"/>
                <w:noProof/>
                <w:color w:val="0000FF"/>
                <w:szCs w:val="20"/>
              </w:rPr>
              <w:t>ConsigneeTrader</w:t>
            </w:r>
          </w:p>
        </w:tc>
        <w:tc>
          <w:tcPr>
            <w:tcW w:w="475" w:type="dxa"/>
            <w:gridSpan w:val="2"/>
          </w:tcPr>
          <w:p w14:paraId="7D76306D" w14:textId="77777777" w:rsidR="00CE311D" w:rsidRPr="00CD5AB3" w:rsidRDefault="00CE311D" w:rsidP="002F2178">
            <w:pPr>
              <w:keepNext/>
              <w:jc w:val="center"/>
              <w:rPr>
                <w:b/>
              </w:rPr>
            </w:pPr>
            <w:r>
              <w:rPr>
                <w:b/>
              </w:rPr>
              <w:t>R</w:t>
            </w:r>
          </w:p>
        </w:tc>
        <w:tc>
          <w:tcPr>
            <w:tcW w:w="1658" w:type="dxa"/>
          </w:tcPr>
          <w:p w14:paraId="3A2CCB7F" w14:textId="77777777" w:rsidR="00CE311D" w:rsidRPr="00CD5AB3" w:rsidRDefault="00CE311D" w:rsidP="002F2178">
            <w:pPr>
              <w:keepNext/>
            </w:pPr>
            <w:r w:rsidRPr="00CD5AB3">
              <w:t>„R”, jeżeli odbiorca ulega zmianie w związku ze zmianą miejsca przeznaczenia.</w:t>
            </w:r>
          </w:p>
        </w:tc>
        <w:tc>
          <w:tcPr>
            <w:tcW w:w="2064" w:type="dxa"/>
          </w:tcPr>
          <w:p w14:paraId="63879164" w14:textId="77777777" w:rsidR="00CE311D" w:rsidRPr="00CD5AB3" w:rsidRDefault="00CE311D" w:rsidP="002F2178">
            <w:pPr>
              <w:keepNext/>
              <w:rPr>
                <w:b/>
              </w:rPr>
            </w:pPr>
          </w:p>
        </w:tc>
        <w:tc>
          <w:tcPr>
            <w:tcW w:w="1161" w:type="dxa"/>
          </w:tcPr>
          <w:p w14:paraId="62E18364" w14:textId="77777777" w:rsidR="00CE311D" w:rsidRPr="00CD5AB3" w:rsidRDefault="00CE311D" w:rsidP="002F2178">
            <w:pPr>
              <w:keepNext/>
              <w:rPr>
                <w:b/>
              </w:rPr>
            </w:pPr>
            <w:r w:rsidRPr="00CD5AB3">
              <w:rPr>
                <w:b/>
              </w:rPr>
              <w:t>1x</w:t>
            </w:r>
          </w:p>
        </w:tc>
      </w:tr>
      <w:tr w:rsidR="00CE311D" w:rsidRPr="00CD5AB3" w14:paraId="17A29BB7" w14:textId="77777777" w:rsidTr="00386828">
        <w:trPr>
          <w:cantSplit/>
        </w:trPr>
        <w:tc>
          <w:tcPr>
            <w:tcW w:w="759" w:type="dxa"/>
            <w:gridSpan w:val="3"/>
          </w:tcPr>
          <w:p w14:paraId="75A3864E" w14:textId="77777777" w:rsidR="00CE311D" w:rsidRPr="00CD5AB3" w:rsidRDefault="00CE311D" w:rsidP="002F2178">
            <w:pPr>
              <w:rPr>
                <w:i/>
              </w:rPr>
            </w:pPr>
          </w:p>
        </w:tc>
        <w:tc>
          <w:tcPr>
            <w:tcW w:w="7538" w:type="dxa"/>
          </w:tcPr>
          <w:p w14:paraId="1D64540D" w14:textId="77777777" w:rsidR="00CE311D" w:rsidRPr="00CD5AB3" w:rsidRDefault="00CE311D" w:rsidP="002F2178">
            <w:pPr>
              <w:pStyle w:val="pqiTabBody"/>
            </w:pPr>
            <w:r w:rsidRPr="00CD5AB3">
              <w:t xml:space="preserve">JĘZYK ELEMENTU </w:t>
            </w:r>
          </w:p>
          <w:p w14:paraId="2CF94387" w14:textId="77777777" w:rsidR="00CE311D" w:rsidRPr="00CD5AB3" w:rsidRDefault="00CE311D" w:rsidP="002F2178">
            <w:r w:rsidRPr="00CD5AB3">
              <w:rPr>
                <w:rFonts w:ascii="Courier New" w:hAnsi="Courier New" w:cs="Courier New"/>
                <w:noProof/>
                <w:color w:val="0000FF"/>
              </w:rPr>
              <w:t>@language</w:t>
            </w:r>
          </w:p>
        </w:tc>
        <w:tc>
          <w:tcPr>
            <w:tcW w:w="475" w:type="dxa"/>
            <w:gridSpan w:val="2"/>
          </w:tcPr>
          <w:p w14:paraId="71A04C7C" w14:textId="77777777" w:rsidR="00CE311D" w:rsidRPr="00CD5AB3" w:rsidRDefault="00CE311D" w:rsidP="002F2178">
            <w:pPr>
              <w:jc w:val="center"/>
            </w:pPr>
            <w:r w:rsidRPr="00CD5AB3">
              <w:t>D</w:t>
            </w:r>
          </w:p>
        </w:tc>
        <w:tc>
          <w:tcPr>
            <w:tcW w:w="1658" w:type="dxa"/>
          </w:tcPr>
          <w:p w14:paraId="2DA324F6" w14:textId="77777777" w:rsidR="00CE311D" w:rsidRPr="00CD5AB3" w:rsidRDefault="00CE311D" w:rsidP="002F2178">
            <w:r w:rsidRPr="00CD5AB3">
              <w:t>„R”, jeżeli stosuje się element 2.1.</w:t>
            </w:r>
          </w:p>
        </w:tc>
        <w:tc>
          <w:tcPr>
            <w:tcW w:w="2064" w:type="dxa"/>
          </w:tcPr>
          <w:p w14:paraId="66CDCB34" w14:textId="77777777" w:rsidR="00CE311D" w:rsidRPr="00CD5AB3" w:rsidRDefault="00CE311D" w:rsidP="002F2178">
            <w:pPr>
              <w:pStyle w:val="pqiTabBody"/>
            </w:pPr>
            <w:r w:rsidRPr="00CD5AB3">
              <w:t>Atrybut.</w:t>
            </w:r>
          </w:p>
          <w:p w14:paraId="7FF981EC" w14:textId="77777777" w:rsidR="00CE311D" w:rsidRPr="00CD5AB3" w:rsidRDefault="00CE311D" w:rsidP="002F2178">
            <w:r w:rsidRPr="00CD5AB3">
              <w:t>Wartość ze słownika „Kody języka (Language codes)”.</w:t>
            </w:r>
          </w:p>
        </w:tc>
        <w:tc>
          <w:tcPr>
            <w:tcW w:w="1161" w:type="dxa"/>
          </w:tcPr>
          <w:p w14:paraId="21FA3A7D" w14:textId="77777777" w:rsidR="00CE311D" w:rsidRPr="00CD5AB3" w:rsidRDefault="00CE311D" w:rsidP="002F2178">
            <w:r w:rsidRPr="00CD5AB3">
              <w:t>a2</w:t>
            </w:r>
          </w:p>
        </w:tc>
      </w:tr>
      <w:tr w:rsidR="00CE311D" w:rsidRPr="00CD5AB3" w14:paraId="48C4ECEC" w14:textId="77777777" w:rsidTr="00386828">
        <w:trPr>
          <w:cantSplit/>
        </w:trPr>
        <w:tc>
          <w:tcPr>
            <w:tcW w:w="759" w:type="dxa"/>
            <w:gridSpan w:val="3"/>
          </w:tcPr>
          <w:p w14:paraId="543C67D6" w14:textId="77777777" w:rsidR="00CE311D" w:rsidRPr="00CD5AB3" w:rsidRDefault="00CE311D" w:rsidP="002F2178">
            <w:pPr>
              <w:rPr>
                <w:i/>
              </w:rPr>
            </w:pPr>
          </w:p>
        </w:tc>
        <w:tc>
          <w:tcPr>
            <w:tcW w:w="7538" w:type="dxa"/>
          </w:tcPr>
          <w:p w14:paraId="2C686AF7" w14:textId="77777777" w:rsidR="00CE311D" w:rsidRPr="00CD5AB3" w:rsidRDefault="00CE311D" w:rsidP="002F2178">
            <w:pPr>
              <w:pStyle w:val="pqiTabBody"/>
            </w:pPr>
            <w:r w:rsidRPr="00CD5AB3">
              <w:t>TYP PODMIOTU – Nowego odbiorcy</w:t>
            </w:r>
          </w:p>
          <w:p w14:paraId="3CDC40A0" w14:textId="77777777" w:rsidR="00CE311D" w:rsidRPr="00CD5AB3" w:rsidRDefault="00CE311D" w:rsidP="002F2178">
            <w:pPr>
              <w:pStyle w:val="pqiTabBody"/>
            </w:pPr>
            <w:r w:rsidRPr="00CD5AB3">
              <w:rPr>
                <w:rFonts w:ascii="Courier New" w:hAnsi="Courier New" w:cs="Courier New"/>
                <w:noProof/>
                <w:color w:val="0000FF"/>
              </w:rPr>
              <w:t>@deliveryTraderType</w:t>
            </w:r>
          </w:p>
        </w:tc>
        <w:tc>
          <w:tcPr>
            <w:tcW w:w="475" w:type="dxa"/>
            <w:gridSpan w:val="2"/>
          </w:tcPr>
          <w:p w14:paraId="68A80B1F" w14:textId="77777777" w:rsidR="00CE311D" w:rsidRPr="00CD5AB3" w:rsidRDefault="00CE311D" w:rsidP="002F2178">
            <w:pPr>
              <w:pStyle w:val="pqiTabBody"/>
            </w:pPr>
            <w:r w:rsidRPr="00CD5AB3">
              <w:t>R</w:t>
            </w:r>
          </w:p>
        </w:tc>
        <w:tc>
          <w:tcPr>
            <w:tcW w:w="1658" w:type="dxa"/>
          </w:tcPr>
          <w:p w14:paraId="11BF8BAA" w14:textId="77777777" w:rsidR="00CE311D" w:rsidRPr="00CD5AB3" w:rsidRDefault="00CE311D" w:rsidP="002F2178">
            <w:pPr>
              <w:pStyle w:val="pqiTabBody"/>
            </w:pPr>
          </w:p>
        </w:tc>
        <w:tc>
          <w:tcPr>
            <w:tcW w:w="2064" w:type="dxa"/>
          </w:tcPr>
          <w:p w14:paraId="7C5DC5B5" w14:textId="77777777" w:rsidR="00CE311D" w:rsidRPr="00CD5AB3" w:rsidRDefault="00CE311D" w:rsidP="002F2178">
            <w:pPr>
              <w:pStyle w:val="pqiTabBody"/>
            </w:pPr>
            <w:r w:rsidRPr="00CD5AB3">
              <w:t>Atrybut</w:t>
            </w:r>
          </w:p>
          <w:p w14:paraId="34769F80" w14:textId="77777777" w:rsidR="00CE311D" w:rsidRPr="00CD5AB3" w:rsidRDefault="00CE311D" w:rsidP="002F2178">
            <w:pPr>
              <w:pStyle w:val="pqiTabBody"/>
            </w:pPr>
            <w:r w:rsidRPr="00CD5AB3">
              <w:t>Określa rodzaj podmiotu.</w:t>
            </w:r>
          </w:p>
          <w:p w14:paraId="45D1B6F5" w14:textId="77777777" w:rsidR="00CE311D" w:rsidRPr="00CD5AB3" w:rsidRDefault="00CE311D" w:rsidP="002F2178">
            <w:pPr>
              <w:pStyle w:val="pqiTabBody"/>
            </w:pPr>
            <w:r w:rsidRPr="00CD5AB3">
              <w:t xml:space="preserve">Możliwe wartości określa słownik </w:t>
            </w:r>
            <w:r>
              <w:t xml:space="preserve">4.5 </w:t>
            </w:r>
            <w:r w:rsidRPr="00CD5AB3">
              <w:t>”Rodzaje podmiotów”</w:t>
            </w:r>
          </w:p>
        </w:tc>
        <w:tc>
          <w:tcPr>
            <w:tcW w:w="1161" w:type="dxa"/>
          </w:tcPr>
          <w:p w14:paraId="1964BD75" w14:textId="77777777" w:rsidR="00CE311D" w:rsidRPr="00CD5AB3" w:rsidRDefault="00CE311D" w:rsidP="002F2178">
            <w:pPr>
              <w:pStyle w:val="pqiTabBody"/>
            </w:pPr>
            <w:r w:rsidRPr="00CD5AB3">
              <w:t>n1</w:t>
            </w:r>
          </w:p>
        </w:tc>
      </w:tr>
      <w:tr w:rsidR="00CE311D" w:rsidRPr="00CD5AB3" w14:paraId="2019A2F3" w14:textId="77777777" w:rsidTr="00386828">
        <w:trPr>
          <w:cantSplit/>
        </w:trPr>
        <w:tc>
          <w:tcPr>
            <w:tcW w:w="387" w:type="dxa"/>
            <w:gridSpan w:val="2"/>
          </w:tcPr>
          <w:p w14:paraId="45C1F526" w14:textId="77777777" w:rsidR="00CE311D" w:rsidRPr="00CD5AB3" w:rsidRDefault="00CE311D" w:rsidP="002F2178">
            <w:pPr>
              <w:rPr>
                <w:b/>
              </w:rPr>
            </w:pPr>
          </w:p>
        </w:tc>
        <w:tc>
          <w:tcPr>
            <w:tcW w:w="372" w:type="dxa"/>
          </w:tcPr>
          <w:p w14:paraId="3CE67D5C" w14:textId="77777777" w:rsidR="00CE311D" w:rsidRPr="00CD5AB3" w:rsidRDefault="00CE311D" w:rsidP="002F2178">
            <w:pPr>
              <w:pStyle w:val="pqiTabBody"/>
              <w:rPr>
                <w:i/>
              </w:rPr>
            </w:pPr>
            <w:r w:rsidRPr="00CD5AB3">
              <w:rPr>
                <w:i/>
              </w:rPr>
              <w:t>a</w:t>
            </w:r>
          </w:p>
        </w:tc>
        <w:tc>
          <w:tcPr>
            <w:tcW w:w="7538" w:type="dxa"/>
          </w:tcPr>
          <w:p w14:paraId="716401FE" w14:textId="77777777" w:rsidR="00CE311D" w:rsidRPr="00CD5AB3" w:rsidRDefault="00CE311D" w:rsidP="002F2178">
            <w:pPr>
              <w:pStyle w:val="pqiTabBody"/>
              <w:rPr>
                <w:lang w:val="en-US"/>
              </w:rPr>
            </w:pPr>
            <w:r w:rsidRPr="00CD5AB3">
              <w:rPr>
                <w:lang w:val="en-US"/>
              </w:rPr>
              <w:t>Identyfikacja podmiotu</w:t>
            </w:r>
          </w:p>
          <w:p w14:paraId="24AD69BB" w14:textId="77777777" w:rsidR="00CE311D" w:rsidRPr="00CD5AB3" w:rsidRDefault="00CE311D" w:rsidP="002F217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BBDF989" w14:textId="77777777" w:rsidR="00CE311D" w:rsidRPr="00CD5AB3" w:rsidRDefault="00CE311D" w:rsidP="002F217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321AC500" w14:textId="77777777" w:rsidR="00CE311D" w:rsidRPr="00CD5AB3" w:rsidRDefault="00CE311D" w:rsidP="002F2178">
            <w:pPr>
              <w:pStyle w:val="pqiTabBody"/>
            </w:pPr>
            <w:r w:rsidRPr="00CD5AB3">
              <w:rPr>
                <w:rFonts w:ascii="Courier New" w:hAnsi="Courier New" w:cs="Courier New"/>
                <w:noProof/>
                <w:color w:val="0000FF"/>
              </w:rPr>
              <w:t>TraderId/PersonalId</w:t>
            </w:r>
          </w:p>
        </w:tc>
        <w:tc>
          <w:tcPr>
            <w:tcW w:w="475" w:type="dxa"/>
            <w:gridSpan w:val="2"/>
          </w:tcPr>
          <w:p w14:paraId="48046EBC" w14:textId="77777777" w:rsidR="00CE311D" w:rsidRPr="00CD5AB3" w:rsidRDefault="00CE311D" w:rsidP="002F2178">
            <w:pPr>
              <w:pStyle w:val="pqiTabBody"/>
            </w:pPr>
            <w:r w:rsidRPr="00CD5AB3">
              <w:t>R</w:t>
            </w:r>
          </w:p>
        </w:tc>
        <w:tc>
          <w:tcPr>
            <w:tcW w:w="1658" w:type="dxa"/>
          </w:tcPr>
          <w:p w14:paraId="6D19050D" w14:textId="77777777" w:rsidR="00CE311D" w:rsidRPr="00CD5AB3" w:rsidRDefault="00CE311D" w:rsidP="002F2178">
            <w:pPr>
              <w:pStyle w:val="pqiTabBody"/>
            </w:pPr>
          </w:p>
        </w:tc>
        <w:tc>
          <w:tcPr>
            <w:tcW w:w="2064" w:type="dxa"/>
          </w:tcPr>
          <w:p w14:paraId="73E3ACFE" w14:textId="77777777" w:rsidR="00CE311D" w:rsidRPr="00CD5AB3" w:rsidRDefault="00CE311D" w:rsidP="002F2178">
            <w:pPr>
              <w:pStyle w:val="pqiTabBody"/>
            </w:pPr>
            <w:r w:rsidRPr="00CD5AB3">
              <w:t>Należy podać identyfikator podmiotu zależny od wybranego typu podmiotu.</w:t>
            </w:r>
          </w:p>
          <w:p w14:paraId="0070946C" w14:textId="77777777" w:rsidR="00CE311D" w:rsidRPr="00CD5AB3" w:rsidRDefault="00CE311D" w:rsidP="002F2178">
            <w:pPr>
              <w:pStyle w:val="pqiTabBody"/>
            </w:pPr>
            <w:r w:rsidRPr="00CD5AB3">
              <w:t>Obowiązkowe podanie dokładnie jednego identyfikatora</w:t>
            </w:r>
          </w:p>
        </w:tc>
        <w:tc>
          <w:tcPr>
            <w:tcW w:w="1161" w:type="dxa"/>
          </w:tcPr>
          <w:p w14:paraId="79FAA85B" w14:textId="77777777" w:rsidR="00CE311D" w:rsidRPr="00CD5AB3" w:rsidRDefault="00CE311D" w:rsidP="002F2178">
            <w:r w:rsidRPr="00CD5AB3">
              <w:t>an..16</w:t>
            </w:r>
          </w:p>
        </w:tc>
      </w:tr>
      <w:tr w:rsidR="00CE311D" w:rsidRPr="00CD5AB3" w14:paraId="6D0C507C" w14:textId="77777777" w:rsidTr="00386828">
        <w:trPr>
          <w:cantSplit/>
        </w:trPr>
        <w:tc>
          <w:tcPr>
            <w:tcW w:w="387" w:type="dxa"/>
            <w:gridSpan w:val="2"/>
          </w:tcPr>
          <w:p w14:paraId="128CF4E9" w14:textId="77777777" w:rsidR="00CE311D" w:rsidRPr="00CD5AB3" w:rsidRDefault="00CE311D" w:rsidP="002F2178">
            <w:pPr>
              <w:rPr>
                <w:b/>
              </w:rPr>
            </w:pPr>
          </w:p>
        </w:tc>
        <w:tc>
          <w:tcPr>
            <w:tcW w:w="372" w:type="dxa"/>
          </w:tcPr>
          <w:p w14:paraId="449C3DB3" w14:textId="77777777" w:rsidR="00CE311D" w:rsidRPr="00CD5AB3" w:rsidRDefault="00CE311D" w:rsidP="002F2178">
            <w:pPr>
              <w:rPr>
                <w:i/>
              </w:rPr>
            </w:pPr>
            <w:r w:rsidRPr="00CD5AB3">
              <w:rPr>
                <w:i/>
              </w:rPr>
              <w:t>b</w:t>
            </w:r>
          </w:p>
        </w:tc>
        <w:tc>
          <w:tcPr>
            <w:tcW w:w="7538" w:type="dxa"/>
          </w:tcPr>
          <w:p w14:paraId="38F7D891" w14:textId="77777777" w:rsidR="00CE311D" w:rsidRPr="00CD5AB3" w:rsidRDefault="00CE311D" w:rsidP="002F2178">
            <w:r w:rsidRPr="00CD5AB3">
              <w:t>Nazwa podmiotu / imię i nazwisko podmiotu</w:t>
            </w:r>
          </w:p>
          <w:p w14:paraId="173BF2AB" w14:textId="77777777" w:rsidR="00CE311D" w:rsidRPr="00CD5AB3" w:rsidRDefault="00CE311D" w:rsidP="002F2178">
            <w:r w:rsidRPr="00CD5AB3">
              <w:rPr>
                <w:rFonts w:ascii="Courier New" w:hAnsi="Courier New" w:cs="Courier New"/>
                <w:noProof/>
                <w:color w:val="0000FF"/>
                <w:szCs w:val="20"/>
              </w:rPr>
              <w:t>TraderName</w:t>
            </w:r>
          </w:p>
        </w:tc>
        <w:tc>
          <w:tcPr>
            <w:tcW w:w="475" w:type="dxa"/>
            <w:gridSpan w:val="2"/>
          </w:tcPr>
          <w:p w14:paraId="71D9423D" w14:textId="77777777" w:rsidR="00CE311D" w:rsidRPr="00CD5AB3" w:rsidRDefault="00CE311D" w:rsidP="002F2178">
            <w:pPr>
              <w:jc w:val="center"/>
            </w:pPr>
            <w:r w:rsidRPr="00CD5AB3">
              <w:t>R</w:t>
            </w:r>
          </w:p>
        </w:tc>
        <w:tc>
          <w:tcPr>
            <w:tcW w:w="1658" w:type="dxa"/>
          </w:tcPr>
          <w:p w14:paraId="36CF203D" w14:textId="77777777" w:rsidR="00CE311D" w:rsidRPr="00CD5AB3" w:rsidRDefault="00CE311D" w:rsidP="002F2178"/>
        </w:tc>
        <w:tc>
          <w:tcPr>
            <w:tcW w:w="2064" w:type="dxa"/>
          </w:tcPr>
          <w:p w14:paraId="43148439" w14:textId="77777777" w:rsidR="00CE311D" w:rsidRPr="00CD5AB3" w:rsidRDefault="00CE311D" w:rsidP="002F2178"/>
        </w:tc>
        <w:tc>
          <w:tcPr>
            <w:tcW w:w="1161" w:type="dxa"/>
          </w:tcPr>
          <w:p w14:paraId="0521642A" w14:textId="77777777" w:rsidR="00CE311D" w:rsidRPr="00CD5AB3" w:rsidRDefault="00CE311D" w:rsidP="002F2178">
            <w:r w:rsidRPr="00CD5AB3">
              <w:t>an..182</w:t>
            </w:r>
          </w:p>
        </w:tc>
      </w:tr>
      <w:tr w:rsidR="00CE311D" w:rsidRPr="00CD5AB3" w14:paraId="01946437" w14:textId="77777777" w:rsidTr="00386828">
        <w:trPr>
          <w:cantSplit/>
        </w:trPr>
        <w:tc>
          <w:tcPr>
            <w:tcW w:w="387" w:type="dxa"/>
            <w:gridSpan w:val="2"/>
          </w:tcPr>
          <w:p w14:paraId="0C788BDA" w14:textId="77777777" w:rsidR="00CE311D" w:rsidRPr="00CD5AB3" w:rsidRDefault="00CE311D" w:rsidP="002F2178">
            <w:pPr>
              <w:rPr>
                <w:b/>
              </w:rPr>
            </w:pPr>
          </w:p>
        </w:tc>
        <w:tc>
          <w:tcPr>
            <w:tcW w:w="372" w:type="dxa"/>
          </w:tcPr>
          <w:p w14:paraId="0799E5C4" w14:textId="77777777" w:rsidR="00CE311D" w:rsidRPr="00CD5AB3" w:rsidRDefault="00CE311D" w:rsidP="002F2178">
            <w:pPr>
              <w:rPr>
                <w:i/>
              </w:rPr>
            </w:pPr>
            <w:r w:rsidRPr="00CD5AB3">
              <w:rPr>
                <w:i/>
              </w:rPr>
              <w:t>c</w:t>
            </w:r>
          </w:p>
        </w:tc>
        <w:tc>
          <w:tcPr>
            <w:tcW w:w="7538" w:type="dxa"/>
          </w:tcPr>
          <w:p w14:paraId="36105331" w14:textId="77777777" w:rsidR="00CE311D" w:rsidRPr="00CD5AB3" w:rsidRDefault="00CE311D" w:rsidP="002F2178">
            <w:r w:rsidRPr="00CD5AB3">
              <w:t>Ulica</w:t>
            </w:r>
          </w:p>
          <w:p w14:paraId="2B54411D" w14:textId="77777777" w:rsidR="00CE311D" w:rsidRPr="00CD5AB3" w:rsidRDefault="00CE311D" w:rsidP="002F2178">
            <w:r w:rsidRPr="00CD5AB3">
              <w:rPr>
                <w:rFonts w:ascii="Courier New" w:hAnsi="Courier New" w:cs="Courier New"/>
                <w:noProof/>
                <w:color w:val="0000FF"/>
                <w:szCs w:val="20"/>
              </w:rPr>
              <w:t>StreetName</w:t>
            </w:r>
          </w:p>
        </w:tc>
        <w:tc>
          <w:tcPr>
            <w:tcW w:w="475" w:type="dxa"/>
            <w:gridSpan w:val="2"/>
          </w:tcPr>
          <w:p w14:paraId="5A52C5DB" w14:textId="77777777" w:rsidR="00CE311D" w:rsidRPr="00CD5AB3" w:rsidRDefault="00CE311D" w:rsidP="002F2178">
            <w:pPr>
              <w:jc w:val="center"/>
            </w:pPr>
            <w:r w:rsidRPr="00CD5AB3">
              <w:t>R</w:t>
            </w:r>
          </w:p>
        </w:tc>
        <w:tc>
          <w:tcPr>
            <w:tcW w:w="1658" w:type="dxa"/>
          </w:tcPr>
          <w:p w14:paraId="347D57F9" w14:textId="77777777" w:rsidR="00CE311D" w:rsidRPr="00CD5AB3" w:rsidRDefault="00CE311D" w:rsidP="002F2178"/>
        </w:tc>
        <w:tc>
          <w:tcPr>
            <w:tcW w:w="2064" w:type="dxa"/>
          </w:tcPr>
          <w:p w14:paraId="47A4B722" w14:textId="77777777" w:rsidR="00CE311D" w:rsidRPr="00CD5AB3" w:rsidRDefault="00CE311D" w:rsidP="002F2178"/>
        </w:tc>
        <w:tc>
          <w:tcPr>
            <w:tcW w:w="1161" w:type="dxa"/>
          </w:tcPr>
          <w:p w14:paraId="15127EBA" w14:textId="77777777" w:rsidR="00CE311D" w:rsidRPr="00CD5AB3" w:rsidRDefault="00CE311D" w:rsidP="002F2178">
            <w:r w:rsidRPr="00CD5AB3">
              <w:t>an..65</w:t>
            </w:r>
          </w:p>
        </w:tc>
      </w:tr>
      <w:tr w:rsidR="00CE311D" w:rsidRPr="00CD5AB3" w14:paraId="69698E70" w14:textId="77777777" w:rsidTr="00386828">
        <w:trPr>
          <w:cantSplit/>
        </w:trPr>
        <w:tc>
          <w:tcPr>
            <w:tcW w:w="387" w:type="dxa"/>
            <w:gridSpan w:val="2"/>
          </w:tcPr>
          <w:p w14:paraId="34D53FC3" w14:textId="77777777" w:rsidR="00CE311D" w:rsidRPr="00CD5AB3" w:rsidRDefault="00CE311D" w:rsidP="002F2178">
            <w:pPr>
              <w:rPr>
                <w:b/>
              </w:rPr>
            </w:pPr>
          </w:p>
        </w:tc>
        <w:tc>
          <w:tcPr>
            <w:tcW w:w="372" w:type="dxa"/>
          </w:tcPr>
          <w:p w14:paraId="73FBF501" w14:textId="77777777" w:rsidR="00CE311D" w:rsidRPr="00CD5AB3" w:rsidRDefault="00CE311D" w:rsidP="002F2178">
            <w:pPr>
              <w:rPr>
                <w:i/>
              </w:rPr>
            </w:pPr>
            <w:r w:rsidRPr="00CD5AB3">
              <w:rPr>
                <w:i/>
              </w:rPr>
              <w:t>d</w:t>
            </w:r>
          </w:p>
        </w:tc>
        <w:tc>
          <w:tcPr>
            <w:tcW w:w="7538" w:type="dxa"/>
          </w:tcPr>
          <w:p w14:paraId="23F3128D" w14:textId="77777777" w:rsidR="00CE311D" w:rsidRPr="00CD5AB3" w:rsidRDefault="00CE311D" w:rsidP="002F2178">
            <w:r w:rsidRPr="00CD5AB3">
              <w:t>Numer domu</w:t>
            </w:r>
          </w:p>
          <w:p w14:paraId="3F1B6BBC" w14:textId="77777777" w:rsidR="00CE311D" w:rsidRPr="00CD5AB3" w:rsidRDefault="00CE311D" w:rsidP="002F2178">
            <w:pPr>
              <w:rPr>
                <w:rFonts w:ascii="Courier New" w:hAnsi="Courier New" w:cs="Courier New"/>
                <w:noProof/>
                <w:color w:val="0000FF"/>
                <w:szCs w:val="20"/>
              </w:rPr>
            </w:pPr>
            <w:r w:rsidRPr="00CD5AB3">
              <w:rPr>
                <w:rFonts w:ascii="Courier New" w:hAnsi="Courier New" w:cs="Courier New"/>
                <w:noProof/>
                <w:color w:val="0000FF"/>
                <w:szCs w:val="20"/>
              </w:rPr>
              <w:t>StreetNumber</w:t>
            </w:r>
          </w:p>
        </w:tc>
        <w:tc>
          <w:tcPr>
            <w:tcW w:w="475" w:type="dxa"/>
            <w:gridSpan w:val="2"/>
          </w:tcPr>
          <w:p w14:paraId="1A00F433" w14:textId="77777777" w:rsidR="00CE311D" w:rsidRPr="00CD5AB3" w:rsidRDefault="00CE311D" w:rsidP="002F2178">
            <w:pPr>
              <w:jc w:val="center"/>
            </w:pPr>
            <w:r w:rsidRPr="00CD5AB3">
              <w:t>O</w:t>
            </w:r>
          </w:p>
        </w:tc>
        <w:tc>
          <w:tcPr>
            <w:tcW w:w="1658" w:type="dxa"/>
          </w:tcPr>
          <w:p w14:paraId="31A50765" w14:textId="77777777" w:rsidR="00CE311D" w:rsidRPr="00CD5AB3" w:rsidRDefault="00CE311D" w:rsidP="002F2178"/>
        </w:tc>
        <w:tc>
          <w:tcPr>
            <w:tcW w:w="2064" w:type="dxa"/>
          </w:tcPr>
          <w:p w14:paraId="23197061" w14:textId="77777777" w:rsidR="00CE311D" w:rsidRPr="00CD5AB3" w:rsidRDefault="00CE311D" w:rsidP="002F2178"/>
        </w:tc>
        <w:tc>
          <w:tcPr>
            <w:tcW w:w="1161" w:type="dxa"/>
          </w:tcPr>
          <w:p w14:paraId="21F9060B" w14:textId="77777777" w:rsidR="00CE311D" w:rsidRPr="00CD5AB3" w:rsidRDefault="00CE311D" w:rsidP="002F2178">
            <w:r w:rsidRPr="00CD5AB3">
              <w:t>an..11</w:t>
            </w:r>
          </w:p>
        </w:tc>
      </w:tr>
      <w:tr w:rsidR="00CE311D" w:rsidRPr="00CD5AB3" w14:paraId="26C3E141" w14:textId="77777777" w:rsidTr="00386828">
        <w:trPr>
          <w:cantSplit/>
        </w:trPr>
        <w:tc>
          <w:tcPr>
            <w:tcW w:w="387" w:type="dxa"/>
            <w:gridSpan w:val="2"/>
          </w:tcPr>
          <w:p w14:paraId="118A529B" w14:textId="77777777" w:rsidR="00CE311D" w:rsidRPr="00CD5AB3" w:rsidRDefault="00CE311D" w:rsidP="002F2178">
            <w:pPr>
              <w:rPr>
                <w:b/>
              </w:rPr>
            </w:pPr>
          </w:p>
        </w:tc>
        <w:tc>
          <w:tcPr>
            <w:tcW w:w="372" w:type="dxa"/>
          </w:tcPr>
          <w:p w14:paraId="028FB7B7" w14:textId="77777777" w:rsidR="00CE311D" w:rsidRPr="00CD5AB3" w:rsidRDefault="00CE311D" w:rsidP="002F2178">
            <w:pPr>
              <w:rPr>
                <w:i/>
              </w:rPr>
            </w:pPr>
            <w:r w:rsidRPr="00CD5AB3">
              <w:rPr>
                <w:i/>
              </w:rPr>
              <w:t>e</w:t>
            </w:r>
          </w:p>
        </w:tc>
        <w:tc>
          <w:tcPr>
            <w:tcW w:w="7538" w:type="dxa"/>
          </w:tcPr>
          <w:p w14:paraId="5E878BD2" w14:textId="77777777" w:rsidR="00CE311D" w:rsidRPr="00CD5AB3" w:rsidRDefault="00CE311D" w:rsidP="002F2178">
            <w:r w:rsidRPr="00CD5AB3">
              <w:t>Kod pocztowy</w:t>
            </w:r>
          </w:p>
          <w:p w14:paraId="110BD4CE" w14:textId="77777777" w:rsidR="00CE311D" w:rsidRPr="00CD5AB3" w:rsidRDefault="00CE311D" w:rsidP="002F2178">
            <w:r w:rsidRPr="00CD5AB3">
              <w:rPr>
                <w:rFonts w:ascii="Courier New" w:hAnsi="Courier New" w:cs="Courier New"/>
                <w:noProof/>
                <w:color w:val="0000FF"/>
                <w:szCs w:val="20"/>
              </w:rPr>
              <w:t>Postcode</w:t>
            </w:r>
          </w:p>
        </w:tc>
        <w:tc>
          <w:tcPr>
            <w:tcW w:w="475" w:type="dxa"/>
            <w:gridSpan w:val="2"/>
          </w:tcPr>
          <w:p w14:paraId="0DEFA154" w14:textId="77777777" w:rsidR="00CE311D" w:rsidRPr="00CD5AB3" w:rsidRDefault="00CE311D" w:rsidP="002F2178">
            <w:pPr>
              <w:jc w:val="center"/>
            </w:pPr>
            <w:r w:rsidRPr="00CD5AB3">
              <w:t>R</w:t>
            </w:r>
          </w:p>
        </w:tc>
        <w:tc>
          <w:tcPr>
            <w:tcW w:w="1658" w:type="dxa"/>
          </w:tcPr>
          <w:p w14:paraId="3D0CD9B9" w14:textId="77777777" w:rsidR="00CE311D" w:rsidRPr="00CD5AB3" w:rsidRDefault="00CE311D" w:rsidP="002F2178"/>
        </w:tc>
        <w:tc>
          <w:tcPr>
            <w:tcW w:w="2064" w:type="dxa"/>
          </w:tcPr>
          <w:p w14:paraId="31096F9D" w14:textId="77777777" w:rsidR="00CE311D" w:rsidRPr="00CD5AB3" w:rsidRDefault="00CE311D" w:rsidP="002F2178"/>
        </w:tc>
        <w:tc>
          <w:tcPr>
            <w:tcW w:w="1161" w:type="dxa"/>
          </w:tcPr>
          <w:p w14:paraId="520BB8F8" w14:textId="77777777" w:rsidR="00CE311D" w:rsidRPr="00CD5AB3" w:rsidRDefault="00CE311D" w:rsidP="002F2178">
            <w:r w:rsidRPr="00CD5AB3">
              <w:t>an..10</w:t>
            </w:r>
          </w:p>
        </w:tc>
      </w:tr>
      <w:tr w:rsidR="00CE311D" w:rsidRPr="00CD5AB3" w14:paraId="0315E4BE" w14:textId="77777777" w:rsidTr="00386828">
        <w:trPr>
          <w:cantSplit/>
        </w:trPr>
        <w:tc>
          <w:tcPr>
            <w:tcW w:w="387" w:type="dxa"/>
            <w:gridSpan w:val="2"/>
          </w:tcPr>
          <w:p w14:paraId="43A54850" w14:textId="77777777" w:rsidR="00CE311D" w:rsidRPr="00CD5AB3" w:rsidRDefault="00CE311D" w:rsidP="002F2178">
            <w:pPr>
              <w:rPr>
                <w:b/>
              </w:rPr>
            </w:pPr>
          </w:p>
        </w:tc>
        <w:tc>
          <w:tcPr>
            <w:tcW w:w="372" w:type="dxa"/>
          </w:tcPr>
          <w:p w14:paraId="36D40CC4" w14:textId="77777777" w:rsidR="00CE311D" w:rsidRPr="00CD5AB3" w:rsidRDefault="00CE311D" w:rsidP="002F2178">
            <w:pPr>
              <w:rPr>
                <w:i/>
              </w:rPr>
            </w:pPr>
            <w:r w:rsidRPr="00CD5AB3">
              <w:rPr>
                <w:i/>
              </w:rPr>
              <w:t>f</w:t>
            </w:r>
          </w:p>
        </w:tc>
        <w:tc>
          <w:tcPr>
            <w:tcW w:w="7538" w:type="dxa"/>
          </w:tcPr>
          <w:p w14:paraId="7FFA7DA9" w14:textId="77777777" w:rsidR="00CE311D" w:rsidRPr="00CD5AB3" w:rsidRDefault="00CE311D" w:rsidP="002F2178">
            <w:r w:rsidRPr="00CD5AB3">
              <w:t>Miejscowość</w:t>
            </w:r>
          </w:p>
          <w:p w14:paraId="47B3C104" w14:textId="77777777" w:rsidR="00CE311D" w:rsidRPr="00CD5AB3" w:rsidRDefault="00CE311D" w:rsidP="002F2178">
            <w:r w:rsidRPr="00CD5AB3">
              <w:rPr>
                <w:rFonts w:ascii="Courier New" w:hAnsi="Courier New" w:cs="Courier New"/>
                <w:noProof/>
                <w:color w:val="0000FF"/>
                <w:szCs w:val="20"/>
              </w:rPr>
              <w:t>City</w:t>
            </w:r>
          </w:p>
        </w:tc>
        <w:tc>
          <w:tcPr>
            <w:tcW w:w="475" w:type="dxa"/>
            <w:gridSpan w:val="2"/>
          </w:tcPr>
          <w:p w14:paraId="5600A3C6" w14:textId="77777777" w:rsidR="00CE311D" w:rsidRPr="00CD5AB3" w:rsidRDefault="00CE311D" w:rsidP="002F2178">
            <w:pPr>
              <w:jc w:val="center"/>
            </w:pPr>
            <w:r w:rsidRPr="00CD5AB3">
              <w:t>R</w:t>
            </w:r>
          </w:p>
        </w:tc>
        <w:tc>
          <w:tcPr>
            <w:tcW w:w="1658" w:type="dxa"/>
          </w:tcPr>
          <w:p w14:paraId="7197BD4A" w14:textId="77777777" w:rsidR="00CE311D" w:rsidRPr="00CD5AB3" w:rsidRDefault="00CE311D" w:rsidP="002F2178"/>
        </w:tc>
        <w:tc>
          <w:tcPr>
            <w:tcW w:w="2064" w:type="dxa"/>
          </w:tcPr>
          <w:p w14:paraId="6545C255" w14:textId="77777777" w:rsidR="00CE311D" w:rsidRPr="00CD5AB3" w:rsidRDefault="00CE311D" w:rsidP="002F2178"/>
        </w:tc>
        <w:tc>
          <w:tcPr>
            <w:tcW w:w="1161" w:type="dxa"/>
          </w:tcPr>
          <w:p w14:paraId="403D19DC" w14:textId="77777777" w:rsidR="00CE311D" w:rsidRPr="00CD5AB3" w:rsidRDefault="00CE311D" w:rsidP="002F2178">
            <w:r w:rsidRPr="00CD5AB3">
              <w:t>an..50</w:t>
            </w:r>
          </w:p>
        </w:tc>
      </w:tr>
      <w:tr w:rsidR="00CE311D" w:rsidRPr="00CD5AB3" w14:paraId="487016F5" w14:textId="77777777" w:rsidTr="00386828">
        <w:trPr>
          <w:cantSplit/>
        </w:trPr>
        <w:tc>
          <w:tcPr>
            <w:tcW w:w="387" w:type="dxa"/>
            <w:gridSpan w:val="2"/>
          </w:tcPr>
          <w:p w14:paraId="315CD741" w14:textId="77777777" w:rsidR="00CE311D" w:rsidRPr="00CD5AB3" w:rsidRDefault="00CE311D" w:rsidP="00CE311D">
            <w:pPr>
              <w:rPr>
                <w:b/>
              </w:rPr>
            </w:pPr>
          </w:p>
        </w:tc>
        <w:tc>
          <w:tcPr>
            <w:tcW w:w="372" w:type="dxa"/>
          </w:tcPr>
          <w:p w14:paraId="51BAB00E" w14:textId="361B5A89" w:rsidR="00CE311D" w:rsidRPr="00CD5AB3" w:rsidRDefault="00CE311D" w:rsidP="00CE311D">
            <w:pPr>
              <w:rPr>
                <w:i/>
              </w:rPr>
            </w:pPr>
            <w:r>
              <w:rPr>
                <w:i/>
              </w:rPr>
              <w:t>G</w:t>
            </w:r>
          </w:p>
        </w:tc>
        <w:tc>
          <w:tcPr>
            <w:tcW w:w="7538" w:type="dxa"/>
          </w:tcPr>
          <w:p w14:paraId="22B1CCC5" w14:textId="77777777" w:rsidR="00CE311D" w:rsidRPr="00CD5AB3" w:rsidRDefault="00CE311D" w:rsidP="00CE311D">
            <w:pPr>
              <w:pStyle w:val="pqiTabBody"/>
            </w:pPr>
            <w:r w:rsidRPr="00CD5AB3">
              <w:t xml:space="preserve">JĘZYK ELEMENTU </w:t>
            </w:r>
          </w:p>
          <w:p w14:paraId="0200E1F4" w14:textId="1A095AAA" w:rsidR="00CE311D" w:rsidRPr="00CD5AB3" w:rsidRDefault="00CE311D" w:rsidP="00CE311D">
            <w:r w:rsidRPr="00CD5AB3">
              <w:rPr>
                <w:rFonts w:ascii="Courier New" w:hAnsi="Courier New" w:cs="Courier New"/>
                <w:noProof/>
                <w:color w:val="0000FF"/>
              </w:rPr>
              <w:t>@language</w:t>
            </w:r>
          </w:p>
        </w:tc>
        <w:tc>
          <w:tcPr>
            <w:tcW w:w="475" w:type="dxa"/>
            <w:gridSpan w:val="2"/>
          </w:tcPr>
          <w:p w14:paraId="76E91173" w14:textId="73E7EEF7" w:rsidR="00CE311D" w:rsidRPr="00CD5AB3" w:rsidRDefault="00CE311D" w:rsidP="00CE311D">
            <w:pPr>
              <w:jc w:val="center"/>
            </w:pPr>
            <w:r w:rsidRPr="00CD5AB3">
              <w:t>R</w:t>
            </w:r>
          </w:p>
        </w:tc>
        <w:tc>
          <w:tcPr>
            <w:tcW w:w="1658" w:type="dxa"/>
          </w:tcPr>
          <w:p w14:paraId="664F5161" w14:textId="77777777" w:rsidR="00CE311D" w:rsidRPr="00CD5AB3" w:rsidRDefault="00CE311D" w:rsidP="00CE311D"/>
        </w:tc>
        <w:tc>
          <w:tcPr>
            <w:tcW w:w="2064" w:type="dxa"/>
          </w:tcPr>
          <w:p w14:paraId="23C77750" w14:textId="77777777" w:rsidR="00CE311D" w:rsidRPr="00CD5AB3" w:rsidRDefault="00CE311D" w:rsidP="00CE311D">
            <w:pPr>
              <w:pStyle w:val="pqiTabBody"/>
            </w:pPr>
            <w:r w:rsidRPr="00CD5AB3">
              <w:t>Atrybut.</w:t>
            </w:r>
          </w:p>
          <w:p w14:paraId="0BF1D6AD" w14:textId="3638FC06" w:rsidR="00CE311D" w:rsidRPr="00CD5AB3" w:rsidRDefault="00CE311D" w:rsidP="00CE311D">
            <w:r w:rsidRPr="00CD5AB3">
              <w:t>Wartość ze słownika „Kody języka (Language codes)”.</w:t>
            </w:r>
          </w:p>
        </w:tc>
        <w:tc>
          <w:tcPr>
            <w:tcW w:w="1161" w:type="dxa"/>
          </w:tcPr>
          <w:p w14:paraId="57C5558E" w14:textId="4329425A" w:rsidR="00CE311D" w:rsidRPr="00CD5AB3" w:rsidRDefault="00CE311D" w:rsidP="00CE311D">
            <w:r w:rsidRPr="00CD5AB3">
              <w:t>a2</w:t>
            </w:r>
          </w:p>
        </w:tc>
      </w:tr>
      <w:tr w:rsidR="00CE311D" w:rsidRPr="00CD5AB3" w14:paraId="454E16F0" w14:textId="77777777" w:rsidTr="00386828">
        <w:trPr>
          <w:cantSplit/>
        </w:trPr>
        <w:tc>
          <w:tcPr>
            <w:tcW w:w="387" w:type="dxa"/>
            <w:gridSpan w:val="2"/>
          </w:tcPr>
          <w:p w14:paraId="04186F1D" w14:textId="77777777" w:rsidR="00CE311D" w:rsidRPr="00CD5AB3" w:rsidRDefault="00CE311D" w:rsidP="00CE311D">
            <w:pPr>
              <w:rPr>
                <w:b/>
              </w:rPr>
            </w:pPr>
          </w:p>
        </w:tc>
        <w:tc>
          <w:tcPr>
            <w:tcW w:w="372" w:type="dxa"/>
          </w:tcPr>
          <w:p w14:paraId="386B6A53" w14:textId="464D9755" w:rsidR="00CE311D" w:rsidRDefault="00CE311D" w:rsidP="00CE311D">
            <w:pPr>
              <w:rPr>
                <w:i/>
              </w:rPr>
            </w:pPr>
            <w:r>
              <w:rPr>
                <w:i/>
              </w:rPr>
              <w:t>h</w:t>
            </w:r>
          </w:p>
        </w:tc>
        <w:tc>
          <w:tcPr>
            <w:tcW w:w="7538" w:type="dxa"/>
          </w:tcPr>
          <w:p w14:paraId="4268CFC2" w14:textId="77777777" w:rsidR="00CE311D" w:rsidRDefault="00CE311D" w:rsidP="00CE311D">
            <w:pPr>
              <w:pStyle w:val="pqiTabBody"/>
            </w:pPr>
            <w:r>
              <w:t>Typ podmiotu</w:t>
            </w:r>
          </w:p>
          <w:p w14:paraId="0BDAD43D" w14:textId="49A4AC4B" w:rsidR="00CE311D" w:rsidRPr="00CD5AB3" w:rsidRDefault="00CE311D" w:rsidP="00CE311D">
            <w:pPr>
              <w:pStyle w:val="pqiTabBody"/>
            </w:pPr>
            <w:r w:rsidRPr="00CE311D">
              <w:rPr>
                <w:rFonts w:ascii="Courier New" w:hAnsi="Courier New" w:cs="Courier New"/>
                <w:noProof/>
                <w:color w:val="0000FF"/>
                <w:szCs w:val="24"/>
              </w:rPr>
              <w:t>deliveryTraderType</w:t>
            </w:r>
          </w:p>
        </w:tc>
        <w:tc>
          <w:tcPr>
            <w:tcW w:w="475" w:type="dxa"/>
            <w:gridSpan w:val="2"/>
          </w:tcPr>
          <w:p w14:paraId="650CD2B8" w14:textId="0C5319AA" w:rsidR="00CE311D" w:rsidRPr="00CD5AB3" w:rsidRDefault="00CE311D" w:rsidP="00CE311D">
            <w:pPr>
              <w:jc w:val="center"/>
            </w:pPr>
            <w:r>
              <w:t>R</w:t>
            </w:r>
          </w:p>
        </w:tc>
        <w:tc>
          <w:tcPr>
            <w:tcW w:w="1658" w:type="dxa"/>
          </w:tcPr>
          <w:p w14:paraId="37FCBD47" w14:textId="77777777" w:rsidR="00CE311D" w:rsidRPr="00CD5AB3" w:rsidRDefault="00CE311D" w:rsidP="00CE311D"/>
        </w:tc>
        <w:tc>
          <w:tcPr>
            <w:tcW w:w="2064" w:type="dxa"/>
          </w:tcPr>
          <w:p w14:paraId="6B0C50C4" w14:textId="77777777" w:rsidR="00CE311D" w:rsidRPr="00CD5AB3" w:rsidRDefault="00CE311D" w:rsidP="00CE311D">
            <w:pPr>
              <w:pStyle w:val="pqiTabBody"/>
            </w:pPr>
            <w:r w:rsidRPr="00CD5AB3">
              <w:t>Atrybut</w:t>
            </w:r>
          </w:p>
          <w:p w14:paraId="52837061" w14:textId="77777777" w:rsidR="00CE311D" w:rsidRPr="00CD5AB3" w:rsidRDefault="00CE311D" w:rsidP="00CE311D">
            <w:pPr>
              <w:pStyle w:val="pqiTabBody"/>
            </w:pPr>
            <w:r w:rsidRPr="00CD5AB3">
              <w:t>Określa rodzaj podmiotu.</w:t>
            </w:r>
          </w:p>
          <w:p w14:paraId="177B18C6" w14:textId="77777777" w:rsidR="00CE311D" w:rsidRPr="00CD5AB3" w:rsidRDefault="00CE311D" w:rsidP="00CE311D">
            <w:pPr>
              <w:pStyle w:val="pqiTabBody"/>
            </w:pPr>
            <w:r w:rsidRPr="00CD5AB3">
              <w:t>Możliwe wartości:</w:t>
            </w:r>
          </w:p>
          <w:p w14:paraId="75F61DDD" w14:textId="77777777" w:rsidR="00CE311D" w:rsidRPr="00CD5AB3" w:rsidRDefault="00CE311D" w:rsidP="00CE311D">
            <w:pPr>
              <w:pStyle w:val="pqiTabBody"/>
            </w:pPr>
          </w:p>
        </w:tc>
        <w:tc>
          <w:tcPr>
            <w:tcW w:w="1161" w:type="dxa"/>
          </w:tcPr>
          <w:p w14:paraId="7DE495A7" w14:textId="68722E1B" w:rsidR="00CE311D" w:rsidRPr="00CD5AB3" w:rsidRDefault="00CE311D" w:rsidP="00CE311D">
            <w:r w:rsidRPr="00CD5AB3">
              <w:t>n1</w:t>
            </w:r>
          </w:p>
        </w:tc>
      </w:tr>
      <w:tr w:rsidR="00CE311D" w:rsidRPr="00CD5AB3" w14:paraId="398CAFB4" w14:textId="77777777" w:rsidTr="00386828">
        <w:trPr>
          <w:cantSplit/>
        </w:trPr>
        <w:tc>
          <w:tcPr>
            <w:tcW w:w="759" w:type="dxa"/>
            <w:gridSpan w:val="3"/>
          </w:tcPr>
          <w:p w14:paraId="79F4FC00" w14:textId="77777777" w:rsidR="00CE311D" w:rsidRPr="00CD5AB3" w:rsidRDefault="00CE311D" w:rsidP="002F2178">
            <w:pPr>
              <w:keepNext/>
              <w:rPr>
                <w:i/>
              </w:rPr>
            </w:pPr>
            <w:r>
              <w:rPr>
                <w:b/>
              </w:rPr>
              <w:t>2.2</w:t>
            </w:r>
          </w:p>
        </w:tc>
        <w:tc>
          <w:tcPr>
            <w:tcW w:w="7538" w:type="dxa"/>
          </w:tcPr>
          <w:p w14:paraId="467487EF" w14:textId="77777777" w:rsidR="00CE311D" w:rsidRPr="00CD5AB3" w:rsidRDefault="00CE311D" w:rsidP="002F2178">
            <w:pPr>
              <w:keepNext/>
              <w:rPr>
                <w:b/>
              </w:rPr>
            </w:pPr>
            <w:r w:rsidRPr="00CD5AB3">
              <w:rPr>
                <w:b/>
              </w:rPr>
              <w:t xml:space="preserve">Miejsce Odbioru </w:t>
            </w:r>
          </w:p>
          <w:p w14:paraId="7F8FB702" w14:textId="77777777" w:rsidR="00CE311D" w:rsidRPr="00CD5AB3" w:rsidRDefault="00CE311D" w:rsidP="002F2178">
            <w:pPr>
              <w:keepNext/>
              <w:rPr>
                <w:b/>
              </w:rPr>
            </w:pPr>
            <w:r w:rsidRPr="00CD5AB3">
              <w:rPr>
                <w:rFonts w:ascii="Courier New" w:hAnsi="Courier New" w:cs="Courier New"/>
                <w:noProof/>
                <w:color w:val="0000FF"/>
                <w:szCs w:val="20"/>
              </w:rPr>
              <w:t>DeliveryPlaceTrader</w:t>
            </w:r>
          </w:p>
        </w:tc>
        <w:tc>
          <w:tcPr>
            <w:tcW w:w="475" w:type="dxa"/>
            <w:gridSpan w:val="2"/>
          </w:tcPr>
          <w:p w14:paraId="476CCA1A" w14:textId="77777777" w:rsidR="00CE311D" w:rsidRPr="00CD5AB3" w:rsidRDefault="00CE311D" w:rsidP="002F2178">
            <w:pPr>
              <w:keepNext/>
              <w:jc w:val="center"/>
              <w:rPr>
                <w:b/>
              </w:rPr>
            </w:pPr>
            <w:r w:rsidRPr="00CD5AB3">
              <w:rPr>
                <w:b/>
              </w:rPr>
              <w:t>D</w:t>
            </w:r>
          </w:p>
        </w:tc>
        <w:tc>
          <w:tcPr>
            <w:tcW w:w="1658" w:type="dxa"/>
          </w:tcPr>
          <w:p w14:paraId="33922362" w14:textId="77777777" w:rsidR="00CE311D" w:rsidRPr="00CD5AB3" w:rsidRDefault="00CE311D" w:rsidP="002F2178">
            <w:pPr>
              <w:keepNext/>
              <w:rPr>
                <w:b/>
              </w:rPr>
            </w:pPr>
            <w:r w:rsidRPr="00CD5AB3">
              <w:rPr>
                <w:b/>
              </w:rPr>
              <w:t xml:space="preserve">R </w:t>
            </w:r>
            <w:r w:rsidRPr="00CD5AB3">
              <w:t>jeśli dane inne niż w sekcji 2</w:t>
            </w:r>
          </w:p>
        </w:tc>
        <w:tc>
          <w:tcPr>
            <w:tcW w:w="2064" w:type="dxa"/>
          </w:tcPr>
          <w:p w14:paraId="08643B93" w14:textId="77777777" w:rsidR="00CE311D" w:rsidRPr="00CD5AB3" w:rsidRDefault="00CE311D" w:rsidP="002F2178">
            <w:pPr>
              <w:keepNext/>
            </w:pPr>
            <w:r w:rsidRPr="00CD5AB3">
              <w:t>Należy podać planowane nowe miejsce odbioru wyrobów akcyzowych.</w:t>
            </w:r>
          </w:p>
        </w:tc>
        <w:tc>
          <w:tcPr>
            <w:tcW w:w="1161" w:type="dxa"/>
          </w:tcPr>
          <w:p w14:paraId="084E2922" w14:textId="77777777" w:rsidR="00CE311D" w:rsidRPr="00CD5AB3" w:rsidRDefault="00CE311D" w:rsidP="002F2178">
            <w:pPr>
              <w:keepNext/>
              <w:rPr>
                <w:b/>
              </w:rPr>
            </w:pPr>
            <w:r w:rsidRPr="00CD5AB3">
              <w:rPr>
                <w:b/>
              </w:rPr>
              <w:t>1x</w:t>
            </w:r>
          </w:p>
        </w:tc>
      </w:tr>
      <w:tr w:rsidR="00CE311D" w:rsidRPr="00CD5AB3" w14:paraId="6B6FD40A" w14:textId="77777777" w:rsidTr="00386828">
        <w:trPr>
          <w:cantSplit/>
        </w:trPr>
        <w:tc>
          <w:tcPr>
            <w:tcW w:w="759" w:type="dxa"/>
            <w:gridSpan w:val="3"/>
          </w:tcPr>
          <w:p w14:paraId="653D68A0" w14:textId="77777777" w:rsidR="00CE311D" w:rsidRPr="00CD5AB3" w:rsidRDefault="00CE311D" w:rsidP="002F2178">
            <w:pPr>
              <w:rPr>
                <w:i/>
              </w:rPr>
            </w:pPr>
          </w:p>
        </w:tc>
        <w:tc>
          <w:tcPr>
            <w:tcW w:w="7538" w:type="dxa"/>
          </w:tcPr>
          <w:p w14:paraId="7FE3B2F7" w14:textId="77777777" w:rsidR="00CE311D" w:rsidRPr="00CD5AB3" w:rsidRDefault="00CE311D" w:rsidP="002F2178">
            <w:pPr>
              <w:pStyle w:val="pqiTabBody"/>
            </w:pPr>
            <w:r w:rsidRPr="00CD5AB3">
              <w:t xml:space="preserve">JĘZYK ELEMENTU </w:t>
            </w:r>
          </w:p>
          <w:p w14:paraId="5D559CB3" w14:textId="77777777" w:rsidR="00CE311D" w:rsidRPr="00CD5AB3" w:rsidRDefault="00CE311D" w:rsidP="002F2178">
            <w:r w:rsidRPr="00CD5AB3">
              <w:rPr>
                <w:rFonts w:ascii="Courier New" w:hAnsi="Courier New" w:cs="Courier New"/>
                <w:noProof/>
                <w:color w:val="0000FF"/>
              </w:rPr>
              <w:t>@language</w:t>
            </w:r>
          </w:p>
        </w:tc>
        <w:tc>
          <w:tcPr>
            <w:tcW w:w="475" w:type="dxa"/>
            <w:gridSpan w:val="2"/>
          </w:tcPr>
          <w:p w14:paraId="38695951" w14:textId="77777777" w:rsidR="00CE311D" w:rsidRPr="00CD5AB3" w:rsidRDefault="00CE311D" w:rsidP="002F2178">
            <w:pPr>
              <w:jc w:val="center"/>
            </w:pPr>
            <w:r w:rsidRPr="00CD5AB3">
              <w:t>R</w:t>
            </w:r>
          </w:p>
        </w:tc>
        <w:tc>
          <w:tcPr>
            <w:tcW w:w="1658" w:type="dxa"/>
          </w:tcPr>
          <w:p w14:paraId="3C944D8B" w14:textId="77777777" w:rsidR="00CE311D" w:rsidRPr="00CD5AB3" w:rsidRDefault="00CE311D" w:rsidP="002F2178"/>
        </w:tc>
        <w:tc>
          <w:tcPr>
            <w:tcW w:w="2064" w:type="dxa"/>
          </w:tcPr>
          <w:p w14:paraId="206FB486" w14:textId="77777777" w:rsidR="00CE311D" w:rsidRPr="00CD5AB3" w:rsidRDefault="00CE311D" w:rsidP="002F2178">
            <w:pPr>
              <w:pStyle w:val="pqiTabBody"/>
            </w:pPr>
            <w:r w:rsidRPr="00CD5AB3">
              <w:t>Atrybut.</w:t>
            </w:r>
          </w:p>
          <w:p w14:paraId="786D4926" w14:textId="77777777" w:rsidR="00CE311D" w:rsidRPr="00CD5AB3" w:rsidRDefault="00CE311D" w:rsidP="002F2178">
            <w:r w:rsidRPr="00CD5AB3">
              <w:t>Wartość ze słownika „Kody języka (Language codes)”.</w:t>
            </w:r>
          </w:p>
        </w:tc>
        <w:tc>
          <w:tcPr>
            <w:tcW w:w="1161" w:type="dxa"/>
          </w:tcPr>
          <w:p w14:paraId="139C3A28" w14:textId="77777777" w:rsidR="00CE311D" w:rsidRPr="00CD5AB3" w:rsidRDefault="00CE311D" w:rsidP="002F2178">
            <w:r w:rsidRPr="00CD5AB3">
              <w:t>a2</w:t>
            </w:r>
          </w:p>
        </w:tc>
      </w:tr>
      <w:tr w:rsidR="00CE311D" w:rsidRPr="00CD5AB3" w14:paraId="0C89A78A" w14:textId="77777777" w:rsidTr="00386828">
        <w:trPr>
          <w:cantSplit/>
        </w:trPr>
        <w:tc>
          <w:tcPr>
            <w:tcW w:w="759" w:type="dxa"/>
            <w:gridSpan w:val="3"/>
          </w:tcPr>
          <w:p w14:paraId="3C2676B9" w14:textId="77777777" w:rsidR="00CE311D" w:rsidRPr="00CD5AB3" w:rsidRDefault="00CE311D" w:rsidP="002F2178">
            <w:pPr>
              <w:rPr>
                <w:i/>
              </w:rPr>
            </w:pPr>
          </w:p>
        </w:tc>
        <w:tc>
          <w:tcPr>
            <w:tcW w:w="7538" w:type="dxa"/>
          </w:tcPr>
          <w:p w14:paraId="2AA5710C" w14:textId="77777777" w:rsidR="00CE311D" w:rsidRPr="00CD5AB3" w:rsidRDefault="00CE311D" w:rsidP="002F2178">
            <w:pPr>
              <w:pStyle w:val="pqiTabBody"/>
            </w:pPr>
            <w:r w:rsidRPr="00CD5AB3">
              <w:t>TYP PODMIOTU odbierającego</w:t>
            </w:r>
          </w:p>
          <w:p w14:paraId="27EEAB08" w14:textId="77777777" w:rsidR="00CE311D" w:rsidRPr="00CD5AB3" w:rsidRDefault="00CE311D" w:rsidP="002F2178">
            <w:pPr>
              <w:pStyle w:val="pqiTabBody"/>
            </w:pPr>
            <w:r w:rsidRPr="00CD5AB3">
              <w:rPr>
                <w:rFonts w:ascii="Courier New" w:hAnsi="Courier New" w:cs="Courier New"/>
                <w:noProof/>
                <w:color w:val="0000FF"/>
              </w:rPr>
              <w:t>@deliveryTrader</w:t>
            </w:r>
            <w:r>
              <w:rPr>
                <w:rFonts w:ascii="Courier New" w:hAnsi="Courier New" w:cs="Courier New"/>
                <w:noProof/>
                <w:color w:val="0000FF"/>
              </w:rPr>
              <w:t>Type</w:t>
            </w:r>
          </w:p>
        </w:tc>
        <w:tc>
          <w:tcPr>
            <w:tcW w:w="475" w:type="dxa"/>
            <w:gridSpan w:val="2"/>
          </w:tcPr>
          <w:p w14:paraId="0A242B4D" w14:textId="77777777" w:rsidR="00CE311D" w:rsidRPr="00CD5AB3" w:rsidRDefault="00CE311D" w:rsidP="002F2178">
            <w:pPr>
              <w:pStyle w:val="pqiTabBody"/>
            </w:pPr>
            <w:r>
              <w:t>R</w:t>
            </w:r>
          </w:p>
        </w:tc>
        <w:tc>
          <w:tcPr>
            <w:tcW w:w="1658" w:type="dxa"/>
          </w:tcPr>
          <w:p w14:paraId="289DD0D6" w14:textId="77777777" w:rsidR="00CE311D" w:rsidRPr="00CD5AB3" w:rsidRDefault="00CE311D" w:rsidP="002F2178">
            <w:pPr>
              <w:pStyle w:val="pqiTabBody"/>
            </w:pPr>
          </w:p>
        </w:tc>
        <w:tc>
          <w:tcPr>
            <w:tcW w:w="2064" w:type="dxa"/>
          </w:tcPr>
          <w:p w14:paraId="49616D7F" w14:textId="77777777" w:rsidR="00CE311D" w:rsidRPr="00CD5AB3" w:rsidRDefault="00CE311D" w:rsidP="002F2178">
            <w:pPr>
              <w:pStyle w:val="pqiTabBody"/>
            </w:pPr>
            <w:r w:rsidRPr="00CD5AB3">
              <w:t>Atrybut</w:t>
            </w:r>
          </w:p>
          <w:p w14:paraId="39B26D1D" w14:textId="77777777" w:rsidR="00CE311D" w:rsidRPr="00CD5AB3" w:rsidRDefault="00CE311D" w:rsidP="002F2178">
            <w:pPr>
              <w:pStyle w:val="pqiTabBody"/>
            </w:pPr>
            <w:r w:rsidRPr="00CD5AB3">
              <w:t>Określa rodzaj podmiotu.</w:t>
            </w:r>
          </w:p>
          <w:p w14:paraId="0D10D26C" w14:textId="77777777" w:rsidR="00CE311D" w:rsidRPr="00CD5AB3" w:rsidRDefault="00CE311D" w:rsidP="002F2178">
            <w:pPr>
              <w:pStyle w:val="pqiTabBody"/>
            </w:pPr>
            <w:r w:rsidRPr="00CD5AB3">
              <w:t>Możliwe wartości:</w:t>
            </w:r>
          </w:p>
          <w:p w14:paraId="59652764" w14:textId="77777777" w:rsidR="00CE311D" w:rsidRPr="00CD5AB3" w:rsidRDefault="00CE311D" w:rsidP="002F2178">
            <w:pPr>
              <w:pStyle w:val="pqiTabBody"/>
            </w:pPr>
          </w:p>
        </w:tc>
        <w:tc>
          <w:tcPr>
            <w:tcW w:w="1161" w:type="dxa"/>
          </w:tcPr>
          <w:p w14:paraId="18A4FCF9" w14:textId="77777777" w:rsidR="00CE311D" w:rsidRPr="00CD5AB3" w:rsidRDefault="00CE311D" w:rsidP="002F2178">
            <w:pPr>
              <w:pStyle w:val="pqiTabBody"/>
            </w:pPr>
            <w:r w:rsidRPr="00CD5AB3">
              <w:t>n1</w:t>
            </w:r>
          </w:p>
        </w:tc>
      </w:tr>
      <w:tr w:rsidR="00CE311D" w:rsidRPr="00CD5AB3" w14:paraId="4500A9E9" w14:textId="77777777" w:rsidTr="00386828">
        <w:trPr>
          <w:cantSplit/>
        </w:trPr>
        <w:tc>
          <w:tcPr>
            <w:tcW w:w="387" w:type="dxa"/>
            <w:gridSpan w:val="2"/>
          </w:tcPr>
          <w:p w14:paraId="17ED0CC3" w14:textId="77777777" w:rsidR="00CE311D" w:rsidRPr="00CD5AB3" w:rsidRDefault="00CE311D" w:rsidP="002F2178">
            <w:pPr>
              <w:rPr>
                <w:b/>
              </w:rPr>
            </w:pPr>
          </w:p>
        </w:tc>
        <w:tc>
          <w:tcPr>
            <w:tcW w:w="372" w:type="dxa"/>
          </w:tcPr>
          <w:p w14:paraId="7C0F4E15" w14:textId="77777777" w:rsidR="00CE311D" w:rsidRPr="00CD5AB3" w:rsidRDefault="00CE311D" w:rsidP="002F2178">
            <w:pPr>
              <w:pStyle w:val="pqiTabBody"/>
              <w:rPr>
                <w:i/>
              </w:rPr>
            </w:pPr>
            <w:r w:rsidRPr="00CD5AB3">
              <w:rPr>
                <w:i/>
              </w:rPr>
              <w:t>a</w:t>
            </w:r>
          </w:p>
        </w:tc>
        <w:tc>
          <w:tcPr>
            <w:tcW w:w="7538" w:type="dxa"/>
          </w:tcPr>
          <w:p w14:paraId="72337323" w14:textId="77777777" w:rsidR="00CE311D" w:rsidRPr="00CD5AB3" w:rsidRDefault="00CE311D" w:rsidP="002F2178">
            <w:pPr>
              <w:pStyle w:val="pqiTabBody"/>
              <w:rPr>
                <w:lang w:val="en-US"/>
              </w:rPr>
            </w:pPr>
            <w:r w:rsidRPr="00CD5AB3">
              <w:rPr>
                <w:lang w:val="en-US"/>
              </w:rPr>
              <w:t>Identyfikacja podmiotu</w:t>
            </w:r>
          </w:p>
          <w:p w14:paraId="3AD4FB21" w14:textId="77777777" w:rsidR="00CE311D" w:rsidRPr="00CD5AB3" w:rsidRDefault="00CE311D" w:rsidP="002F217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17B2ECBE" w14:textId="77777777" w:rsidR="00CE311D" w:rsidRDefault="00CE311D" w:rsidP="002F217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46310100" w14:textId="77777777" w:rsidR="00CE311D" w:rsidRPr="00CD5AB3" w:rsidRDefault="00CE311D" w:rsidP="002F2178">
            <w:pPr>
              <w:pStyle w:val="pqiTabBody"/>
            </w:pPr>
            <w:r w:rsidRPr="00CD5AB3">
              <w:rPr>
                <w:rFonts w:ascii="Courier New" w:hAnsi="Courier New" w:cs="Courier New"/>
                <w:noProof/>
                <w:color w:val="0000FF"/>
              </w:rPr>
              <w:t>TraderId/PersonalId</w:t>
            </w:r>
          </w:p>
        </w:tc>
        <w:tc>
          <w:tcPr>
            <w:tcW w:w="475" w:type="dxa"/>
            <w:gridSpan w:val="2"/>
          </w:tcPr>
          <w:p w14:paraId="61003DE1" w14:textId="77777777" w:rsidR="00CE311D" w:rsidRPr="00CD5AB3" w:rsidRDefault="00CE311D" w:rsidP="002F2178">
            <w:pPr>
              <w:pStyle w:val="pqiTabBody"/>
            </w:pPr>
            <w:r>
              <w:t>R</w:t>
            </w:r>
          </w:p>
        </w:tc>
        <w:tc>
          <w:tcPr>
            <w:tcW w:w="1658" w:type="dxa"/>
          </w:tcPr>
          <w:p w14:paraId="6152DB9E" w14:textId="77777777" w:rsidR="00CE311D" w:rsidRPr="00CD5AB3" w:rsidRDefault="00CE311D" w:rsidP="002F2178">
            <w:pPr>
              <w:pStyle w:val="pqiTabBody"/>
            </w:pPr>
          </w:p>
        </w:tc>
        <w:tc>
          <w:tcPr>
            <w:tcW w:w="2064" w:type="dxa"/>
          </w:tcPr>
          <w:p w14:paraId="42C03868" w14:textId="77777777" w:rsidR="00CE311D" w:rsidRPr="00CD5AB3" w:rsidRDefault="00CE311D" w:rsidP="002F2178">
            <w:pPr>
              <w:pStyle w:val="pqiTabBody"/>
            </w:pPr>
          </w:p>
        </w:tc>
        <w:tc>
          <w:tcPr>
            <w:tcW w:w="1161" w:type="dxa"/>
          </w:tcPr>
          <w:p w14:paraId="6340B8DC" w14:textId="77777777" w:rsidR="00CE311D" w:rsidRPr="00CD5AB3" w:rsidRDefault="00CE311D" w:rsidP="002F2178">
            <w:r w:rsidRPr="00CD5AB3">
              <w:t>an..16</w:t>
            </w:r>
          </w:p>
        </w:tc>
      </w:tr>
      <w:tr w:rsidR="00CE311D" w:rsidRPr="00CD5AB3" w14:paraId="149B5996" w14:textId="77777777" w:rsidTr="00386828">
        <w:trPr>
          <w:cantSplit/>
        </w:trPr>
        <w:tc>
          <w:tcPr>
            <w:tcW w:w="387" w:type="dxa"/>
            <w:gridSpan w:val="2"/>
          </w:tcPr>
          <w:p w14:paraId="45832F41" w14:textId="77777777" w:rsidR="00CE311D" w:rsidRPr="00CD5AB3" w:rsidRDefault="00CE311D" w:rsidP="002F2178">
            <w:pPr>
              <w:rPr>
                <w:b/>
              </w:rPr>
            </w:pPr>
          </w:p>
        </w:tc>
        <w:tc>
          <w:tcPr>
            <w:tcW w:w="372" w:type="dxa"/>
          </w:tcPr>
          <w:p w14:paraId="54B8A1C2" w14:textId="77777777" w:rsidR="00CE311D" w:rsidRPr="00CD5AB3" w:rsidRDefault="00CE311D" w:rsidP="002F2178">
            <w:pPr>
              <w:rPr>
                <w:i/>
              </w:rPr>
            </w:pPr>
            <w:r w:rsidRPr="00CD5AB3">
              <w:rPr>
                <w:i/>
              </w:rPr>
              <w:t>b</w:t>
            </w:r>
          </w:p>
        </w:tc>
        <w:tc>
          <w:tcPr>
            <w:tcW w:w="7538" w:type="dxa"/>
          </w:tcPr>
          <w:p w14:paraId="4A2284D0" w14:textId="77777777" w:rsidR="00CE311D" w:rsidRPr="00CD5AB3" w:rsidRDefault="00CE311D" w:rsidP="002F2178">
            <w:r w:rsidRPr="00CD5AB3">
              <w:t>Nazwa podmiotu</w:t>
            </w:r>
          </w:p>
          <w:p w14:paraId="294E0AA3" w14:textId="77777777" w:rsidR="00CE311D" w:rsidRPr="00CD5AB3" w:rsidRDefault="00CE311D" w:rsidP="002F2178">
            <w:r w:rsidRPr="00CD5AB3">
              <w:rPr>
                <w:rFonts w:ascii="Courier New" w:hAnsi="Courier New" w:cs="Courier New"/>
                <w:noProof/>
                <w:color w:val="0000FF"/>
                <w:szCs w:val="20"/>
              </w:rPr>
              <w:t>TraderName</w:t>
            </w:r>
          </w:p>
        </w:tc>
        <w:tc>
          <w:tcPr>
            <w:tcW w:w="475" w:type="dxa"/>
            <w:gridSpan w:val="2"/>
          </w:tcPr>
          <w:p w14:paraId="31FAD859" w14:textId="77777777" w:rsidR="00CE311D" w:rsidRPr="00CD5AB3" w:rsidRDefault="00CE311D" w:rsidP="002F2178">
            <w:pPr>
              <w:jc w:val="center"/>
            </w:pPr>
            <w:r w:rsidRPr="00CD5AB3">
              <w:t>R</w:t>
            </w:r>
          </w:p>
        </w:tc>
        <w:tc>
          <w:tcPr>
            <w:tcW w:w="1658" w:type="dxa"/>
          </w:tcPr>
          <w:p w14:paraId="7F4A8C98" w14:textId="77777777" w:rsidR="00CE311D" w:rsidRPr="00CD5AB3" w:rsidRDefault="00CE311D" w:rsidP="002F2178"/>
        </w:tc>
        <w:tc>
          <w:tcPr>
            <w:tcW w:w="2064" w:type="dxa"/>
          </w:tcPr>
          <w:p w14:paraId="6A00A13F" w14:textId="77777777" w:rsidR="00CE311D" w:rsidRPr="00CD5AB3" w:rsidRDefault="00CE311D" w:rsidP="002F2178"/>
        </w:tc>
        <w:tc>
          <w:tcPr>
            <w:tcW w:w="1161" w:type="dxa"/>
          </w:tcPr>
          <w:p w14:paraId="3536DBCF" w14:textId="77777777" w:rsidR="00CE311D" w:rsidRPr="00CD5AB3" w:rsidRDefault="00CE311D" w:rsidP="002F2178">
            <w:r w:rsidRPr="00CD5AB3">
              <w:t>an..182</w:t>
            </w:r>
          </w:p>
        </w:tc>
      </w:tr>
      <w:tr w:rsidR="00CE311D" w:rsidRPr="00CD5AB3" w14:paraId="0E4834AE" w14:textId="77777777" w:rsidTr="00386828">
        <w:trPr>
          <w:cantSplit/>
        </w:trPr>
        <w:tc>
          <w:tcPr>
            <w:tcW w:w="387" w:type="dxa"/>
            <w:gridSpan w:val="2"/>
          </w:tcPr>
          <w:p w14:paraId="26C88A9D" w14:textId="77777777" w:rsidR="00CE311D" w:rsidRPr="00CD5AB3" w:rsidRDefault="00CE311D" w:rsidP="002F2178">
            <w:pPr>
              <w:rPr>
                <w:b/>
              </w:rPr>
            </w:pPr>
          </w:p>
        </w:tc>
        <w:tc>
          <w:tcPr>
            <w:tcW w:w="372" w:type="dxa"/>
          </w:tcPr>
          <w:p w14:paraId="767A6892" w14:textId="77777777" w:rsidR="00CE311D" w:rsidRPr="00CD5AB3" w:rsidRDefault="00CE311D" w:rsidP="002F2178">
            <w:pPr>
              <w:rPr>
                <w:i/>
              </w:rPr>
            </w:pPr>
            <w:r w:rsidRPr="00CD5AB3">
              <w:rPr>
                <w:i/>
              </w:rPr>
              <w:t>c</w:t>
            </w:r>
          </w:p>
        </w:tc>
        <w:tc>
          <w:tcPr>
            <w:tcW w:w="7538" w:type="dxa"/>
          </w:tcPr>
          <w:p w14:paraId="510AAA71" w14:textId="77777777" w:rsidR="00CE311D" w:rsidRPr="00CD5AB3" w:rsidRDefault="00CE311D" w:rsidP="002F2178">
            <w:r w:rsidRPr="00CD5AB3">
              <w:t>Ulica</w:t>
            </w:r>
          </w:p>
          <w:p w14:paraId="21397F34" w14:textId="77777777" w:rsidR="00CE311D" w:rsidRPr="00CD5AB3" w:rsidRDefault="00CE311D" w:rsidP="002F2178">
            <w:r w:rsidRPr="00CD5AB3">
              <w:rPr>
                <w:rFonts w:ascii="Courier New" w:hAnsi="Courier New" w:cs="Courier New"/>
                <w:noProof/>
                <w:color w:val="0000FF"/>
                <w:szCs w:val="20"/>
              </w:rPr>
              <w:t>StreetName</w:t>
            </w:r>
          </w:p>
        </w:tc>
        <w:tc>
          <w:tcPr>
            <w:tcW w:w="475" w:type="dxa"/>
            <w:gridSpan w:val="2"/>
          </w:tcPr>
          <w:p w14:paraId="35D1B2AD" w14:textId="77777777" w:rsidR="00CE311D" w:rsidRPr="00CD5AB3" w:rsidRDefault="00CE311D" w:rsidP="002F2178">
            <w:pPr>
              <w:jc w:val="center"/>
            </w:pPr>
            <w:r w:rsidRPr="00CD5AB3">
              <w:t>R</w:t>
            </w:r>
          </w:p>
        </w:tc>
        <w:tc>
          <w:tcPr>
            <w:tcW w:w="1658" w:type="dxa"/>
            <w:vMerge w:val="restart"/>
          </w:tcPr>
          <w:p w14:paraId="48C066F2" w14:textId="77777777" w:rsidR="00CE311D" w:rsidRPr="00CD5AB3" w:rsidRDefault="00CE311D" w:rsidP="002F2178">
            <w:pPr>
              <w:rPr>
                <w:i/>
              </w:rPr>
            </w:pPr>
          </w:p>
        </w:tc>
        <w:tc>
          <w:tcPr>
            <w:tcW w:w="2064" w:type="dxa"/>
          </w:tcPr>
          <w:p w14:paraId="183A326D" w14:textId="77777777" w:rsidR="00CE311D" w:rsidRPr="00CD5AB3" w:rsidRDefault="00CE311D" w:rsidP="002F2178"/>
        </w:tc>
        <w:tc>
          <w:tcPr>
            <w:tcW w:w="1161" w:type="dxa"/>
          </w:tcPr>
          <w:p w14:paraId="0BAD3147" w14:textId="77777777" w:rsidR="00CE311D" w:rsidRPr="00CD5AB3" w:rsidRDefault="00CE311D" w:rsidP="002F2178">
            <w:r w:rsidRPr="00CD5AB3">
              <w:t>an..65</w:t>
            </w:r>
          </w:p>
        </w:tc>
      </w:tr>
      <w:tr w:rsidR="00CE311D" w:rsidRPr="00CD5AB3" w14:paraId="22E30221" w14:textId="77777777" w:rsidTr="00386828">
        <w:trPr>
          <w:cantSplit/>
        </w:trPr>
        <w:tc>
          <w:tcPr>
            <w:tcW w:w="387" w:type="dxa"/>
            <w:gridSpan w:val="2"/>
          </w:tcPr>
          <w:p w14:paraId="0319C06C" w14:textId="77777777" w:rsidR="00CE311D" w:rsidRPr="00CD5AB3" w:rsidRDefault="00CE311D" w:rsidP="002F2178">
            <w:pPr>
              <w:rPr>
                <w:b/>
              </w:rPr>
            </w:pPr>
          </w:p>
        </w:tc>
        <w:tc>
          <w:tcPr>
            <w:tcW w:w="372" w:type="dxa"/>
          </w:tcPr>
          <w:p w14:paraId="0DF78E1C" w14:textId="77777777" w:rsidR="00CE311D" w:rsidRPr="00CD5AB3" w:rsidRDefault="00CE311D" w:rsidP="002F2178">
            <w:pPr>
              <w:rPr>
                <w:i/>
              </w:rPr>
            </w:pPr>
            <w:r w:rsidRPr="00CD5AB3">
              <w:rPr>
                <w:i/>
              </w:rPr>
              <w:t>d</w:t>
            </w:r>
          </w:p>
        </w:tc>
        <w:tc>
          <w:tcPr>
            <w:tcW w:w="7538" w:type="dxa"/>
          </w:tcPr>
          <w:p w14:paraId="6D13755B" w14:textId="77777777" w:rsidR="00CE311D" w:rsidRPr="00CD5AB3" w:rsidRDefault="00CE311D" w:rsidP="002F2178">
            <w:r w:rsidRPr="00CD5AB3">
              <w:t>Numer domu</w:t>
            </w:r>
          </w:p>
          <w:p w14:paraId="1E8A02D8" w14:textId="77777777" w:rsidR="00CE311D" w:rsidRPr="00CD5AB3" w:rsidRDefault="00CE311D" w:rsidP="002F2178">
            <w:r w:rsidRPr="00CD5AB3">
              <w:rPr>
                <w:rFonts w:ascii="Courier New" w:hAnsi="Courier New" w:cs="Courier New"/>
                <w:noProof/>
                <w:color w:val="0000FF"/>
                <w:szCs w:val="20"/>
              </w:rPr>
              <w:t>StreetNumber</w:t>
            </w:r>
          </w:p>
        </w:tc>
        <w:tc>
          <w:tcPr>
            <w:tcW w:w="475" w:type="dxa"/>
            <w:gridSpan w:val="2"/>
          </w:tcPr>
          <w:p w14:paraId="2F9BE9C4" w14:textId="77777777" w:rsidR="00CE311D" w:rsidRPr="00CD5AB3" w:rsidRDefault="00CE311D" w:rsidP="002F2178">
            <w:pPr>
              <w:jc w:val="center"/>
            </w:pPr>
            <w:r w:rsidRPr="00CD5AB3">
              <w:t>O</w:t>
            </w:r>
          </w:p>
        </w:tc>
        <w:tc>
          <w:tcPr>
            <w:tcW w:w="1658" w:type="dxa"/>
            <w:vMerge/>
          </w:tcPr>
          <w:p w14:paraId="0B63E11E" w14:textId="77777777" w:rsidR="00CE311D" w:rsidRPr="00CD5AB3" w:rsidRDefault="00CE311D" w:rsidP="002F2178"/>
        </w:tc>
        <w:tc>
          <w:tcPr>
            <w:tcW w:w="2064" w:type="dxa"/>
          </w:tcPr>
          <w:p w14:paraId="11BFF85E" w14:textId="77777777" w:rsidR="00CE311D" w:rsidRPr="00CD5AB3" w:rsidRDefault="00CE311D" w:rsidP="002F2178"/>
        </w:tc>
        <w:tc>
          <w:tcPr>
            <w:tcW w:w="1161" w:type="dxa"/>
          </w:tcPr>
          <w:p w14:paraId="0CA7F808" w14:textId="77777777" w:rsidR="00CE311D" w:rsidRPr="00CD5AB3" w:rsidRDefault="00CE311D" w:rsidP="002F2178">
            <w:r w:rsidRPr="00CD5AB3">
              <w:t>an..11</w:t>
            </w:r>
          </w:p>
        </w:tc>
      </w:tr>
      <w:tr w:rsidR="00CE311D" w:rsidRPr="00CD5AB3" w14:paraId="03B76A75" w14:textId="77777777" w:rsidTr="00386828">
        <w:trPr>
          <w:cantSplit/>
        </w:trPr>
        <w:tc>
          <w:tcPr>
            <w:tcW w:w="387" w:type="dxa"/>
            <w:gridSpan w:val="2"/>
          </w:tcPr>
          <w:p w14:paraId="79D580CE" w14:textId="77777777" w:rsidR="00CE311D" w:rsidRPr="00CD5AB3" w:rsidRDefault="00CE311D" w:rsidP="002F2178">
            <w:pPr>
              <w:rPr>
                <w:b/>
              </w:rPr>
            </w:pPr>
          </w:p>
        </w:tc>
        <w:tc>
          <w:tcPr>
            <w:tcW w:w="372" w:type="dxa"/>
          </w:tcPr>
          <w:p w14:paraId="0EBB505B" w14:textId="77777777" w:rsidR="00CE311D" w:rsidRPr="00CD5AB3" w:rsidRDefault="00CE311D" w:rsidP="002F2178">
            <w:pPr>
              <w:rPr>
                <w:i/>
              </w:rPr>
            </w:pPr>
            <w:r w:rsidRPr="00CD5AB3">
              <w:rPr>
                <w:i/>
              </w:rPr>
              <w:t>e</w:t>
            </w:r>
          </w:p>
        </w:tc>
        <w:tc>
          <w:tcPr>
            <w:tcW w:w="7538" w:type="dxa"/>
          </w:tcPr>
          <w:p w14:paraId="43066DBA" w14:textId="77777777" w:rsidR="00CE311D" w:rsidRPr="00CD5AB3" w:rsidRDefault="00CE311D" w:rsidP="002F2178">
            <w:r w:rsidRPr="00CD5AB3">
              <w:t>Kod pocztowy</w:t>
            </w:r>
          </w:p>
          <w:p w14:paraId="68AC5B06" w14:textId="77777777" w:rsidR="00CE311D" w:rsidRPr="00CD5AB3" w:rsidRDefault="00CE311D" w:rsidP="002F2178">
            <w:r w:rsidRPr="00CD5AB3">
              <w:rPr>
                <w:rFonts w:ascii="Courier New" w:hAnsi="Courier New" w:cs="Courier New"/>
                <w:noProof/>
                <w:color w:val="0000FF"/>
                <w:szCs w:val="20"/>
              </w:rPr>
              <w:t>Postcode</w:t>
            </w:r>
          </w:p>
        </w:tc>
        <w:tc>
          <w:tcPr>
            <w:tcW w:w="475" w:type="dxa"/>
            <w:gridSpan w:val="2"/>
          </w:tcPr>
          <w:p w14:paraId="372CE8F2" w14:textId="77777777" w:rsidR="00CE311D" w:rsidRPr="00CD5AB3" w:rsidRDefault="00CE311D" w:rsidP="002F2178">
            <w:pPr>
              <w:jc w:val="center"/>
            </w:pPr>
            <w:r w:rsidRPr="00CD5AB3">
              <w:t>R</w:t>
            </w:r>
          </w:p>
        </w:tc>
        <w:tc>
          <w:tcPr>
            <w:tcW w:w="1658" w:type="dxa"/>
            <w:vMerge/>
          </w:tcPr>
          <w:p w14:paraId="50F157BE" w14:textId="77777777" w:rsidR="00CE311D" w:rsidRPr="00CD5AB3" w:rsidRDefault="00CE311D" w:rsidP="002F2178"/>
        </w:tc>
        <w:tc>
          <w:tcPr>
            <w:tcW w:w="2064" w:type="dxa"/>
          </w:tcPr>
          <w:p w14:paraId="55BFE6F8" w14:textId="77777777" w:rsidR="00CE311D" w:rsidRPr="00CD5AB3" w:rsidRDefault="00CE311D" w:rsidP="002F2178"/>
        </w:tc>
        <w:tc>
          <w:tcPr>
            <w:tcW w:w="1161" w:type="dxa"/>
          </w:tcPr>
          <w:p w14:paraId="3E0C94DB" w14:textId="77777777" w:rsidR="00CE311D" w:rsidRPr="00CD5AB3" w:rsidRDefault="00CE311D" w:rsidP="002F2178">
            <w:r w:rsidRPr="00CD5AB3">
              <w:t>an..10</w:t>
            </w:r>
          </w:p>
        </w:tc>
      </w:tr>
      <w:tr w:rsidR="00CE311D" w:rsidRPr="00CD5AB3" w14:paraId="2E420370" w14:textId="77777777" w:rsidTr="00386828">
        <w:trPr>
          <w:cantSplit/>
        </w:trPr>
        <w:tc>
          <w:tcPr>
            <w:tcW w:w="387" w:type="dxa"/>
            <w:gridSpan w:val="2"/>
          </w:tcPr>
          <w:p w14:paraId="2E7BB643" w14:textId="77777777" w:rsidR="00CE311D" w:rsidRPr="00CD5AB3" w:rsidRDefault="00CE311D" w:rsidP="002F2178">
            <w:pPr>
              <w:rPr>
                <w:b/>
              </w:rPr>
            </w:pPr>
          </w:p>
        </w:tc>
        <w:tc>
          <w:tcPr>
            <w:tcW w:w="372" w:type="dxa"/>
          </w:tcPr>
          <w:p w14:paraId="5B0C052D" w14:textId="77777777" w:rsidR="00CE311D" w:rsidRPr="00CD5AB3" w:rsidRDefault="00CE311D" w:rsidP="002F2178">
            <w:pPr>
              <w:rPr>
                <w:i/>
              </w:rPr>
            </w:pPr>
            <w:r w:rsidRPr="00CD5AB3">
              <w:rPr>
                <w:i/>
              </w:rPr>
              <w:t>f</w:t>
            </w:r>
          </w:p>
        </w:tc>
        <w:tc>
          <w:tcPr>
            <w:tcW w:w="7538" w:type="dxa"/>
          </w:tcPr>
          <w:p w14:paraId="772F6B35" w14:textId="77777777" w:rsidR="00CE311D" w:rsidRPr="00CD5AB3" w:rsidRDefault="00CE311D" w:rsidP="002F2178">
            <w:r w:rsidRPr="00CD5AB3">
              <w:t>Miejscowość</w:t>
            </w:r>
          </w:p>
          <w:p w14:paraId="7130C49D" w14:textId="77777777" w:rsidR="00CE311D" w:rsidRPr="00CD5AB3" w:rsidRDefault="00CE311D" w:rsidP="002F2178">
            <w:r w:rsidRPr="00CD5AB3">
              <w:rPr>
                <w:rFonts w:ascii="Courier New" w:hAnsi="Courier New" w:cs="Courier New"/>
                <w:noProof/>
                <w:color w:val="0000FF"/>
                <w:szCs w:val="20"/>
              </w:rPr>
              <w:t>City</w:t>
            </w:r>
          </w:p>
        </w:tc>
        <w:tc>
          <w:tcPr>
            <w:tcW w:w="475" w:type="dxa"/>
            <w:gridSpan w:val="2"/>
          </w:tcPr>
          <w:p w14:paraId="76F3BEAE" w14:textId="77777777" w:rsidR="00CE311D" w:rsidRPr="00CD5AB3" w:rsidRDefault="00CE311D" w:rsidP="002F2178">
            <w:pPr>
              <w:jc w:val="center"/>
            </w:pPr>
            <w:r w:rsidRPr="00CD5AB3">
              <w:t>R</w:t>
            </w:r>
          </w:p>
        </w:tc>
        <w:tc>
          <w:tcPr>
            <w:tcW w:w="1658" w:type="dxa"/>
            <w:vMerge/>
          </w:tcPr>
          <w:p w14:paraId="7FE71EF4" w14:textId="77777777" w:rsidR="00CE311D" w:rsidRPr="00CD5AB3" w:rsidRDefault="00CE311D" w:rsidP="002F2178"/>
        </w:tc>
        <w:tc>
          <w:tcPr>
            <w:tcW w:w="2064" w:type="dxa"/>
          </w:tcPr>
          <w:p w14:paraId="609B7FAF" w14:textId="77777777" w:rsidR="00CE311D" w:rsidRPr="00CD5AB3" w:rsidRDefault="00CE311D" w:rsidP="002F2178"/>
        </w:tc>
        <w:tc>
          <w:tcPr>
            <w:tcW w:w="1161" w:type="dxa"/>
          </w:tcPr>
          <w:p w14:paraId="487E3EF4" w14:textId="77777777" w:rsidR="00CE311D" w:rsidRPr="00CD5AB3" w:rsidRDefault="00CE311D" w:rsidP="002F2178">
            <w:r w:rsidRPr="00CD5AB3">
              <w:t>an..50</w:t>
            </w:r>
          </w:p>
        </w:tc>
      </w:tr>
      <w:tr w:rsidR="00CE311D" w:rsidRPr="00CD5AB3" w14:paraId="3BFCE4A2" w14:textId="77777777" w:rsidTr="00386828">
        <w:trPr>
          <w:cantSplit/>
        </w:trPr>
        <w:tc>
          <w:tcPr>
            <w:tcW w:w="759" w:type="dxa"/>
            <w:gridSpan w:val="3"/>
          </w:tcPr>
          <w:p w14:paraId="358AAFA3" w14:textId="77777777" w:rsidR="00CE311D" w:rsidRPr="00CD5AB3" w:rsidRDefault="00CE311D" w:rsidP="002F2178">
            <w:pPr>
              <w:keepNext/>
              <w:rPr>
                <w:i/>
              </w:rPr>
            </w:pPr>
            <w:r>
              <w:rPr>
                <w:b/>
              </w:rPr>
              <w:lastRenderedPageBreak/>
              <w:t>2.3</w:t>
            </w:r>
          </w:p>
        </w:tc>
        <w:tc>
          <w:tcPr>
            <w:tcW w:w="7538" w:type="dxa"/>
          </w:tcPr>
          <w:p w14:paraId="2480D2CA" w14:textId="77777777" w:rsidR="00CE311D" w:rsidRPr="00CD5AB3" w:rsidRDefault="00CE311D" w:rsidP="002F2178">
            <w:pPr>
              <w:rPr>
                <w:b/>
                <w:szCs w:val="20"/>
              </w:rPr>
            </w:pPr>
            <w:r w:rsidRPr="00CD5AB3">
              <w:rPr>
                <w:b/>
                <w:szCs w:val="20"/>
              </w:rPr>
              <w:t xml:space="preserve">URZĄD Miejsce Odbioru </w:t>
            </w:r>
          </w:p>
          <w:p w14:paraId="7D23494D" w14:textId="77777777" w:rsidR="00CE311D" w:rsidRPr="00CD5AB3" w:rsidRDefault="00CE311D" w:rsidP="002F2178">
            <w:pPr>
              <w:keepNext/>
              <w:rPr>
                <w:b/>
                <w:szCs w:val="20"/>
              </w:rPr>
            </w:pPr>
            <w:r w:rsidRPr="00CD5AB3">
              <w:rPr>
                <w:rFonts w:ascii="Courier New" w:hAnsi="Courier New" w:cs="Courier New"/>
                <w:noProof/>
                <w:color w:val="0000FF"/>
                <w:szCs w:val="20"/>
              </w:rPr>
              <w:t>DeliveryPlaceCustomsOffice</w:t>
            </w:r>
          </w:p>
        </w:tc>
        <w:tc>
          <w:tcPr>
            <w:tcW w:w="475" w:type="dxa"/>
            <w:gridSpan w:val="2"/>
          </w:tcPr>
          <w:p w14:paraId="4DBFF879" w14:textId="77777777" w:rsidR="00CE311D" w:rsidRPr="00CD5AB3" w:rsidRDefault="00CE311D" w:rsidP="002F2178">
            <w:pPr>
              <w:keepNext/>
              <w:jc w:val="center"/>
              <w:rPr>
                <w:b/>
              </w:rPr>
            </w:pPr>
            <w:r w:rsidRPr="00CD5AB3">
              <w:rPr>
                <w:b/>
              </w:rPr>
              <w:t>R</w:t>
            </w:r>
          </w:p>
        </w:tc>
        <w:tc>
          <w:tcPr>
            <w:tcW w:w="1658" w:type="dxa"/>
          </w:tcPr>
          <w:p w14:paraId="58AC0A34" w14:textId="77777777" w:rsidR="00CE311D" w:rsidRPr="00CD5AB3" w:rsidRDefault="00CE311D" w:rsidP="002F2178">
            <w:pPr>
              <w:keepNext/>
              <w:rPr>
                <w:b/>
              </w:rPr>
            </w:pPr>
          </w:p>
        </w:tc>
        <w:tc>
          <w:tcPr>
            <w:tcW w:w="2064" w:type="dxa"/>
          </w:tcPr>
          <w:p w14:paraId="5B105B55" w14:textId="77777777" w:rsidR="00CE311D" w:rsidRPr="00CD5AB3" w:rsidRDefault="00CE311D" w:rsidP="002F2178">
            <w:pPr>
              <w:keepNext/>
              <w:rPr>
                <w:b/>
              </w:rPr>
            </w:pPr>
          </w:p>
        </w:tc>
        <w:tc>
          <w:tcPr>
            <w:tcW w:w="1161" w:type="dxa"/>
          </w:tcPr>
          <w:p w14:paraId="1D8CC20B" w14:textId="77777777" w:rsidR="00CE311D" w:rsidRPr="00CD5AB3" w:rsidRDefault="00CE311D" w:rsidP="002F2178">
            <w:pPr>
              <w:keepNext/>
              <w:rPr>
                <w:b/>
              </w:rPr>
            </w:pPr>
            <w:r w:rsidRPr="00CD5AB3">
              <w:rPr>
                <w:b/>
              </w:rPr>
              <w:t>1x</w:t>
            </w:r>
          </w:p>
        </w:tc>
      </w:tr>
      <w:tr w:rsidR="00CE311D" w:rsidRPr="00CD5AB3" w14:paraId="4F1D86AC" w14:textId="77777777" w:rsidTr="00386828">
        <w:trPr>
          <w:cantSplit/>
        </w:trPr>
        <w:tc>
          <w:tcPr>
            <w:tcW w:w="387" w:type="dxa"/>
            <w:gridSpan w:val="2"/>
          </w:tcPr>
          <w:p w14:paraId="6FDBDD03" w14:textId="77777777" w:rsidR="00CE311D" w:rsidRPr="00CD5AB3" w:rsidRDefault="00CE311D" w:rsidP="002F2178">
            <w:pPr>
              <w:rPr>
                <w:b/>
              </w:rPr>
            </w:pPr>
          </w:p>
        </w:tc>
        <w:tc>
          <w:tcPr>
            <w:tcW w:w="372" w:type="dxa"/>
          </w:tcPr>
          <w:p w14:paraId="60BAA4D7" w14:textId="77777777" w:rsidR="00CE311D" w:rsidRPr="00CD5AB3" w:rsidRDefault="00CE311D" w:rsidP="002F2178">
            <w:pPr>
              <w:rPr>
                <w:i/>
              </w:rPr>
            </w:pPr>
            <w:r w:rsidRPr="00CD5AB3">
              <w:rPr>
                <w:i/>
              </w:rPr>
              <w:t>a</w:t>
            </w:r>
          </w:p>
        </w:tc>
        <w:tc>
          <w:tcPr>
            <w:tcW w:w="7538" w:type="dxa"/>
          </w:tcPr>
          <w:p w14:paraId="7352A38B" w14:textId="77777777" w:rsidR="00CE311D" w:rsidRPr="00CD5AB3" w:rsidRDefault="00CE311D" w:rsidP="002F2178">
            <w:r w:rsidRPr="00CD5AB3">
              <w:t>Numer referencyjny urzędu</w:t>
            </w:r>
          </w:p>
          <w:p w14:paraId="44590AB9" w14:textId="77777777" w:rsidR="00CE311D" w:rsidRPr="00CD5AB3" w:rsidRDefault="00CE311D" w:rsidP="002F2178">
            <w:r w:rsidRPr="00CD5AB3">
              <w:rPr>
                <w:rFonts w:ascii="Courier New" w:hAnsi="Courier New" w:cs="Courier New"/>
                <w:noProof/>
                <w:color w:val="0000FF"/>
                <w:szCs w:val="20"/>
              </w:rPr>
              <w:t>ReferenceNumber</w:t>
            </w:r>
          </w:p>
        </w:tc>
        <w:tc>
          <w:tcPr>
            <w:tcW w:w="475" w:type="dxa"/>
            <w:gridSpan w:val="2"/>
          </w:tcPr>
          <w:p w14:paraId="26FD4588" w14:textId="77777777" w:rsidR="00CE311D" w:rsidRPr="00CD5AB3" w:rsidRDefault="00CE311D" w:rsidP="002F2178">
            <w:pPr>
              <w:jc w:val="center"/>
            </w:pPr>
            <w:r w:rsidRPr="00CD5AB3">
              <w:t>R</w:t>
            </w:r>
          </w:p>
        </w:tc>
        <w:tc>
          <w:tcPr>
            <w:tcW w:w="1658" w:type="dxa"/>
          </w:tcPr>
          <w:p w14:paraId="5D614294" w14:textId="77777777" w:rsidR="00CE311D" w:rsidRPr="00CD5AB3" w:rsidRDefault="00CE311D" w:rsidP="002F2178">
            <w:r>
              <w:t>Należy podać kod urzędu skarbowego właściwy w miejscu odbioru</w:t>
            </w:r>
          </w:p>
        </w:tc>
        <w:tc>
          <w:tcPr>
            <w:tcW w:w="2064" w:type="dxa"/>
          </w:tcPr>
          <w:p w14:paraId="77440F3D" w14:textId="77777777" w:rsidR="00CE311D" w:rsidRPr="00CD5AB3" w:rsidRDefault="00CE311D" w:rsidP="002F2178"/>
        </w:tc>
        <w:tc>
          <w:tcPr>
            <w:tcW w:w="1161" w:type="dxa"/>
          </w:tcPr>
          <w:p w14:paraId="09099172" w14:textId="77777777" w:rsidR="00CE311D" w:rsidRPr="00CD5AB3" w:rsidRDefault="00CE311D" w:rsidP="002F2178">
            <w:r w:rsidRPr="00CD5AB3">
              <w:t>an8</w:t>
            </w:r>
          </w:p>
        </w:tc>
      </w:tr>
      <w:tr w:rsidR="00CE311D" w:rsidRPr="00CD5AB3" w14:paraId="51242F76" w14:textId="77777777" w:rsidTr="00386828">
        <w:trPr>
          <w:cantSplit/>
        </w:trPr>
        <w:tc>
          <w:tcPr>
            <w:tcW w:w="759" w:type="dxa"/>
            <w:gridSpan w:val="3"/>
          </w:tcPr>
          <w:p w14:paraId="3AC46088" w14:textId="77777777" w:rsidR="00CE311D" w:rsidRPr="00AD7860" w:rsidRDefault="00CE311D" w:rsidP="002F2178">
            <w:pPr>
              <w:rPr>
                <w:b/>
                <w:i/>
              </w:rPr>
            </w:pPr>
            <w:r w:rsidRPr="00AD7860">
              <w:rPr>
                <w:b/>
              </w:rPr>
              <w:t>3</w:t>
            </w:r>
          </w:p>
        </w:tc>
        <w:tc>
          <w:tcPr>
            <w:tcW w:w="7538" w:type="dxa"/>
          </w:tcPr>
          <w:p w14:paraId="1AB81867" w14:textId="77777777" w:rsidR="00CE311D" w:rsidRPr="00CD5AB3" w:rsidRDefault="00CE311D" w:rsidP="002F2178">
            <w:pPr>
              <w:pStyle w:val="pqiTabHead"/>
            </w:pPr>
            <w:r w:rsidRPr="00CD5AB3">
              <w:t>SZCZEGÓŁY DOTYCZĄCE TRANSPORTU</w:t>
            </w:r>
          </w:p>
          <w:p w14:paraId="238CD67A" w14:textId="77777777" w:rsidR="00CE311D" w:rsidRPr="00CD5AB3" w:rsidRDefault="00CE311D" w:rsidP="002F2178">
            <w:r w:rsidRPr="00CD5AB3">
              <w:rPr>
                <w:rFonts w:ascii="Courier New" w:hAnsi="Courier New" w:cs="Courier New"/>
                <w:noProof/>
                <w:color w:val="0000FF"/>
              </w:rPr>
              <w:t>TransportDetails</w:t>
            </w:r>
          </w:p>
        </w:tc>
        <w:tc>
          <w:tcPr>
            <w:tcW w:w="475" w:type="dxa"/>
            <w:gridSpan w:val="2"/>
          </w:tcPr>
          <w:p w14:paraId="6D0CBC7E" w14:textId="77777777" w:rsidR="00CE311D" w:rsidRPr="00AD7860" w:rsidRDefault="00CE311D" w:rsidP="002F2178">
            <w:pPr>
              <w:jc w:val="center"/>
              <w:rPr>
                <w:b/>
              </w:rPr>
            </w:pPr>
            <w:r>
              <w:rPr>
                <w:b/>
              </w:rPr>
              <w:t>D</w:t>
            </w:r>
          </w:p>
        </w:tc>
        <w:tc>
          <w:tcPr>
            <w:tcW w:w="1658" w:type="dxa"/>
          </w:tcPr>
          <w:p w14:paraId="1CA81421" w14:textId="77777777" w:rsidR="00CE311D" w:rsidRDefault="00CE311D" w:rsidP="002F2178"/>
        </w:tc>
        <w:tc>
          <w:tcPr>
            <w:tcW w:w="2064" w:type="dxa"/>
          </w:tcPr>
          <w:p w14:paraId="7718EE42" w14:textId="77777777" w:rsidR="00CE311D" w:rsidRPr="00CD5AB3" w:rsidRDefault="00CE311D" w:rsidP="002F2178"/>
        </w:tc>
        <w:tc>
          <w:tcPr>
            <w:tcW w:w="1161" w:type="dxa"/>
          </w:tcPr>
          <w:p w14:paraId="127943A1" w14:textId="280B11F5" w:rsidR="00CE311D" w:rsidRPr="00AD7860" w:rsidRDefault="00776562" w:rsidP="00776562">
            <w:pPr>
              <w:rPr>
                <w:b/>
              </w:rPr>
            </w:pPr>
            <w:r>
              <w:rPr>
                <w:b/>
              </w:rPr>
              <w:t>1x</w:t>
            </w:r>
          </w:p>
        </w:tc>
      </w:tr>
      <w:tr w:rsidR="00CE311D" w:rsidRPr="00CD5AB3" w14:paraId="0C130E71" w14:textId="77777777" w:rsidTr="00386828">
        <w:trPr>
          <w:cantSplit/>
        </w:trPr>
        <w:tc>
          <w:tcPr>
            <w:tcW w:w="387" w:type="dxa"/>
            <w:gridSpan w:val="2"/>
          </w:tcPr>
          <w:p w14:paraId="743D8FA4" w14:textId="77777777" w:rsidR="00CE311D" w:rsidRPr="00CD5AB3" w:rsidRDefault="00CE311D" w:rsidP="002F2178">
            <w:pPr>
              <w:rPr>
                <w:b/>
              </w:rPr>
            </w:pPr>
          </w:p>
        </w:tc>
        <w:tc>
          <w:tcPr>
            <w:tcW w:w="372" w:type="dxa"/>
          </w:tcPr>
          <w:p w14:paraId="78BC753E" w14:textId="77777777" w:rsidR="00CE311D" w:rsidRPr="00CD5AB3" w:rsidRDefault="00CE311D" w:rsidP="002F2178">
            <w:pPr>
              <w:rPr>
                <w:i/>
              </w:rPr>
            </w:pPr>
            <w:r w:rsidRPr="00CD5AB3">
              <w:rPr>
                <w:i/>
              </w:rPr>
              <w:t>a</w:t>
            </w:r>
          </w:p>
        </w:tc>
        <w:tc>
          <w:tcPr>
            <w:tcW w:w="7538" w:type="dxa"/>
          </w:tcPr>
          <w:p w14:paraId="70EAD6AA" w14:textId="77777777" w:rsidR="00CE311D" w:rsidRPr="00CD5AB3" w:rsidRDefault="00CE311D" w:rsidP="002F2178">
            <w:pPr>
              <w:pStyle w:val="pqiTabBody"/>
            </w:pPr>
            <w:r w:rsidRPr="00CD5AB3">
              <w:t>Kod jednostki transportowej</w:t>
            </w:r>
          </w:p>
          <w:p w14:paraId="7C3A1D6F" w14:textId="77777777" w:rsidR="00CE311D" w:rsidRPr="00CD5AB3" w:rsidRDefault="00CE311D" w:rsidP="002F2178">
            <w:r w:rsidRPr="00CD5AB3">
              <w:rPr>
                <w:rFonts w:ascii="Courier New" w:hAnsi="Courier New" w:cs="Courier New"/>
                <w:noProof/>
                <w:color w:val="0000FF"/>
              </w:rPr>
              <w:t>TransportUnitCode</w:t>
            </w:r>
          </w:p>
        </w:tc>
        <w:tc>
          <w:tcPr>
            <w:tcW w:w="475" w:type="dxa"/>
            <w:gridSpan w:val="2"/>
          </w:tcPr>
          <w:p w14:paraId="5C8817E5" w14:textId="77777777" w:rsidR="00CE311D" w:rsidRPr="00CD5AB3" w:rsidRDefault="00CE311D" w:rsidP="002F2178">
            <w:pPr>
              <w:jc w:val="center"/>
            </w:pPr>
            <w:r w:rsidRPr="00CD5AB3">
              <w:t>R</w:t>
            </w:r>
          </w:p>
        </w:tc>
        <w:tc>
          <w:tcPr>
            <w:tcW w:w="1658" w:type="dxa"/>
          </w:tcPr>
          <w:p w14:paraId="6C098DAC" w14:textId="77777777" w:rsidR="00CE311D" w:rsidRDefault="00CE311D" w:rsidP="002F2178"/>
        </w:tc>
        <w:tc>
          <w:tcPr>
            <w:tcW w:w="2064" w:type="dxa"/>
          </w:tcPr>
          <w:p w14:paraId="458CE563" w14:textId="77777777" w:rsidR="00CE311D" w:rsidRPr="00CD5AB3" w:rsidRDefault="00CE311D" w:rsidP="002F2178">
            <w:r w:rsidRPr="00CD5AB3">
              <w:rPr>
                <w:lang w:eastAsia="en-GB"/>
              </w:rPr>
              <w:t>Wartość ze słownika</w:t>
            </w:r>
            <w:r w:rsidRPr="00CD5AB3">
              <w:t xml:space="preserve"> „Kody jednostek transportowych (Transport units)”.</w:t>
            </w:r>
          </w:p>
        </w:tc>
        <w:tc>
          <w:tcPr>
            <w:tcW w:w="1161" w:type="dxa"/>
          </w:tcPr>
          <w:p w14:paraId="4948E201" w14:textId="77777777" w:rsidR="00CE311D" w:rsidRPr="00CD5AB3" w:rsidRDefault="00CE311D" w:rsidP="002F2178"/>
        </w:tc>
      </w:tr>
      <w:tr w:rsidR="00CE311D" w:rsidRPr="00CD5AB3" w14:paraId="3CFA876B" w14:textId="77777777" w:rsidTr="00386828">
        <w:trPr>
          <w:cantSplit/>
        </w:trPr>
        <w:tc>
          <w:tcPr>
            <w:tcW w:w="387" w:type="dxa"/>
            <w:gridSpan w:val="2"/>
          </w:tcPr>
          <w:p w14:paraId="521DC2DE" w14:textId="77777777" w:rsidR="00CE311D" w:rsidRPr="00CD5AB3" w:rsidRDefault="00CE311D" w:rsidP="002F2178">
            <w:pPr>
              <w:rPr>
                <w:b/>
              </w:rPr>
            </w:pPr>
          </w:p>
        </w:tc>
        <w:tc>
          <w:tcPr>
            <w:tcW w:w="372" w:type="dxa"/>
          </w:tcPr>
          <w:p w14:paraId="5AC992DE" w14:textId="77777777" w:rsidR="00CE311D" w:rsidRPr="00CD5AB3" w:rsidRDefault="00CE311D" w:rsidP="002F2178">
            <w:pPr>
              <w:rPr>
                <w:i/>
              </w:rPr>
            </w:pPr>
            <w:r w:rsidRPr="00CD5AB3">
              <w:rPr>
                <w:i/>
              </w:rPr>
              <w:t>b</w:t>
            </w:r>
          </w:p>
        </w:tc>
        <w:tc>
          <w:tcPr>
            <w:tcW w:w="7538" w:type="dxa"/>
          </w:tcPr>
          <w:p w14:paraId="02142EC9" w14:textId="77777777" w:rsidR="00CE311D" w:rsidRPr="00CD5AB3" w:rsidRDefault="00CE311D" w:rsidP="002F2178">
            <w:pPr>
              <w:pStyle w:val="pqiTabBody"/>
            </w:pPr>
            <w:r w:rsidRPr="00CD5AB3">
              <w:t>Oznaczenie jednostek transportowych</w:t>
            </w:r>
          </w:p>
          <w:p w14:paraId="5B538A38" w14:textId="77777777" w:rsidR="00CE311D" w:rsidRPr="00CD5AB3" w:rsidRDefault="00CE311D" w:rsidP="002F2178">
            <w:r w:rsidRPr="00CD5AB3">
              <w:rPr>
                <w:rFonts w:ascii="Courier New" w:hAnsi="Courier New" w:cs="Courier New"/>
                <w:noProof/>
                <w:color w:val="0000FF"/>
              </w:rPr>
              <w:t>IdentityOfTransportUnits</w:t>
            </w:r>
          </w:p>
        </w:tc>
        <w:tc>
          <w:tcPr>
            <w:tcW w:w="475" w:type="dxa"/>
            <w:gridSpan w:val="2"/>
          </w:tcPr>
          <w:p w14:paraId="2EEA5ED6" w14:textId="77777777" w:rsidR="00CE311D" w:rsidRPr="00CD5AB3" w:rsidRDefault="00CE311D" w:rsidP="002F2178">
            <w:pPr>
              <w:jc w:val="center"/>
            </w:pPr>
            <w:r w:rsidRPr="00CD5AB3">
              <w:t>D</w:t>
            </w:r>
          </w:p>
        </w:tc>
        <w:tc>
          <w:tcPr>
            <w:tcW w:w="1658" w:type="dxa"/>
          </w:tcPr>
          <w:p w14:paraId="70451613" w14:textId="77777777" w:rsidR="00CE311D" w:rsidRDefault="00CE311D" w:rsidP="002F2178">
            <w:r>
              <w:t>W przypadku wartości 5 (stałe instalacje przesyłowe) nie stosuje się, w innych przypadkach O.</w:t>
            </w:r>
          </w:p>
        </w:tc>
        <w:tc>
          <w:tcPr>
            <w:tcW w:w="2064" w:type="dxa"/>
          </w:tcPr>
          <w:p w14:paraId="256CCB0B" w14:textId="77777777" w:rsidR="00CE311D" w:rsidRPr="00CD5AB3" w:rsidRDefault="00CE311D" w:rsidP="002F2178">
            <w:r w:rsidRPr="00CD5AB3">
              <w:t>Należy wpisać numer rejestracyjny jednostki transportowej (jednostek transportowych).</w:t>
            </w:r>
          </w:p>
        </w:tc>
        <w:tc>
          <w:tcPr>
            <w:tcW w:w="1161" w:type="dxa"/>
          </w:tcPr>
          <w:p w14:paraId="59B62D73" w14:textId="77777777" w:rsidR="00CE311D" w:rsidRPr="00CD5AB3" w:rsidRDefault="00CE311D" w:rsidP="002F2178"/>
        </w:tc>
      </w:tr>
      <w:tr w:rsidR="00CE311D" w:rsidRPr="00CD5AB3" w14:paraId="688F892F" w14:textId="77777777" w:rsidTr="00386828">
        <w:trPr>
          <w:cantSplit/>
        </w:trPr>
        <w:tc>
          <w:tcPr>
            <w:tcW w:w="759" w:type="dxa"/>
            <w:gridSpan w:val="3"/>
          </w:tcPr>
          <w:p w14:paraId="7229EA43" w14:textId="77777777" w:rsidR="00CE311D" w:rsidRPr="00CD5AB3" w:rsidRDefault="00CE311D" w:rsidP="002F2178">
            <w:pPr>
              <w:rPr>
                <w:i/>
              </w:rPr>
            </w:pPr>
          </w:p>
        </w:tc>
        <w:tc>
          <w:tcPr>
            <w:tcW w:w="7538" w:type="dxa"/>
          </w:tcPr>
          <w:p w14:paraId="4D0CF6BD" w14:textId="77777777" w:rsidR="00CE311D" w:rsidRPr="00CD5AB3" w:rsidRDefault="00CE311D" w:rsidP="002F2178">
            <w:pPr>
              <w:pStyle w:val="pqiTabBody"/>
            </w:pPr>
            <w:r w:rsidRPr="00CD5AB3">
              <w:t xml:space="preserve">JĘZYK ELEMENTU </w:t>
            </w:r>
          </w:p>
          <w:p w14:paraId="056287CE" w14:textId="77777777" w:rsidR="00CE311D" w:rsidRPr="00CD5AB3" w:rsidRDefault="00CE311D" w:rsidP="002F2178">
            <w:r w:rsidRPr="00CD5AB3">
              <w:rPr>
                <w:rFonts w:ascii="Courier New" w:hAnsi="Courier New" w:cs="Courier New"/>
                <w:noProof/>
                <w:color w:val="0000FF"/>
              </w:rPr>
              <w:t>@language</w:t>
            </w:r>
          </w:p>
        </w:tc>
        <w:tc>
          <w:tcPr>
            <w:tcW w:w="475" w:type="dxa"/>
            <w:gridSpan w:val="2"/>
          </w:tcPr>
          <w:p w14:paraId="3000A6D4" w14:textId="77777777" w:rsidR="00CE311D" w:rsidRPr="00CD5AB3" w:rsidRDefault="00CE311D" w:rsidP="002F2178">
            <w:pPr>
              <w:jc w:val="center"/>
            </w:pPr>
            <w:r w:rsidRPr="00CD5AB3">
              <w:t>D</w:t>
            </w:r>
          </w:p>
        </w:tc>
        <w:tc>
          <w:tcPr>
            <w:tcW w:w="1658" w:type="dxa"/>
          </w:tcPr>
          <w:p w14:paraId="240CE750" w14:textId="77777777" w:rsidR="00CE311D" w:rsidRDefault="00CE311D" w:rsidP="002F2178">
            <w:r w:rsidRPr="00CD5AB3">
              <w:t>„R”, jeżeli stosuje się pole tekstowe 11b.</w:t>
            </w:r>
          </w:p>
        </w:tc>
        <w:tc>
          <w:tcPr>
            <w:tcW w:w="2064" w:type="dxa"/>
          </w:tcPr>
          <w:p w14:paraId="1E12A8CE" w14:textId="77777777" w:rsidR="00CE311D" w:rsidRPr="00CD5AB3" w:rsidRDefault="00CE311D" w:rsidP="002F2178">
            <w:pPr>
              <w:pStyle w:val="pqiTabBody"/>
            </w:pPr>
            <w:r w:rsidRPr="00CD5AB3">
              <w:t>Atrybut.</w:t>
            </w:r>
          </w:p>
          <w:p w14:paraId="4CE297EA" w14:textId="77777777" w:rsidR="00CE311D" w:rsidRPr="00CD5AB3" w:rsidRDefault="00CE311D" w:rsidP="002F2178">
            <w:r w:rsidRPr="00CD5AB3">
              <w:t>Wartość ze słownika „Kody języka (Language codes)”.</w:t>
            </w:r>
          </w:p>
        </w:tc>
        <w:tc>
          <w:tcPr>
            <w:tcW w:w="1161" w:type="dxa"/>
          </w:tcPr>
          <w:p w14:paraId="2BEAC4E0" w14:textId="77777777" w:rsidR="00CE311D" w:rsidRPr="00CD5AB3" w:rsidRDefault="00CE311D" w:rsidP="002F2178">
            <w:r w:rsidRPr="00CD5AB3">
              <w:t>a2</w:t>
            </w:r>
          </w:p>
        </w:tc>
      </w:tr>
      <w:tr w:rsidR="00CE311D" w:rsidRPr="00CD5AB3" w14:paraId="53F7E6D6" w14:textId="77777777" w:rsidTr="00386828">
        <w:trPr>
          <w:cantSplit/>
        </w:trPr>
        <w:tc>
          <w:tcPr>
            <w:tcW w:w="387" w:type="dxa"/>
            <w:gridSpan w:val="2"/>
          </w:tcPr>
          <w:p w14:paraId="658EB8AC" w14:textId="77777777" w:rsidR="00CE311D" w:rsidRPr="00CD5AB3" w:rsidRDefault="00CE311D" w:rsidP="002F2178">
            <w:pPr>
              <w:rPr>
                <w:b/>
              </w:rPr>
            </w:pPr>
          </w:p>
        </w:tc>
        <w:tc>
          <w:tcPr>
            <w:tcW w:w="372" w:type="dxa"/>
          </w:tcPr>
          <w:p w14:paraId="2F4F8E34" w14:textId="77777777" w:rsidR="00CE311D" w:rsidRPr="00CD5AB3" w:rsidRDefault="00CE311D" w:rsidP="002F2178">
            <w:pPr>
              <w:rPr>
                <w:i/>
              </w:rPr>
            </w:pPr>
            <w:r w:rsidRPr="00CD5AB3">
              <w:rPr>
                <w:i/>
              </w:rPr>
              <w:t>e</w:t>
            </w:r>
          </w:p>
        </w:tc>
        <w:tc>
          <w:tcPr>
            <w:tcW w:w="7538" w:type="dxa"/>
          </w:tcPr>
          <w:p w14:paraId="1A0F3410" w14:textId="77777777" w:rsidR="00CE311D" w:rsidRPr="00CD5AB3" w:rsidRDefault="00CE311D" w:rsidP="002F2178">
            <w:pPr>
              <w:pStyle w:val="pqiTabBody"/>
            </w:pPr>
            <w:r w:rsidRPr="00CD5AB3">
              <w:t>Dodatkowe informacje</w:t>
            </w:r>
          </w:p>
          <w:p w14:paraId="544D151D" w14:textId="77777777" w:rsidR="00CE311D" w:rsidRPr="00CD5AB3" w:rsidRDefault="00CE311D" w:rsidP="002F2178">
            <w:r w:rsidRPr="00CD5AB3">
              <w:rPr>
                <w:rFonts w:ascii="Courier New" w:hAnsi="Courier New" w:cs="Courier New"/>
                <w:noProof/>
                <w:color w:val="0000FF"/>
              </w:rPr>
              <w:t>ComplementaryInformation</w:t>
            </w:r>
          </w:p>
        </w:tc>
        <w:tc>
          <w:tcPr>
            <w:tcW w:w="475" w:type="dxa"/>
            <w:gridSpan w:val="2"/>
          </w:tcPr>
          <w:p w14:paraId="2C2FE86E" w14:textId="77777777" w:rsidR="00CE311D" w:rsidRPr="00CD5AB3" w:rsidRDefault="00CE311D" w:rsidP="002F2178">
            <w:pPr>
              <w:jc w:val="center"/>
            </w:pPr>
            <w:r w:rsidRPr="00CD5AB3">
              <w:t>O</w:t>
            </w:r>
          </w:p>
        </w:tc>
        <w:tc>
          <w:tcPr>
            <w:tcW w:w="1658" w:type="dxa"/>
          </w:tcPr>
          <w:p w14:paraId="44F49735" w14:textId="77777777" w:rsidR="00CE311D" w:rsidRDefault="00CE311D" w:rsidP="002F2178"/>
        </w:tc>
        <w:tc>
          <w:tcPr>
            <w:tcW w:w="2064" w:type="dxa"/>
          </w:tcPr>
          <w:p w14:paraId="76599E86" w14:textId="77777777" w:rsidR="00CE311D" w:rsidRPr="00CD5AB3" w:rsidRDefault="00CE311D" w:rsidP="002F2178">
            <w:r w:rsidRPr="00CD5AB3">
              <w:t>Należy podać wszelkie dodatkowe informacje dotyczące transportu, np. dane kolejnych przewoźników, informacje dotyczące kolejnych jednostek transportowych.</w:t>
            </w:r>
          </w:p>
        </w:tc>
        <w:tc>
          <w:tcPr>
            <w:tcW w:w="1161" w:type="dxa"/>
          </w:tcPr>
          <w:p w14:paraId="67236573" w14:textId="77777777" w:rsidR="00CE311D" w:rsidRPr="00CD5AB3" w:rsidRDefault="00CE311D" w:rsidP="002F2178"/>
        </w:tc>
      </w:tr>
      <w:tr w:rsidR="00CE311D" w:rsidRPr="00CD5AB3" w14:paraId="34839440" w14:textId="77777777" w:rsidTr="00386828">
        <w:trPr>
          <w:cantSplit/>
        </w:trPr>
        <w:tc>
          <w:tcPr>
            <w:tcW w:w="759" w:type="dxa"/>
            <w:gridSpan w:val="3"/>
          </w:tcPr>
          <w:p w14:paraId="685F7575" w14:textId="77777777" w:rsidR="00CE311D" w:rsidRPr="00CD5AB3" w:rsidRDefault="00CE311D" w:rsidP="002F2178">
            <w:pPr>
              <w:rPr>
                <w:i/>
              </w:rPr>
            </w:pPr>
          </w:p>
        </w:tc>
        <w:tc>
          <w:tcPr>
            <w:tcW w:w="7538" w:type="dxa"/>
          </w:tcPr>
          <w:p w14:paraId="312A01EA" w14:textId="77777777" w:rsidR="00CE311D" w:rsidRPr="00CD5AB3" w:rsidRDefault="00CE311D" w:rsidP="002F2178">
            <w:pPr>
              <w:pStyle w:val="pqiTabBody"/>
            </w:pPr>
            <w:r w:rsidRPr="00CD5AB3">
              <w:t xml:space="preserve">JĘZYK ELEMENTU </w:t>
            </w:r>
          </w:p>
          <w:p w14:paraId="339843E0" w14:textId="77777777" w:rsidR="00CE311D" w:rsidRPr="00CD5AB3" w:rsidRDefault="00CE311D" w:rsidP="002F2178">
            <w:r w:rsidRPr="00CD5AB3">
              <w:rPr>
                <w:rFonts w:ascii="Courier New" w:hAnsi="Courier New" w:cs="Courier New"/>
                <w:noProof/>
                <w:color w:val="0000FF"/>
              </w:rPr>
              <w:t>@language</w:t>
            </w:r>
          </w:p>
        </w:tc>
        <w:tc>
          <w:tcPr>
            <w:tcW w:w="475" w:type="dxa"/>
            <w:gridSpan w:val="2"/>
          </w:tcPr>
          <w:p w14:paraId="7370C85B" w14:textId="77777777" w:rsidR="00CE311D" w:rsidRPr="00CD5AB3" w:rsidRDefault="00CE311D" w:rsidP="002F2178">
            <w:pPr>
              <w:jc w:val="center"/>
            </w:pPr>
            <w:r w:rsidRPr="00CD5AB3">
              <w:t>D</w:t>
            </w:r>
          </w:p>
        </w:tc>
        <w:tc>
          <w:tcPr>
            <w:tcW w:w="1658" w:type="dxa"/>
          </w:tcPr>
          <w:p w14:paraId="48C33F0C" w14:textId="77777777" w:rsidR="00CE311D" w:rsidRDefault="00CE311D" w:rsidP="002F2178">
            <w:r w:rsidRPr="00CD5AB3">
              <w:t>„R”, jeżeli stosuje się pole tekstowe 11e.</w:t>
            </w:r>
          </w:p>
        </w:tc>
        <w:tc>
          <w:tcPr>
            <w:tcW w:w="2064" w:type="dxa"/>
          </w:tcPr>
          <w:p w14:paraId="05569019" w14:textId="77777777" w:rsidR="00CE311D" w:rsidRPr="00CD5AB3" w:rsidRDefault="00CE311D" w:rsidP="002F2178">
            <w:pPr>
              <w:pStyle w:val="pqiTabBody"/>
            </w:pPr>
            <w:r w:rsidRPr="00CD5AB3">
              <w:t>Atrybut.</w:t>
            </w:r>
          </w:p>
          <w:p w14:paraId="64E2AF4D" w14:textId="77777777" w:rsidR="00CE311D" w:rsidRPr="00CD5AB3" w:rsidRDefault="00CE311D" w:rsidP="002F2178">
            <w:r w:rsidRPr="00CD5AB3">
              <w:t>Wartość ze słownika „Kody języka (Language codes)”.</w:t>
            </w:r>
          </w:p>
        </w:tc>
        <w:tc>
          <w:tcPr>
            <w:tcW w:w="1161" w:type="dxa"/>
          </w:tcPr>
          <w:p w14:paraId="676BFADB" w14:textId="77777777" w:rsidR="00CE311D" w:rsidRPr="00CD5AB3" w:rsidRDefault="00CE311D" w:rsidP="002F2178">
            <w:r w:rsidRPr="00CD5AB3">
              <w:t>a2</w:t>
            </w:r>
          </w:p>
        </w:tc>
      </w:tr>
    </w:tbl>
    <w:p w14:paraId="24D566B3" w14:textId="77777777" w:rsidR="00CE311D" w:rsidRPr="00CE311D" w:rsidRDefault="00CE311D" w:rsidP="00CE311D">
      <w:pPr>
        <w:pStyle w:val="pqiText"/>
      </w:pPr>
    </w:p>
    <w:p w14:paraId="10A323D5" w14:textId="64538B68" w:rsidR="00C87C29" w:rsidRPr="00CD5AB3" w:rsidRDefault="00AC5A30" w:rsidP="0036110C">
      <w:pPr>
        <w:pStyle w:val="pqiChpHeadNum2"/>
        <w:pageBreakBefore/>
      </w:pPr>
      <w:bookmarkStart w:id="222" w:name="_Toc97636644"/>
      <w:r>
        <w:lastRenderedPageBreak/>
        <w:t>DD815 – Projekt eDD</w:t>
      </w:r>
      <w:bookmarkEnd w:id="222"/>
      <w:r w:rsidR="00F37290">
        <w:t xml:space="preserve"> </w:t>
      </w:r>
      <w:bookmarkStart w:id="223" w:name="_Toc379453964"/>
      <w:bookmarkEnd w:id="219"/>
      <w:bookmarkEnd w:id="220"/>
      <w:bookmarkEnd w:id="221"/>
    </w:p>
    <w:tbl>
      <w:tblPr>
        <w:tblW w:w="13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63"/>
        <w:gridCol w:w="7"/>
        <w:gridCol w:w="11"/>
        <w:gridCol w:w="6"/>
        <w:gridCol w:w="16"/>
        <w:gridCol w:w="20"/>
        <w:gridCol w:w="285"/>
        <w:gridCol w:w="42"/>
        <w:gridCol w:w="4451"/>
        <w:gridCol w:w="6"/>
        <w:gridCol w:w="35"/>
        <w:gridCol w:w="385"/>
        <w:gridCol w:w="6"/>
        <w:gridCol w:w="34"/>
        <w:gridCol w:w="2091"/>
        <w:gridCol w:w="36"/>
        <w:gridCol w:w="4500"/>
        <w:gridCol w:w="36"/>
        <w:gridCol w:w="819"/>
        <w:gridCol w:w="31"/>
      </w:tblGrid>
      <w:tr w:rsidR="00C87C29" w:rsidRPr="00CD5AB3" w14:paraId="470C1388" w14:textId="77777777" w:rsidTr="00CB14AE">
        <w:trPr>
          <w:gridAfter w:val="1"/>
          <w:wAfter w:w="31" w:type="dxa"/>
          <w:tblHeader/>
        </w:trPr>
        <w:tc>
          <w:tcPr>
            <w:tcW w:w="370" w:type="dxa"/>
            <w:gridSpan w:val="2"/>
            <w:shd w:val="clear" w:color="auto" w:fill="F3F3F3"/>
            <w:vAlign w:val="center"/>
          </w:tcPr>
          <w:p w14:paraId="5DA2692F" w14:textId="77777777" w:rsidR="00C87C29" w:rsidRPr="00CD5AB3" w:rsidRDefault="00C87C29" w:rsidP="006427AF">
            <w:pPr>
              <w:pStyle w:val="pqiTabBody"/>
            </w:pPr>
            <w:r w:rsidRPr="00CD5AB3">
              <w:br w:type="page"/>
            </w:r>
            <w:r w:rsidRPr="00CD5AB3">
              <w:br w:type="page"/>
              <w:t>A</w:t>
            </w:r>
          </w:p>
        </w:tc>
        <w:tc>
          <w:tcPr>
            <w:tcW w:w="338" w:type="dxa"/>
            <w:gridSpan w:val="5"/>
            <w:shd w:val="clear" w:color="auto" w:fill="F3F3F3"/>
            <w:vAlign w:val="center"/>
          </w:tcPr>
          <w:p w14:paraId="3AAA22DD" w14:textId="77777777" w:rsidR="00C87C29" w:rsidRPr="00CD5AB3" w:rsidRDefault="00C87C29" w:rsidP="006427AF">
            <w:pPr>
              <w:pStyle w:val="pqiTabBody"/>
            </w:pPr>
            <w:r w:rsidRPr="00CD5AB3">
              <w:t>B</w:t>
            </w:r>
          </w:p>
        </w:tc>
        <w:tc>
          <w:tcPr>
            <w:tcW w:w="4499" w:type="dxa"/>
            <w:gridSpan w:val="3"/>
            <w:shd w:val="clear" w:color="auto" w:fill="F3F3F3"/>
            <w:vAlign w:val="center"/>
          </w:tcPr>
          <w:p w14:paraId="2C085C9E" w14:textId="77777777" w:rsidR="00C87C29" w:rsidRPr="00CD5AB3" w:rsidRDefault="00C87C29" w:rsidP="006427AF">
            <w:pPr>
              <w:pStyle w:val="pqiTabBody"/>
            </w:pPr>
            <w:r w:rsidRPr="00CD5AB3">
              <w:t>C</w:t>
            </w:r>
          </w:p>
        </w:tc>
        <w:tc>
          <w:tcPr>
            <w:tcW w:w="426" w:type="dxa"/>
            <w:gridSpan w:val="3"/>
            <w:shd w:val="clear" w:color="auto" w:fill="F3F3F3"/>
            <w:vAlign w:val="center"/>
          </w:tcPr>
          <w:p w14:paraId="57D5D531" w14:textId="77777777" w:rsidR="00C87C29" w:rsidRPr="00CD5AB3" w:rsidRDefault="00C87C29" w:rsidP="006427AF">
            <w:pPr>
              <w:pStyle w:val="pqiTabBody"/>
            </w:pPr>
            <w:r w:rsidRPr="00CD5AB3">
              <w:t>D</w:t>
            </w:r>
          </w:p>
        </w:tc>
        <w:tc>
          <w:tcPr>
            <w:tcW w:w="2125" w:type="dxa"/>
            <w:gridSpan w:val="2"/>
            <w:shd w:val="clear" w:color="auto" w:fill="F3F3F3"/>
            <w:vAlign w:val="center"/>
          </w:tcPr>
          <w:p w14:paraId="416090B1" w14:textId="77777777" w:rsidR="00C87C29" w:rsidRPr="00CD5AB3" w:rsidRDefault="00C87C29" w:rsidP="006427AF">
            <w:pPr>
              <w:pStyle w:val="pqiTabBody"/>
            </w:pPr>
            <w:r w:rsidRPr="00CD5AB3">
              <w:t>E</w:t>
            </w:r>
          </w:p>
        </w:tc>
        <w:tc>
          <w:tcPr>
            <w:tcW w:w="4536" w:type="dxa"/>
            <w:gridSpan w:val="2"/>
            <w:shd w:val="clear" w:color="auto" w:fill="F3F3F3"/>
            <w:vAlign w:val="center"/>
          </w:tcPr>
          <w:p w14:paraId="309BB29D" w14:textId="77777777" w:rsidR="00C87C29" w:rsidRPr="00CD5AB3" w:rsidRDefault="00C87C29" w:rsidP="006427AF">
            <w:pPr>
              <w:pStyle w:val="pqiTabBody"/>
            </w:pPr>
            <w:r w:rsidRPr="00CD5AB3">
              <w:t>F</w:t>
            </w:r>
          </w:p>
        </w:tc>
        <w:tc>
          <w:tcPr>
            <w:tcW w:w="855" w:type="dxa"/>
            <w:gridSpan w:val="2"/>
            <w:shd w:val="clear" w:color="auto" w:fill="F3F3F3"/>
            <w:vAlign w:val="center"/>
          </w:tcPr>
          <w:p w14:paraId="6020027B" w14:textId="77777777" w:rsidR="00C87C29" w:rsidRPr="00CD5AB3" w:rsidRDefault="00C87C29" w:rsidP="006427AF">
            <w:pPr>
              <w:pStyle w:val="pqiTabBody"/>
            </w:pPr>
            <w:r w:rsidRPr="00CD5AB3">
              <w:t>G</w:t>
            </w:r>
          </w:p>
        </w:tc>
      </w:tr>
      <w:tr w:rsidR="00C87C29" w:rsidRPr="00CD5AB3" w14:paraId="44895B44" w14:textId="77777777" w:rsidTr="00CB14AE">
        <w:trPr>
          <w:gridAfter w:val="1"/>
          <w:wAfter w:w="31" w:type="dxa"/>
        </w:trPr>
        <w:tc>
          <w:tcPr>
            <w:tcW w:w="13149" w:type="dxa"/>
            <w:gridSpan w:val="19"/>
          </w:tcPr>
          <w:p w14:paraId="355622FF" w14:textId="77777777" w:rsidR="00C87C29" w:rsidRPr="00CD5AB3" w:rsidRDefault="00C87C29" w:rsidP="006427AF">
            <w:pPr>
              <w:pStyle w:val="pqiTabHead"/>
            </w:pPr>
            <w:r w:rsidRPr="00CD5AB3">
              <w:t>DD815 – PL_EDD_SUB – Projekt e-DD.</w:t>
            </w:r>
          </w:p>
        </w:tc>
      </w:tr>
      <w:tr w:rsidR="00C87C29" w:rsidRPr="00CD5AB3" w14:paraId="79AE498F" w14:textId="77777777" w:rsidTr="00CB14AE">
        <w:trPr>
          <w:gridAfter w:val="1"/>
          <w:wAfter w:w="31" w:type="dxa"/>
        </w:trPr>
        <w:tc>
          <w:tcPr>
            <w:tcW w:w="708" w:type="dxa"/>
            <w:gridSpan w:val="7"/>
          </w:tcPr>
          <w:p w14:paraId="647F163E" w14:textId="77777777" w:rsidR="00C87C29" w:rsidRPr="00CD5AB3" w:rsidRDefault="00C87C29" w:rsidP="006427AF">
            <w:pPr>
              <w:pStyle w:val="pqiTabBody"/>
              <w:rPr>
                <w:b/>
                <w:i/>
              </w:rPr>
            </w:pPr>
          </w:p>
        </w:tc>
        <w:tc>
          <w:tcPr>
            <w:tcW w:w="4499" w:type="dxa"/>
            <w:gridSpan w:val="3"/>
          </w:tcPr>
          <w:p w14:paraId="7A8540DB" w14:textId="77777777" w:rsidR="00C87C29" w:rsidRPr="00CD5AB3" w:rsidRDefault="00C87C29" w:rsidP="006427AF">
            <w:pPr>
              <w:pStyle w:val="pqiTabBody"/>
              <w:rPr>
                <w:b/>
              </w:rPr>
            </w:pPr>
            <w:r w:rsidRPr="00CD5AB3">
              <w:rPr>
                <w:b/>
              </w:rPr>
              <w:t>&lt;NAGŁÓWEK&gt;</w:t>
            </w:r>
          </w:p>
          <w:p w14:paraId="651606D2" w14:textId="77777777" w:rsidR="00C87C29" w:rsidRPr="00CD5AB3" w:rsidRDefault="00C87C29" w:rsidP="006427A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DD815</w:t>
            </w:r>
            <w:r w:rsidRPr="00CD5AB3">
              <w:rPr>
                <w:rFonts w:ascii="Courier New" w:hAnsi="Courier New"/>
                <w:color w:val="0000FF"/>
              </w:rPr>
              <w:t>/Header</w:t>
            </w:r>
          </w:p>
        </w:tc>
        <w:tc>
          <w:tcPr>
            <w:tcW w:w="426" w:type="dxa"/>
            <w:gridSpan w:val="3"/>
          </w:tcPr>
          <w:p w14:paraId="19108A79" w14:textId="77777777" w:rsidR="00C87C29" w:rsidRPr="00CD5AB3" w:rsidRDefault="00C87C29" w:rsidP="006427AF">
            <w:pPr>
              <w:pStyle w:val="pqiTabBody"/>
              <w:rPr>
                <w:b/>
              </w:rPr>
            </w:pPr>
            <w:r w:rsidRPr="00CD5AB3">
              <w:rPr>
                <w:b/>
              </w:rPr>
              <w:t>R</w:t>
            </w:r>
          </w:p>
        </w:tc>
        <w:tc>
          <w:tcPr>
            <w:tcW w:w="2125" w:type="dxa"/>
            <w:gridSpan w:val="2"/>
          </w:tcPr>
          <w:p w14:paraId="2A9CF1D1" w14:textId="77777777" w:rsidR="00C87C29" w:rsidRPr="00CD5AB3" w:rsidRDefault="00C87C29" w:rsidP="006427AF">
            <w:pPr>
              <w:pStyle w:val="pqiTabBody"/>
              <w:rPr>
                <w:b/>
              </w:rPr>
            </w:pPr>
          </w:p>
        </w:tc>
        <w:tc>
          <w:tcPr>
            <w:tcW w:w="4536" w:type="dxa"/>
            <w:gridSpan w:val="2"/>
          </w:tcPr>
          <w:p w14:paraId="61F598B2" w14:textId="77777777" w:rsidR="00C87C29" w:rsidRPr="00CD5AB3" w:rsidRDefault="00C87C29" w:rsidP="006427AF">
            <w:pPr>
              <w:pStyle w:val="pqiTabBody"/>
              <w:rPr>
                <w:b/>
              </w:rPr>
            </w:pPr>
          </w:p>
        </w:tc>
        <w:tc>
          <w:tcPr>
            <w:tcW w:w="855" w:type="dxa"/>
            <w:gridSpan w:val="2"/>
          </w:tcPr>
          <w:p w14:paraId="25EFC03A" w14:textId="77777777" w:rsidR="00C87C29" w:rsidRPr="00CD5AB3" w:rsidRDefault="00C87C29" w:rsidP="006427AF">
            <w:pPr>
              <w:pStyle w:val="pqiTabBody"/>
              <w:rPr>
                <w:b/>
              </w:rPr>
            </w:pPr>
            <w:r w:rsidRPr="00CD5AB3">
              <w:rPr>
                <w:b/>
              </w:rPr>
              <w:t>1x</w:t>
            </w:r>
          </w:p>
        </w:tc>
      </w:tr>
      <w:tr w:rsidR="00C87C29" w:rsidRPr="00CD5AB3" w14:paraId="4FC81680" w14:textId="77777777" w:rsidTr="00CB14AE">
        <w:trPr>
          <w:gridAfter w:val="1"/>
          <w:wAfter w:w="31" w:type="dxa"/>
        </w:trPr>
        <w:tc>
          <w:tcPr>
            <w:tcW w:w="13149" w:type="dxa"/>
            <w:gridSpan w:val="19"/>
          </w:tcPr>
          <w:p w14:paraId="2E48E0A5" w14:textId="77777777" w:rsidR="00C87C29" w:rsidRPr="00CD5AB3" w:rsidRDefault="00C87C29" w:rsidP="006427AF">
            <w:pPr>
              <w:pStyle w:val="pqiTabBody"/>
            </w:pPr>
            <w:r w:rsidRPr="00CD5AB3">
              <w:t>Wszystkie elementy począwszy od poniższego zawarte są w elemencie:</w:t>
            </w:r>
          </w:p>
          <w:p w14:paraId="3CDEF0C9" w14:textId="77777777" w:rsidR="00C87C29" w:rsidRPr="00CD5AB3" w:rsidRDefault="00C87C29" w:rsidP="006427A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DD815</w:t>
            </w:r>
            <w:r w:rsidRPr="00CD5AB3">
              <w:rPr>
                <w:rFonts w:ascii="Courier New" w:hAnsi="Courier New"/>
                <w:color w:val="0000FF"/>
              </w:rPr>
              <w:t>/Body/SubmittedDraftOfEDD</w:t>
            </w:r>
          </w:p>
        </w:tc>
      </w:tr>
      <w:tr w:rsidR="00C87C29" w:rsidRPr="00CD5AB3" w14:paraId="0B9B01B0" w14:textId="77777777" w:rsidTr="00CB14AE">
        <w:trPr>
          <w:gridAfter w:val="1"/>
          <w:wAfter w:w="31" w:type="dxa"/>
        </w:trPr>
        <w:tc>
          <w:tcPr>
            <w:tcW w:w="708" w:type="dxa"/>
            <w:gridSpan w:val="7"/>
          </w:tcPr>
          <w:p w14:paraId="4A141147" w14:textId="77777777" w:rsidR="00C87C29" w:rsidRPr="00CD5AB3" w:rsidRDefault="00C87C29" w:rsidP="006427AF">
            <w:pPr>
              <w:pStyle w:val="pqiTabHead"/>
            </w:pPr>
            <w:r w:rsidRPr="00CD5AB3">
              <w:t>1</w:t>
            </w:r>
          </w:p>
        </w:tc>
        <w:tc>
          <w:tcPr>
            <w:tcW w:w="4499" w:type="dxa"/>
            <w:gridSpan w:val="3"/>
          </w:tcPr>
          <w:p w14:paraId="7EE7B664" w14:textId="16F4538E" w:rsidR="00C87C29" w:rsidRPr="00CD5AB3" w:rsidRDefault="00C87C29" w:rsidP="006427AF">
            <w:pPr>
              <w:pStyle w:val="pqiTabHead"/>
            </w:pPr>
            <w:r w:rsidRPr="00CD5AB3">
              <w:t xml:space="preserve">Nagłówek </w:t>
            </w:r>
            <w:r w:rsidR="009C69EF">
              <w:t xml:space="preserve">projektu </w:t>
            </w:r>
            <w:r w:rsidRPr="00CD5AB3">
              <w:t>dokumentu e-DD</w:t>
            </w:r>
          </w:p>
          <w:p w14:paraId="1A4D2639" w14:textId="66C23CD7" w:rsidR="00C87C29" w:rsidRPr="00CD5AB3" w:rsidRDefault="003151F0" w:rsidP="006427AF">
            <w:pPr>
              <w:pStyle w:val="pqiTabHead"/>
            </w:pPr>
            <w:r w:rsidRPr="003151F0">
              <w:rPr>
                <w:rFonts w:ascii="Courier New" w:hAnsi="Courier New" w:cs="Courier New"/>
                <w:noProof/>
                <w:color w:val="0000FF"/>
              </w:rPr>
              <w:t>DDDraft</w:t>
            </w:r>
          </w:p>
        </w:tc>
        <w:tc>
          <w:tcPr>
            <w:tcW w:w="426" w:type="dxa"/>
            <w:gridSpan w:val="3"/>
          </w:tcPr>
          <w:p w14:paraId="1CC010FB" w14:textId="77777777" w:rsidR="00C87C29" w:rsidRPr="00CD5AB3" w:rsidRDefault="00C87C29" w:rsidP="006427AF">
            <w:pPr>
              <w:pStyle w:val="pqiTabHead"/>
            </w:pPr>
            <w:r w:rsidRPr="00CD5AB3">
              <w:t>R</w:t>
            </w:r>
          </w:p>
        </w:tc>
        <w:tc>
          <w:tcPr>
            <w:tcW w:w="2125" w:type="dxa"/>
            <w:gridSpan w:val="2"/>
          </w:tcPr>
          <w:p w14:paraId="0F583079" w14:textId="77777777" w:rsidR="00C87C29" w:rsidRPr="00CD5AB3" w:rsidRDefault="00C87C29" w:rsidP="006427AF">
            <w:pPr>
              <w:pStyle w:val="pqiTabHead"/>
            </w:pPr>
          </w:p>
        </w:tc>
        <w:tc>
          <w:tcPr>
            <w:tcW w:w="4536" w:type="dxa"/>
            <w:gridSpan w:val="2"/>
          </w:tcPr>
          <w:p w14:paraId="454849C7" w14:textId="77777777" w:rsidR="00C87C29" w:rsidRPr="00CD5AB3" w:rsidRDefault="00C87C29" w:rsidP="006427AF">
            <w:pPr>
              <w:pStyle w:val="pqiTabHead"/>
            </w:pPr>
          </w:p>
        </w:tc>
        <w:tc>
          <w:tcPr>
            <w:tcW w:w="855" w:type="dxa"/>
            <w:gridSpan w:val="2"/>
          </w:tcPr>
          <w:p w14:paraId="01433D80" w14:textId="77777777" w:rsidR="00C87C29" w:rsidRPr="00CD5AB3" w:rsidRDefault="00C87C29" w:rsidP="006427AF">
            <w:pPr>
              <w:pStyle w:val="pqiTabHead"/>
            </w:pPr>
            <w:r w:rsidRPr="00CD5AB3">
              <w:t>1x</w:t>
            </w:r>
          </w:p>
        </w:tc>
      </w:tr>
      <w:tr w:rsidR="00C87C29" w:rsidRPr="00CD5AB3" w14:paraId="668EA591" w14:textId="77777777" w:rsidTr="00CB14AE">
        <w:trPr>
          <w:gridAfter w:val="1"/>
          <w:wAfter w:w="31" w:type="dxa"/>
        </w:trPr>
        <w:tc>
          <w:tcPr>
            <w:tcW w:w="370" w:type="dxa"/>
            <w:gridSpan w:val="2"/>
          </w:tcPr>
          <w:p w14:paraId="549C7A87" w14:textId="77777777" w:rsidR="00C87C29" w:rsidRPr="00CD5AB3" w:rsidRDefault="00C87C29" w:rsidP="006427AF">
            <w:pPr>
              <w:pStyle w:val="pqiTabBody"/>
              <w:rPr>
                <w:b/>
              </w:rPr>
            </w:pPr>
          </w:p>
        </w:tc>
        <w:tc>
          <w:tcPr>
            <w:tcW w:w="338" w:type="dxa"/>
            <w:gridSpan w:val="5"/>
          </w:tcPr>
          <w:p w14:paraId="12157E3A" w14:textId="77777777" w:rsidR="00C87C29" w:rsidRPr="00CD5AB3" w:rsidRDefault="00C87C29" w:rsidP="006427AF">
            <w:pPr>
              <w:pStyle w:val="pqiTabBody"/>
              <w:rPr>
                <w:i/>
              </w:rPr>
            </w:pPr>
            <w:r w:rsidRPr="00CD5AB3">
              <w:rPr>
                <w:i/>
              </w:rPr>
              <w:t>a</w:t>
            </w:r>
          </w:p>
        </w:tc>
        <w:tc>
          <w:tcPr>
            <w:tcW w:w="4499" w:type="dxa"/>
            <w:gridSpan w:val="3"/>
          </w:tcPr>
          <w:p w14:paraId="5D982586" w14:textId="77777777" w:rsidR="00C87C29" w:rsidRPr="00CD5AB3" w:rsidRDefault="00C87C29" w:rsidP="006427AF">
            <w:pPr>
              <w:pStyle w:val="pqiTabBody"/>
            </w:pPr>
            <w:r w:rsidRPr="00CD5AB3">
              <w:t>Lokalny nr referencyjny</w:t>
            </w:r>
          </w:p>
          <w:p w14:paraId="30E47733" w14:textId="77777777" w:rsidR="00C87C29" w:rsidRPr="00CD5AB3" w:rsidRDefault="00C87C29" w:rsidP="006427AF">
            <w:pPr>
              <w:pStyle w:val="pqiTabBody"/>
            </w:pPr>
            <w:r w:rsidRPr="00CD5AB3">
              <w:rPr>
                <w:rFonts w:ascii="Courier New" w:hAnsi="Courier New" w:cs="Courier New"/>
                <w:noProof/>
                <w:color w:val="0000FF"/>
              </w:rPr>
              <w:t>LocalReferenceNumber</w:t>
            </w:r>
          </w:p>
        </w:tc>
        <w:tc>
          <w:tcPr>
            <w:tcW w:w="426" w:type="dxa"/>
            <w:gridSpan w:val="3"/>
          </w:tcPr>
          <w:p w14:paraId="47BD9A1F" w14:textId="77777777" w:rsidR="00C87C29" w:rsidRPr="00CD5AB3" w:rsidRDefault="00C87C29" w:rsidP="006427AF">
            <w:pPr>
              <w:pStyle w:val="pqiTabBody"/>
            </w:pPr>
            <w:r w:rsidRPr="00CD5AB3">
              <w:t>R</w:t>
            </w:r>
          </w:p>
        </w:tc>
        <w:tc>
          <w:tcPr>
            <w:tcW w:w="2125" w:type="dxa"/>
            <w:gridSpan w:val="2"/>
          </w:tcPr>
          <w:p w14:paraId="4FCE72C0" w14:textId="77777777" w:rsidR="00C87C29" w:rsidRPr="00CD5AB3" w:rsidRDefault="00C87C29" w:rsidP="006427AF">
            <w:pPr>
              <w:pStyle w:val="pqiTabBody"/>
            </w:pPr>
          </w:p>
        </w:tc>
        <w:tc>
          <w:tcPr>
            <w:tcW w:w="4536" w:type="dxa"/>
            <w:gridSpan w:val="2"/>
          </w:tcPr>
          <w:p w14:paraId="3E150146" w14:textId="77777777" w:rsidR="00C87C29" w:rsidRPr="00CD5AB3" w:rsidRDefault="00C87C29" w:rsidP="006427AF">
            <w:pPr>
              <w:rPr>
                <w:lang w:eastAsia="en-GB"/>
              </w:rPr>
            </w:pPr>
          </w:p>
        </w:tc>
        <w:tc>
          <w:tcPr>
            <w:tcW w:w="855" w:type="dxa"/>
            <w:gridSpan w:val="2"/>
          </w:tcPr>
          <w:p w14:paraId="46DEA5E2" w14:textId="43A5F9FB" w:rsidR="00C87C29" w:rsidRPr="00CD5AB3" w:rsidRDefault="00C87C29" w:rsidP="00937479">
            <w:pPr>
              <w:pStyle w:val="pqiTabBody"/>
            </w:pPr>
            <w:r w:rsidRPr="00CD5AB3">
              <w:t>an2</w:t>
            </w:r>
            <w:r w:rsidR="00937479" w:rsidRPr="00CD5AB3">
              <w:t>3</w:t>
            </w:r>
          </w:p>
        </w:tc>
      </w:tr>
      <w:tr w:rsidR="00C87C29" w:rsidRPr="00CD5AB3" w14:paraId="786B52F0" w14:textId="77777777" w:rsidTr="00CB14AE">
        <w:trPr>
          <w:gridAfter w:val="1"/>
          <w:wAfter w:w="31" w:type="dxa"/>
        </w:trPr>
        <w:tc>
          <w:tcPr>
            <w:tcW w:w="370" w:type="dxa"/>
            <w:gridSpan w:val="2"/>
          </w:tcPr>
          <w:p w14:paraId="09729D0C" w14:textId="77777777" w:rsidR="00C87C29" w:rsidRPr="00CD5AB3" w:rsidRDefault="00C87C29" w:rsidP="006427AF">
            <w:pPr>
              <w:pStyle w:val="pqiTabBody"/>
              <w:rPr>
                <w:b/>
              </w:rPr>
            </w:pPr>
          </w:p>
        </w:tc>
        <w:tc>
          <w:tcPr>
            <w:tcW w:w="338" w:type="dxa"/>
            <w:gridSpan w:val="5"/>
          </w:tcPr>
          <w:p w14:paraId="0CFF8205" w14:textId="77777777" w:rsidR="00C87C29" w:rsidRPr="00CD5AB3" w:rsidRDefault="006A500A" w:rsidP="006427AF">
            <w:pPr>
              <w:pStyle w:val="pqiTabBody"/>
              <w:rPr>
                <w:i/>
              </w:rPr>
            </w:pPr>
            <w:r w:rsidRPr="00CD5AB3">
              <w:rPr>
                <w:i/>
              </w:rPr>
              <w:t>b</w:t>
            </w:r>
          </w:p>
        </w:tc>
        <w:tc>
          <w:tcPr>
            <w:tcW w:w="4499" w:type="dxa"/>
            <w:gridSpan w:val="3"/>
          </w:tcPr>
          <w:p w14:paraId="412BB72F" w14:textId="6E838723" w:rsidR="00C87C29" w:rsidRPr="00CD5AB3" w:rsidRDefault="00261AE4" w:rsidP="006427AF">
            <w:pPr>
              <w:pStyle w:val="pqiTabBody"/>
            </w:pPr>
            <w:r w:rsidRPr="00CD5AB3">
              <w:t>Tryb dostawy</w:t>
            </w:r>
          </w:p>
          <w:p w14:paraId="451F56D9" w14:textId="46E42F60" w:rsidR="00C87C29" w:rsidRPr="00CD5AB3" w:rsidRDefault="00261AE4" w:rsidP="006427AF">
            <w:pPr>
              <w:pStyle w:val="pqiTabBody"/>
            </w:pPr>
            <w:r w:rsidRPr="00CD5AB3">
              <w:rPr>
                <w:rFonts w:ascii="Courier New" w:hAnsi="Courier New" w:cs="Courier New"/>
                <w:noProof/>
                <w:color w:val="0000FF"/>
              </w:rPr>
              <w:t>DeliveryDocumentMode</w:t>
            </w:r>
          </w:p>
        </w:tc>
        <w:tc>
          <w:tcPr>
            <w:tcW w:w="426" w:type="dxa"/>
            <w:gridSpan w:val="3"/>
          </w:tcPr>
          <w:p w14:paraId="5E539554" w14:textId="77777777" w:rsidR="00C87C29" w:rsidRPr="00CD5AB3" w:rsidRDefault="00C87C29" w:rsidP="006427AF">
            <w:pPr>
              <w:pStyle w:val="pqiTabBody"/>
            </w:pPr>
            <w:r w:rsidRPr="00CD5AB3">
              <w:t>O</w:t>
            </w:r>
          </w:p>
        </w:tc>
        <w:tc>
          <w:tcPr>
            <w:tcW w:w="2125" w:type="dxa"/>
            <w:gridSpan w:val="2"/>
          </w:tcPr>
          <w:p w14:paraId="479490D4" w14:textId="77777777" w:rsidR="00C87C29" w:rsidRPr="00CD5AB3" w:rsidRDefault="00C87C29" w:rsidP="006427AF">
            <w:pPr>
              <w:pStyle w:val="pqiTabBody"/>
            </w:pPr>
          </w:p>
        </w:tc>
        <w:tc>
          <w:tcPr>
            <w:tcW w:w="4536" w:type="dxa"/>
            <w:gridSpan w:val="2"/>
          </w:tcPr>
          <w:p w14:paraId="0994B37D" w14:textId="11352799" w:rsidR="00C87C29" w:rsidRPr="00CD5AB3" w:rsidRDefault="009C7FD0" w:rsidP="006427AF">
            <w:pPr>
              <w:rPr>
                <w:lang w:eastAsia="en-GB"/>
              </w:rPr>
            </w:pPr>
            <w:r w:rsidRPr="00CD5AB3">
              <w:t xml:space="preserve">Wartość z enumeracji „Tryb dostawy”. </w:t>
            </w:r>
            <w:r w:rsidR="00C87C29" w:rsidRPr="00CD5AB3">
              <w:t>Wartość „0” jest wartością domyślną. Brak elementu oznacza standardową dostawę</w:t>
            </w:r>
            <w:r w:rsidRPr="00CD5AB3">
              <w:t>.</w:t>
            </w:r>
          </w:p>
        </w:tc>
        <w:tc>
          <w:tcPr>
            <w:tcW w:w="855" w:type="dxa"/>
            <w:gridSpan w:val="2"/>
          </w:tcPr>
          <w:p w14:paraId="28B665C7" w14:textId="77777777" w:rsidR="00C87C29" w:rsidRPr="00CD5AB3" w:rsidRDefault="00C87C29" w:rsidP="006427AF">
            <w:pPr>
              <w:pStyle w:val="pqiTabBody"/>
            </w:pPr>
            <w:r w:rsidRPr="00CD5AB3">
              <w:t>n1</w:t>
            </w:r>
          </w:p>
        </w:tc>
      </w:tr>
      <w:tr w:rsidR="00C87C29" w:rsidRPr="00CD5AB3" w14:paraId="2F27B778" w14:textId="77777777" w:rsidTr="00CB14AE">
        <w:trPr>
          <w:gridAfter w:val="1"/>
          <w:wAfter w:w="31" w:type="dxa"/>
        </w:trPr>
        <w:tc>
          <w:tcPr>
            <w:tcW w:w="370" w:type="dxa"/>
            <w:gridSpan w:val="2"/>
          </w:tcPr>
          <w:p w14:paraId="4859C49D" w14:textId="77777777" w:rsidR="00C87C29" w:rsidRPr="00CD5AB3" w:rsidRDefault="00C87C29" w:rsidP="006427AF">
            <w:pPr>
              <w:pStyle w:val="pqiTabBody"/>
              <w:rPr>
                <w:b/>
              </w:rPr>
            </w:pPr>
          </w:p>
        </w:tc>
        <w:tc>
          <w:tcPr>
            <w:tcW w:w="338" w:type="dxa"/>
            <w:gridSpan w:val="5"/>
          </w:tcPr>
          <w:p w14:paraId="36D88597" w14:textId="77777777" w:rsidR="00C87C29" w:rsidRPr="00CD5AB3" w:rsidRDefault="006A500A" w:rsidP="006427AF">
            <w:pPr>
              <w:pStyle w:val="pqiTabBody"/>
              <w:rPr>
                <w:i/>
              </w:rPr>
            </w:pPr>
            <w:r w:rsidRPr="00CD5AB3">
              <w:rPr>
                <w:i/>
              </w:rPr>
              <w:t>c</w:t>
            </w:r>
          </w:p>
        </w:tc>
        <w:tc>
          <w:tcPr>
            <w:tcW w:w="4499" w:type="dxa"/>
            <w:gridSpan w:val="3"/>
          </w:tcPr>
          <w:p w14:paraId="2B89C16E" w14:textId="77777777" w:rsidR="00C87C29" w:rsidRPr="00CD5AB3" w:rsidRDefault="00C87C29" w:rsidP="006427AF">
            <w:pPr>
              <w:pStyle w:val="pqiTabBody"/>
            </w:pPr>
            <w:r w:rsidRPr="00CD5AB3">
              <w:t xml:space="preserve">Informacja o stawce </w:t>
            </w:r>
            <w:r w:rsidR="00DD0EB5" w:rsidRPr="00CD5AB3">
              <w:t>„0”</w:t>
            </w:r>
            <w:r w:rsidRPr="00CD5AB3">
              <w:t xml:space="preserve"> podatku akcyzowego albo </w:t>
            </w:r>
            <w:r w:rsidR="00DD0EB5" w:rsidRPr="00CD5AB3">
              <w:t xml:space="preserve">o </w:t>
            </w:r>
            <w:r w:rsidRPr="00CD5AB3">
              <w:t xml:space="preserve">zwolnieniu dla (wszystkich) produktów z </w:t>
            </w:r>
            <w:r w:rsidR="00DD0EB5" w:rsidRPr="00CD5AB3">
              <w:t>dokumentu</w:t>
            </w:r>
          </w:p>
          <w:p w14:paraId="5ECE6F0D" w14:textId="77777777" w:rsidR="00C87C29" w:rsidRPr="00CD5AB3" w:rsidRDefault="00C87C29" w:rsidP="006427AF">
            <w:pPr>
              <w:pStyle w:val="pqiTabBody"/>
            </w:pPr>
            <w:r w:rsidRPr="00CD5AB3">
              <w:rPr>
                <w:rFonts w:ascii="Courier New" w:hAnsi="Courier New" w:cs="Courier New"/>
                <w:noProof/>
                <w:color w:val="0000FF"/>
              </w:rPr>
              <w:t>ExciseDutyRate</w:t>
            </w:r>
          </w:p>
        </w:tc>
        <w:tc>
          <w:tcPr>
            <w:tcW w:w="426" w:type="dxa"/>
            <w:gridSpan w:val="3"/>
          </w:tcPr>
          <w:p w14:paraId="30873A9D" w14:textId="5268EC61" w:rsidR="00C87C29" w:rsidRPr="00CD5AB3" w:rsidRDefault="00E11D3D" w:rsidP="006427AF">
            <w:pPr>
              <w:pStyle w:val="pqiTabBody"/>
            </w:pPr>
            <w:r>
              <w:t>R</w:t>
            </w:r>
          </w:p>
        </w:tc>
        <w:tc>
          <w:tcPr>
            <w:tcW w:w="2125" w:type="dxa"/>
            <w:gridSpan w:val="2"/>
          </w:tcPr>
          <w:p w14:paraId="4EE05A4C" w14:textId="77777777" w:rsidR="00C87C29" w:rsidRPr="00CD5AB3" w:rsidRDefault="00C87C29" w:rsidP="006427AF">
            <w:pPr>
              <w:pStyle w:val="pqiTabBody"/>
            </w:pPr>
          </w:p>
        </w:tc>
        <w:tc>
          <w:tcPr>
            <w:tcW w:w="4536" w:type="dxa"/>
            <w:gridSpan w:val="2"/>
          </w:tcPr>
          <w:p w14:paraId="6F492261" w14:textId="77777777" w:rsidR="00823AAA" w:rsidRPr="00CD5AB3" w:rsidRDefault="00823AAA" w:rsidP="00823AAA">
            <w:pPr>
              <w:rPr>
                <w:lang w:eastAsia="en-GB"/>
              </w:rPr>
            </w:pPr>
            <w:r w:rsidRPr="00CD5AB3">
              <w:rPr>
                <w:lang w:eastAsia="en-GB"/>
              </w:rPr>
              <w:t>Wartości ze słownika ExciseDutyRate</w:t>
            </w:r>
          </w:p>
          <w:p w14:paraId="63B8DC05" w14:textId="77777777" w:rsidR="00823AAA" w:rsidRPr="00CD5AB3" w:rsidRDefault="00823AAA" w:rsidP="00823AAA">
            <w:pPr>
              <w:rPr>
                <w:lang w:eastAsia="en-GB"/>
              </w:rPr>
            </w:pPr>
            <w:r w:rsidRPr="00CD5AB3">
              <w:rPr>
                <w:lang w:eastAsia="en-GB"/>
              </w:rPr>
              <w:t>Możliwe wartości:</w:t>
            </w:r>
          </w:p>
          <w:p w14:paraId="45DDA487" w14:textId="77777777" w:rsidR="00823AAA" w:rsidRPr="00CD5AB3" w:rsidRDefault="00823AAA" w:rsidP="00823AAA">
            <w:pPr>
              <w:rPr>
                <w:lang w:eastAsia="en-GB"/>
              </w:rPr>
            </w:pPr>
            <w:r w:rsidRPr="00CD5AB3">
              <w:rPr>
                <w:lang w:eastAsia="en-GB"/>
              </w:rPr>
              <w:t>1 – wyroby zwolnione z akcyzy ze względu na przeznaczenie</w:t>
            </w:r>
          </w:p>
          <w:p w14:paraId="62FD9A6B" w14:textId="77777777" w:rsidR="00823AAA" w:rsidRPr="00CD5AB3" w:rsidRDefault="00823AAA" w:rsidP="00823AAA">
            <w:pPr>
              <w:rPr>
                <w:lang w:eastAsia="en-GB"/>
              </w:rPr>
            </w:pPr>
            <w:r w:rsidRPr="00CD5AB3">
              <w:rPr>
                <w:lang w:eastAsia="en-GB"/>
              </w:rPr>
              <w:t>2 – wyroby objęte zerową stawką</w:t>
            </w:r>
          </w:p>
          <w:p w14:paraId="0FF4F778" w14:textId="33767707" w:rsidR="00C87C29" w:rsidRPr="00CD5AB3" w:rsidRDefault="00C87C29" w:rsidP="006427AF">
            <w:pPr>
              <w:rPr>
                <w:lang w:eastAsia="en-GB"/>
              </w:rPr>
            </w:pPr>
          </w:p>
        </w:tc>
        <w:tc>
          <w:tcPr>
            <w:tcW w:w="855" w:type="dxa"/>
            <w:gridSpan w:val="2"/>
          </w:tcPr>
          <w:p w14:paraId="43C6729D" w14:textId="77777777" w:rsidR="00C87C29" w:rsidRPr="00CD5AB3" w:rsidRDefault="00C87C29" w:rsidP="006427AF">
            <w:pPr>
              <w:pStyle w:val="pqiTabBody"/>
            </w:pPr>
            <w:r w:rsidRPr="00CD5AB3">
              <w:t>n1</w:t>
            </w:r>
          </w:p>
        </w:tc>
      </w:tr>
      <w:tr w:rsidR="00C87C29" w:rsidRPr="00CD5AB3" w14:paraId="4D55A9E2" w14:textId="77777777" w:rsidTr="00CB14AE">
        <w:trPr>
          <w:gridAfter w:val="1"/>
          <w:wAfter w:w="31" w:type="dxa"/>
        </w:trPr>
        <w:tc>
          <w:tcPr>
            <w:tcW w:w="370" w:type="dxa"/>
            <w:gridSpan w:val="2"/>
          </w:tcPr>
          <w:p w14:paraId="21B6468B" w14:textId="77777777" w:rsidR="00C87C29" w:rsidRPr="00CD5AB3" w:rsidRDefault="00C87C29" w:rsidP="006427AF">
            <w:pPr>
              <w:pStyle w:val="pqiTabBody"/>
              <w:rPr>
                <w:b/>
              </w:rPr>
            </w:pPr>
          </w:p>
        </w:tc>
        <w:tc>
          <w:tcPr>
            <w:tcW w:w="338" w:type="dxa"/>
            <w:gridSpan w:val="5"/>
          </w:tcPr>
          <w:p w14:paraId="68BD1511" w14:textId="77777777" w:rsidR="00C87C29" w:rsidRPr="00CD5AB3" w:rsidRDefault="006A500A" w:rsidP="006427AF">
            <w:pPr>
              <w:pStyle w:val="pqiTabBody"/>
              <w:rPr>
                <w:i/>
              </w:rPr>
            </w:pPr>
            <w:r w:rsidRPr="00CD5AB3">
              <w:rPr>
                <w:i/>
              </w:rPr>
              <w:t>d</w:t>
            </w:r>
          </w:p>
        </w:tc>
        <w:tc>
          <w:tcPr>
            <w:tcW w:w="4499" w:type="dxa"/>
            <w:gridSpan w:val="3"/>
          </w:tcPr>
          <w:p w14:paraId="38DE0D76" w14:textId="77777777" w:rsidR="00C87C29" w:rsidRPr="00CD5AB3" w:rsidRDefault="00C87C29" w:rsidP="006427AF">
            <w:pPr>
              <w:pStyle w:val="pqiTabBody"/>
            </w:pPr>
            <w:r w:rsidRPr="00CD5AB3">
              <w:t>Znacznik zgłoszenia w trybie odroczonym</w:t>
            </w:r>
          </w:p>
          <w:p w14:paraId="39B72B01" w14:textId="77777777" w:rsidR="00C87C29" w:rsidRPr="00CD5AB3" w:rsidRDefault="00C87C29" w:rsidP="006427AF">
            <w:pPr>
              <w:pStyle w:val="pqiTabBody"/>
              <w:rPr>
                <w:rFonts w:ascii="Courier New" w:hAnsi="Courier New" w:cs="Courier New"/>
                <w:noProof/>
                <w:color w:val="0000FF"/>
              </w:rPr>
            </w:pPr>
            <w:r w:rsidRPr="00CD5AB3">
              <w:rPr>
                <w:rFonts w:ascii="Courier New" w:hAnsi="Courier New" w:cs="Courier New"/>
                <w:noProof/>
                <w:color w:val="0000FF"/>
              </w:rPr>
              <w:t>DeferredSubmissionFlag</w:t>
            </w:r>
          </w:p>
        </w:tc>
        <w:tc>
          <w:tcPr>
            <w:tcW w:w="426" w:type="dxa"/>
            <w:gridSpan w:val="3"/>
          </w:tcPr>
          <w:p w14:paraId="42F9959D" w14:textId="77777777" w:rsidR="00C87C29" w:rsidRPr="00CD5AB3" w:rsidRDefault="00C87C29" w:rsidP="006427AF">
            <w:pPr>
              <w:pStyle w:val="pqiTabBody"/>
            </w:pPr>
            <w:r w:rsidRPr="00CD5AB3">
              <w:t>D</w:t>
            </w:r>
          </w:p>
        </w:tc>
        <w:tc>
          <w:tcPr>
            <w:tcW w:w="2125" w:type="dxa"/>
            <w:gridSpan w:val="2"/>
          </w:tcPr>
          <w:p w14:paraId="488034E8" w14:textId="77777777" w:rsidR="0036110C" w:rsidRPr="00CD5AB3" w:rsidRDefault="0036110C" w:rsidP="0036110C">
            <w:pPr>
              <w:pStyle w:val="pqiTabBody"/>
              <w:rPr>
                <w:lang w:eastAsia="en-GB"/>
              </w:rPr>
            </w:pPr>
            <w:r w:rsidRPr="00CD5AB3">
              <w:rPr>
                <w:lang w:eastAsia="en-GB"/>
              </w:rPr>
              <w:t>Przyjmuje wartość „1” jeżeli nastąpiła awaria</w:t>
            </w:r>
          </w:p>
          <w:p w14:paraId="797A856A" w14:textId="77777777" w:rsidR="0036110C" w:rsidRPr="00CD5AB3" w:rsidRDefault="0036110C" w:rsidP="0036110C">
            <w:pPr>
              <w:pStyle w:val="pqiTabBody"/>
              <w:rPr>
                <w:lang w:eastAsia="en-GB"/>
              </w:rPr>
            </w:pPr>
            <w:r w:rsidRPr="00CD5AB3">
              <w:rPr>
                <w:lang w:eastAsia="en-GB"/>
              </w:rPr>
              <w:lastRenderedPageBreak/>
              <w:t>Systemu EMCS PL2, wyroby zostały wysłane  przy wykorzystaniu</w:t>
            </w:r>
          </w:p>
          <w:p w14:paraId="6C5D2B3E" w14:textId="2CFD9A92" w:rsidR="0036110C" w:rsidRDefault="0036110C" w:rsidP="0036110C">
            <w:pPr>
              <w:pStyle w:val="pqiTabBody"/>
              <w:rPr>
                <w:lang w:eastAsia="en-GB"/>
              </w:rPr>
            </w:pPr>
            <w:r w:rsidRPr="00CD5AB3">
              <w:rPr>
                <w:lang w:eastAsia="en-GB"/>
              </w:rPr>
              <w:t xml:space="preserve">dokumentu zastępującego e-DD (projekt e-DD dorejestrowuje się po udostępnieniu Systemu) </w:t>
            </w:r>
          </w:p>
          <w:p w14:paraId="3FC932CB" w14:textId="2437F49D" w:rsidR="00BF169E" w:rsidRDefault="00BF169E" w:rsidP="0036110C">
            <w:pPr>
              <w:pStyle w:val="pqiTabBody"/>
              <w:rPr>
                <w:lang w:eastAsia="en-GB"/>
              </w:rPr>
            </w:pPr>
            <w:r>
              <w:rPr>
                <w:lang w:eastAsia="en-GB"/>
              </w:rPr>
              <w:t>Lub</w:t>
            </w:r>
          </w:p>
          <w:p w14:paraId="6B4566D0" w14:textId="0256306C" w:rsidR="00BF169E" w:rsidRDefault="00BF169E" w:rsidP="0036110C">
            <w:pPr>
              <w:pStyle w:val="pqiTabBody"/>
              <w:rPr>
                <w:lang w:eastAsia="en-GB"/>
              </w:rPr>
            </w:pPr>
            <w:r>
              <w:rPr>
                <w:lang w:eastAsia="en-GB"/>
              </w:rPr>
              <w:t xml:space="preserve">Wysyłka dotyczy wyrobów energetycznych przemieszczanych transportem rurociągowym </w:t>
            </w:r>
            <w:r w:rsidRPr="00CD5AB3">
              <w:rPr>
                <w:lang w:eastAsia="en-GB"/>
              </w:rPr>
              <w:t xml:space="preserve">(projekt e-DD dorejestrowuje się po </w:t>
            </w:r>
            <w:r>
              <w:rPr>
                <w:lang w:eastAsia="en-GB"/>
              </w:rPr>
              <w:t>zakończeniu tłoczenia</w:t>
            </w:r>
            <w:r w:rsidRPr="00CD5AB3">
              <w:rPr>
                <w:lang w:eastAsia="en-GB"/>
              </w:rPr>
              <w:t>)</w:t>
            </w:r>
          </w:p>
          <w:p w14:paraId="3F8C4FCA" w14:textId="67B96A1D" w:rsidR="00BF169E" w:rsidRDefault="00BF169E" w:rsidP="0036110C">
            <w:pPr>
              <w:pStyle w:val="pqiTabBody"/>
              <w:rPr>
                <w:lang w:eastAsia="en-GB"/>
              </w:rPr>
            </w:pPr>
            <w:r>
              <w:rPr>
                <w:lang w:eastAsia="en-GB"/>
              </w:rPr>
              <w:t>Lub</w:t>
            </w:r>
          </w:p>
          <w:p w14:paraId="720F14FF" w14:textId="11B52702" w:rsidR="00BF169E" w:rsidRPr="00CD5AB3" w:rsidRDefault="00BF169E" w:rsidP="00D9373B">
            <w:pPr>
              <w:spacing w:before="0" w:after="0"/>
              <w:rPr>
                <w:lang w:eastAsia="en-GB"/>
              </w:rPr>
            </w:pPr>
            <w:r w:rsidRPr="00BF169E">
              <w:rPr>
                <w:rFonts w:cs="Arial"/>
                <w:szCs w:val="20"/>
                <w:lang w:eastAsia="en-GB"/>
              </w:rPr>
              <w:t>Wysyłka dotyczy (p</w:t>
            </w:r>
            <w:r w:rsidRPr="00BF169E">
              <w:rPr>
                <w:rFonts w:cs="Arial"/>
                <w:szCs w:val="20"/>
              </w:rPr>
              <w:t>aliw lotniczych o kodach CN 2710 12 31, 2710 12 70, 2710 19 21</w:t>
            </w:r>
            <w:r w:rsidR="00D9373B">
              <w:rPr>
                <w:rFonts w:cs="Arial"/>
                <w:szCs w:val="20"/>
              </w:rPr>
              <w:t xml:space="preserve">, </w:t>
            </w:r>
            <w:r w:rsidRPr="00BF169E">
              <w:rPr>
                <w:rFonts w:cs="Arial"/>
                <w:szCs w:val="20"/>
              </w:rPr>
              <w:t xml:space="preserve">paliw </w:t>
            </w:r>
            <w:r w:rsidRPr="00BF169E">
              <w:rPr>
                <w:rFonts w:cs="Arial"/>
                <w:szCs w:val="20"/>
              </w:rPr>
              <w:lastRenderedPageBreak/>
              <w:t xml:space="preserve">żeglugowych o kodach CN </w:t>
            </w:r>
            <w:r w:rsidRPr="00BF169E">
              <w:rPr>
                <w:rFonts w:cs="Arial"/>
                <w:color w:val="000000"/>
                <w:szCs w:val="20"/>
              </w:rPr>
              <w:t>CN 27101943, CN 27101946, CN 27101947, CN 27101948,</w:t>
            </w:r>
            <w:r w:rsidRPr="00BF169E">
              <w:rPr>
                <w:rFonts w:cs="Arial"/>
                <w:szCs w:val="20"/>
              </w:rPr>
              <w:t xml:space="preserve"> </w:t>
            </w:r>
            <w:r w:rsidRPr="00BF169E">
              <w:rPr>
                <w:rFonts w:cs="Arial"/>
                <w:color w:val="000000"/>
                <w:szCs w:val="20"/>
              </w:rPr>
              <w:t>CN 27079999,</w:t>
            </w:r>
            <w:r w:rsidRPr="00BF169E">
              <w:rPr>
                <w:rFonts w:cs="Arial"/>
                <w:szCs w:val="20"/>
              </w:rPr>
              <w:t xml:space="preserve"> </w:t>
            </w:r>
            <w:r w:rsidRPr="00BF169E">
              <w:rPr>
                <w:rFonts w:cs="Arial"/>
                <w:color w:val="000000"/>
                <w:szCs w:val="20"/>
              </w:rPr>
              <w:t>CN 27101962, CN 27101964,</w:t>
            </w:r>
            <w:r w:rsidRPr="00BF169E">
              <w:rPr>
                <w:rFonts w:cs="Arial"/>
                <w:szCs w:val="20"/>
              </w:rPr>
              <w:t xml:space="preserve"> </w:t>
            </w:r>
            <w:r w:rsidRPr="00BF169E">
              <w:rPr>
                <w:rFonts w:cs="Arial"/>
                <w:color w:val="000000"/>
                <w:szCs w:val="20"/>
              </w:rPr>
              <w:t>CN 27101966, CN 27101967, CN 27101968</w:t>
            </w:r>
            <w:r w:rsidR="00D9373B">
              <w:rPr>
                <w:rFonts w:cs="Arial"/>
                <w:color w:val="000000"/>
                <w:szCs w:val="20"/>
              </w:rPr>
              <w:t xml:space="preserve"> i tryb dostawy ma wartość „3” – dostawa ze zbiornika</w:t>
            </w:r>
            <w:r w:rsidR="0001770D">
              <w:rPr>
                <w:rFonts w:cs="Arial"/>
                <w:color w:val="000000"/>
                <w:szCs w:val="20"/>
              </w:rPr>
              <w:t xml:space="preserve"> lub </w:t>
            </w:r>
            <w:r w:rsidR="00AC5A30">
              <w:rPr>
                <w:rFonts w:cs="Arial"/>
                <w:color w:val="000000"/>
                <w:szCs w:val="20"/>
              </w:rPr>
              <w:t xml:space="preserve"> dla paliw lotniczych tryb dostawy ma wartość „</w:t>
            </w:r>
            <w:r w:rsidR="00B6244A">
              <w:rPr>
                <w:rFonts w:cs="Arial"/>
                <w:color w:val="000000"/>
                <w:szCs w:val="20"/>
              </w:rPr>
              <w:t>7</w:t>
            </w:r>
            <w:r w:rsidR="00AC5A30">
              <w:rPr>
                <w:rFonts w:cs="Arial"/>
                <w:color w:val="000000"/>
                <w:szCs w:val="20"/>
              </w:rPr>
              <w:t xml:space="preserve">” – dostawa cysterną na lotnisku albo </w:t>
            </w:r>
            <w:r w:rsidR="0001770D">
              <w:rPr>
                <w:rFonts w:cs="Arial"/>
                <w:color w:val="000000"/>
                <w:szCs w:val="20"/>
              </w:rPr>
              <w:t>dotyczy wyrobów węglowych</w:t>
            </w:r>
            <w:r w:rsidR="00977A4E">
              <w:rPr>
                <w:rFonts w:cs="Arial"/>
                <w:color w:val="000000"/>
                <w:szCs w:val="20"/>
              </w:rPr>
              <w:t xml:space="preserve"> oraz paliw lotniczych i żeglugowych</w:t>
            </w:r>
            <w:r w:rsidR="0001770D">
              <w:rPr>
                <w:rFonts w:cs="Arial"/>
                <w:color w:val="000000"/>
                <w:szCs w:val="20"/>
              </w:rPr>
              <w:t xml:space="preserve"> i tryb dostawy ma wartość </w:t>
            </w:r>
            <w:r w:rsidR="0061749B">
              <w:rPr>
                <w:rFonts w:cs="Arial"/>
                <w:color w:val="000000"/>
                <w:szCs w:val="20"/>
              </w:rPr>
              <w:t xml:space="preserve">odpowiednio </w:t>
            </w:r>
            <w:r w:rsidR="0001770D">
              <w:rPr>
                <w:rFonts w:cs="Arial"/>
                <w:color w:val="000000"/>
                <w:szCs w:val="20"/>
              </w:rPr>
              <w:t xml:space="preserve">– </w:t>
            </w:r>
            <w:r w:rsidR="0061749B">
              <w:rPr>
                <w:rFonts w:cs="Arial"/>
                <w:color w:val="000000"/>
                <w:szCs w:val="20"/>
              </w:rPr>
              <w:t xml:space="preserve">„5” lub </w:t>
            </w:r>
            <w:r w:rsidR="0001770D">
              <w:rPr>
                <w:rFonts w:cs="Arial"/>
                <w:color w:val="000000"/>
                <w:szCs w:val="20"/>
              </w:rPr>
              <w:t>„</w:t>
            </w:r>
            <w:r w:rsidR="0061749B">
              <w:rPr>
                <w:rFonts w:cs="Arial"/>
                <w:color w:val="000000"/>
                <w:szCs w:val="20"/>
              </w:rPr>
              <w:t>6</w:t>
            </w:r>
            <w:r w:rsidR="0001770D">
              <w:rPr>
                <w:rFonts w:cs="Arial"/>
                <w:color w:val="000000"/>
                <w:szCs w:val="20"/>
              </w:rPr>
              <w:t>”</w:t>
            </w:r>
            <w:r w:rsidR="00D9373B">
              <w:rPr>
                <w:rFonts w:cs="Arial"/>
                <w:color w:val="000000"/>
                <w:szCs w:val="20"/>
              </w:rPr>
              <w:t>.</w:t>
            </w:r>
          </w:p>
          <w:p w14:paraId="4D50CD8D" w14:textId="77777777" w:rsidR="0036110C" w:rsidRPr="00CD5AB3" w:rsidRDefault="0036110C" w:rsidP="0036110C">
            <w:pPr>
              <w:pStyle w:val="pqiTabBody"/>
              <w:rPr>
                <w:lang w:eastAsia="en-GB"/>
              </w:rPr>
            </w:pPr>
            <w:r w:rsidRPr="00CD5AB3">
              <w:rPr>
                <w:lang w:eastAsia="en-GB"/>
              </w:rPr>
              <w:lastRenderedPageBreak/>
              <w:t>W innym przypadku ma</w:t>
            </w:r>
          </w:p>
          <w:p w14:paraId="2FEA86F2" w14:textId="77777777" w:rsidR="0036110C" w:rsidRPr="00CD5AB3" w:rsidRDefault="0036110C" w:rsidP="0036110C">
            <w:pPr>
              <w:pStyle w:val="pqiTabBody"/>
              <w:rPr>
                <w:lang w:eastAsia="en-GB"/>
              </w:rPr>
            </w:pPr>
            <w:r w:rsidRPr="00CD5AB3">
              <w:rPr>
                <w:lang w:eastAsia="en-GB"/>
              </w:rPr>
              <w:t>wartość „0”</w:t>
            </w:r>
          </w:p>
          <w:p w14:paraId="7BED701D" w14:textId="3485DE26" w:rsidR="00C87C29" w:rsidRPr="00CD5AB3" w:rsidRDefault="00C87C29" w:rsidP="0036110C">
            <w:pPr>
              <w:pStyle w:val="pqiTabBody"/>
            </w:pPr>
          </w:p>
        </w:tc>
        <w:tc>
          <w:tcPr>
            <w:tcW w:w="4536" w:type="dxa"/>
            <w:gridSpan w:val="2"/>
          </w:tcPr>
          <w:p w14:paraId="5EF2FEB2" w14:textId="77777777" w:rsidR="00C87C29" w:rsidRPr="00CD5AB3" w:rsidRDefault="00C87C29" w:rsidP="006427AF">
            <w:r w:rsidRPr="00CD5AB3">
              <w:lastRenderedPageBreak/>
              <w:t>Możliwe wartości:</w:t>
            </w:r>
          </w:p>
          <w:p w14:paraId="2B21DDBD" w14:textId="77777777" w:rsidR="00C87C29" w:rsidRPr="00CD5AB3" w:rsidRDefault="00C87C29" w:rsidP="006427AF">
            <w:r w:rsidRPr="00CD5AB3">
              <w:t>0 = fałszywe</w:t>
            </w:r>
          </w:p>
          <w:p w14:paraId="4D4464CA" w14:textId="77777777" w:rsidR="00C87C29" w:rsidRPr="00CD5AB3" w:rsidRDefault="00C87C29" w:rsidP="006427AF">
            <w:r w:rsidRPr="00CD5AB3">
              <w:t>1 = prawdziwe.</w:t>
            </w:r>
          </w:p>
          <w:p w14:paraId="53DB7E03" w14:textId="77777777" w:rsidR="00C87C29" w:rsidRPr="00CD5AB3" w:rsidRDefault="00C87C29" w:rsidP="006427AF">
            <w:r w:rsidRPr="00CD5AB3">
              <w:lastRenderedPageBreak/>
              <w:t>Wartość „0” jest wartością domyślną.</w:t>
            </w:r>
          </w:p>
        </w:tc>
        <w:tc>
          <w:tcPr>
            <w:tcW w:w="855" w:type="dxa"/>
            <w:gridSpan w:val="2"/>
          </w:tcPr>
          <w:p w14:paraId="267E10C2" w14:textId="77777777" w:rsidR="00C87C29" w:rsidRPr="00CD5AB3" w:rsidRDefault="00C87C29" w:rsidP="006427AF">
            <w:pPr>
              <w:pStyle w:val="pqiTabBody"/>
            </w:pPr>
            <w:r w:rsidRPr="00CD5AB3">
              <w:lastRenderedPageBreak/>
              <w:t>n1</w:t>
            </w:r>
          </w:p>
        </w:tc>
      </w:tr>
      <w:tr w:rsidR="00C87C29" w:rsidRPr="00CD5AB3" w14:paraId="519C6916" w14:textId="77777777" w:rsidTr="00CB14AE">
        <w:trPr>
          <w:gridAfter w:val="1"/>
          <w:wAfter w:w="31" w:type="dxa"/>
        </w:trPr>
        <w:tc>
          <w:tcPr>
            <w:tcW w:w="370" w:type="dxa"/>
            <w:gridSpan w:val="2"/>
          </w:tcPr>
          <w:p w14:paraId="6A6320E9" w14:textId="77777777" w:rsidR="00C87C29" w:rsidRPr="00CD5AB3" w:rsidRDefault="00C87C29" w:rsidP="006427AF">
            <w:pPr>
              <w:pStyle w:val="pqiTabBody"/>
              <w:rPr>
                <w:b/>
              </w:rPr>
            </w:pPr>
          </w:p>
        </w:tc>
        <w:tc>
          <w:tcPr>
            <w:tcW w:w="338" w:type="dxa"/>
            <w:gridSpan w:val="5"/>
          </w:tcPr>
          <w:p w14:paraId="77F2745E" w14:textId="77777777" w:rsidR="00C87C29" w:rsidRPr="00CD5AB3" w:rsidRDefault="006E0541" w:rsidP="006427AF">
            <w:pPr>
              <w:pStyle w:val="pqiTabBody"/>
              <w:rPr>
                <w:i/>
              </w:rPr>
            </w:pPr>
            <w:r w:rsidRPr="00CD5AB3">
              <w:rPr>
                <w:i/>
              </w:rPr>
              <w:t>e</w:t>
            </w:r>
          </w:p>
        </w:tc>
        <w:tc>
          <w:tcPr>
            <w:tcW w:w="4499" w:type="dxa"/>
            <w:gridSpan w:val="3"/>
          </w:tcPr>
          <w:p w14:paraId="2B671F4E" w14:textId="77777777" w:rsidR="00C87C29" w:rsidRPr="00CD5AB3" w:rsidRDefault="00C87C29" w:rsidP="006427AF">
            <w:pPr>
              <w:pStyle w:val="pqiTabBody"/>
            </w:pPr>
            <w:r w:rsidRPr="00CD5AB3">
              <w:t>Numer faktury</w:t>
            </w:r>
          </w:p>
          <w:p w14:paraId="2E28AF34" w14:textId="77777777" w:rsidR="00C87C29" w:rsidRPr="00CD5AB3" w:rsidRDefault="00C87C29" w:rsidP="006427AF">
            <w:pPr>
              <w:pStyle w:val="pqiTabBody"/>
            </w:pPr>
            <w:r w:rsidRPr="00CD5AB3">
              <w:rPr>
                <w:rFonts w:ascii="Courier New" w:hAnsi="Courier New" w:cs="Courier New"/>
                <w:noProof/>
                <w:color w:val="0000FF"/>
              </w:rPr>
              <w:t>InvoiceNumber</w:t>
            </w:r>
          </w:p>
        </w:tc>
        <w:tc>
          <w:tcPr>
            <w:tcW w:w="426" w:type="dxa"/>
            <w:gridSpan w:val="3"/>
          </w:tcPr>
          <w:p w14:paraId="69D63CBF" w14:textId="62C10428" w:rsidR="00C87C29" w:rsidRPr="00CD5AB3" w:rsidRDefault="00D95E73" w:rsidP="006427AF">
            <w:pPr>
              <w:pStyle w:val="pqiTabBody"/>
            </w:pPr>
            <w:r>
              <w:t>R</w:t>
            </w:r>
          </w:p>
        </w:tc>
        <w:tc>
          <w:tcPr>
            <w:tcW w:w="2125" w:type="dxa"/>
            <w:gridSpan w:val="2"/>
          </w:tcPr>
          <w:p w14:paraId="5AE569F0" w14:textId="77777777" w:rsidR="00C87C29" w:rsidRPr="00CD5AB3" w:rsidRDefault="00C87C29" w:rsidP="006427AF">
            <w:pPr>
              <w:pStyle w:val="pqiTabBody"/>
            </w:pPr>
          </w:p>
        </w:tc>
        <w:tc>
          <w:tcPr>
            <w:tcW w:w="4536" w:type="dxa"/>
            <w:gridSpan w:val="2"/>
          </w:tcPr>
          <w:p w14:paraId="2E1E1460" w14:textId="77777777" w:rsidR="00C87C29" w:rsidRPr="00CD5AB3" w:rsidRDefault="00C87C29" w:rsidP="006427AF">
            <w:pPr>
              <w:pStyle w:val="pqiTabBody"/>
            </w:pPr>
            <w:r w:rsidRPr="00CD5AB3">
              <w:t>Należy podać numer faktury dotyczącej wyrobów. Jeżeli faktura nie została jeszcze przygotowana, należy podać numer potwierdzenia dostawy lub innego dokumentu przewozowego.</w:t>
            </w:r>
          </w:p>
        </w:tc>
        <w:tc>
          <w:tcPr>
            <w:tcW w:w="855" w:type="dxa"/>
            <w:gridSpan w:val="2"/>
          </w:tcPr>
          <w:p w14:paraId="530067D6" w14:textId="77777777" w:rsidR="00C87C29" w:rsidRPr="00CD5AB3" w:rsidRDefault="00C87C29" w:rsidP="006427AF">
            <w:pPr>
              <w:pStyle w:val="pqiTabBody"/>
            </w:pPr>
            <w:r w:rsidRPr="00CD5AB3">
              <w:t>an..35</w:t>
            </w:r>
          </w:p>
        </w:tc>
      </w:tr>
      <w:tr w:rsidR="0020132B" w:rsidRPr="00CD5AB3" w14:paraId="05B78B67" w14:textId="77777777" w:rsidTr="00CB14AE">
        <w:trPr>
          <w:gridAfter w:val="1"/>
          <w:wAfter w:w="31" w:type="dxa"/>
          <w:cantSplit/>
        </w:trPr>
        <w:tc>
          <w:tcPr>
            <w:tcW w:w="387" w:type="dxa"/>
            <w:gridSpan w:val="4"/>
          </w:tcPr>
          <w:p w14:paraId="1AB1BBEE" w14:textId="77777777" w:rsidR="0020132B" w:rsidRPr="00CD5AB3" w:rsidRDefault="0020132B" w:rsidP="0038753A">
            <w:pPr>
              <w:rPr>
                <w:b/>
              </w:rPr>
            </w:pPr>
          </w:p>
        </w:tc>
        <w:tc>
          <w:tcPr>
            <w:tcW w:w="321" w:type="dxa"/>
            <w:gridSpan w:val="3"/>
          </w:tcPr>
          <w:p w14:paraId="2F834FB6" w14:textId="548AD2BB" w:rsidR="0020132B" w:rsidRPr="00CD5AB3" w:rsidRDefault="0020132B" w:rsidP="0038753A">
            <w:pPr>
              <w:rPr>
                <w:i/>
              </w:rPr>
            </w:pPr>
            <w:r w:rsidRPr="00CD5AB3">
              <w:rPr>
                <w:i/>
              </w:rPr>
              <w:t>f</w:t>
            </w:r>
          </w:p>
        </w:tc>
        <w:tc>
          <w:tcPr>
            <w:tcW w:w="4493" w:type="dxa"/>
            <w:gridSpan w:val="2"/>
          </w:tcPr>
          <w:p w14:paraId="5B95C013" w14:textId="77777777" w:rsidR="0020132B" w:rsidRPr="00CD5AB3" w:rsidRDefault="0020132B" w:rsidP="0038753A">
            <w:pPr>
              <w:pStyle w:val="pqiTabBody"/>
            </w:pPr>
            <w:r w:rsidRPr="00CD5AB3">
              <w:t>Data faktury</w:t>
            </w:r>
          </w:p>
          <w:p w14:paraId="1AF67345" w14:textId="77777777" w:rsidR="0020132B" w:rsidRPr="00CD5AB3" w:rsidRDefault="0020132B" w:rsidP="0038753A">
            <w:r w:rsidRPr="00CD5AB3">
              <w:rPr>
                <w:rFonts w:ascii="Courier New" w:hAnsi="Courier New" w:cs="Courier New"/>
                <w:noProof/>
                <w:color w:val="0000FF"/>
              </w:rPr>
              <w:t>InvoiceDate</w:t>
            </w:r>
          </w:p>
        </w:tc>
        <w:tc>
          <w:tcPr>
            <w:tcW w:w="426" w:type="dxa"/>
            <w:gridSpan w:val="3"/>
          </w:tcPr>
          <w:p w14:paraId="7BB0D3C9" w14:textId="77777777" w:rsidR="0020132B" w:rsidRPr="00CD5AB3" w:rsidRDefault="0020132B" w:rsidP="0038753A">
            <w:pPr>
              <w:jc w:val="center"/>
            </w:pPr>
            <w:r w:rsidRPr="00CD5AB3">
              <w:t>R</w:t>
            </w:r>
          </w:p>
        </w:tc>
        <w:tc>
          <w:tcPr>
            <w:tcW w:w="2131" w:type="dxa"/>
            <w:gridSpan w:val="3"/>
          </w:tcPr>
          <w:p w14:paraId="49B9CF4A" w14:textId="77777777" w:rsidR="0020132B" w:rsidRPr="00CD5AB3" w:rsidRDefault="0020132B" w:rsidP="0038753A"/>
        </w:tc>
        <w:tc>
          <w:tcPr>
            <w:tcW w:w="4536" w:type="dxa"/>
            <w:gridSpan w:val="2"/>
          </w:tcPr>
          <w:p w14:paraId="78521ABA" w14:textId="40DFCC35" w:rsidR="0020132B" w:rsidRPr="00CD5AB3" w:rsidRDefault="0020132B" w:rsidP="0038753A">
            <w:r w:rsidRPr="00CD5AB3">
              <w:t>Data wystawienie dokumentu wskazanego w elemencie 1e</w:t>
            </w:r>
          </w:p>
        </w:tc>
        <w:tc>
          <w:tcPr>
            <w:tcW w:w="855" w:type="dxa"/>
            <w:gridSpan w:val="2"/>
          </w:tcPr>
          <w:p w14:paraId="00D85167" w14:textId="77777777" w:rsidR="0020132B" w:rsidRPr="00CD5AB3" w:rsidRDefault="0020132B" w:rsidP="0038753A">
            <w:r w:rsidRPr="00CD5AB3">
              <w:t>date</w:t>
            </w:r>
          </w:p>
        </w:tc>
      </w:tr>
      <w:tr w:rsidR="00C87C29" w:rsidRPr="00CD5AB3" w14:paraId="49165CDB" w14:textId="77777777" w:rsidTr="00CB14AE">
        <w:trPr>
          <w:gridAfter w:val="1"/>
          <w:wAfter w:w="31" w:type="dxa"/>
        </w:trPr>
        <w:tc>
          <w:tcPr>
            <w:tcW w:w="370" w:type="dxa"/>
            <w:gridSpan w:val="2"/>
          </w:tcPr>
          <w:p w14:paraId="787863DB" w14:textId="77777777" w:rsidR="00C87C29" w:rsidRPr="00CD5AB3" w:rsidRDefault="00C87C29" w:rsidP="006427AF">
            <w:pPr>
              <w:pStyle w:val="pqiTabBody"/>
              <w:rPr>
                <w:b/>
              </w:rPr>
            </w:pPr>
          </w:p>
        </w:tc>
        <w:tc>
          <w:tcPr>
            <w:tcW w:w="338" w:type="dxa"/>
            <w:gridSpan w:val="5"/>
          </w:tcPr>
          <w:p w14:paraId="3D9BB3DB" w14:textId="77777777" w:rsidR="00C87C29" w:rsidRPr="00CD5AB3" w:rsidRDefault="006E0541" w:rsidP="006427AF">
            <w:pPr>
              <w:pStyle w:val="pqiTabBody"/>
              <w:rPr>
                <w:i/>
              </w:rPr>
            </w:pPr>
            <w:r w:rsidRPr="00CD5AB3">
              <w:rPr>
                <w:i/>
              </w:rPr>
              <w:t>g</w:t>
            </w:r>
          </w:p>
        </w:tc>
        <w:tc>
          <w:tcPr>
            <w:tcW w:w="4499" w:type="dxa"/>
            <w:gridSpan w:val="3"/>
          </w:tcPr>
          <w:p w14:paraId="194FB699" w14:textId="77777777" w:rsidR="00C87C29" w:rsidRPr="00CD5AB3" w:rsidRDefault="00C87C29" w:rsidP="006427AF">
            <w:pPr>
              <w:pStyle w:val="pqiTabBody"/>
            </w:pPr>
            <w:r w:rsidRPr="00CD5AB3">
              <w:t>Data wysyłki</w:t>
            </w:r>
          </w:p>
          <w:p w14:paraId="221CBD7D" w14:textId="77777777" w:rsidR="00C87C29" w:rsidRPr="00CD5AB3" w:rsidRDefault="00C87C29" w:rsidP="006427AF">
            <w:pPr>
              <w:pStyle w:val="pqiTabBody"/>
            </w:pPr>
            <w:r w:rsidRPr="00CD5AB3">
              <w:rPr>
                <w:rFonts w:ascii="Courier New" w:hAnsi="Courier New" w:cs="Courier New"/>
                <w:noProof/>
                <w:color w:val="0000FF"/>
              </w:rPr>
              <w:t>DateOfDispatch</w:t>
            </w:r>
          </w:p>
        </w:tc>
        <w:tc>
          <w:tcPr>
            <w:tcW w:w="426" w:type="dxa"/>
            <w:gridSpan w:val="3"/>
          </w:tcPr>
          <w:p w14:paraId="439E16D6" w14:textId="77777777" w:rsidR="00C87C29" w:rsidRPr="00CD5AB3" w:rsidRDefault="00C87C29" w:rsidP="006427AF">
            <w:pPr>
              <w:pStyle w:val="pqiTabBody"/>
            </w:pPr>
            <w:r w:rsidRPr="00CD5AB3">
              <w:t>R</w:t>
            </w:r>
          </w:p>
        </w:tc>
        <w:tc>
          <w:tcPr>
            <w:tcW w:w="2125" w:type="dxa"/>
            <w:gridSpan w:val="2"/>
          </w:tcPr>
          <w:p w14:paraId="22DEF2F3" w14:textId="77777777" w:rsidR="00C87C29" w:rsidRPr="00CD5AB3" w:rsidRDefault="00C87C29" w:rsidP="006427AF">
            <w:pPr>
              <w:pStyle w:val="pqiTabBody"/>
            </w:pPr>
          </w:p>
        </w:tc>
        <w:tc>
          <w:tcPr>
            <w:tcW w:w="4536" w:type="dxa"/>
            <w:gridSpan w:val="2"/>
          </w:tcPr>
          <w:p w14:paraId="5E1B1AA2" w14:textId="0C3B4EEA" w:rsidR="00C87C29" w:rsidRPr="00CD5AB3" w:rsidRDefault="00C87C29" w:rsidP="006427AF">
            <w:pPr>
              <w:pStyle w:val="pqiTabBody"/>
            </w:pPr>
            <w:r w:rsidRPr="00CD5AB3">
              <w:t>Data rozpoczęcia przemieszczenia</w:t>
            </w:r>
            <w:r w:rsidR="006E0541" w:rsidRPr="00CD5AB3">
              <w:t>/dostawy</w:t>
            </w:r>
            <w:r w:rsidRPr="00CD5AB3">
              <w:t xml:space="preserve"> </w:t>
            </w:r>
            <w:r w:rsidR="006E0541" w:rsidRPr="00CD5AB3">
              <w:t>na podstawie e-DD</w:t>
            </w:r>
            <w:r w:rsidRPr="00CD5AB3">
              <w:t xml:space="preserve">. Ta data nie może być późniejsza niż 7 dni po dniu przesłania </w:t>
            </w:r>
            <w:r w:rsidR="009C69EF">
              <w:t xml:space="preserve">projektu </w:t>
            </w:r>
            <w:r w:rsidRPr="00CD5AB3">
              <w:t>dokumentu e-</w:t>
            </w:r>
            <w:r w:rsidR="006E0541" w:rsidRPr="00CD5AB3">
              <w:t>DD</w:t>
            </w:r>
            <w:r w:rsidRPr="00CD5AB3">
              <w:t>. Data wysyłki może być przeszłą datą</w:t>
            </w:r>
            <w:r w:rsidR="005B1C69">
              <w:t xml:space="preserve"> w przypadku wypełnienia pola 1d o wartości = 1.</w:t>
            </w:r>
          </w:p>
        </w:tc>
        <w:tc>
          <w:tcPr>
            <w:tcW w:w="855" w:type="dxa"/>
            <w:gridSpan w:val="2"/>
          </w:tcPr>
          <w:p w14:paraId="50D9A832" w14:textId="77777777" w:rsidR="00C87C29" w:rsidRPr="00CD5AB3" w:rsidRDefault="00C87C29" w:rsidP="006427AF">
            <w:pPr>
              <w:pStyle w:val="pqiTabBody"/>
            </w:pPr>
            <w:r w:rsidRPr="00CD5AB3">
              <w:t>date</w:t>
            </w:r>
          </w:p>
        </w:tc>
      </w:tr>
      <w:tr w:rsidR="00C87C29" w:rsidRPr="00CD5AB3" w14:paraId="19DEE13A" w14:textId="77777777" w:rsidTr="00CB14AE">
        <w:trPr>
          <w:gridAfter w:val="1"/>
          <w:wAfter w:w="31" w:type="dxa"/>
        </w:trPr>
        <w:tc>
          <w:tcPr>
            <w:tcW w:w="370" w:type="dxa"/>
            <w:gridSpan w:val="2"/>
          </w:tcPr>
          <w:p w14:paraId="79F51D77" w14:textId="77777777" w:rsidR="00C87C29" w:rsidRPr="00CD5AB3" w:rsidRDefault="00C87C29" w:rsidP="006427AF">
            <w:pPr>
              <w:pStyle w:val="pqiTabBody"/>
              <w:rPr>
                <w:b/>
              </w:rPr>
            </w:pPr>
          </w:p>
        </w:tc>
        <w:tc>
          <w:tcPr>
            <w:tcW w:w="338" w:type="dxa"/>
            <w:gridSpan w:val="5"/>
          </w:tcPr>
          <w:p w14:paraId="4B784B40" w14:textId="77777777" w:rsidR="00C87C29" w:rsidRPr="00CD5AB3" w:rsidRDefault="006E0541" w:rsidP="006427AF">
            <w:pPr>
              <w:pStyle w:val="pqiTabBody"/>
              <w:rPr>
                <w:i/>
              </w:rPr>
            </w:pPr>
            <w:r w:rsidRPr="00CD5AB3">
              <w:rPr>
                <w:i/>
              </w:rPr>
              <w:t>h</w:t>
            </w:r>
          </w:p>
        </w:tc>
        <w:tc>
          <w:tcPr>
            <w:tcW w:w="4499" w:type="dxa"/>
            <w:gridSpan w:val="3"/>
          </w:tcPr>
          <w:p w14:paraId="60EBBB2D" w14:textId="77777777" w:rsidR="00C87C29" w:rsidRPr="00CD5AB3" w:rsidRDefault="00C87C29" w:rsidP="006427AF">
            <w:pPr>
              <w:pStyle w:val="pqiTabBody"/>
            </w:pPr>
            <w:r w:rsidRPr="00CD5AB3">
              <w:t>Czas wysyłki</w:t>
            </w:r>
          </w:p>
          <w:p w14:paraId="4E78A0E3" w14:textId="77777777" w:rsidR="00C87C29" w:rsidRPr="00CD5AB3" w:rsidRDefault="00C87C29" w:rsidP="006427AF">
            <w:pPr>
              <w:pStyle w:val="pqiTabBody"/>
            </w:pPr>
            <w:r w:rsidRPr="00CD5AB3">
              <w:rPr>
                <w:rFonts w:ascii="Courier New" w:hAnsi="Courier New" w:cs="Courier New"/>
                <w:noProof/>
                <w:color w:val="0000FF"/>
              </w:rPr>
              <w:t>TimeOfDispatch</w:t>
            </w:r>
          </w:p>
        </w:tc>
        <w:tc>
          <w:tcPr>
            <w:tcW w:w="426" w:type="dxa"/>
            <w:gridSpan w:val="3"/>
          </w:tcPr>
          <w:p w14:paraId="04C101C1" w14:textId="77777777" w:rsidR="00C87C29" w:rsidRPr="00CD5AB3" w:rsidRDefault="00C87C29" w:rsidP="006427AF">
            <w:pPr>
              <w:pStyle w:val="pqiTabBody"/>
            </w:pPr>
            <w:r w:rsidRPr="00CD5AB3">
              <w:t>O</w:t>
            </w:r>
          </w:p>
        </w:tc>
        <w:tc>
          <w:tcPr>
            <w:tcW w:w="2125" w:type="dxa"/>
            <w:gridSpan w:val="2"/>
          </w:tcPr>
          <w:p w14:paraId="7B6D020E" w14:textId="77777777" w:rsidR="00C87C29" w:rsidRPr="00CD5AB3" w:rsidRDefault="00C87C29" w:rsidP="006427AF">
            <w:pPr>
              <w:pStyle w:val="pqiTabBody"/>
            </w:pPr>
          </w:p>
        </w:tc>
        <w:tc>
          <w:tcPr>
            <w:tcW w:w="4536" w:type="dxa"/>
            <w:gridSpan w:val="2"/>
          </w:tcPr>
          <w:p w14:paraId="1FF4D517" w14:textId="44A4E2BD" w:rsidR="00C87C29" w:rsidRPr="00CD5AB3" w:rsidRDefault="00C87C29" w:rsidP="00A54C12">
            <w:pPr>
              <w:pStyle w:val="pqiTabBody"/>
            </w:pPr>
            <w:r w:rsidRPr="00CD5AB3">
              <w:t xml:space="preserve">Czas rozpoczęcia przemieszczenia zgodnie z </w:t>
            </w:r>
            <w:r w:rsidR="00A54C12">
              <w:t>46b ust 1</w:t>
            </w:r>
            <w:r w:rsidR="00A54C12" w:rsidRPr="00CD5AB3">
              <w:t xml:space="preserve">oraz </w:t>
            </w:r>
            <w:r w:rsidR="00A54C12">
              <w:t xml:space="preserve">46c ust </w:t>
            </w:r>
            <w:r w:rsidR="004948FF">
              <w:t>U</w:t>
            </w:r>
            <w:r w:rsidR="008E363F" w:rsidRPr="00CD5AB3">
              <w:t>stawy o UPA</w:t>
            </w:r>
            <w:r w:rsidRPr="00CD5AB3">
              <w:t>.</w:t>
            </w:r>
          </w:p>
        </w:tc>
        <w:tc>
          <w:tcPr>
            <w:tcW w:w="855" w:type="dxa"/>
            <w:gridSpan w:val="2"/>
          </w:tcPr>
          <w:p w14:paraId="0E9F8C87" w14:textId="77777777" w:rsidR="00C87C29" w:rsidRPr="00CD5AB3" w:rsidRDefault="00C87C29" w:rsidP="006427AF">
            <w:pPr>
              <w:pStyle w:val="pqiTabBody"/>
            </w:pPr>
            <w:r w:rsidRPr="00CD5AB3">
              <w:t>time</w:t>
            </w:r>
          </w:p>
        </w:tc>
      </w:tr>
      <w:tr w:rsidR="00C87C29" w:rsidRPr="00CD5AB3" w14:paraId="07F02705" w14:textId="77777777" w:rsidTr="00CB14AE">
        <w:trPr>
          <w:gridAfter w:val="1"/>
          <w:wAfter w:w="31" w:type="dxa"/>
        </w:trPr>
        <w:tc>
          <w:tcPr>
            <w:tcW w:w="370" w:type="dxa"/>
            <w:gridSpan w:val="2"/>
          </w:tcPr>
          <w:p w14:paraId="16731ACE" w14:textId="77777777" w:rsidR="00C87C29" w:rsidRPr="00CD5AB3" w:rsidRDefault="00C87C29" w:rsidP="006427AF">
            <w:pPr>
              <w:pStyle w:val="pqiTabBody"/>
              <w:rPr>
                <w:b/>
              </w:rPr>
            </w:pPr>
          </w:p>
        </w:tc>
        <w:tc>
          <w:tcPr>
            <w:tcW w:w="338" w:type="dxa"/>
            <w:gridSpan w:val="5"/>
          </w:tcPr>
          <w:p w14:paraId="58D8152B" w14:textId="77777777" w:rsidR="00C87C29" w:rsidRPr="00CD5AB3" w:rsidRDefault="006E0541" w:rsidP="006427AF">
            <w:pPr>
              <w:rPr>
                <w:i/>
              </w:rPr>
            </w:pPr>
            <w:r w:rsidRPr="00CD5AB3">
              <w:rPr>
                <w:i/>
              </w:rPr>
              <w:t>i</w:t>
            </w:r>
          </w:p>
        </w:tc>
        <w:tc>
          <w:tcPr>
            <w:tcW w:w="4499" w:type="dxa"/>
            <w:gridSpan w:val="3"/>
          </w:tcPr>
          <w:p w14:paraId="74B105A2" w14:textId="77777777" w:rsidR="00C87C29" w:rsidRPr="00CD5AB3" w:rsidRDefault="00C87C29" w:rsidP="006427AF">
            <w:r w:rsidRPr="00CD5AB3">
              <w:t>Czas przewozu</w:t>
            </w:r>
          </w:p>
          <w:p w14:paraId="46321116" w14:textId="77777777" w:rsidR="00C87C29" w:rsidRPr="00CD5AB3" w:rsidRDefault="00C87C29" w:rsidP="006427AF">
            <w:r w:rsidRPr="00CD5AB3">
              <w:rPr>
                <w:rFonts w:ascii="Courier New" w:hAnsi="Courier New" w:cs="Courier New"/>
                <w:noProof/>
                <w:color w:val="0000FF"/>
                <w:szCs w:val="20"/>
              </w:rPr>
              <w:t>JourneyTime</w:t>
            </w:r>
          </w:p>
        </w:tc>
        <w:tc>
          <w:tcPr>
            <w:tcW w:w="426" w:type="dxa"/>
            <w:gridSpan w:val="3"/>
          </w:tcPr>
          <w:p w14:paraId="09C64EF0" w14:textId="77777777" w:rsidR="00C87C29" w:rsidRPr="00CD5AB3" w:rsidRDefault="00C87C29" w:rsidP="006427AF">
            <w:pPr>
              <w:jc w:val="center"/>
            </w:pPr>
            <w:r w:rsidRPr="00CD5AB3">
              <w:t>R</w:t>
            </w:r>
          </w:p>
        </w:tc>
        <w:tc>
          <w:tcPr>
            <w:tcW w:w="2125" w:type="dxa"/>
            <w:gridSpan w:val="2"/>
          </w:tcPr>
          <w:p w14:paraId="17CF0DC7" w14:textId="77777777" w:rsidR="00C87C29" w:rsidRPr="00CD5AB3" w:rsidRDefault="00C87C29" w:rsidP="006427AF"/>
        </w:tc>
        <w:tc>
          <w:tcPr>
            <w:tcW w:w="4536" w:type="dxa"/>
            <w:gridSpan w:val="2"/>
          </w:tcPr>
          <w:p w14:paraId="7D5054CB" w14:textId="738F898E" w:rsidR="00C87C29" w:rsidRPr="00CD5AB3" w:rsidRDefault="00C87C29" w:rsidP="006427AF">
            <w:r w:rsidRPr="00CD5AB3">
              <w:t xml:space="preserve">Należy podać normalny okres czasu konieczny do przewozu, biorąc pod uwagę środek transportu i odległość, wyrażony w godzinach (H) albo dniach (D) poprzedzających dwucyfrową liczbę. (Przykłady: H12 lub D04). </w:t>
            </w:r>
            <w:r w:rsidRPr="00CD5AB3">
              <w:rPr>
                <w:szCs w:val="20"/>
              </w:rPr>
              <w:t xml:space="preserve">Wskazana wartość </w:t>
            </w:r>
            <w:r w:rsidRPr="00CD5AB3">
              <w:t xml:space="preserve">dla „H” powinna być </w:t>
            </w:r>
            <w:r w:rsidRPr="00CD5AB3">
              <w:lastRenderedPageBreak/>
              <w:t xml:space="preserve">mniejsza lub równa 24. </w:t>
            </w:r>
            <w:r w:rsidRPr="00CD5AB3">
              <w:rPr>
                <w:szCs w:val="20"/>
              </w:rPr>
              <w:t xml:space="preserve">Wskazana wartość </w:t>
            </w:r>
            <w:r w:rsidRPr="00CD5AB3">
              <w:t xml:space="preserve">dla „D” powinna być mniejsza lub równa </w:t>
            </w:r>
            <w:r w:rsidR="00D46974">
              <w:t>30</w:t>
            </w:r>
            <w:r w:rsidRPr="00CD5AB3">
              <w:t>.</w:t>
            </w:r>
          </w:p>
          <w:p w14:paraId="0DD1F738" w14:textId="77777777" w:rsidR="00C87C29" w:rsidRPr="00CD5AB3" w:rsidRDefault="00C87C29" w:rsidP="006427AF"/>
          <w:p w14:paraId="4B05E267" w14:textId="16FA09BA" w:rsidR="00C87C29" w:rsidRPr="00CD5AB3" w:rsidRDefault="00C87C29" w:rsidP="004B101E">
            <w:r w:rsidRPr="00CD5AB3">
              <w:t xml:space="preserve">Podany czas jest traktowany przez EMCS PL jako czas od planowanej daty wysyłki podanej w komunikacie </w:t>
            </w:r>
            <w:r w:rsidR="004B101E" w:rsidRPr="00CD5AB3">
              <w:t>DD815</w:t>
            </w:r>
            <w:r w:rsidRPr="00CD5AB3">
              <w:t>.</w:t>
            </w:r>
          </w:p>
        </w:tc>
        <w:tc>
          <w:tcPr>
            <w:tcW w:w="855" w:type="dxa"/>
            <w:gridSpan w:val="2"/>
          </w:tcPr>
          <w:p w14:paraId="3BCB7910" w14:textId="77777777" w:rsidR="00C87C29" w:rsidRPr="00CD5AB3" w:rsidRDefault="00C87C29" w:rsidP="006427AF">
            <w:r w:rsidRPr="00CD5AB3">
              <w:lastRenderedPageBreak/>
              <w:t>an3</w:t>
            </w:r>
          </w:p>
        </w:tc>
      </w:tr>
      <w:tr w:rsidR="00C87C29" w:rsidRPr="00CD5AB3" w14:paraId="5C48637F" w14:textId="77777777" w:rsidTr="00CB14AE">
        <w:trPr>
          <w:gridAfter w:val="1"/>
          <w:wAfter w:w="31" w:type="dxa"/>
        </w:trPr>
        <w:tc>
          <w:tcPr>
            <w:tcW w:w="370" w:type="dxa"/>
            <w:gridSpan w:val="2"/>
          </w:tcPr>
          <w:p w14:paraId="231593E1" w14:textId="77777777" w:rsidR="00C87C29" w:rsidRPr="00CD5AB3" w:rsidRDefault="00C87C29" w:rsidP="006427AF">
            <w:pPr>
              <w:pStyle w:val="pqiTabBody"/>
              <w:rPr>
                <w:b/>
              </w:rPr>
            </w:pPr>
          </w:p>
        </w:tc>
        <w:tc>
          <w:tcPr>
            <w:tcW w:w="338" w:type="dxa"/>
            <w:gridSpan w:val="5"/>
          </w:tcPr>
          <w:p w14:paraId="0DD6E6E6" w14:textId="77777777" w:rsidR="00C87C29" w:rsidRPr="00CD5AB3" w:rsidRDefault="006E0541" w:rsidP="006427AF">
            <w:pPr>
              <w:pStyle w:val="pqiTabBody"/>
              <w:rPr>
                <w:i/>
              </w:rPr>
            </w:pPr>
            <w:r w:rsidRPr="00CD5AB3">
              <w:rPr>
                <w:i/>
              </w:rPr>
              <w:t>j</w:t>
            </w:r>
          </w:p>
        </w:tc>
        <w:tc>
          <w:tcPr>
            <w:tcW w:w="4499" w:type="dxa"/>
            <w:gridSpan w:val="3"/>
          </w:tcPr>
          <w:p w14:paraId="0864B5F6" w14:textId="77777777" w:rsidR="00C87C29" w:rsidRPr="00CD5AB3" w:rsidRDefault="00C87C29" w:rsidP="006427AF">
            <w:pPr>
              <w:pStyle w:val="pqiTabBody"/>
            </w:pPr>
            <w:r w:rsidRPr="00CD5AB3">
              <w:t>Znacznik trybu zamknięcia dostawy</w:t>
            </w:r>
          </w:p>
          <w:p w14:paraId="1AA55EE2" w14:textId="77777777" w:rsidR="00C87C29" w:rsidRPr="00CD5AB3" w:rsidRDefault="00C87C29" w:rsidP="006427AF">
            <w:pPr>
              <w:pStyle w:val="pqiTabBody"/>
              <w:rPr>
                <w:rFonts w:ascii="Courier New" w:hAnsi="Courier New" w:cs="Courier New"/>
                <w:noProof/>
                <w:color w:val="0000FF"/>
              </w:rPr>
            </w:pPr>
            <w:r w:rsidRPr="00CD5AB3">
              <w:rPr>
                <w:rFonts w:ascii="Courier New" w:hAnsi="Courier New" w:cs="Courier New"/>
                <w:noProof/>
                <w:color w:val="0000FF"/>
              </w:rPr>
              <w:t>DeliveryClosingFlag</w:t>
            </w:r>
          </w:p>
        </w:tc>
        <w:tc>
          <w:tcPr>
            <w:tcW w:w="426" w:type="dxa"/>
            <w:gridSpan w:val="3"/>
          </w:tcPr>
          <w:p w14:paraId="5535C6A3" w14:textId="77777777" w:rsidR="00C87C29" w:rsidRPr="00CD5AB3" w:rsidRDefault="00C87C29" w:rsidP="006427AF">
            <w:pPr>
              <w:pStyle w:val="pqiTabBody"/>
            </w:pPr>
            <w:r w:rsidRPr="00CD5AB3">
              <w:t>R</w:t>
            </w:r>
          </w:p>
        </w:tc>
        <w:tc>
          <w:tcPr>
            <w:tcW w:w="2125" w:type="dxa"/>
            <w:gridSpan w:val="2"/>
          </w:tcPr>
          <w:p w14:paraId="0B124072" w14:textId="77777777" w:rsidR="00C87C29" w:rsidRPr="00CD5AB3" w:rsidRDefault="00C87C29" w:rsidP="006427AF">
            <w:pPr>
              <w:pStyle w:val="pqiTabBody"/>
            </w:pPr>
          </w:p>
        </w:tc>
        <w:tc>
          <w:tcPr>
            <w:tcW w:w="4536" w:type="dxa"/>
            <w:gridSpan w:val="2"/>
          </w:tcPr>
          <w:p w14:paraId="563F1819" w14:textId="77777777" w:rsidR="00C87C29" w:rsidRPr="00CD5AB3" w:rsidRDefault="00C87C29" w:rsidP="006427AF">
            <w:r w:rsidRPr="00CD5AB3">
              <w:t>Znacznik określający tryb, w jakim ma być dostarczony raport odbioru.</w:t>
            </w:r>
          </w:p>
          <w:p w14:paraId="4D8C6A3F" w14:textId="77777777" w:rsidR="00C87C29" w:rsidRPr="00CD5AB3" w:rsidRDefault="00C87C29" w:rsidP="006427AF">
            <w:r w:rsidRPr="00CD5AB3">
              <w:t>Możliwe wartości:</w:t>
            </w:r>
          </w:p>
          <w:p w14:paraId="1ED4D3B2" w14:textId="649CFCE7" w:rsidR="00C87C29" w:rsidRPr="00CD5AB3" w:rsidRDefault="00C87C29" w:rsidP="006427AF">
            <w:r w:rsidRPr="00CD5AB3">
              <w:t xml:space="preserve">1 = Zakończenie standardowe - raport odbioru wysyła </w:t>
            </w:r>
            <w:r w:rsidR="00D46974">
              <w:t>P</w:t>
            </w:r>
            <w:r w:rsidR="00D46974" w:rsidRPr="00CD5AB3">
              <w:t xml:space="preserve">odmiot </w:t>
            </w:r>
            <w:r w:rsidRPr="00CD5AB3">
              <w:t>odbierający</w:t>
            </w:r>
          </w:p>
          <w:p w14:paraId="65CA2136" w14:textId="5C4CD4B4" w:rsidR="00C87C29" w:rsidRPr="00CD5AB3" w:rsidRDefault="00C87C29" w:rsidP="006427AF">
            <w:r w:rsidRPr="00CD5AB3">
              <w:t xml:space="preserve">2 = </w:t>
            </w:r>
            <w:r w:rsidR="008120DB" w:rsidRPr="008120DB">
              <w:t>Zakończenie przez podmiot wysyłający przy użyciu raportu odbioru</w:t>
            </w:r>
            <w:r w:rsidRPr="00CD5AB3">
              <w:t>.</w:t>
            </w:r>
          </w:p>
          <w:p w14:paraId="166914BF" w14:textId="2C4993C5" w:rsidR="00C87C29" w:rsidRPr="00CD5AB3" w:rsidRDefault="00C87C29" w:rsidP="006427AF">
            <w:r w:rsidRPr="00CD5AB3">
              <w:t xml:space="preserve">3 = </w:t>
            </w:r>
            <w:r w:rsidR="008120DB" w:rsidRPr="008120DB">
              <w:t>Zakończenie na podstawie deklaracji e-DD</w:t>
            </w:r>
            <w:r w:rsidRPr="00CD5AB3">
              <w:t>.</w:t>
            </w:r>
            <w:r w:rsidR="00C718DA" w:rsidRPr="00CD5AB3">
              <w:t xml:space="preserve"> bez wysyłania raportu odbioru (Ten przypadek będzie dotyczył </w:t>
            </w:r>
            <w:r w:rsidR="00C718DA">
              <w:t>przemieszczeń wyrobów węglowych oraz wydan paliwa lotniczego ze zbiornika zamontowanego na płycie lotniska</w:t>
            </w:r>
            <w:r w:rsidR="00446470">
              <w:t xml:space="preserve"> wydań z cysterny na płycie lotniska</w:t>
            </w:r>
            <w:r w:rsidR="0061749B">
              <w:t xml:space="preserve"> lub zwrotów zarówno wyrobów węglowych jak i paliw lotniczych i żeglugowych</w:t>
            </w:r>
            <w:r w:rsidR="00C718DA">
              <w:t>)</w:t>
            </w:r>
          </w:p>
          <w:p w14:paraId="584DAE17" w14:textId="1113E150" w:rsidR="00C87C29" w:rsidRPr="00CD5AB3" w:rsidRDefault="00E32EAE" w:rsidP="00E32EAE">
            <w:r>
              <w:t>4 = Zakończenie na podstawie procedury eksportowej</w:t>
            </w:r>
          </w:p>
        </w:tc>
        <w:tc>
          <w:tcPr>
            <w:tcW w:w="855" w:type="dxa"/>
            <w:gridSpan w:val="2"/>
          </w:tcPr>
          <w:p w14:paraId="371C85DE" w14:textId="77777777" w:rsidR="00C87C29" w:rsidRPr="00CD5AB3" w:rsidRDefault="00C87C29" w:rsidP="006427AF">
            <w:pPr>
              <w:pStyle w:val="pqiTabBody"/>
            </w:pPr>
            <w:r w:rsidRPr="00CD5AB3">
              <w:t>n1</w:t>
            </w:r>
          </w:p>
        </w:tc>
      </w:tr>
      <w:tr w:rsidR="00CB14AE" w:rsidRPr="009079F8" w14:paraId="674D9B3D" w14:textId="77777777" w:rsidTr="00CB14AE">
        <w:tc>
          <w:tcPr>
            <w:tcW w:w="708" w:type="dxa"/>
            <w:gridSpan w:val="7"/>
          </w:tcPr>
          <w:p w14:paraId="6B84DA2E" w14:textId="77777777" w:rsidR="00CB14AE" w:rsidRPr="009079F8" w:rsidRDefault="00CB14AE" w:rsidP="001F61E0">
            <w:pPr>
              <w:pStyle w:val="pqiTabHead"/>
              <w:rPr>
                <w:i/>
              </w:rPr>
            </w:pPr>
            <w:bookmarkStart w:id="224" w:name="_Hlk97242205"/>
            <w:r>
              <w:lastRenderedPageBreak/>
              <w:t>1</w:t>
            </w:r>
            <w:r w:rsidRPr="009079F8">
              <w:t>.1</w:t>
            </w:r>
          </w:p>
        </w:tc>
        <w:tc>
          <w:tcPr>
            <w:tcW w:w="4534" w:type="dxa"/>
            <w:gridSpan w:val="4"/>
          </w:tcPr>
          <w:p w14:paraId="62B31530" w14:textId="77777777" w:rsidR="00CB14AE" w:rsidRDefault="00CB14AE" w:rsidP="001F61E0">
            <w:pPr>
              <w:pStyle w:val="pqiTabHead"/>
            </w:pPr>
            <w:r w:rsidRPr="009079F8">
              <w:t>SAD PRZYWOZU</w:t>
            </w:r>
          </w:p>
          <w:p w14:paraId="0B40C3A8" w14:textId="77777777" w:rsidR="00CB14AE" w:rsidRPr="009079F8" w:rsidRDefault="00CB14AE" w:rsidP="001F61E0">
            <w:pPr>
              <w:pStyle w:val="pqiTabHead"/>
            </w:pPr>
            <w:r>
              <w:rPr>
                <w:rFonts w:ascii="Courier New" w:hAnsi="Courier New" w:cs="Courier New"/>
                <w:noProof/>
                <w:color w:val="0000FF"/>
              </w:rPr>
              <w:t>ImportSad</w:t>
            </w:r>
          </w:p>
        </w:tc>
        <w:tc>
          <w:tcPr>
            <w:tcW w:w="425" w:type="dxa"/>
            <w:gridSpan w:val="3"/>
          </w:tcPr>
          <w:p w14:paraId="4E9EC91D" w14:textId="77777777" w:rsidR="00CB14AE" w:rsidRPr="009079F8" w:rsidRDefault="00CB14AE" w:rsidP="001F61E0">
            <w:pPr>
              <w:pStyle w:val="pqiTabHead"/>
            </w:pPr>
            <w:r>
              <w:t>D</w:t>
            </w:r>
          </w:p>
        </w:tc>
        <w:tc>
          <w:tcPr>
            <w:tcW w:w="2127" w:type="dxa"/>
            <w:gridSpan w:val="2"/>
          </w:tcPr>
          <w:p w14:paraId="3C964982" w14:textId="77777777" w:rsidR="00CB14AE" w:rsidRDefault="00CB14AE" w:rsidP="001F61E0">
            <w:pPr>
              <w:pStyle w:val="pqiTabHead"/>
            </w:pPr>
            <w:r w:rsidRPr="009079F8">
              <w:t>„</w:t>
            </w:r>
            <w:r>
              <w:t>O</w:t>
            </w:r>
            <w:r w:rsidRPr="009079F8">
              <w:t xml:space="preserve">”, jeżeli </w:t>
            </w:r>
            <w:r>
              <w:t>Tryb dostawy w polu 1b ma wartość</w:t>
            </w:r>
            <w:r w:rsidRPr="009079F8">
              <w:t xml:space="preserve"> „2”.</w:t>
            </w:r>
          </w:p>
          <w:p w14:paraId="6C8ED03F" w14:textId="77777777" w:rsidR="00CB14AE" w:rsidRPr="009079F8" w:rsidRDefault="00CB14AE" w:rsidP="001F61E0">
            <w:pPr>
              <w:pStyle w:val="pqiTabHead"/>
            </w:pPr>
            <w:r>
              <w:t>- W pozostałych przypadkach nie stosuje się.</w:t>
            </w:r>
          </w:p>
        </w:tc>
        <w:tc>
          <w:tcPr>
            <w:tcW w:w="4536" w:type="dxa"/>
            <w:gridSpan w:val="2"/>
          </w:tcPr>
          <w:p w14:paraId="3DD800CA" w14:textId="77777777" w:rsidR="00CB14AE" w:rsidRPr="009079F8" w:rsidRDefault="00CB14AE" w:rsidP="001F61E0">
            <w:pPr>
              <w:pStyle w:val="pqiTabHead"/>
            </w:pPr>
          </w:p>
        </w:tc>
        <w:tc>
          <w:tcPr>
            <w:tcW w:w="850" w:type="dxa"/>
            <w:gridSpan w:val="2"/>
          </w:tcPr>
          <w:p w14:paraId="22A3219F" w14:textId="77777777" w:rsidR="00CB14AE" w:rsidRPr="009079F8" w:rsidRDefault="00CB14AE" w:rsidP="001F61E0">
            <w:pPr>
              <w:pStyle w:val="pqiTabHead"/>
            </w:pPr>
            <w:r w:rsidRPr="009079F8">
              <w:t>9</w:t>
            </w:r>
            <w:r>
              <w:t>x</w:t>
            </w:r>
          </w:p>
        </w:tc>
      </w:tr>
      <w:tr w:rsidR="00CB14AE" w:rsidRPr="009079F8" w14:paraId="1ABDA49E" w14:textId="77777777" w:rsidTr="00CB14AE">
        <w:tc>
          <w:tcPr>
            <w:tcW w:w="423" w:type="dxa"/>
            <w:gridSpan w:val="6"/>
          </w:tcPr>
          <w:p w14:paraId="27496221" w14:textId="77777777" w:rsidR="00CB14AE" w:rsidRPr="009079F8" w:rsidRDefault="00CB14AE" w:rsidP="001F61E0">
            <w:pPr>
              <w:pStyle w:val="pqiTabBody"/>
              <w:rPr>
                <w:b/>
              </w:rPr>
            </w:pPr>
          </w:p>
        </w:tc>
        <w:tc>
          <w:tcPr>
            <w:tcW w:w="285" w:type="dxa"/>
          </w:tcPr>
          <w:p w14:paraId="45466634" w14:textId="77777777" w:rsidR="00CB14AE" w:rsidRPr="009079F8" w:rsidRDefault="00CB14AE" w:rsidP="001F61E0">
            <w:pPr>
              <w:pStyle w:val="pqiTabBody"/>
              <w:rPr>
                <w:i/>
              </w:rPr>
            </w:pPr>
            <w:r w:rsidRPr="009079F8">
              <w:rPr>
                <w:i/>
              </w:rPr>
              <w:t>a</w:t>
            </w:r>
          </w:p>
        </w:tc>
        <w:tc>
          <w:tcPr>
            <w:tcW w:w="4534" w:type="dxa"/>
            <w:gridSpan w:val="4"/>
          </w:tcPr>
          <w:p w14:paraId="38CBA70B" w14:textId="77777777" w:rsidR="00CB14AE" w:rsidRDefault="00CB14AE" w:rsidP="001F61E0">
            <w:pPr>
              <w:pStyle w:val="pqiTabBody"/>
            </w:pPr>
            <w:r w:rsidRPr="009079F8">
              <w:t>Numer dokumentu SAD przywozu</w:t>
            </w:r>
          </w:p>
          <w:p w14:paraId="77D415C7" w14:textId="77777777" w:rsidR="00CB14AE" w:rsidRPr="009079F8" w:rsidRDefault="00CB14AE" w:rsidP="001F61E0">
            <w:pPr>
              <w:pStyle w:val="pqiTabBody"/>
            </w:pPr>
            <w:r>
              <w:rPr>
                <w:rFonts w:ascii="Courier New" w:hAnsi="Courier New" w:cs="Courier New"/>
                <w:noProof/>
                <w:color w:val="0000FF"/>
              </w:rPr>
              <w:t>ImportSadNumber</w:t>
            </w:r>
          </w:p>
        </w:tc>
        <w:tc>
          <w:tcPr>
            <w:tcW w:w="425" w:type="dxa"/>
            <w:gridSpan w:val="3"/>
          </w:tcPr>
          <w:p w14:paraId="1E5469C2" w14:textId="77777777" w:rsidR="00CB14AE" w:rsidRPr="009079F8" w:rsidRDefault="00CB14AE" w:rsidP="001F61E0">
            <w:pPr>
              <w:pStyle w:val="pqiTabBody"/>
            </w:pPr>
            <w:r w:rsidRPr="009079F8">
              <w:t>R</w:t>
            </w:r>
          </w:p>
        </w:tc>
        <w:tc>
          <w:tcPr>
            <w:tcW w:w="2127" w:type="dxa"/>
            <w:gridSpan w:val="2"/>
          </w:tcPr>
          <w:p w14:paraId="2769F1B3" w14:textId="77777777" w:rsidR="00CB14AE" w:rsidRPr="009079F8" w:rsidRDefault="00CB14AE" w:rsidP="001F61E0">
            <w:pPr>
              <w:pStyle w:val="pqiTabBody"/>
            </w:pPr>
            <w:r w:rsidRPr="009079F8">
              <w:t xml:space="preserve">Numer dokumentu SAD podaje wysyłający </w:t>
            </w:r>
            <w:r>
              <w:br/>
              <w:t>w momencie przesyłania</w:t>
            </w:r>
            <w:r w:rsidRPr="009079F8">
              <w:t xml:space="preserve"> projektu dokumentu e-</w:t>
            </w:r>
            <w:r>
              <w:t>D</w:t>
            </w:r>
            <w:r w:rsidRPr="009079F8">
              <w:t xml:space="preserve">D lub właściwe organy </w:t>
            </w:r>
            <w:r>
              <w:t>skarbowe</w:t>
            </w:r>
            <w:r w:rsidRPr="009079F8">
              <w:t xml:space="preserve"> po zatwierdzeniu projektu dokumentu e-</w:t>
            </w:r>
            <w:r>
              <w:t>D</w:t>
            </w:r>
            <w:r w:rsidRPr="009079F8">
              <w:t>D.</w:t>
            </w:r>
          </w:p>
        </w:tc>
        <w:tc>
          <w:tcPr>
            <w:tcW w:w="4536" w:type="dxa"/>
            <w:gridSpan w:val="2"/>
          </w:tcPr>
          <w:p w14:paraId="266A18AD" w14:textId="77777777" w:rsidR="00CB14AE" w:rsidRPr="009079F8" w:rsidRDefault="00CB14AE" w:rsidP="001F61E0">
            <w:pPr>
              <w:pStyle w:val="pqiTabBody"/>
            </w:pPr>
            <w:r w:rsidRPr="009079F8">
              <w:t xml:space="preserve">Należy podać numer (numery) jednolitego dokumentu administracyjnego(jednolitych dokumentów administracyjnych) zastosowanego (zastosowanych) </w:t>
            </w:r>
            <w:r>
              <w:t>na podstawie których dokonano</w:t>
            </w:r>
            <w:r w:rsidRPr="009079F8">
              <w:t xml:space="preserve"> dopuszczenia przedmiotowych wyrobów do swobodnego obrotu.</w:t>
            </w:r>
          </w:p>
        </w:tc>
        <w:tc>
          <w:tcPr>
            <w:tcW w:w="850" w:type="dxa"/>
            <w:gridSpan w:val="2"/>
          </w:tcPr>
          <w:p w14:paraId="4F41649C" w14:textId="77777777" w:rsidR="00CB14AE" w:rsidRPr="009079F8" w:rsidRDefault="00CB14AE" w:rsidP="001F61E0">
            <w:pPr>
              <w:pStyle w:val="pqiTabBody"/>
            </w:pPr>
            <w:r>
              <w:t>a</w:t>
            </w:r>
            <w:r w:rsidRPr="009079F8">
              <w:t>n..21</w:t>
            </w:r>
          </w:p>
        </w:tc>
      </w:tr>
      <w:bookmarkEnd w:id="224"/>
      <w:tr w:rsidR="00C87C29" w:rsidRPr="00CD5AB3" w14:paraId="445C0A96" w14:textId="77777777" w:rsidTr="00CB14AE">
        <w:trPr>
          <w:gridAfter w:val="1"/>
          <w:wAfter w:w="31" w:type="dxa"/>
        </w:trPr>
        <w:tc>
          <w:tcPr>
            <w:tcW w:w="708" w:type="dxa"/>
            <w:gridSpan w:val="7"/>
          </w:tcPr>
          <w:p w14:paraId="601DF4C6" w14:textId="77777777" w:rsidR="00C87C29" w:rsidRPr="00CD5AB3" w:rsidRDefault="00C87C29" w:rsidP="006427AF">
            <w:pPr>
              <w:pStyle w:val="pqiTabHead"/>
            </w:pPr>
            <w:r w:rsidRPr="00CD5AB3">
              <w:t>2</w:t>
            </w:r>
          </w:p>
        </w:tc>
        <w:tc>
          <w:tcPr>
            <w:tcW w:w="4499" w:type="dxa"/>
            <w:gridSpan w:val="3"/>
          </w:tcPr>
          <w:p w14:paraId="78443082" w14:textId="77777777" w:rsidR="00C87C29" w:rsidRPr="00CD5AB3" w:rsidRDefault="00C87C29" w:rsidP="006427AF">
            <w:pPr>
              <w:pStyle w:val="pqiTabHead"/>
            </w:pPr>
            <w:r w:rsidRPr="00CD5AB3">
              <w:t>PODMIOT wysyłający</w:t>
            </w:r>
          </w:p>
          <w:p w14:paraId="6B05F099" w14:textId="77777777" w:rsidR="00C87C29" w:rsidRPr="00CD5AB3" w:rsidRDefault="00C87C29" w:rsidP="006427AF">
            <w:pPr>
              <w:pStyle w:val="pqiTabHead"/>
            </w:pPr>
            <w:r w:rsidRPr="00CD5AB3">
              <w:rPr>
                <w:rFonts w:ascii="Courier New" w:hAnsi="Courier New" w:cs="Courier New"/>
                <w:noProof/>
                <w:color w:val="0000FF"/>
              </w:rPr>
              <w:t>ConsignorTrader</w:t>
            </w:r>
          </w:p>
        </w:tc>
        <w:tc>
          <w:tcPr>
            <w:tcW w:w="426" w:type="dxa"/>
            <w:gridSpan w:val="3"/>
          </w:tcPr>
          <w:p w14:paraId="5DEC03B5" w14:textId="77777777" w:rsidR="00C87C29" w:rsidRPr="00CD5AB3" w:rsidRDefault="00C87C29" w:rsidP="006427AF">
            <w:pPr>
              <w:pStyle w:val="pqiTabHead"/>
            </w:pPr>
            <w:r w:rsidRPr="00CD5AB3">
              <w:t>R</w:t>
            </w:r>
          </w:p>
        </w:tc>
        <w:tc>
          <w:tcPr>
            <w:tcW w:w="2125" w:type="dxa"/>
            <w:gridSpan w:val="2"/>
          </w:tcPr>
          <w:p w14:paraId="425726C6" w14:textId="77777777" w:rsidR="00C87C29" w:rsidRPr="00CD5AB3" w:rsidRDefault="00C87C29" w:rsidP="006427AF">
            <w:pPr>
              <w:pStyle w:val="pqiTabHead"/>
            </w:pPr>
          </w:p>
        </w:tc>
        <w:tc>
          <w:tcPr>
            <w:tcW w:w="4536" w:type="dxa"/>
            <w:gridSpan w:val="2"/>
          </w:tcPr>
          <w:p w14:paraId="2477429D" w14:textId="77777777" w:rsidR="00C87C29" w:rsidRPr="00CD5AB3" w:rsidRDefault="00C87C29" w:rsidP="006427AF">
            <w:pPr>
              <w:pStyle w:val="pqiTabHead"/>
            </w:pPr>
          </w:p>
        </w:tc>
        <w:tc>
          <w:tcPr>
            <w:tcW w:w="855" w:type="dxa"/>
            <w:gridSpan w:val="2"/>
          </w:tcPr>
          <w:p w14:paraId="0E433BDB" w14:textId="77777777" w:rsidR="00C87C29" w:rsidRPr="00CD5AB3" w:rsidRDefault="00C87C29" w:rsidP="006427AF">
            <w:pPr>
              <w:pStyle w:val="pqiTabHead"/>
            </w:pPr>
            <w:r w:rsidRPr="00CD5AB3">
              <w:t>1x</w:t>
            </w:r>
          </w:p>
        </w:tc>
      </w:tr>
      <w:tr w:rsidR="00C87C29" w:rsidRPr="00CD5AB3" w14:paraId="320913F4" w14:textId="77777777" w:rsidTr="00CB14AE">
        <w:trPr>
          <w:gridAfter w:val="1"/>
          <w:wAfter w:w="31" w:type="dxa"/>
        </w:trPr>
        <w:tc>
          <w:tcPr>
            <w:tcW w:w="708" w:type="dxa"/>
            <w:gridSpan w:val="7"/>
          </w:tcPr>
          <w:p w14:paraId="1A0F0804" w14:textId="77777777" w:rsidR="00C87C29" w:rsidRPr="00CD5AB3" w:rsidRDefault="00C87C29" w:rsidP="006427AF">
            <w:pPr>
              <w:pStyle w:val="pqiTabBody"/>
              <w:rPr>
                <w:i/>
              </w:rPr>
            </w:pPr>
          </w:p>
        </w:tc>
        <w:tc>
          <w:tcPr>
            <w:tcW w:w="4499" w:type="dxa"/>
            <w:gridSpan w:val="3"/>
          </w:tcPr>
          <w:p w14:paraId="4DB34E08" w14:textId="77777777" w:rsidR="00C87C29" w:rsidRPr="00CD5AB3" w:rsidRDefault="00C87C29" w:rsidP="006427AF">
            <w:pPr>
              <w:pStyle w:val="pqiTabBody"/>
            </w:pPr>
            <w:r w:rsidRPr="00CD5AB3">
              <w:t>JĘZYK ELEMENTU</w:t>
            </w:r>
          </w:p>
          <w:p w14:paraId="72C554CE" w14:textId="77777777" w:rsidR="00C87C29" w:rsidRPr="00CD5AB3" w:rsidRDefault="00C87C29" w:rsidP="006427AF">
            <w:pPr>
              <w:pStyle w:val="pqiTabBody"/>
            </w:pPr>
            <w:r w:rsidRPr="00CD5AB3">
              <w:rPr>
                <w:rFonts w:ascii="Courier New" w:hAnsi="Courier New" w:cs="Courier New"/>
                <w:noProof/>
                <w:color w:val="0000FF"/>
              </w:rPr>
              <w:t>@language</w:t>
            </w:r>
          </w:p>
        </w:tc>
        <w:tc>
          <w:tcPr>
            <w:tcW w:w="426" w:type="dxa"/>
            <w:gridSpan w:val="3"/>
          </w:tcPr>
          <w:p w14:paraId="1753631E" w14:textId="77777777" w:rsidR="00C87C29" w:rsidRPr="00CD5AB3" w:rsidRDefault="00C87C29" w:rsidP="006427AF">
            <w:pPr>
              <w:pStyle w:val="pqiTabBody"/>
            </w:pPr>
            <w:r w:rsidRPr="00CD5AB3">
              <w:t>R</w:t>
            </w:r>
          </w:p>
        </w:tc>
        <w:tc>
          <w:tcPr>
            <w:tcW w:w="2125" w:type="dxa"/>
            <w:gridSpan w:val="2"/>
          </w:tcPr>
          <w:p w14:paraId="750E282C" w14:textId="77777777" w:rsidR="00C87C29" w:rsidRPr="00CD5AB3" w:rsidRDefault="00C87C29" w:rsidP="006427AF">
            <w:pPr>
              <w:pStyle w:val="pqiTabBody"/>
            </w:pPr>
          </w:p>
        </w:tc>
        <w:tc>
          <w:tcPr>
            <w:tcW w:w="4536" w:type="dxa"/>
            <w:gridSpan w:val="2"/>
          </w:tcPr>
          <w:p w14:paraId="3B281B9E" w14:textId="77777777" w:rsidR="00C87C29" w:rsidRPr="00CD5AB3" w:rsidRDefault="00C87C29" w:rsidP="006427AF">
            <w:pPr>
              <w:pStyle w:val="pqiTabBody"/>
            </w:pPr>
            <w:r w:rsidRPr="00CD5AB3">
              <w:t>Atrybut.</w:t>
            </w:r>
          </w:p>
          <w:p w14:paraId="0CB84B27" w14:textId="77777777" w:rsidR="00C87C29" w:rsidRPr="00CD5AB3" w:rsidRDefault="00C87C29" w:rsidP="006427AF">
            <w:pPr>
              <w:pStyle w:val="pqiTabBody"/>
            </w:pPr>
            <w:r w:rsidRPr="00CD5AB3">
              <w:t>Wartość ze słownika „Kody języka (Language codes)”.</w:t>
            </w:r>
          </w:p>
        </w:tc>
        <w:tc>
          <w:tcPr>
            <w:tcW w:w="855" w:type="dxa"/>
            <w:gridSpan w:val="2"/>
          </w:tcPr>
          <w:p w14:paraId="1527C6FA" w14:textId="77777777" w:rsidR="00C87C29" w:rsidRPr="00CD5AB3" w:rsidRDefault="00C87C29" w:rsidP="006427AF">
            <w:pPr>
              <w:pStyle w:val="pqiTabBody"/>
            </w:pPr>
            <w:r w:rsidRPr="00CD5AB3">
              <w:t>a2</w:t>
            </w:r>
          </w:p>
        </w:tc>
      </w:tr>
      <w:tr w:rsidR="00C87C29" w:rsidRPr="00CD5AB3" w14:paraId="67576AB2" w14:textId="77777777" w:rsidTr="00CB14AE">
        <w:trPr>
          <w:gridAfter w:val="1"/>
          <w:wAfter w:w="31" w:type="dxa"/>
        </w:trPr>
        <w:tc>
          <w:tcPr>
            <w:tcW w:w="708" w:type="dxa"/>
            <w:gridSpan w:val="7"/>
          </w:tcPr>
          <w:p w14:paraId="214F34C9" w14:textId="77777777" w:rsidR="00C87C29" w:rsidRPr="00CD5AB3" w:rsidRDefault="00C87C29" w:rsidP="006427AF">
            <w:pPr>
              <w:pStyle w:val="pqiTabBody"/>
              <w:rPr>
                <w:i/>
              </w:rPr>
            </w:pPr>
          </w:p>
        </w:tc>
        <w:tc>
          <w:tcPr>
            <w:tcW w:w="4499" w:type="dxa"/>
            <w:gridSpan w:val="3"/>
          </w:tcPr>
          <w:p w14:paraId="76A8BEE2" w14:textId="77777777" w:rsidR="00C87C29" w:rsidRPr="00CD5AB3" w:rsidRDefault="00C87C29" w:rsidP="006427AF">
            <w:pPr>
              <w:pStyle w:val="pqiTabBody"/>
            </w:pPr>
            <w:r w:rsidRPr="00CD5AB3">
              <w:t>TYP PODMIOTU</w:t>
            </w:r>
            <w:r w:rsidR="006E0541" w:rsidRPr="00CD5AB3">
              <w:t xml:space="preserve"> wysyłającego</w:t>
            </w:r>
          </w:p>
          <w:p w14:paraId="42AFE953" w14:textId="77777777" w:rsidR="00C87C29" w:rsidRPr="00CD5AB3" w:rsidRDefault="00C87C29" w:rsidP="006427AF">
            <w:pPr>
              <w:pStyle w:val="pqiTabBody"/>
            </w:pPr>
            <w:r w:rsidRPr="00CD5AB3">
              <w:rPr>
                <w:rFonts w:ascii="Courier New" w:hAnsi="Courier New" w:cs="Courier New"/>
                <w:noProof/>
                <w:color w:val="0000FF"/>
              </w:rPr>
              <w:t>@deliveryTraderType</w:t>
            </w:r>
          </w:p>
        </w:tc>
        <w:tc>
          <w:tcPr>
            <w:tcW w:w="426" w:type="dxa"/>
            <w:gridSpan w:val="3"/>
          </w:tcPr>
          <w:p w14:paraId="7196ED7D" w14:textId="22AAB934" w:rsidR="00C87C29" w:rsidRPr="00CD5AB3" w:rsidRDefault="004D0263" w:rsidP="006427AF">
            <w:pPr>
              <w:pStyle w:val="pqiTabBody"/>
            </w:pPr>
            <w:r>
              <w:t>R</w:t>
            </w:r>
          </w:p>
        </w:tc>
        <w:tc>
          <w:tcPr>
            <w:tcW w:w="2125" w:type="dxa"/>
            <w:gridSpan w:val="2"/>
          </w:tcPr>
          <w:p w14:paraId="4621DA88" w14:textId="0A8FC3C7" w:rsidR="00C87C29" w:rsidRPr="00CD5AB3" w:rsidRDefault="00C87C29" w:rsidP="006427AF">
            <w:pPr>
              <w:pStyle w:val="pqiTabBody"/>
            </w:pPr>
          </w:p>
        </w:tc>
        <w:tc>
          <w:tcPr>
            <w:tcW w:w="4536" w:type="dxa"/>
            <w:gridSpan w:val="2"/>
          </w:tcPr>
          <w:p w14:paraId="1BC972A5" w14:textId="77777777" w:rsidR="00C87C29" w:rsidRPr="00CD5AB3" w:rsidRDefault="00C87C29" w:rsidP="006427AF">
            <w:pPr>
              <w:pStyle w:val="pqiTabBody"/>
            </w:pPr>
            <w:r w:rsidRPr="00CD5AB3">
              <w:t>Atrybut</w:t>
            </w:r>
            <w:r w:rsidR="00C905B7" w:rsidRPr="00CD5AB3">
              <w:t xml:space="preserve"> o</w:t>
            </w:r>
            <w:r w:rsidRPr="00CD5AB3">
              <w:t>kreśla rodzaj podmiotu.</w:t>
            </w:r>
          </w:p>
          <w:p w14:paraId="1A3FD240" w14:textId="3B8B4370" w:rsidR="00C87C29" w:rsidRPr="00CD5AB3" w:rsidRDefault="00C87C29" w:rsidP="006427AF">
            <w:pPr>
              <w:pStyle w:val="pqiTabBody"/>
            </w:pPr>
            <w:r w:rsidRPr="00CD5AB3">
              <w:t>Możliwe wartości</w:t>
            </w:r>
            <w:r w:rsidR="00C905B7" w:rsidRPr="00CD5AB3">
              <w:t xml:space="preserve"> określone w słowniku</w:t>
            </w:r>
            <w:r w:rsidR="00823AAA" w:rsidRPr="00CD5AB3">
              <w:t xml:space="preserve"> 4.</w:t>
            </w:r>
            <w:r w:rsidR="00A54C12">
              <w:t>5</w:t>
            </w:r>
            <w:r w:rsidR="00CA290C" w:rsidRPr="00CD5AB3">
              <w:t xml:space="preserve"> „Rodzaje podmiotów”</w:t>
            </w:r>
          </w:p>
          <w:p w14:paraId="1D719E78" w14:textId="77777777" w:rsidR="00C87C29" w:rsidRPr="00CD5AB3" w:rsidRDefault="00C87C29" w:rsidP="006427AF">
            <w:pPr>
              <w:pStyle w:val="pqiTabBody"/>
            </w:pPr>
          </w:p>
        </w:tc>
        <w:tc>
          <w:tcPr>
            <w:tcW w:w="855" w:type="dxa"/>
            <w:gridSpan w:val="2"/>
          </w:tcPr>
          <w:p w14:paraId="2AD9246E" w14:textId="77777777" w:rsidR="00C87C29" w:rsidRPr="00CD5AB3" w:rsidRDefault="00C87C29" w:rsidP="006427AF">
            <w:pPr>
              <w:pStyle w:val="pqiTabBody"/>
            </w:pPr>
            <w:r w:rsidRPr="00CD5AB3">
              <w:lastRenderedPageBreak/>
              <w:t>n1</w:t>
            </w:r>
          </w:p>
        </w:tc>
      </w:tr>
      <w:tr w:rsidR="00C87C29" w:rsidRPr="00CD5AB3" w14:paraId="3E1960FA" w14:textId="77777777" w:rsidTr="00CB14AE">
        <w:trPr>
          <w:gridAfter w:val="1"/>
          <w:wAfter w:w="31" w:type="dxa"/>
        </w:trPr>
        <w:tc>
          <w:tcPr>
            <w:tcW w:w="370" w:type="dxa"/>
            <w:gridSpan w:val="2"/>
          </w:tcPr>
          <w:p w14:paraId="1FA52D98" w14:textId="77777777" w:rsidR="00C87C29" w:rsidRPr="00CD5AB3" w:rsidRDefault="00C87C29" w:rsidP="006427AF">
            <w:pPr>
              <w:pStyle w:val="pqiTabBody"/>
              <w:rPr>
                <w:b/>
              </w:rPr>
            </w:pPr>
          </w:p>
        </w:tc>
        <w:tc>
          <w:tcPr>
            <w:tcW w:w="338" w:type="dxa"/>
            <w:gridSpan w:val="5"/>
          </w:tcPr>
          <w:p w14:paraId="1ED2EE85" w14:textId="77777777" w:rsidR="00C87C29" w:rsidRPr="00CD5AB3" w:rsidRDefault="00C87C29" w:rsidP="006427AF">
            <w:pPr>
              <w:pStyle w:val="pqiTabBody"/>
              <w:rPr>
                <w:i/>
              </w:rPr>
            </w:pPr>
            <w:r w:rsidRPr="00CD5AB3">
              <w:rPr>
                <w:i/>
              </w:rPr>
              <w:t>a</w:t>
            </w:r>
          </w:p>
        </w:tc>
        <w:tc>
          <w:tcPr>
            <w:tcW w:w="4499" w:type="dxa"/>
            <w:gridSpan w:val="3"/>
          </w:tcPr>
          <w:p w14:paraId="1D15370A" w14:textId="77777777" w:rsidR="00C87C29" w:rsidRPr="00CD5AB3" w:rsidRDefault="00C87C29" w:rsidP="006427AF">
            <w:pPr>
              <w:pStyle w:val="pqiTabBody"/>
              <w:rPr>
                <w:lang w:val="en-US"/>
              </w:rPr>
            </w:pPr>
            <w:r w:rsidRPr="00CD5AB3">
              <w:rPr>
                <w:lang w:val="en-US"/>
              </w:rPr>
              <w:t>Identyfikacja podmiotu</w:t>
            </w:r>
          </w:p>
          <w:p w14:paraId="51ED427D" w14:textId="77777777" w:rsidR="00C87C29" w:rsidRPr="00CD5AB3" w:rsidRDefault="00C87C29"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161C96AC" w14:textId="181353DB" w:rsidR="00C87C29" w:rsidRPr="00CD5AB3" w:rsidRDefault="00C87C29" w:rsidP="0097747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61CCEF1E" w14:textId="6B3D5C23" w:rsidR="00C87C29" w:rsidRPr="00CD5AB3" w:rsidRDefault="00C87C29" w:rsidP="0097747F">
            <w:pPr>
              <w:pStyle w:val="pqiTabBody"/>
            </w:pPr>
            <w:r w:rsidRPr="00CD5AB3">
              <w:rPr>
                <w:rFonts w:ascii="Courier New" w:hAnsi="Courier New" w:cs="Courier New"/>
                <w:noProof/>
                <w:color w:val="0000FF"/>
              </w:rPr>
              <w:t>TraderId/PersonalId</w:t>
            </w:r>
          </w:p>
        </w:tc>
        <w:tc>
          <w:tcPr>
            <w:tcW w:w="426" w:type="dxa"/>
            <w:gridSpan w:val="3"/>
          </w:tcPr>
          <w:p w14:paraId="0DFE394E" w14:textId="0F1BC854" w:rsidR="00C87C29" w:rsidRPr="00CD5AB3" w:rsidRDefault="00C87C29" w:rsidP="006427AF">
            <w:pPr>
              <w:pStyle w:val="pqiTabBody"/>
            </w:pPr>
            <w:r w:rsidRPr="00CD5AB3">
              <w:t>R</w:t>
            </w:r>
          </w:p>
        </w:tc>
        <w:tc>
          <w:tcPr>
            <w:tcW w:w="2125" w:type="dxa"/>
            <w:gridSpan w:val="2"/>
          </w:tcPr>
          <w:p w14:paraId="1436DE41" w14:textId="77777777" w:rsidR="00C87C29" w:rsidRDefault="00C87C29" w:rsidP="006427AF">
            <w:pPr>
              <w:pStyle w:val="pqiTabBody"/>
            </w:pPr>
          </w:p>
          <w:p w14:paraId="6CE90BEC" w14:textId="30A0729D" w:rsidR="00021207" w:rsidRPr="00CD5AB3" w:rsidRDefault="00021207" w:rsidP="00021207">
            <w:pPr>
              <w:pStyle w:val="pqiTabBody"/>
            </w:pPr>
          </w:p>
        </w:tc>
        <w:tc>
          <w:tcPr>
            <w:tcW w:w="4536" w:type="dxa"/>
            <w:gridSpan w:val="2"/>
          </w:tcPr>
          <w:p w14:paraId="36259F39" w14:textId="77777777" w:rsidR="00A54C12" w:rsidRDefault="00A54C12" w:rsidP="00A54C12">
            <w:pPr>
              <w:pStyle w:val="pqiTabBody"/>
            </w:pPr>
            <w:r>
              <w:t>Należy podać identyfikator podmiotu zależny od wybranego typu podmiotu.</w:t>
            </w:r>
          </w:p>
          <w:p w14:paraId="6C0B7324" w14:textId="27B1BC2E" w:rsidR="00C87C29" w:rsidRPr="00CD5AB3" w:rsidRDefault="00A54C12" w:rsidP="00EB4D30">
            <w:pPr>
              <w:pStyle w:val="pqiTabBody"/>
            </w:pPr>
            <w:r>
              <w:t xml:space="preserve">Obowiązkowe podanie dokładnie jednego identyfikatora. Dla nieobjętych systemem </w:t>
            </w:r>
            <w:r w:rsidR="00446470">
              <w:t>oraz osób fizycznych zarejestrowanych w PUESC</w:t>
            </w:r>
            <w:r w:rsidR="00F303D1">
              <w:t xml:space="preserve"> (podmiot zużywający)</w:t>
            </w:r>
            <w:r w:rsidR="00446470">
              <w:t xml:space="preserve"> </w:t>
            </w:r>
            <w:r>
              <w:t>podajemy Personal ID</w:t>
            </w:r>
            <w:r w:rsidR="00B248B1">
              <w:t xml:space="preserve"> (PESEL lub inny numer)</w:t>
            </w:r>
            <w:r>
              <w:t>. Dla zużywających i zużywających gospodarczych</w:t>
            </w:r>
            <w:r w:rsidR="00446470">
              <w:t>, podmiotów niszczących</w:t>
            </w:r>
            <w:r>
              <w:t xml:space="preserve"> podajemy TaxNumber</w:t>
            </w:r>
            <w:r w:rsidR="00B248B1">
              <w:t xml:space="preserve"> (NIP</w:t>
            </w:r>
            <w:r>
              <w:t>. Dla reszty podajemy ExciseNumber</w:t>
            </w:r>
            <w:r w:rsidR="00B248B1">
              <w:t xml:space="preserve"> (numer akcyzowy)</w:t>
            </w:r>
            <w:r w:rsidR="004948FF">
              <w:t xml:space="preserve"> lub numer podmiotu </w:t>
            </w:r>
            <w:r w:rsidR="00CF4662">
              <w:t>pośredniczącego</w:t>
            </w:r>
            <w:r>
              <w:t>. W przypadku wysyłki wyrobów ze składu podatkowego należy wpisać numer akcyzowy prowadzącego skład</w:t>
            </w:r>
          </w:p>
        </w:tc>
        <w:tc>
          <w:tcPr>
            <w:tcW w:w="855" w:type="dxa"/>
            <w:gridSpan w:val="2"/>
          </w:tcPr>
          <w:p w14:paraId="0E4D1488" w14:textId="77777777" w:rsidR="00C87C29" w:rsidRPr="00CD5AB3" w:rsidRDefault="00C87C29" w:rsidP="006427AF">
            <w:pPr>
              <w:pStyle w:val="pqiTabBody"/>
            </w:pPr>
            <w:r w:rsidRPr="00CD5AB3">
              <w:t>an13</w:t>
            </w:r>
          </w:p>
        </w:tc>
      </w:tr>
      <w:tr w:rsidR="00C87C29" w:rsidRPr="00CD5AB3" w14:paraId="7649EE86" w14:textId="77777777" w:rsidTr="00CB14AE">
        <w:trPr>
          <w:gridAfter w:val="1"/>
          <w:wAfter w:w="31" w:type="dxa"/>
        </w:trPr>
        <w:tc>
          <w:tcPr>
            <w:tcW w:w="370" w:type="dxa"/>
            <w:gridSpan w:val="2"/>
          </w:tcPr>
          <w:p w14:paraId="6EAA19CE" w14:textId="77777777" w:rsidR="00C87C29" w:rsidRPr="00CD5AB3" w:rsidRDefault="00C87C29" w:rsidP="006427AF">
            <w:pPr>
              <w:pStyle w:val="pqiTabBody"/>
              <w:rPr>
                <w:b/>
              </w:rPr>
            </w:pPr>
          </w:p>
        </w:tc>
        <w:tc>
          <w:tcPr>
            <w:tcW w:w="338" w:type="dxa"/>
            <w:gridSpan w:val="5"/>
          </w:tcPr>
          <w:p w14:paraId="0EACDC84" w14:textId="77777777" w:rsidR="00C87C29" w:rsidRPr="00CD5AB3" w:rsidRDefault="00C87C29" w:rsidP="006427AF">
            <w:pPr>
              <w:pStyle w:val="pqiTabBody"/>
              <w:rPr>
                <w:i/>
              </w:rPr>
            </w:pPr>
            <w:r w:rsidRPr="00CD5AB3">
              <w:rPr>
                <w:i/>
              </w:rPr>
              <w:t>b</w:t>
            </w:r>
          </w:p>
        </w:tc>
        <w:tc>
          <w:tcPr>
            <w:tcW w:w="4499" w:type="dxa"/>
            <w:gridSpan w:val="3"/>
          </w:tcPr>
          <w:p w14:paraId="18945DFE" w14:textId="77777777" w:rsidR="00C87C29" w:rsidRPr="00CD5AB3" w:rsidRDefault="00C87C29" w:rsidP="006427AF">
            <w:pPr>
              <w:pStyle w:val="pqiTabBody"/>
            </w:pPr>
            <w:r w:rsidRPr="00CD5AB3">
              <w:t>Nazwa podmiotu</w:t>
            </w:r>
            <w:r w:rsidR="00913F51" w:rsidRPr="00CD5AB3">
              <w:t xml:space="preserve"> / Imię i nazwisko</w:t>
            </w:r>
          </w:p>
          <w:p w14:paraId="0EE688EE" w14:textId="77777777" w:rsidR="00C87C29" w:rsidRPr="00CD5AB3" w:rsidRDefault="00C87C29" w:rsidP="006427AF">
            <w:pPr>
              <w:pStyle w:val="pqiTabBody"/>
            </w:pPr>
            <w:r w:rsidRPr="00CD5AB3">
              <w:rPr>
                <w:rFonts w:ascii="Courier New" w:hAnsi="Courier New" w:cs="Courier New"/>
                <w:noProof/>
                <w:color w:val="0000FF"/>
              </w:rPr>
              <w:t>TraderName</w:t>
            </w:r>
          </w:p>
        </w:tc>
        <w:tc>
          <w:tcPr>
            <w:tcW w:w="426" w:type="dxa"/>
            <w:gridSpan w:val="3"/>
          </w:tcPr>
          <w:p w14:paraId="3D1FDA05" w14:textId="77777777" w:rsidR="00C87C29" w:rsidRPr="00CD5AB3" w:rsidRDefault="00C87C29" w:rsidP="006427AF">
            <w:pPr>
              <w:pStyle w:val="pqiTabBody"/>
            </w:pPr>
            <w:r w:rsidRPr="00CD5AB3">
              <w:t>R</w:t>
            </w:r>
          </w:p>
        </w:tc>
        <w:tc>
          <w:tcPr>
            <w:tcW w:w="2125" w:type="dxa"/>
            <w:gridSpan w:val="2"/>
          </w:tcPr>
          <w:p w14:paraId="09FBB734" w14:textId="77777777" w:rsidR="00C87C29" w:rsidRPr="00CD5AB3" w:rsidRDefault="00C87C29" w:rsidP="006427AF">
            <w:pPr>
              <w:pStyle w:val="pqiTabBody"/>
            </w:pPr>
          </w:p>
        </w:tc>
        <w:tc>
          <w:tcPr>
            <w:tcW w:w="4536" w:type="dxa"/>
            <w:gridSpan w:val="2"/>
          </w:tcPr>
          <w:p w14:paraId="18B00103" w14:textId="77777777" w:rsidR="00C87C29" w:rsidRPr="00CD5AB3" w:rsidRDefault="00C87C29" w:rsidP="006427AF">
            <w:pPr>
              <w:pStyle w:val="pqiTabBody"/>
            </w:pPr>
          </w:p>
        </w:tc>
        <w:tc>
          <w:tcPr>
            <w:tcW w:w="855" w:type="dxa"/>
            <w:gridSpan w:val="2"/>
          </w:tcPr>
          <w:p w14:paraId="33238FA1" w14:textId="77777777" w:rsidR="00C87C29" w:rsidRPr="00CD5AB3" w:rsidRDefault="00C87C29" w:rsidP="006427AF">
            <w:pPr>
              <w:pStyle w:val="pqiTabBody"/>
            </w:pPr>
            <w:r w:rsidRPr="00CD5AB3">
              <w:t>an..182</w:t>
            </w:r>
          </w:p>
        </w:tc>
      </w:tr>
      <w:tr w:rsidR="00C87C29" w:rsidRPr="00CD5AB3" w14:paraId="0E993826" w14:textId="77777777" w:rsidTr="00CB14AE">
        <w:trPr>
          <w:gridAfter w:val="1"/>
          <w:wAfter w:w="31" w:type="dxa"/>
        </w:trPr>
        <w:tc>
          <w:tcPr>
            <w:tcW w:w="370" w:type="dxa"/>
            <w:gridSpan w:val="2"/>
          </w:tcPr>
          <w:p w14:paraId="0D507F1F" w14:textId="77777777" w:rsidR="00C87C29" w:rsidRPr="00CD5AB3" w:rsidRDefault="00C87C29" w:rsidP="006427AF">
            <w:pPr>
              <w:pStyle w:val="pqiTabBody"/>
              <w:rPr>
                <w:b/>
              </w:rPr>
            </w:pPr>
          </w:p>
        </w:tc>
        <w:tc>
          <w:tcPr>
            <w:tcW w:w="338" w:type="dxa"/>
            <w:gridSpan w:val="5"/>
          </w:tcPr>
          <w:p w14:paraId="6429863A" w14:textId="77777777" w:rsidR="00C87C29" w:rsidRPr="00CD5AB3" w:rsidRDefault="00C87C29" w:rsidP="006427AF">
            <w:pPr>
              <w:pStyle w:val="pqiTabBody"/>
              <w:rPr>
                <w:i/>
              </w:rPr>
            </w:pPr>
            <w:r w:rsidRPr="00CD5AB3">
              <w:rPr>
                <w:i/>
              </w:rPr>
              <w:t>c</w:t>
            </w:r>
          </w:p>
        </w:tc>
        <w:tc>
          <w:tcPr>
            <w:tcW w:w="4499" w:type="dxa"/>
            <w:gridSpan w:val="3"/>
          </w:tcPr>
          <w:p w14:paraId="280F413A" w14:textId="77777777" w:rsidR="00C87C29" w:rsidRPr="00CD5AB3" w:rsidRDefault="00C87C29" w:rsidP="006427AF">
            <w:pPr>
              <w:pStyle w:val="pqiTabBody"/>
            </w:pPr>
            <w:r w:rsidRPr="00CD5AB3">
              <w:t>Ulica</w:t>
            </w:r>
          </w:p>
          <w:p w14:paraId="6C4625F5" w14:textId="77777777" w:rsidR="00C87C29" w:rsidRPr="00CD5AB3" w:rsidRDefault="00C87C29" w:rsidP="006427AF">
            <w:pPr>
              <w:pStyle w:val="pqiTabBody"/>
            </w:pPr>
            <w:r w:rsidRPr="00CD5AB3">
              <w:rPr>
                <w:rFonts w:ascii="Courier New" w:hAnsi="Courier New" w:cs="Courier New"/>
                <w:noProof/>
                <w:color w:val="0000FF"/>
              </w:rPr>
              <w:t>StreetName</w:t>
            </w:r>
          </w:p>
        </w:tc>
        <w:tc>
          <w:tcPr>
            <w:tcW w:w="426" w:type="dxa"/>
            <w:gridSpan w:val="3"/>
          </w:tcPr>
          <w:p w14:paraId="5A2B2AAD" w14:textId="77777777" w:rsidR="00C87C29" w:rsidRPr="00CD5AB3" w:rsidRDefault="00C87C29" w:rsidP="006427AF">
            <w:pPr>
              <w:pStyle w:val="pqiTabBody"/>
            </w:pPr>
            <w:r w:rsidRPr="00CD5AB3">
              <w:t>R</w:t>
            </w:r>
          </w:p>
        </w:tc>
        <w:tc>
          <w:tcPr>
            <w:tcW w:w="2125" w:type="dxa"/>
            <w:gridSpan w:val="2"/>
          </w:tcPr>
          <w:p w14:paraId="451126A8" w14:textId="77777777" w:rsidR="00C87C29" w:rsidRPr="00CD5AB3" w:rsidRDefault="00C87C29" w:rsidP="006427AF">
            <w:pPr>
              <w:pStyle w:val="pqiTabBody"/>
            </w:pPr>
          </w:p>
        </w:tc>
        <w:tc>
          <w:tcPr>
            <w:tcW w:w="4536" w:type="dxa"/>
            <w:gridSpan w:val="2"/>
          </w:tcPr>
          <w:p w14:paraId="3E04E5E1" w14:textId="77777777" w:rsidR="00C87C29" w:rsidRPr="00CD5AB3" w:rsidRDefault="00C87C29" w:rsidP="006427AF">
            <w:pPr>
              <w:pStyle w:val="pqiTabBody"/>
            </w:pPr>
          </w:p>
        </w:tc>
        <w:tc>
          <w:tcPr>
            <w:tcW w:w="855" w:type="dxa"/>
            <w:gridSpan w:val="2"/>
          </w:tcPr>
          <w:p w14:paraId="5CF3C353" w14:textId="77777777" w:rsidR="00C87C29" w:rsidRPr="00CD5AB3" w:rsidRDefault="00C87C29" w:rsidP="006427AF">
            <w:pPr>
              <w:pStyle w:val="pqiTabBody"/>
            </w:pPr>
            <w:r w:rsidRPr="00CD5AB3">
              <w:t>an..65</w:t>
            </w:r>
          </w:p>
        </w:tc>
      </w:tr>
      <w:tr w:rsidR="00C87C29" w:rsidRPr="00CD5AB3" w14:paraId="3A320F9A" w14:textId="77777777" w:rsidTr="00CB14AE">
        <w:trPr>
          <w:gridAfter w:val="1"/>
          <w:wAfter w:w="31" w:type="dxa"/>
        </w:trPr>
        <w:tc>
          <w:tcPr>
            <w:tcW w:w="370" w:type="dxa"/>
            <w:gridSpan w:val="2"/>
          </w:tcPr>
          <w:p w14:paraId="270BB9FC" w14:textId="77777777" w:rsidR="00C87C29" w:rsidRPr="00CD5AB3" w:rsidRDefault="00C87C29" w:rsidP="006427AF">
            <w:pPr>
              <w:pStyle w:val="pqiTabBody"/>
              <w:rPr>
                <w:b/>
              </w:rPr>
            </w:pPr>
          </w:p>
        </w:tc>
        <w:tc>
          <w:tcPr>
            <w:tcW w:w="338" w:type="dxa"/>
            <w:gridSpan w:val="5"/>
          </w:tcPr>
          <w:p w14:paraId="07EACA86" w14:textId="77777777" w:rsidR="00C87C29" w:rsidRPr="00CD5AB3" w:rsidRDefault="00C87C29" w:rsidP="006427AF">
            <w:pPr>
              <w:pStyle w:val="pqiTabBody"/>
              <w:rPr>
                <w:i/>
              </w:rPr>
            </w:pPr>
            <w:r w:rsidRPr="00CD5AB3">
              <w:rPr>
                <w:i/>
              </w:rPr>
              <w:t>d</w:t>
            </w:r>
          </w:p>
        </w:tc>
        <w:tc>
          <w:tcPr>
            <w:tcW w:w="4499" w:type="dxa"/>
            <w:gridSpan w:val="3"/>
          </w:tcPr>
          <w:p w14:paraId="55681F37" w14:textId="77777777" w:rsidR="00C87C29" w:rsidRPr="00CD5AB3" w:rsidRDefault="00C87C29" w:rsidP="006427AF">
            <w:pPr>
              <w:pStyle w:val="pqiTabBody"/>
            </w:pPr>
            <w:r w:rsidRPr="00CD5AB3">
              <w:t>Numer domu</w:t>
            </w:r>
          </w:p>
          <w:p w14:paraId="16826516" w14:textId="77777777" w:rsidR="00C87C29" w:rsidRPr="00CD5AB3" w:rsidRDefault="00C87C29" w:rsidP="006427AF">
            <w:pPr>
              <w:pStyle w:val="pqiTabBody"/>
            </w:pPr>
            <w:r w:rsidRPr="00CD5AB3">
              <w:rPr>
                <w:rFonts w:ascii="Courier New" w:hAnsi="Courier New" w:cs="Courier New"/>
                <w:noProof/>
                <w:color w:val="0000FF"/>
              </w:rPr>
              <w:t>StreetNumber</w:t>
            </w:r>
          </w:p>
        </w:tc>
        <w:tc>
          <w:tcPr>
            <w:tcW w:w="426" w:type="dxa"/>
            <w:gridSpan w:val="3"/>
          </w:tcPr>
          <w:p w14:paraId="236CCA3F" w14:textId="77777777" w:rsidR="00C87C29" w:rsidRPr="00CD5AB3" w:rsidRDefault="00C87C29" w:rsidP="006427AF">
            <w:pPr>
              <w:pStyle w:val="pqiTabBody"/>
            </w:pPr>
            <w:r w:rsidRPr="00CD5AB3">
              <w:t>O</w:t>
            </w:r>
          </w:p>
        </w:tc>
        <w:tc>
          <w:tcPr>
            <w:tcW w:w="2125" w:type="dxa"/>
            <w:gridSpan w:val="2"/>
          </w:tcPr>
          <w:p w14:paraId="1F9790C8" w14:textId="77777777" w:rsidR="00C87C29" w:rsidRPr="00CD5AB3" w:rsidRDefault="00C87C29" w:rsidP="006427AF">
            <w:pPr>
              <w:pStyle w:val="pqiTabBody"/>
            </w:pPr>
          </w:p>
        </w:tc>
        <w:tc>
          <w:tcPr>
            <w:tcW w:w="4536" w:type="dxa"/>
            <w:gridSpan w:val="2"/>
          </w:tcPr>
          <w:p w14:paraId="1499FD7C" w14:textId="77777777" w:rsidR="00C87C29" w:rsidRPr="00CD5AB3" w:rsidRDefault="00C87C29" w:rsidP="006427AF">
            <w:pPr>
              <w:pStyle w:val="pqiTabBody"/>
            </w:pPr>
          </w:p>
        </w:tc>
        <w:tc>
          <w:tcPr>
            <w:tcW w:w="855" w:type="dxa"/>
            <w:gridSpan w:val="2"/>
          </w:tcPr>
          <w:p w14:paraId="729E33B1" w14:textId="77777777" w:rsidR="00C87C29" w:rsidRPr="00CD5AB3" w:rsidRDefault="00C87C29" w:rsidP="006427AF">
            <w:pPr>
              <w:pStyle w:val="pqiTabBody"/>
            </w:pPr>
            <w:r w:rsidRPr="00CD5AB3">
              <w:t>an..11</w:t>
            </w:r>
          </w:p>
        </w:tc>
      </w:tr>
      <w:tr w:rsidR="00C87C29" w:rsidRPr="00CD5AB3" w14:paraId="4345C7C6" w14:textId="77777777" w:rsidTr="00CB14AE">
        <w:trPr>
          <w:gridAfter w:val="1"/>
          <w:wAfter w:w="31" w:type="dxa"/>
        </w:trPr>
        <w:tc>
          <w:tcPr>
            <w:tcW w:w="370" w:type="dxa"/>
            <w:gridSpan w:val="2"/>
          </w:tcPr>
          <w:p w14:paraId="2D8D5BFE" w14:textId="77777777" w:rsidR="00C87C29" w:rsidRPr="00CD5AB3" w:rsidRDefault="00C87C29" w:rsidP="006427AF">
            <w:pPr>
              <w:pStyle w:val="pqiTabBody"/>
              <w:rPr>
                <w:b/>
              </w:rPr>
            </w:pPr>
          </w:p>
        </w:tc>
        <w:tc>
          <w:tcPr>
            <w:tcW w:w="338" w:type="dxa"/>
            <w:gridSpan w:val="5"/>
          </w:tcPr>
          <w:p w14:paraId="230ED8F8" w14:textId="77777777" w:rsidR="00C87C29" w:rsidRPr="00CD5AB3" w:rsidRDefault="00C87C29" w:rsidP="006427AF">
            <w:pPr>
              <w:pStyle w:val="pqiTabBody"/>
              <w:rPr>
                <w:i/>
              </w:rPr>
            </w:pPr>
            <w:r w:rsidRPr="00CD5AB3">
              <w:rPr>
                <w:i/>
              </w:rPr>
              <w:t>e</w:t>
            </w:r>
          </w:p>
        </w:tc>
        <w:tc>
          <w:tcPr>
            <w:tcW w:w="4499" w:type="dxa"/>
            <w:gridSpan w:val="3"/>
          </w:tcPr>
          <w:p w14:paraId="0BA676B1" w14:textId="77777777" w:rsidR="00C87C29" w:rsidRPr="00CD5AB3" w:rsidRDefault="00C87C29" w:rsidP="006427AF">
            <w:pPr>
              <w:pStyle w:val="pqiTabBody"/>
            </w:pPr>
            <w:r w:rsidRPr="00CD5AB3">
              <w:t>Kod pocztowy</w:t>
            </w:r>
          </w:p>
          <w:p w14:paraId="0C241A8D" w14:textId="77777777" w:rsidR="00C87C29" w:rsidRPr="00CD5AB3" w:rsidRDefault="00C87C29" w:rsidP="006427AF">
            <w:pPr>
              <w:pStyle w:val="pqiTabBody"/>
            </w:pPr>
            <w:r w:rsidRPr="00CD5AB3">
              <w:rPr>
                <w:rFonts w:ascii="Courier New" w:hAnsi="Courier New" w:cs="Courier New"/>
                <w:noProof/>
                <w:color w:val="0000FF"/>
              </w:rPr>
              <w:t>Postcode</w:t>
            </w:r>
          </w:p>
        </w:tc>
        <w:tc>
          <w:tcPr>
            <w:tcW w:w="426" w:type="dxa"/>
            <w:gridSpan w:val="3"/>
          </w:tcPr>
          <w:p w14:paraId="601B5A2E" w14:textId="77777777" w:rsidR="00C87C29" w:rsidRPr="00CD5AB3" w:rsidRDefault="00C87C29" w:rsidP="006427AF">
            <w:pPr>
              <w:pStyle w:val="pqiTabBody"/>
            </w:pPr>
            <w:r w:rsidRPr="00CD5AB3">
              <w:t>R</w:t>
            </w:r>
          </w:p>
        </w:tc>
        <w:tc>
          <w:tcPr>
            <w:tcW w:w="2125" w:type="dxa"/>
            <w:gridSpan w:val="2"/>
          </w:tcPr>
          <w:p w14:paraId="145F7114" w14:textId="77777777" w:rsidR="00C87C29" w:rsidRPr="00CD5AB3" w:rsidRDefault="00C87C29" w:rsidP="006427AF">
            <w:pPr>
              <w:pStyle w:val="pqiTabBody"/>
            </w:pPr>
          </w:p>
        </w:tc>
        <w:tc>
          <w:tcPr>
            <w:tcW w:w="4536" w:type="dxa"/>
            <w:gridSpan w:val="2"/>
          </w:tcPr>
          <w:p w14:paraId="2C81C1FE" w14:textId="77777777" w:rsidR="00C87C29" w:rsidRPr="00CD5AB3" w:rsidRDefault="00C87C29" w:rsidP="006427AF">
            <w:pPr>
              <w:pStyle w:val="pqiTabBody"/>
            </w:pPr>
          </w:p>
        </w:tc>
        <w:tc>
          <w:tcPr>
            <w:tcW w:w="855" w:type="dxa"/>
            <w:gridSpan w:val="2"/>
          </w:tcPr>
          <w:p w14:paraId="08FBE9D2" w14:textId="77777777" w:rsidR="00C87C29" w:rsidRPr="00CD5AB3" w:rsidRDefault="00C87C29" w:rsidP="006427AF">
            <w:pPr>
              <w:pStyle w:val="pqiTabBody"/>
            </w:pPr>
            <w:r w:rsidRPr="00CD5AB3">
              <w:t>an..10</w:t>
            </w:r>
          </w:p>
        </w:tc>
      </w:tr>
      <w:tr w:rsidR="00C87C29" w:rsidRPr="00CD5AB3" w14:paraId="5B8DCB54" w14:textId="77777777" w:rsidTr="00CB14AE">
        <w:trPr>
          <w:gridAfter w:val="1"/>
          <w:wAfter w:w="31" w:type="dxa"/>
        </w:trPr>
        <w:tc>
          <w:tcPr>
            <w:tcW w:w="370" w:type="dxa"/>
            <w:gridSpan w:val="2"/>
          </w:tcPr>
          <w:p w14:paraId="670DD064" w14:textId="77777777" w:rsidR="00C87C29" w:rsidRPr="00CD5AB3" w:rsidRDefault="00C87C29" w:rsidP="006427AF">
            <w:pPr>
              <w:pStyle w:val="pqiTabBody"/>
              <w:rPr>
                <w:b/>
              </w:rPr>
            </w:pPr>
          </w:p>
        </w:tc>
        <w:tc>
          <w:tcPr>
            <w:tcW w:w="338" w:type="dxa"/>
            <w:gridSpan w:val="5"/>
          </w:tcPr>
          <w:p w14:paraId="180087E3" w14:textId="77777777" w:rsidR="00C87C29" w:rsidRPr="00CD5AB3" w:rsidRDefault="00C87C29" w:rsidP="006427AF">
            <w:pPr>
              <w:pStyle w:val="pqiTabBody"/>
              <w:rPr>
                <w:i/>
              </w:rPr>
            </w:pPr>
            <w:r w:rsidRPr="00CD5AB3">
              <w:rPr>
                <w:i/>
              </w:rPr>
              <w:t>f</w:t>
            </w:r>
          </w:p>
        </w:tc>
        <w:tc>
          <w:tcPr>
            <w:tcW w:w="4499" w:type="dxa"/>
            <w:gridSpan w:val="3"/>
          </w:tcPr>
          <w:p w14:paraId="6769D718" w14:textId="77777777" w:rsidR="00C87C29" w:rsidRPr="00CD5AB3" w:rsidRDefault="00C87C29" w:rsidP="006427AF">
            <w:pPr>
              <w:pStyle w:val="pqiTabBody"/>
            </w:pPr>
            <w:r w:rsidRPr="00CD5AB3">
              <w:t>Miejscowość</w:t>
            </w:r>
          </w:p>
          <w:p w14:paraId="626DA66F" w14:textId="77777777" w:rsidR="00C87C29" w:rsidRPr="00CD5AB3" w:rsidRDefault="00C87C29" w:rsidP="006427AF">
            <w:pPr>
              <w:pStyle w:val="pqiTabBody"/>
            </w:pPr>
            <w:r w:rsidRPr="00CD5AB3">
              <w:rPr>
                <w:rFonts w:ascii="Courier New" w:hAnsi="Courier New" w:cs="Courier New"/>
                <w:noProof/>
                <w:color w:val="0000FF"/>
              </w:rPr>
              <w:t>City</w:t>
            </w:r>
          </w:p>
        </w:tc>
        <w:tc>
          <w:tcPr>
            <w:tcW w:w="426" w:type="dxa"/>
            <w:gridSpan w:val="3"/>
          </w:tcPr>
          <w:p w14:paraId="2396CDB0" w14:textId="77777777" w:rsidR="00C87C29" w:rsidRPr="00CD5AB3" w:rsidRDefault="00C87C29" w:rsidP="006427AF">
            <w:pPr>
              <w:pStyle w:val="pqiTabBody"/>
            </w:pPr>
            <w:r w:rsidRPr="00CD5AB3">
              <w:t>R</w:t>
            </w:r>
          </w:p>
        </w:tc>
        <w:tc>
          <w:tcPr>
            <w:tcW w:w="2125" w:type="dxa"/>
            <w:gridSpan w:val="2"/>
          </w:tcPr>
          <w:p w14:paraId="6B5D98D9" w14:textId="77777777" w:rsidR="00C87C29" w:rsidRPr="00CD5AB3" w:rsidRDefault="00C87C29" w:rsidP="006427AF">
            <w:pPr>
              <w:pStyle w:val="pqiTabBody"/>
            </w:pPr>
          </w:p>
        </w:tc>
        <w:tc>
          <w:tcPr>
            <w:tcW w:w="4536" w:type="dxa"/>
            <w:gridSpan w:val="2"/>
          </w:tcPr>
          <w:p w14:paraId="00BDBAB7" w14:textId="77777777" w:rsidR="00C87C29" w:rsidRPr="00CD5AB3" w:rsidRDefault="00C87C29" w:rsidP="006427AF">
            <w:pPr>
              <w:pStyle w:val="pqiTabBody"/>
            </w:pPr>
          </w:p>
        </w:tc>
        <w:tc>
          <w:tcPr>
            <w:tcW w:w="855" w:type="dxa"/>
            <w:gridSpan w:val="2"/>
          </w:tcPr>
          <w:p w14:paraId="09B0B7F4" w14:textId="77777777" w:rsidR="00C87C29" w:rsidRPr="00CD5AB3" w:rsidRDefault="00C87C29" w:rsidP="006427AF">
            <w:pPr>
              <w:pStyle w:val="pqiTabBody"/>
            </w:pPr>
            <w:r w:rsidRPr="00CD5AB3">
              <w:t>an..50</w:t>
            </w:r>
          </w:p>
        </w:tc>
      </w:tr>
      <w:tr w:rsidR="00C87C29" w:rsidRPr="00CD5AB3" w14:paraId="6EEF3975" w14:textId="77777777" w:rsidTr="00CB14AE">
        <w:trPr>
          <w:gridAfter w:val="1"/>
          <w:wAfter w:w="31" w:type="dxa"/>
        </w:trPr>
        <w:tc>
          <w:tcPr>
            <w:tcW w:w="708" w:type="dxa"/>
            <w:gridSpan w:val="7"/>
          </w:tcPr>
          <w:p w14:paraId="0E415212" w14:textId="776E3747" w:rsidR="00C87C29" w:rsidRPr="00CD5AB3" w:rsidRDefault="0083344E" w:rsidP="006427AF">
            <w:pPr>
              <w:pStyle w:val="pqiTabHead"/>
            </w:pPr>
            <w:r w:rsidRPr="00CD5AB3">
              <w:lastRenderedPageBreak/>
              <w:t>3</w:t>
            </w:r>
          </w:p>
        </w:tc>
        <w:tc>
          <w:tcPr>
            <w:tcW w:w="4499" w:type="dxa"/>
            <w:gridSpan w:val="3"/>
          </w:tcPr>
          <w:p w14:paraId="7AF637A8" w14:textId="77777777" w:rsidR="00C87C29" w:rsidRPr="00CD5AB3" w:rsidRDefault="00C905B7" w:rsidP="006427AF">
            <w:pPr>
              <w:pStyle w:val="pqiTabHead"/>
            </w:pPr>
            <w:r w:rsidRPr="00CD5AB3">
              <w:t>M</w:t>
            </w:r>
            <w:r w:rsidR="00C87C29" w:rsidRPr="00CD5AB3">
              <w:t>iejsce wysyłki</w:t>
            </w:r>
          </w:p>
          <w:p w14:paraId="52C2196F" w14:textId="77777777" w:rsidR="00C87C29" w:rsidRPr="00CD5AB3" w:rsidRDefault="00C87C29" w:rsidP="006427AF">
            <w:pPr>
              <w:pStyle w:val="pqiTabHead"/>
            </w:pPr>
            <w:r w:rsidRPr="00CD5AB3">
              <w:rPr>
                <w:rFonts w:ascii="Courier New" w:hAnsi="Courier New" w:cs="Courier New"/>
                <w:noProof/>
                <w:color w:val="0000FF"/>
              </w:rPr>
              <w:t>PlaceOfDispatchTrader</w:t>
            </w:r>
          </w:p>
        </w:tc>
        <w:tc>
          <w:tcPr>
            <w:tcW w:w="426" w:type="dxa"/>
            <w:gridSpan w:val="3"/>
          </w:tcPr>
          <w:p w14:paraId="7B56A10B" w14:textId="77777777" w:rsidR="00C87C29" w:rsidRPr="00CD5AB3" w:rsidRDefault="00C87C29" w:rsidP="006427AF">
            <w:pPr>
              <w:pStyle w:val="pqiTabHead"/>
            </w:pPr>
            <w:r w:rsidRPr="00CD5AB3">
              <w:t>D</w:t>
            </w:r>
          </w:p>
        </w:tc>
        <w:tc>
          <w:tcPr>
            <w:tcW w:w="2125" w:type="dxa"/>
            <w:gridSpan w:val="2"/>
          </w:tcPr>
          <w:p w14:paraId="456D2E83" w14:textId="342DDC34" w:rsidR="00C87C29" w:rsidRPr="00CD5AB3" w:rsidRDefault="0083344E" w:rsidP="006427AF">
            <w:pPr>
              <w:pStyle w:val="pqiTabHead"/>
              <w:rPr>
                <w:b w:val="0"/>
              </w:rPr>
            </w:pPr>
            <w:r w:rsidRPr="00CD5AB3">
              <w:t xml:space="preserve">R </w:t>
            </w:r>
            <w:r w:rsidRPr="00CD5AB3">
              <w:rPr>
                <w:b w:val="0"/>
              </w:rPr>
              <w:t>jeśli dane inne niż w 2</w:t>
            </w:r>
          </w:p>
          <w:p w14:paraId="089E39D3" w14:textId="77777777" w:rsidR="00C87C29" w:rsidRPr="00CD5AB3" w:rsidRDefault="00C87C29" w:rsidP="006427AF">
            <w:pPr>
              <w:pStyle w:val="pqiTabHead"/>
            </w:pPr>
          </w:p>
        </w:tc>
        <w:tc>
          <w:tcPr>
            <w:tcW w:w="4536" w:type="dxa"/>
            <w:gridSpan w:val="2"/>
          </w:tcPr>
          <w:p w14:paraId="391D0C26" w14:textId="77777777" w:rsidR="00C87C29" w:rsidRPr="00CD5AB3" w:rsidRDefault="00C87C29" w:rsidP="006427AF">
            <w:pPr>
              <w:pStyle w:val="pqiTabHead"/>
            </w:pPr>
          </w:p>
        </w:tc>
        <w:tc>
          <w:tcPr>
            <w:tcW w:w="855" w:type="dxa"/>
            <w:gridSpan w:val="2"/>
          </w:tcPr>
          <w:p w14:paraId="2A67E5FF" w14:textId="77777777" w:rsidR="00C87C29" w:rsidRPr="00CD5AB3" w:rsidRDefault="00C87C29" w:rsidP="006427AF">
            <w:pPr>
              <w:pStyle w:val="pqiTabHead"/>
            </w:pPr>
            <w:r w:rsidRPr="00CD5AB3">
              <w:t>1x</w:t>
            </w:r>
          </w:p>
        </w:tc>
      </w:tr>
      <w:tr w:rsidR="00C87C29" w:rsidRPr="00CD5AB3" w14:paraId="2C5DAF08" w14:textId="77777777" w:rsidTr="00CB14AE">
        <w:trPr>
          <w:gridAfter w:val="1"/>
          <w:wAfter w:w="31" w:type="dxa"/>
        </w:trPr>
        <w:tc>
          <w:tcPr>
            <w:tcW w:w="708" w:type="dxa"/>
            <w:gridSpan w:val="7"/>
          </w:tcPr>
          <w:p w14:paraId="6A7C24D4" w14:textId="77777777" w:rsidR="00C87C29" w:rsidRPr="00CD5AB3" w:rsidRDefault="00C87C29" w:rsidP="006427AF">
            <w:pPr>
              <w:pStyle w:val="pqiTabBody"/>
              <w:rPr>
                <w:i/>
              </w:rPr>
            </w:pPr>
          </w:p>
        </w:tc>
        <w:tc>
          <w:tcPr>
            <w:tcW w:w="4499" w:type="dxa"/>
            <w:gridSpan w:val="3"/>
          </w:tcPr>
          <w:p w14:paraId="379DC570" w14:textId="77777777" w:rsidR="00C87C29" w:rsidRPr="00CD5AB3" w:rsidRDefault="00C87C29" w:rsidP="006427AF">
            <w:pPr>
              <w:pStyle w:val="pqiTabBody"/>
            </w:pPr>
            <w:r w:rsidRPr="00CD5AB3">
              <w:t xml:space="preserve">JĘZYK ELEMENTU </w:t>
            </w:r>
          </w:p>
          <w:p w14:paraId="3AAC2D29" w14:textId="77777777" w:rsidR="00C87C29" w:rsidRPr="00CD5AB3" w:rsidRDefault="00C87C29" w:rsidP="006427AF">
            <w:pPr>
              <w:pStyle w:val="pqiTabBody"/>
            </w:pPr>
            <w:r w:rsidRPr="00CD5AB3">
              <w:rPr>
                <w:rFonts w:ascii="Courier New" w:hAnsi="Courier New" w:cs="Courier New"/>
                <w:noProof/>
                <w:color w:val="0000FF"/>
              </w:rPr>
              <w:t>@language</w:t>
            </w:r>
          </w:p>
          <w:p w14:paraId="7A4D3EB4" w14:textId="77777777" w:rsidR="00C87C29" w:rsidRPr="00CD5AB3" w:rsidRDefault="00C87C29" w:rsidP="006427AF">
            <w:pPr>
              <w:pStyle w:val="pqiText"/>
              <w:jc w:val="center"/>
            </w:pPr>
          </w:p>
        </w:tc>
        <w:tc>
          <w:tcPr>
            <w:tcW w:w="426" w:type="dxa"/>
            <w:gridSpan w:val="3"/>
          </w:tcPr>
          <w:p w14:paraId="006B842B" w14:textId="77777777" w:rsidR="00C87C29" w:rsidRPr="00CD5AB3" w:rsidRDefault="00C87C29" w:rsidP="006427AF">
            <w:pPr>
              <w:pStyle w:val="pqiTabBody"/>
            </w:pPr>
            <w:r w:rsidRPr="00CD5AB3">
              <w:t>D</w:t>
            </w:r>
          </w:p>
        </w:tc>
        <w:tc>
          <w:tcPr>
            <w:tcW w:w="2125" w:type="dxa"/>
            <w:gridSpan w:val="2"/>
          </w:tcPr>
          <w:p w14:paraId="37BA1401" w14:textId="0F062EDA" w:rsidR="00C87C29" w:rsidRPr="00CD5AB3" w:rsidRDefault="00BE2883" w:rsidP="006427AF">
            <w:pPr>
              <w:pStyle w:val="pqiTabBody"/>
            </w:pPr>
            <w:r>
              <w:t>R jeśli uzupełniamy dane w tej sekcji</w:t>
            </w:r>
          </w:p>
        </w:tc>
        <w:tc>
          <w:tcPr>
            <w:tcW w:w="4536" w:type="dxa"/>
            <w:gridSpan w:val="2"/>
          </w:tcPr>
          <w:p w14:paraId="789E2E8C" w14:textId="77777777" w:rsidR="00C87C29" w:rsidRPr="00CD5AB3" w:rsidRDefault="00C87C29" w:rsidP="006427AF">
            <w:pPr>
              <w:pStyle w:val="pqiTabBody"/>
            </w:pPr>
            <w:r w:rsidRPr="00CD5AB3">
              <w:t>Atrybut.</w:t>
            </w:r>
          </w:p>
          <w:p w14:paraId="676CA166" w14:textId="77777777" w:rsidR="00C87C29" w:rsidRPr="00CD5AB3" w:rsidRDefault="00C87C29" w:rsidP="006427AF">
            <w:pPr>
              <w:pStyle w:val="pqiTabBody"/>
            </w:pPr>
            <w:r w:rsidRPr="00CD5AB3">
              <w:t>Wartość ze słownika „Kody języka (Language codes)”.</w:t>
            </w:r>
          </w:p>
        </w:tc>
        <w:tc>
          <w:tcPr>
            <w:tcW w:w="855" w:type="dxa"/>
            <w:gridSpan w:val="2"/>
          </w:tcPr>
          <w:p w14:paraId="4D78BFAA" w14:textId="77777777" w:rsidR="00C87C29" w:rsidRPr="00CD5AB3" w:rsidRDefault="00C87C29" w:rsidP="006427AF">
            <w:pPr>
              <w:pStyle w:val="pqiTabBody"/>
            </w:pPr>
            <w:r w:rsidRPr="00CD5AB3">
              <w:t>a2</w:t>
            </w:r>
          </w:p>
        </w:tc>
      </w:tr>
      <w:tr w:rsidR="00C87C29" w:rsidRPr="00CD5AB3" w14:paraId="4B21AD6B" w14:textId="77777777" w:rsidTr="00CB14AE">
        <w:trPr>
          <w:gridAfter w:val="1"/>
          <w:wAfter w:w="31" w:type="dxa"/>
        </w:trPr>
        <w:tc>
          <w:tcPr>
            <w:tcW w:w="708" w:type="dxa"/>
            <w:gridSpan w:val="7"/>
          </w:tcPr>
          <w:p w14:paraId="21108A51" w14:textId="77777777" w:rsidR="00C87C29" w:rsidRPr="00CD5AB3" w:rsidRDefault="00C87C29" w:rsidP="006427AF">
            <w:pPr>
              <w:pStyle w:val="pqiTabBody"/>
              <w:rPr>
                <w:i/>
              </w:rPr>
            </w:pPr>
          </w:p>
        </w:tc>
        <w:tc>
          <w:tcPr>
            <w:tcW w:w="4499" w:type="dxa"/>
            <w:gridSpan w:val="3"/>
          </w:tcPr>
          <w:p w14:paraId="1297190D" w14:textId="77777777" w:rsidR="00C87C29" w:rsidRPr="00CD5AB3" w:rsidRDefault="00C87C29" w:rsidP="006427AF">
            <w:pPr>
              <w:pStyle w:val="pqiTabBody"/>
            </w:pPr>
            <w:r w:rsidRPr="00CD5AB3">
              <w:t>TYP PODMIOTU</w:t>
            </w:r>
            <w:r w:rsidR="00913F51" w:rsidRPr="00CD5AB3">
              <w:t xml:space="preserve"> </w:t>
            </w:r>
          </w:p>
          <w:p w14:paraId="49A8B01C" w14:textId="77777777" w:rsidR="00C87C29" w:rsidRPr="00CD5AB3" w:rsidRDefault="00C87C29" w:rsidP="006427AF">
            <w:pPr>
              <w:pStyle w:val="pqiTabBody"/>
            </w:pPr>
            <w:r w:rsidRPr="00CD5AB3">
              <w:rPr>
                <w:rFonts w:ascii="Courier New" w:hAnsi="Courier New" w:cs="Courier New"/>
                <w:noProof/>
                <w:color w:val="0000FF"/>
              </w:rPr>
              <w:t>@deliveryTraderType</w:t>
            </w:r>
          </w:p>
        </w:tc>
        <w:tc>
          <w:tcPr>
            <w:tcW w:w="426" w:type="dxa"/>
            <w:gridSpan w:val="3"/>
          </w:tcPr>
          <w:p w14:paraId="6778F856" w14:textId="4856727F" w:rsidR="00C87C29" w:rsidRPr="00CD5AB3" w:rsidRDefault="004D0263" w:rsidP="006427AF">
            <w:pPr>
              <w:pStyle w:val="pqiTabBody"/>
            </w:pPr>
            <w:r>
              <w:t>R</w:t>
            </w:r>
          </w:p>
        </w:tc>
        <w:tc>
          <w:tcPr>
            <w:tcW w:w="2125" w:type="dxa"/>
            <w:gridSpan w:val="2"/>
          </w:tcPr>
          <w:p w14:paraId="26DBF71A" w14:textId="2728CE40" w:rsidR="00C87C29" w:rsidRPr="00CD5AB3" w:rsidRDefault="00C87C29" w:rsidP="006427AF">
            <w:pPr>
              <w:pStyle w:val="pqiTabBody"/>
            </w:pPr>
          </w:p>
        </w:tc>
        <w:tc>
          <w:tcPr>
            <w:tcW w:w="4536" w:type="dxa"/>
            <w:gridSpan w:val="2"/>
          </w:tcPr>
          <w:p w14:paraId="5FA35D96" w14:textId="77777777" w:rsidR="00C87C29" w:rsidRPr="00CD5AB3" w:rsidRDefault="00C87C29" w:rsidP="006427AF">
            <w:pPr>
              <w:pStyle w:val="pqiTabBody"/>
            </w:pPr>
            <w:r w:rsidRPr="00CD5AB3">
              <w:t>Atrybut</w:t>
            </w:r>
          </w:p>
          <w:p w14:paraId="194A25BA" w14:textId="77777777" w:rsidR="00C87C29" w:rsidRPr="00CD5AB3" w:rsidRDefault="00C87C29" w:rsidP="006427AF">
            <w:pPr>
              <w:pStyle w:val="pqiTabBody"/>
            </w:pPr>
            <w:r w:rsidRPr="00CD5AB3">
              <w:t>Określa rodzaj podmiotu.</w:t>
            </w:r>
          </w:p>
          <w:p w14:paraId="4C960911" w14:textId="3C1A501E" w:rsidR="00C87C29" w:rsidRPr="00CD5AB3" w:rsidRDefault="00C87C29" w:rsidP="006427AF">
            <w:pPr>
              <w:pStyle w:val="pqiTabBody"/>
            </w:pPr>
            <w:r w:rsidRPr="00CD5AB3">
              <w:t>Możliwe wartości</w:t>
            </w:r>
            <w:r w:rsidR="00823AAA" w:rsidRPr="00CD5AB3">
              <w:t xml:space="preserve"> określone w słowniku 4.</w:t>
            </w:r>
            <w:r w:rsidR="00A54C12">
              <w:t>5</w:t>
            </w:r>
            <w:r w:rsidRPr="00CD5AB3">
              <w:t>:</w:t>
            </w:r>
            <w:r w:rsidR="00CA290C" w:rsidRPr="00CD5AB3">
              <w:t xml:space="preserve"> „Rodzaje podmiotów”</w:t>
            </w:r>
          </w:p>
          <w:p w14:paraId="32E6A95E" w14:textId="77777777" w:rsidR="00C87C29" w:rsidRPr="00CD5AB3" w:rsidRDefault="00C87C29" w:rsidP="006427AF">
            <w:pPr>
              <w:pStyle w:val="pqiTabBody"/>
            </w:pPr>
          </w:p>
        </w:tc>
        <w:tc>
          <w:tcPr>
            <w:tcW w:w="855" w:type="dxa"/>
            <w:gridSpan w:val="2"/>
          </w:tcPr>
          <w:p w14:paraId="55FC4CF8" w14:textId="77777777" w:rsidR="00C87C29" w:rsidRPr="00CD5AB3" w:rsidRDefault="00C87C29" w:rsidP="006427AF">
            <w:pPr>
              <w:pStyle w:val="pqiTabBody"/>
            </w:pPr>
            <w:r w:rsidRPr="00CD5AB3">
              <w:t>n1</w:t>
            </w:r>
          </w:p>
        </w:tc>
      </w:tr>
      <w:tr w:rsidR="00C87C29" w:rsidRPr="00CD5AB3" w14:paraId="149019F4" w14:textId="77777777" w:rsidTr="00CB14AE">
        <w:trPr>
          <w:gridAfter w:val="1"/>
          <w:wAfter w:w="31" w:type="dxa"/>
        </w:trPr>
        <w:tc>
          <w:tcPr>
            <w:tcW w:w="370" w:type="dxa"/>
            <w:gridSpan w:val="2"/>
          </w:tcPr>
          <w:p w14:paraId="6606CE37" w14:textId="77777777" w:rsidR="00C87C29" w:rsidRPr="00CD5AB3" w:rsidRDefault="00C87C29" w:rsidP="006427AF">
            <w:pPr>
              <w:pStyle w:val="pqiTabBody"/>
              <w:rPr>
                <w:b/>
              </w:rPr>
            </w:pPr>
          </w:p>
        </w:tc>
        <w:tc>
          <w:tcPr>
            <w:tcW w:w="338" w:type="dxa"/>
            <w:gridSpan w:val="5"/>
          </w:tcPr>
          <w:p w14:paraId="2E2206D9" w14:textId="77777777" w:rsidR="00C87C29" w:rsidRPr="00CD5AB3" w:rsidRDefault="00C87C29" w:rsidP="006427AF">
            <w:pPr>
              <w:pStyle w:val="pqiTabBody"/>
              <w:rPr>
                <w:i/>
              </w:rPr>
            </w:pPr>
            <w:r w:rsidRPr="00CD5AB3">
              <w:rPr>
                <w:i/>
              </w:rPr>
              <w:t>a</w:t>
            </w:r>
          </w:p>
        </w:tc>
        <w:tc>
          <w:tcPr>
            <w:tcW w:w="4499" w:type="dxa"/>
            <w:gridSpan w:val="3"/>
          </w:tcPr>
          <w:p w14:paraId="4DC7AA8D" w14:textId="77777777" w:rsidR="00A54C12" w:rsidRPr="00CD5AB3" w:rsidRDefault="00A54C12" w:rsidP="00A54C12">
            <w:pPr>
              <w:pStyle w:val="pqiTabBody"/>
              <w:rPr>
                <w:lang w:val="en-US"/>
              </w:rPr>
            </w:pPr>
            <w:r w:rsidRPr="00CD5AB3">
              <w:rPr>
                <w:lang w:val="en-US"/>
              </w:rPr>
              <w:t>Identyfikacja podmiotu</w:t>
            </w:r>
          </w:p>
          <w:p w14:paraId="7FE6B2F1" w14:textId="77777777" w:rsidR="00A54C12" w:rsidRPr="00CD5AB3" w:rsidRDefault="00A54C12" w:rsidP="00A54C12">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506BD1F1" w14:textId="77777777" w:rsidR="00A54C12" w:rsidRDefault="00A54C12" w:rsidP="00A54C12">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0498783E" w14:textId="214A48F5" w:rsidR="00C87C29" w:rsidRPr="00CD5AB3" w:rsidRDefault="00A54C12" w:rsidP="00D87363">
            <w:pPr>
              <w:pStyle w:val="pqiTabBody"/>
            </w:pPr>
            <w:r w:rsidRPr="00CD5AB3">
              <w:rPr>
                <w:rFonts w:ascii="Courier New" w:hAnsi="Courier New" w:cs="Courier New"/>
                <w:noProof/>
                <w:color w:val="0000FF"/>
              </w:rPr>
              <w:t>TraderId/PersonalId</w:t>
            </w:r>
          </w:p>
        </w:tc>
        <w:tc>
          <w:tcPr>
            <w:tcW w:w="426" w:type="dxa"/>
            <w:gridSpan w:val="3"/>
          </w:tcPr>
          <w:p w14:paraId="6849946C" w14:textId="77777777" w:rsidR="00C87C29" w:rsidRPr="00CD5AB3" w:rsidRDefault="00C87C29" w:rsidP="006427AF">
            <w:pPr>
              <w:pStyle w:val="pqiTabBody"/>
            </w:pPr>
            <w:r w:rsidRPr="00CD5AB3">
              <w:t>R</w:t>
            </w:r>
          </w:p>
        </w:tc>
        <w:tc>
          <w:tcPr>
            <w:tcW w:w="2125" w:type="dxa"/>
            <w:gridSpan w:val="2"/>
          </w:tcPr>
          <w:p w14:paraId="69CFF263" w14:textId="77777777" w:rsidR="00C87C29" w:rsidRPr="00CD5AB3" w:rsidRDefault="00C87C29" w:rsidP="006427AF">
            <w:pPr>
              <w:pStyle w:val="pqiTabBody"/>
            </w:pPr>
          </w:p>
        </w:tc>
        <w:tc>
          <w:tcPr>
            <w:tcW w:w="4536" w:type="dxa"/>
            <w:gridSpan w:val="2"/>
          </w:tcPr>
          <w:p w14:paraId="5060F905" w14:textId="77777777" w:rsidR="00A54C12" w:rsidRDefault="00A54C12" w:rsidP="00A54C12">
            <w:pPr>
              <w:pStyle w:val="pqiTabBody"/>
            </w:pPr>
            <w:r>
              <w:t>Należy podać identyfikator podmiotu zależny od wybranego typu podmiotu.</w:t>
            </w:r>
          </w:p>
          <w:p w14:paraId="6992A32B" w14:textId="26C8F9F5" w:rsidR="00C87C29" w:rsidRPr="00CD5AB3" w:rsidRDefault="00F303D1" w:rsidP="00A54C12">
            <w:pPr>
              <w:pStyle w:val="pqiTabBody"/>
            </w:pPr>
            <w:r>
              <w:t xml:space="preserve">Obowiązkowe podanie dokładnie jednego identyfikatora. </w:t>
            </w:r>
            <w:r w:rsidR="00B248B1">
              <w:t>Dla nieobjętych systemem oraz osób fizycznych zarejestrowanych w PUESC (podmiot zużywający) podajemy Personal ID (PESEL lub inny numer). Dla zużywających i zużywających gospodarczych, podmiotów niszczących podajemy TaxNumber (NIP. Dla reszty podajemy ExciseNumber (numer akcyzowy) lub numer podmiotu pośredniczącego.</w:t>
            </w:r>
          </w:p>
        </w:tc>
        <w:tc>
          <w:tcPr>
            <w:tcW w:w="855" w:type="dxa"/>
            <w:gridSpan w:val="2"/>
          </w:tcPr>
          <w:p w14:paraId="398A9558" w14:textId="77777777" w:rsidR="00C87C29" w:rsidRPr="00CD5AB3" w:rsidRDefault="00C87C29" w:rsidP="006427AF">
            <w:pPr>
              <w:pStyle w:val="pqiTabBody"/>
            </w:pPr>
            <w:r w:rsidRPr="00CD5AB3">
              <w:t>an13</w:t>
            </w:r>
          </w:p>
        </w:tc>
      </w:tr>
      <w:tr w:rsidR="00C87C29" w:rsidRPr="00CD5AB3" w14:paraId="25EB870F" w14:textId="77777777" w:rsidTr="00CB14AE">
        <w:trPr>
          <w:gridAfter w:val="1"/>
          <w:wAfter w:w="31" w:type="dxa"/>
        </w:trPr>
        <w:tc>
          <w:tcPr>
            <w:tcW w:w="370" w:type="dxa"/>
            <w:gridSpan w:val="2"/>
          </w:tcPr>
          <w:p w14:paraId="774055F7" w14:textId="77777777" w:rsidR="00C87C29" w:rsidRPr="00CD5AB3" w:rsidRDefault="00C87C29" w:rsidP="006427AF">
            <w:pPr>
              <w:pStyle w:val="pqiTabBody"/>
              <w:rPr>
                <w:b/>
              </w:rPr>
            </w:pPr>
          </w:p>
        </w:tc>
        <w:tc>
          <w:tcPr>
            <w:tcW w:w="338" w:type="dxa"/>
            <w:gridSpan w:val="5"/>
          </w:tcPr>
          <w:p w14:paraId="7A2EEB00" w14:textId="77777777" w:rsidR="00C87C29" w:rsidRPr="00CD5AB3" w:rsidRDefault="00C87C29" w:rsidP="006427AF">
            <w:pPr>
              <w:pStyle w:val="pqiTabBody"/>
              <w:rPr>
                <w:i/>
              </w:rPr>
            </w:pPr>
            <w:r w:rsidRPr="00CD5AB3">
              <w:rPr>
                <w:i/>
              </w:rPr>
              <w:t>b</w:t>
            </w:r>
          </w:p>
        </w:tc>
        <w:tc>
          <w:tcPr>
            <w:tcW w:w="4499" w:type="dxa"/>
            <w:gridSpan w:val="3"/>
          </w:tcPr>
          <w:p w14:paraId="74FA4C05" w14:textId="517AD789" w:rsidR="00C87C29" w:rsidRPr="00CD5AB3" w:rsidRDefault="00C87C29" w:rsidP="006427AF">
            <w:pPr>
              <w:pStyle w:val="pqiTabBody"/>
            </w:pPr>
            <w:r w:rsidRPr="00CD5AB3">
              <w:t xml:space="preserve">Nazwa </w:t>
            </w:r>
            <w:r w:rsidR="00D46974">
              <w:t>P</w:t>
            </w:r>
            <w:r w:rsidR="00D46974" w:rsidRPr="00CD5AB3">
              <w:t xml:space="preserve">odmiotu </w:t>
            </w:r>
            <w:r w:rsidR="00913F51" w:rsidRPr="00CD5AB3">
              <w:t>wysyłającego</w:t>
            </w:r>
          </w:p>
          <w:p w14:paraId="414340BF" w14:textId="77777777" w:rsidR="00C87C29" w:rsidRPr="00CD5AB3" w:rsidRDefault="00C87C29" w:rsidP="006427AF">
            <w:pPr>
              <w:pStyle w:val="pqiTabBody"/>
            </w:pPr>
            <w:r w:rsidRPr="00CD5AB3">
              <w:rPr>
                <w:rFonts w:ascii="Courier New" w:hAnsi="Courier New" w:cs="Courier New"/>
                <w:noProof/>
                <w:color w:val="0000FF"/>
              </w:rPr>
              <w:t>TraderName</w:t>
            </w:r>
          </w:p>
        </w:tc>
        <w:tc>
          <w:tcPr>
            <w:tcW w:w="426" w:type="dxa"/>
            <w:gridSpan w:val="3"/>
          </w:tcPr>
          <w:p w14:paraId="4C17ACA3" w14:textId="77777777" w:rsidR="00C87C29" w:rsidRPr="00CD5AB3" w:rsidRDefault="00C87C29" w:rsidP="006427AF">
            <w:pPr>
              <w:pStyle w:val="pqiTabBody"/>
            </w:pPr>
            <w:r w:rsidRPr="00CD5AB3">
              <w:t>O</w:t>
            </w:r>
          </w:p>
        </w:tc>
        <w:tc>
          <w:tcPr>
            <w:tcW w:w="2125" w:type="dxa"/>
            <w:gridSpan w:val="2"/>
            <w:vMerge w:val="restart"/>
          </w:tcPr>
          <w:p w14:paraId="4346CD78" w14:textId="77777777" w:rsidR="00C87C29" w:rsidRPr="00CD5AB3" w:rsidRDefault="00C87C29" w:rsidP="006427AF">
            <w:pPr>
              <w:pStyle w:val="pqiTabBody"/>
            </w:pPr>
          </w:p>
        </w:tc>
        <w:tc>
          <w:tcPr>
            <w:tcW w:w="4536" w:type="dxa"/>
            <w:gridSpan w:val="2"/>
          </w:tcPr>
          <w:p w14:paraId="0E454FC9" w14:textId="77777777" w:rsidR="00C87C29" w:rsidRPr="00CD5AB3" w:rsidRDefault="00C87C29" w:rsidP="006427AF">
            <w:pPr>
              <w:pStyle w:val="pqiTabBody"/>
            </w:pPr>
          </w:p>
        </w:tc>
        <w:tc>
          <w:tcPr>
            <w:tcW w:w="855" w:type="dxa"/>
            <w:gridSpan w:val="2"/>
          </w:tcPr>
          <w:p w14:paraId="141287AC" w14:textId="77777777" w:rsidR="00C87C29" w:rsidRPr="00CD5AB3" w:rsidRDefault="00C87C29" w:rsidP="006427AF">
            <w:pPr>
              <w:pStyle w:val="pqiTabBody"/>
            </w:pPr>
            <w:r w:rsidRPr="00CD5AB3">
              <w:t>an..182</w:t>
            </w:r>
          </w:p>
        </w:tc>
      </w:tr>
      <w:tr w:rsidR="00C87C29" w:rsidRPr="00CD5AB3" w14:paraId="2A2CAE1B" w14:textId="77777777" w:rsidTr="00CB14AE">
        <w:trPr>
          <w:gridAfter w:val="1"/>
          <w:wAfter w:w="31" w:type="dxa"/>
        </w:trPr>
        <w:tc>
          <w:tcPr>
            <w:tcW w:w="370" w:type="dxa"/>
            <w:gridSpan w:val="2"/>
          </w:tcPr>
          <w:p w14:paraId="57A91F6B" w14:textId="77777777" w:rsidR="00C87C29" w:rsidRPr="00CD5AB3" w:rsidRDefault="00C87C29" w:rsidP="006427AF">
            <w:pPr>
              <w:pStyle w:val="pqiTabBody"/>
              <w:rPr>
                <w:b/>
              </w:rPr>
            </w:pPr>
          </w:p>
        </w:tc>
        <w:tc>
          <w:tcPr>
            <w:tcW w:w="338" w:type="dxa"/>
            <w:gridSpan w:val="5"/>
          </w:tcPr>
          <w:p w14:paraId="0E2724F7" w14:textId="77777777" w:rsidR="00C87C29" w:rsidRPr="00CD5AB3" w:rsidRDefault="00C87C29" w:rsidP="006427AF">
            <w:pPr>
              <w:pStyle w:val="pqiTabBody"/>
              <w:rPr>
                <w:i/>
              </w:rPr>
            </w:pPr>
            <w:r w:rsidRPr="00CD5AB3">
              <w:rPr>
                <w:i/>
              </w:rPr>
              <w:t>c</w:t>
            </w:r>
          </w:p>
        </w:tc>
        <w:tc>
          <w:tcPr>
            <w:tcW w:w="4499" w:type="dxa"/>
            <w:gridSpan w:val="3"/>
          </w:tcPr>
          <w:p w14:paraId="0EC1CA16" w14:textId="77777777" w:rsidR="00C87C29" w:rsidRPr="00CD5AB3" w:rsidRDefault="00C87C29" w:rsidP="006427AF">
            <w:pPr>
              <w:pStyle w:val="pqiTabBody"/>
            </w:pPr>
            <w:r w:rsidRPr="00CD5AB3">
              <w:t>Ulica</w:t>
            </w:r>
          </w:p>
          <w:p w14:paraId="3B7263DE" w14:textId="77777777" w:rsidR="00C87C29" w:rsidRPr="00CD5AB3" w:rsidRDefault="00C87C29" w:rsidP="006427AF">
            <w:pPr>
              <w:pStyle w:val="pqiTabBody"/>
            </w:pPr>
            <w:r w:rsidRPr="00CD5AB3">
              <w:rPr>
                <w:rFonts w:ascii="Courier New" w:hAnsi="Courier New" w:cs="Courier New"/>
                <w:noProof/>
                <w:color w:val="0000FF"/>
              </w:rPr>
              <w:t>StreetName</w:t>
            </w:r>
          </w:p>
        </w:tc>
        <w:tc>
          <w:tcPr>
            <w:tcW w:w="426" w:type="dxa"/>
            <w:gridSpan w:val="3"/>
          </w:tcPr>
          <w:p w14:paraId="2E6E0621" w14:textId="77777777" w:rsidR="00C87C29" w:rsidRPr="00CD5AB3" w:rsidRDefault="00C87C29" w:rsidP="006427AF">
            <w:pPr>
              <w:pStyle w:val="pqiTabBody"/>
            </w:pPr>
            <w:r w:rsidRPr="00CD5AB3">
              <w:t>O</w:t>
            </w:r>
          </w:p>
        </w:tc>
        <w:tc>
          <w:tcPr>
            <w:tcW w:w="2125" w:type="dxa"/>
            <w:gridSpan w:val="2"/>
            <w:vMerge/>
          </w:tcPr>
          <w:p w14:paraId="4DEDE898" w14:textId="77777777" w:rsidR="00C87C29" w:rsidRPr="00CD5AB3" w:rsidRDefault="00C87C29" w:rsidP="006427AF">
            <w:pPr>
              <w:pStyle w:val="pqiTabBody"/>
            </w:pPr>
          </w:p>
        </w:tc>
        <w:tc>
          <w:tcPr>
            <w:tcW w:w="4536" w:type="dxa"/>
            <w:gridSpan w:val="2"/>
          </w:tcPr>
          <w:p w14:paraId="3B00E96F" w14:textId="77777777" w:rsidR="00C87C29" w:rsidRPr="00CD5AB3" w:rsidRDefault="00C87C29" w:rsidP="006427AF">
            <w:pPr>
              <w:pStyle w:val="pqiTabBody"/>
            </w:pPr>
          </w:p>
        </w:tc>
        <w:tc>
          <w:tcPr>
            <w:tcW w:w="855" w:type="dxa"/>
            <w:gridSpan w:val="2"/>
          </w:tcPr>
          <w:p w14:paraId="2D08157A" w14:textId="77777777" w:rsidR="00C87C29" w:rsidRPr="00CD5AB3" w:rsidRDefault="00C87C29" w:rsidP="006427AF">
            <w:pPr>
              <w:pStyle w:val="pqiTabBody"/>
            </w:pPr>
            <w:r w:rsidRPr="00CD5AB3">
              <w:t>an..65</w:t>
            </w:r>
          </w:p>
        </w:tc>
      </w:tr>
      <w:tr w:rsidR="00C87C29" w:rsidRPr="00CD5AB3" w14:paraId="6019861A" w14:textId="77777777" w:rsidTr="00CB14AE">
        <w:trPr>
          <w:gridAfter w:val="1"/>
          <w:wAfter w:w="31" w:type="dxa"/>
        </w:trPr>
        <w:tc>
          <w:tcPr>
            <w:tcW w:w="370" w:type="dxa"/>
            <w:gridSpan w:val="2"/>
          </w:tcPr>
          <w:p w14:paraId="0F2011E9" w14:textId="77777777" w:rsidR="00C87C29" w:rsidRPr="00CD5AB3" w:rsidRDefault="00C87C29" w:rsidP="006427AF">
            <w:pPr>
              <w:pStyle w:val="pqiTabBody"/>
              <w:rPr>
                <w:b/>
              </w:rPr>
            </w:pPr>
          </w:p>
        </w:tc>
        <w:tc>
          <w:tcPr>
            <w:tcW w:w="338" w:type="dxa"/>
            <w:gridSpan w:val="5"/>
          </w:tcPr>
          <w:p w14:paraId="5C5BD1CA" w14:textId="77777777" w:rsidR="00C87C29" w:rsidRPr="00CD5AB3" w:rsidRDefault="00C87C29" w:rsidP="006427AF">
            <w:pPr>
              <w:pStyle w:val="pqiTabBody"/>
              <w:rPr>
                <w:i/>
              </w:rPr>
            </w:pPr>
            <w:r w:rsidRPr="00CD5AB3">
              <w:rPr>
                <w:i/>
              </w:rPr>
              <w:t>d</w:t>
            </w:r>
          </w:p>
        </w:tc>
        <w:tc>
          <w:tcPr>
            <w:tcW w:w="4499" w:type="dxa"/>
            <w:gridSpan w:val="3"/>
          </w:tcPr>
          <w:p w14:paraId="498C0A6C" w14:textId="77777777" w:rsidR="00C87C29" w:rsidRPr="00CD5AB3" w:rsidRDefault="00C87C29" w:rsidP="006427AF">
            <w:pPr>
              <w:pStyle w:val="pqiTabBody"/>
            </w:pPr>
            <w:r w:rsidRPr="00CD5AB3">
              <w:t>Numer domu</w:t>
            </w:r>
          </w:p>
          <w:p w14:paraId="1C78BB7C" w14:textId="77777777" w:rsidR="00C87C29" w:rsidRPr="00CD5AB3" w:rsidRDefault="00C87C29" w:rsidP="006427AF">
            <w:pPr>
              <w:pStyle w:val="pqiTabBody"/>
            </w:pPr>
            <w:r w:rsidRPr="00CD5AB3">
              <w:rPr>
                <w:rFonts w:ascii="Courier New" w:hAnsi="Courier New" w:cs="Courier New"/>
                <w:noProof/>
                <w:color w:val="0000FF"/>
              </w:rPr>
              <w:t>StreetNumber</w:t>
            </w:r>
          </w:p>
        </w:tc>
        <w:tc>
          <w:tcPr>
            <w:tcW w:w="426" w:type="dxa"/>
            <w:gridSpan w:val="3"/>
          </w:tcPr>
          <w:p w14:paraId="5EBD4D40" w14:textId="77777777" w:rsidR="00C87C29" w:rsidRPr="00CD5AB3" w:rsidRDefault="00C87C29" w:rsidP="006427AF">
            <w:pPr>
              <w:pStyle w:val="pqiTabBody"/>
            </w:pPr>
            <w:r w:rsidRPr="00CD5AB3">
              <w:t>O</w:t>
            </w:r>
          </w:p>
        </w:tc>
        <w:tc>
          <w:tcPr>
            <w:tcW w:w="2125" w:type="dxa"/>
            <w:gridSpan w:val="2"/>
            <w:vMerge/>
          </w:tcPr>
          <w:p w14:paraId="1F497BD9" w14:textId="77777777" w:rsidR="00C87C29" w:rsidRPr="00CD5AB3" w:rsidRDefault="00C87C29" w:rsidP="006427AF">
            <w:pPr>
              <w:pStyle w:val="pqiTabBody"/>
            </w:pPr>
          </w:p>
        </w:tc>
        <w:tc>
          <w:tcPr>
            <w:tcW w:w="4536" w:type="dxa"/>
            <w:gridSpan w:val="2"/>
          </w:tcPr>
          <w:p w14:paraId="61210760" w14:textId="77777777" w:rsidR="00C87C29" w:rsidRPr="00CD5AB3" w:rsidRDefault="00C87C29" w:rsidP="006427AF">
            <w:pPr>
              <w:pStyle w:val="pqiTabBody"/>
            </w:pPr>
          </w:p>
        </w:tc>
        <w:tc>
          <w:tcPr>
            <w:tcW w:w="855" w:type="dxa"/>
            <w:gridSpan w:val="2"/>
          </w:tcPr>
          <w:p w14:paraId="4B24DC05" w14:textId="77777777" w:rsidR="00C87C29" w:rsidRPr="00CD5AB3" w:rsidRDefault="00C87C29" w:rsidP="006427AF">
            <w:pPr>
              <w:pStyle w:val="pqiTabBody"/>
            </w:pPr>
            <w:r w:rsidRPr="00CD5AB3">
              <w:t>an..11</w:t>
            </w:r>
          </w:p>
        </w:tc>
      </w:tr>
      <w:tr w:rsidR="00C87C29" w:rsidRPr="00CD5AB3" w14:paraId="7D54E24C" w14:textId="77777777" w:rsidTr="00CB14AE">
        <w:trPr>
          <w:gridAfter w:val="1"/>
          <w:wAfter w:w="31" w:type="dxa"/>
        </w:trPr>
        <w:tc>
          <w:tcPr>
            <w:tcW w:w="370" w:type="dxa"/>
            <w:gridSpan w:val="2"/>
          </w:tcPr>
          <w:p w14:paraId="4E3A8EED" w14:textId="77777777" w:rsidR="00C87C29" w:rsidRPr="00CD5AB3" w:rsidRDefault="00C87C29" w:rsidP="006427AF">
            <w:pPr>
              <w:pStyle w:val="pqiTabBody"/>
              <w:rPr>
                <w:b/>
              </w:rPr>
            </w:pPr>
          </w:p>
        </w:tc>
        <w:tc>
          <w:tcPr>
            <w:tcW w:w="338" w:type="dxa"/>
            <w:gridSpan w:val="5"/>
          </w:tcPr>
          <w:p w14:paraId="378A0120" w14:textId="77777777" w:rsidR="00C87C29" w:rsidRPr="00CD5AB3" w:rsidRDefault="00C87C29" w:rsidP="006427AF">
            <w:pPr>
              <w:pStyle w:val="pqiTabBody"/>
              <w:rPr>
                <w:i/>
              </w:rPr>
            </w:pPr>
            <w:r w:rsidRPr="00CD5AB3">
              <w:rPr>
                <w:i/>
              </w:rPr>
              <w:t>e</w:t>
            </w:r>
          </w:p>
        </w:tc>
        <w:tc>
          <w:tcPr>
            <w:tcW w:w="4499" w:type="dxa"/>
            <w:gridSpan w:val="3"/>
          </w:tcPr>
          <w:p w14:paraId="4459F919" w14:textId="77777777" w:rsidR="00C87C29" w:rsidRPr="00CD5AB3" w:rsidRDefault="00C87C29" w:rsidP="006427AF">
            <w:pPr>
              <w:pStyle w:val="pqiTabBody"/>
            </w:pPr>
            <w:r w:rsidRPr="00CD5AB3">
              <w:t>Kod pocztowy</w:t>
            </w:r>
          </w:p>
          <w:p w14:paraId="4AB61111" w14:textId="77777777" w:rsidR="00C87C29" w:rsidRPr="00CD5AB3" w:rsidRDefault="00C87C29" w:rsidP="006427AF">
            <w:pPr>
              <w:pStyle w:val="pqiTabBody"/>
            </w:pPr>
            <w:r w:rsidRPr="00CD5AB3">
              <w:rPr>
                <w:rFonts w:ascii="Courier New" w:hAnsi="Courier New" w:cs="Courier New"/>
                <w:noProof/>
                <w:color w:val="0000FF"/>
              </w:rPr>
              <w:t>Postcode</w:t>
            </w:r>
          </w:p>
        </w:tc>
        <w:tc>
          <w:tcPr>
            <w:tcW w:w="426" w:type="dxa"/>
            <w:gridSpan w:val="3"/>
          </w:tcPr>
          <w:p w14:paraId="45B9A2F9" w14:textId="77777777" w:rsidR="00C87C29" w:rsidRPr="00CD5AB3" w:rsidRDefault="00C87C29" w:rsidP="006427AF">
            <w:pPr>
              <w:pStyle w:val="pqiTabBody"/>
            </w:pPr>
            <w:r w:rsidRPr="00CD5AB3">
              <w:t>O</w:t>
            </w:r>
          </w:p>
        </w:tc>
        <w:tc>
          <w:tcPr>
            <w:tcW w:w="2125" w:type="dxa"/>
            <w:gridSpan w:val="2"/>
            <w:vMerge/>
          </w:tcPr>
          <w:p w14:paraId="7DAE1693" w14:textId="77777777" w:rsidR="00C87C29" w:rsidRPr="00CD5AB3" w:rsidRDefault="00C87C29" w:rsidP="006427AF">
            <w:pPr>
              <w:pStyle w:val="pqiTabBody"/>
            </w:pPr>
          </w:p>
        </w:tc>
        <w:tc>
          <w:tcPr>
            <w:tcW w:w="4536" w:type="dxa"/>
            <w:gridSpan w:val="2"/>
          </w:tcPr>
          <w:p w14:paraId="1AA509BA" w14:textId="77777777" w:rsidR="00C87C29" w:rsidRPr="00CD5AB3" w:rsidRDefault="00C87C29" w:rsidP="006427AF">
            <w:pPr>
              <w:pStyle w:val="pqiTabBody"/>
            </w:pPr>
          </w:p>
        </w:tc>
        <w:tc>
          <w:tcPr>
            <w:tcW w:w="855" w:type="dxa"/>
            <w:gridSpan w:val="2"/>
          </w:tcPr>
          <w:p w14:paraId="4872F604" w14:textId="77777777" w:rsidR="00C87C29" w:rsidRPr="00CD5AB3" w:rsidRDefault="00C87C29" w:rsidP="006427AF">
            <w:pPr>
              <w:pStyle w:val="pqiTabBody"/>
            </w:pPr>
            <w:r w:rsidRPr="00CD5AB3">
              <w:t>an..10</w:t>
            </w:r>
          </w:p>
        </w:tc>
      </w:tr>
      <w:tr w:rsidR="00C87C29" w:rsidRPr="00CD5AB3" w14:paraId="03DFC262" w14:textId="77777777" w:rsidTr="00CB14AE">
        <w:trPr>
          <w:gridAfter w:val="1"/>
          <w:wAfter w:w="31" w:type="dxa"/>
        </w:trPr>
        <w:tc>
          <w:tcPr>
            <w:tcW w:w="370" w:type="dxa"/>
            <w:gridSpan w:val="2"/>
          </w:tcPr>
          <w:p w14:paraId="3C7A7E90" w14:textId="77777777" w:rsidR="00C87C29" w:rsidRPr="00CD5AB3" w:rsidRDefault="00C87C29" w:rsidP="006427AF">
            <w:pPr>
              <w:pStyle w:val="pqiTabBody"/>
              <w:rPr>
                <w:b/>
              </w:rPr>
            </w:pPr>
          </w:p>
        </w:tc>
        <w:tc>
          <w:tcPr>
            <w:tcW w:w="338" w:type="dxa"/>
            <w:gridSpan w:val="5"/>
          </w:tcPr>
          <w:p w14:paraId="42562504" w14:textId="77777777" w:rsidR="00C87C29" w:rsidRPr="00CD5AB3" w:rsidRDefault="00C87C29" w:rsidP="006427AF">
            <w:pPr>
              <w:pStyle w:val="pqiTabBody"/>
              <w:rPr>
                <w:i/>
              </w:rPr>
            </w:pPr>
            <w:r w:rsidRPr="00CD5AB3">
              <w:rPr>
                <w:i/>
              </w:rPr>
              <w:t>f</w:t>
            </w:r>
          </w:p>
        </w:tc>
        <w:tc>
          <w:tcPr>
            <w:tcW w:w="4499" w:type="dxa"/>
            <w:gridSpan w:val="3"/>
          </w:tcPr>
          <w:p w14:paraId="7DD6E7F6" w14:textId="77777777" w:rsidR="00C87C29" w:rsidRPr="00CD5AB3" w:rsidRDefault="00C87C29" w:rsidP="006427AF">
            <w:pPr>
              <w:pStyle w:val="pqiTabBody"/>
            </w:pPr>
            <w:r w:rsidRPr="00CD5AB3">
              <w:t>Miejscowość</w:t>
            </w:r>
          </w:p>
          <w:p w14:paraId="388DBC95" w14:textId="77777777" w:rsidR="00C87C29" w:rsidRPr="00CD5AB3" w:rsidRDefault="00C87C29" w:rsidP="006427AF">
            <w:pPr>
              <w:pStyle w:val="pqiTabBody"/>
            </w:pPr>
            <w:r w:rsidRPr="00CD5AB3">
              <w:rPr>
                <w:rFonts w:ascii="Courier New" w:hAnsi="Courier New" w:cs="Courier New"/>
                <w:noProof/>
                <w:color w:val="0000FF"/>
              </w:rPr>
              <w:t>City</w:t>
            </w:r>
          </w:p>
        </w:tc>
        <w:tc>
          <w:tcPr>
            <w:tcW w:w="426" w:type="dxa"/>
            <w:gridSpan w:val="3"/>
          </w:tcPr>
          <w:p w14:paraId="30886F7B" w14:textId="77777777" w:rsidR="00C87C29" w:rsidRPr="00CD5AB3" w:rsidRDefault="00C87C29" w:rsidP="006427AF">
            <w:pPr>
              <w:pStyle w:val="pqiTabBody"/>
            </w:pPr>
            <w:r w:rsidRPr="00CD5AB3">
              <w:t>O</w:t>
            </w:r>
          </w:p>
        </w:tc>
        <w:tc>
          <w:tcPr>
            <w:tcW w:w="2125" w:type="dxa"/>
            <w:gridSpan w:val="2"/>
            <w:vMerge/>
          </w:tcPr>
          <w:p w14:paraId="7D2982DE" w14:textId="77777777" w:rsidR="00C87C29" w:rsidRPr="00CD5AB3" w:rsidRDefault="00C87C29" w:rsidP="006427AF">
            <w:pPr>
              <w:pStyle w:val="pqiTabBody"/>
            </w:pPr>
          </w:p>
        </w:tc>
        <w:tc>
          <w:tcPr>
            <w:tcW w:w="4536" w:type="dxa"/>
            <w:gridSpan w:val="2"/>
          </w:tcPr>
          <w:p w14:paraId="3C8E7FE6" w14:textId="77777777" w:rsidR="00C87C29" w:rsidRPr="00CD5AB3" w:rsidRDefault="00C87C29" w:rsidP="006427AF">
            <w:pPr>
              <w:pStyle w:val="pqiTabBody"/>
            </w:pPr>
          </w:p>
        </w:tc>
        <w:tc>
          <w:tcPr>
            <w:tcW w:w="855" w:type="dxa"/>
            <w:gridSpan w:val="2"/>
          </w:tcPr>
          <w:p w14:paraId="41CD8122" w14:textId="77777777" w:rsidR="00C87C29" w:rsidRPr="00CD5AB3" w:rsidRDefault="00C87C29" w:rsidP="006427AF">
            <w:pPr>
              <w:pStyle w:val="pqiTabBody"/>
            </w:pPr>
            <w:r w:rsidRPr="00CD5AB3">
              <w:t>an..50</w:t>
            </w:r>
          </w:p>
        </w:tc>
      </w:tr>
      <w:tr w:rsidR="00C87C29" w:rsidRPr="00CD5AB3" w14:paraId="6C39C22E" w14:textId="77777777" w:rsidTr="00CB14AE">
        <w:trPr>
          <w:gridAfter w:val="1"/>
          <w:wAfter w:w="31" w:type="dxa"/>
        </w:trPr>
        <w:tc>
          <w:tcPr>
            <w:tcW w:w="708" w:type="dxa"/>
            <w:gridSpan w:val="7"/>
          </w:tcPr>
          <w:p w14:paraId="3A30D297" w14:textId="52697A41" w:rsidR="00C87C29" w:rsidRPr="00CD5AB3" w:rsidRDefault="0083344E" w:rsidP="006427AF">
            <w:pPr>
              <w:pStyle w:val="pqiTabHead"/>
            </w:pPr>
            <w:r w:rsidRPr="00CD5AB3">
              <w:t>4</w:t>
            </w:r>
          </w:p>
        </w:tc>
        <w:tc>
          <w:tcPr>
            <w:tcW w:w="4499" w:type="dxa"/>
            <w:gridSpan w:val="3"/>
          </w:tcPr>
          <w:p w14:paraId="7E0BAC0A" w14:textId="77777777" w:rsidR="00C87C29" w:rsidRPr="00CD5AB3" w:rsidRDefault="00C87C29" w:rsidP="006427AF">
            <w:pPr>
              <w:pStyle w:val="pqiTabHead"/>
            </w:pPr>
            <w:r w:rsidRPr="00CD5AB3">
              <w:t>URZĄD właściwy w miejscu wysyłki</w:t>
            </w:r>
          </w:p>
          <w:p w14:paraId="20D3FCE3" w14:textId="77777777" w:rsidR="00C87C29" w:rsidRPr="00CD5AB3" w:rsidRDefault="00C87C29" w:rsidP="006427AF">
            <w:pPr>
              <w:pStyle w:val="pqiTabHead"/>
            </w:pPr>
            <w:r w:rsidRPr="00CD5AB3">
              <w:rPr>
                <w:rFonts w:ascii="Courier New" w:hAnsi="Courier New" w:cs="Courier New"/>
                <w:noProof/>
                <w:color w:val="0000FF"/>
              </w:rPr>
              <w:t>PlaceOfDispatchCustomsOffice</w:t>
            </w:r>
          </w:p>
        </w:tc>
        <w:tc>
          <w:tcPr>
            <w:tcW w:w="426" w:type="dxa"/>
            <w:gridSpan w:val="3"/>
          </w:tcPr>
          <w:p w14:paraId="7F9950AD" w14:textId="5ABC9C59" w:rsidR="00C87C29" w:rsidRPr="00CD5AB3" w:rsidRDefault="0083344E" w:rsidP="006427AF">
            <w:pPr>
              <w:pStyle w:val="pqiTabHead"/>
            </w:pPr>
            <w:r w:rsidRPr="00CD5AB3">
              <w:t>R</w:t>
            </w:r>
          </w:p>
        </w:tc>
        <w:tc>
          <w:tcPr>
            <w:tcW w:w="2125" w:type="dxa"/>
            <w:gridSpan w:val="2"/>
          </w:tcPr>
          <w:p w14:paraId="37B8F03D" w14:textId="77777777" w:rsidR="00C87C29" w:rsidRPr="00CD5AB3" w:rsidRDefault="00C87C29" w:rsidP="006427AF">
            <w:pPr>
              <w:pStyle w:val="pqiTabHead"/>
            </w:pPr>
          </w:p>
        </w:tc>
        <w:tc>
          <w:tcPr>
            <w:tcW w:w="4536" w:type="dxa"/>
            <w:gridSpan w:val="2"/>
          </w:tcPr>
          <w:p w14:paraId="4CE52382" w14:textId="77777777" w:rsidR="00C87C29" w:rsidRPr="00CD5AB3" w:rsidRDefault="00C87C29" w:rsidP="006427AF">
            <w:pPr>
              <w:pStyle w:val="pqiTabHead"/>
            </w:pPr>
          </w:p>
        </w:tc>
        <w:tc>
          <w:tcPr>
            <w:tcW w:w="855" w:type="dxa"/>
            <w:gridSpan w:val="2"/>
          </w:tcPr>
          <w:p w14:paraId="0D9019C8" w14:textId="77777777" w:rsidR="00C87C29" w:rsidRPr="00CD5AB3" w:rsidRDefault="00C87C29" w:rsidP="006427AF">
            <w:pPr>
              <w:pStyle w:val="pqiTabHead"/>
            </w:pPr>
            <w:r w:rsidRPr="00CD5AB3">
              <w:t>1x</w:t>
            </w:r>
          </w:p>
        </w:tc>
      </w:tr>
      <w:tr w:rsidR="00C87C29" w:rsidRPr="00CD5AB3" w14:paraId="03562A2A" w14:textId="77777777" w:rsidTr="00CB14AE">
        <w:trPr>
          <w:gridAfter w:val="1"/>
          <w:wAfter w:w="31" w:type="dxa"/>
        </w:trPr>
        <w:tc>
          <w:tcPr>
            <w:tcW w:w="370" w:type="dxa"/>
            <w:gridSpan w:val="2"/>
          </w:tcPr>
          <w:p w14:paraId="7EDB4536" w14:textId="77777777" w:rsidR="00C87C29" w:rsidRPr="00CD5AB3" w:rsidRDefault="00C87C29" w:rsidP="006427AF">
            <w:pPr>
              <w:pStyle w:val="pqiTabBody"/>
              <w:rPr>
                <w:b/>
              </w:rPr>
            </w:pPr>
          </w:p>
        </w:tc>
        <w:tc>
          <w:tcPr>
            <w:tcW w:w="338" w:type="dxa"/>
            <w:gridSpan w:val="5"/>
          </w:tcPr>
          <w:p w14:paraId="3CFB150A" w14:textId="77777777" w:rsidR="00C87C29" w:rsidRPr="00CD5AB3" w:rsidRDefault="00C87C29" w:rsidP="006427AF">
            <w:pPr>
              <w:pStyle w:val="pqiTabBody"/>
              <w:rPr>
                <w:i/>
              </w:rPr>
            </w:pPr>
            <w:r w:rsidRPr="00CD5AB3">
              <w:rPr>
                <w:i/>
              </w:rPr>
              <w:t>a</w:t>
            </w:r>
          </w:p>
        </w:tc>
        <w:tc>
          <w:tcPr>
            <w:tcW w:w="4499" w:type="dxa"/>
            <w:gridSpan w:val="3"/>
          </w:tcPr>
          <w:p w14:paraId="0762F42E" w14:textId="77777777" w:rsidR="00C87C29" w:rsidRPr="00CD5AB3" w:rsidRDefault="00C87C29" w:rsidP="006427AF">
            <w:pPr>
              <w:pStyle w:val="pqiTabBody"/>
            </w:pPr>
            <w:r w:rsidRPr="00CD5AB3">
              <w:t>Numer referencyjny urzędu</w:t>
            </w:r>
          </w:p>
          <w:p w14:paraId="7A3E507D" w14:textId="77777777" w:rsidR="00C87C29" w:rsidRPr="00CD5AB3" w:rsidRDefault="00C87C29" w:rsidP="006427AF">
            <w:pPr>
              <w:pStyle w:val="pqiTabBody"/>
            </w:pPr>
            <w:r w:rsidRPr="00CD5AB3">
              <w:rPr>
                <w:rFonts w:ascii="Courier New" w:hAnsi="Courier New" w:cs="Courier New"/>
                <w:noProof/>
                <w:color w:val="0000FF"/>
              </w:rPr>
              <w:t>ReferenceNumber</w:t>
            </w:r>
          </w:p>
        </w:tc>
        <w:tc>
          <w:tcPr>
            <w:tcW w:w="426" w:type="dxa"/>
            <w:gridSpan w:val="3"/>
          </w:tcPr>
          <w:p w14:paraId="43A2CC10" w14:textId="77777777" w:rsidR="00C87C29" w:rsidRPr="00CD5AB3" w:rsidRDefault="00C87C29" w:rsidP="006427AF">
            <w:pPr>
              <w:pStyle w:val="pqiTabBody"/>
            </w:pPr>
            <w:r w:rsidRPr="00CD5AB3">
              <w:t>R</w:t>
            </w:r>
          </w:p>
        </w:tc>
        <w:tc>
          <w:tcPr>
            <w:tcW w:w="2125" w:type="dxa"/>
            <w:gridSpan w:val="2"/>
          </w:tcPr>
          <w:p w14:paraId="577B5701" w14:textId="77777777" w:rsidR="00C87C29" w:rsidRPr="00CD5AB3" w:rsidRDefault="00C87C29" w:rsidP="006427AF">
            <w:pPr>
              <w:pStyle w:val="pqiTabBody"/>
            </w:pPr>
          </w:p>
        </w:tc>
        <w:tc>
          <w:tcPr>
            <w:tcW w:w="4536" w:type="dxa"/>
            <w:gridSpan w:val="2"/>
          </w:tcPr>
          <w:p w14:paraId="31C5AF5C" w14:textId="2B68DADB" w:rsidR="00C87C29" w:rsidRPr="00CD5AB3" w:rsidRDefault="00C87C29" w:rsidP="006427AF">
            <w:pPr>
              <w:pStyle w:val="pqiTabBody"/>
            </w:pPr>
            <w:r w:rsidRPr="00CD5AB3">
              <w:t xml:space="preserve">Należy podać kod urzędu </w:t>
            </w:r>
            <w:r w:rsidR="006A1D3D" w:rsidRPr="00CD5AB3">
              <w:t>skarbowego właściwego</w:t>
            </w:r>
            <w:r w:rsidR="00C265C7" w:rsidRPr="00CD5AB3">
              <w:t xml:space="preserve"> ze względu na </w:t>
            </w:r>
            <w:r w:rsidR="00D00F16" w:rsidRPr="00CD5AB3">
              <w:t>adres miejsca wysyłki</w:t>
            </w:r>
          </w:p>
          <w:p w14:paraId="07E528C7" w14:textId="0455EBDC" w:rsidR="00C87C29" w:rsidRPr="00CD5AB3" w:rsidRDefault="00C87C29" w:rsidP="006427AF">
            <w:pPr>
              <w:pStyle w:val="pqiTabBody"/>
            </w:pPr>
          </w:p>
        </w:tc>
        <w:tc>
          <w:tcPr>
            <w:tcW w:w="855" w:type="dxa"/>
            <w:gridSpan w:val="2"/>
          </w:tcPr>
          <w:p w14:paraId="7D5A1149" w14:textId="77777777" w:rsidR="00C87C29" w:rsidRPr="00CD5AB3" w:rsidRDefault="00C87C29" w:rsidP="006427AF">
            <w:pPr>
              <w:pStyle w:val="pqiTabBody"/>
            </w:pPr>
            <w:r w:rsidRPr="00CD5AB3">
              <w:t>an8</w:t>
            </w:r>
          </w:p>
        </w:tc>
      </w:tr>
      <w:tr w:rsidR="007621D0" w:rsidRPr="00CD5AB3" w14:paraId="7C9098B7" w14:textId="77777777" w:rsidTr="00CB14AE">
        <w:trPr>
          <w:gridAfter w:val="1"/>
          <w:wAfter w:w="31" w:type="dxa"/>
        </w:trPr>
        <w:tc>
          <w:tcPr>
            <w:tcW w:w="370" w:type="dxa"/>
            <w:gridSpan w:val="2"/>
          </w:tcPr>
          <w:p w14:paraId="64969409" w14:textId="77777777" w:rsidR="007621D0" w:rsidRPr="00CD5AB3" w:rsidRDefault="007621D0" w:rsidP="006427AF">
            <w:pPr>
              <w:pStyle w:val="pqiTabBody"/>
              <w:rPr>
                <w:b/>
              </w:rPr>
            </w:pPr>
          </w:p>
        </w:tc>
        <w:tc>
          <w:tcPr>
            <w:tcW w:w="338" w:type="dxa"/>
            <w:gridSpan w:val="5"/>
          </w:tcPr>
          <w:p w14:paraId="7FB9F71B" w14:textId="21438FCB" w:rsidR="007621D0" w:rsidRPr="00CD5AB3" w:rsidRDefault="007621D0" w:rsidP="006427AF">
            <w:pPr>
              <w:pStyle w:val="pqiTabBody"/>
              <w:rPr>
                <w:i/>
              </w:rPr>
            </w:pPr>
            <w:r>
              <w:rPr>
                <w:i/>
              </w:rPr>
              <w:t>b</w:t>
            </w:r>
          </w:p>
        </w:tc>
        <w:tc>
          <w:tcPr>
            <w:tcW w:w="4499" w:type="dxa"/>
            <w:gridSpan w:val="3"/>
          </w:tcPr>
          <w:p w14:paraId="7B681835" w14:textId="77777777" w:rsidR="007621D0" w:rsidRDefault="007621D0" w:rsidP="006427AF">
            <w:pPr>
              <w:pStyle w:val="pqiTabBody"/>
            </w:pPr>
            <w:r>
              <w:t>Numer referencyjny urzędu właściwego dla importu</w:t>
            </w:r>
          </w:p>
          <w:p w14:paraId="1C49BED9" w14:textId="0D5F520C" w:rsidR="007621D0" w:rsidRPr="00CD5AB3" w:rsidRDefault="007621D0" w:rsidP="006427AF">
            <w:pPr>
              <w:pStyle w:val="pqiTabBody"/>
            </w:pPr>
            <w:r w:rsidRPr="007621D0">
              <w:rPr>
                <w:rFonts w:ascii="Courier New" w:hAnsi="Courier New" w:cs="Courier New"/>
                <w:noProof/>
                <w:color w:val="0000FF"/>
              </w:rPr>
              <w:t>DispatchImportOfficeReferenceNumber</w:t>
            </w:r>
          </w:p>
        </w:tc>
        <w:tc>
          <w:tcPr>
            <w:tcW w:w="426" w:type="dxa"/>
            <w:gridSpan w:val="3"/>
          </w:tcPr>
          <w:p w14:paraId="542B3E02" w14:textId="30E7CA20" w:rsidR="007621D0" w:rsidRPr="00CD5AB3" w:rsidRDefault="007621D0" w:rsidP="006427AF">
            <w:pPr>
              <w:pStyle w:val="pqiTabBody"/>
            </w:pPr>
            <w:r>
              <w:t>D</w:t>
            </w:r>
          </w:p>
        </w:tc>
        <w:tc>
          <w:tcPr>
            <w:tcW w:w="2125" w:type="dxa"/>
            <w:gridSpan w:val="2"/>
          </w:tcPr>
          <w:p w14:paraId="19F6AEE4" w14:textId="77777777" w:rsidR="007621D0" w:rsidRPr="00CD5AB3" w:rsidRDefault="007621D0" w:rsidP="006427AF">
            <w:pPr>
              <w:pStyle w:val="pqiTabBody"/>
            </w:pPr>
          </w:p>
        </w:tc>
        <w:tc>
          <w:tcPr>
            <w:tcW w:w="4536" w:type="dxa"/>
            <w:gridSpan w:val="2"/>
          </w:tcPr>
          <w:p w14:paraId="27A02457" w14:textId="6DA64520" w:rsidR="007621D0" w:rsidRPr="00CD5AB3" w:rsidRDefault="007621D0" w:rsidP="006427AF">
            <w:pPr>
              <w:pStyle w:val="pqiTabBody"/>
            </w:pPr>
            <w:r>
              <w:t xml:space="preserve">Wymagany w przypadku gdy tryb dostawy = </w:t>
            </w:r>
            <w:r w:rsidR="00F303D1">
              <w:t>2</w:t>
            </w:r>
            <w:r w:rsidR="00C32899">
              <w:t xml:space="preserve"> Import</w:t>
            </w:r>
          </w:p>
        </w:tc>
        <w:tc>
          <w:tcPr>
            <w:tcW w:w="855" w:type="dxa"/>
            <w:gridSpan w:val="2"/>
          </w:tcPr>
          <w:p w14:paraId="459EEA55" w14:textId="77777777" w:rsidR="007621D0" w:rsidRPr="00CD5AB3" w:rsidRDefault="007621D0" w:rsidP="006427AF">
            <w:pPr>
              <w:pStyle w:val="pqiTabBody"/>
            </w:pPr>
          </w:p>
        </w:tc>
      </w:tr>
      <w:tr w:rsidR="00C87C29" w:rsidRPr="00CD5AB3" w14:paraId="0A7DDD9E" w14:textId="77777777" w:rsidTr="00CB14AE">
        <w:trPr>
          <w:gridAfter w:val="1"/>
          <w:wAfter w:w="31" w:type="dxa"/>
        </w:trPr>
        <w:tc>
          <w:tcPr>
            <w:tcW w:w="708" w:type="dxa"/>
            <w:gridSpan w:val="7"/>
          </w:tcPr>
          <w:p w14:paraId="1B9C3E7D" w14:textId="0FFDBC88" w:rsidR="00C87C29" w:rsidRPr="00CD5AB3" w:rsidRDefault="0083344E" w:rsidP="006427AF">
            <w:pPr>
              <w:pStyle w:val="pqiTabHead"/>
            </w:pPr>
            <w:r w:rsidRPr="00CD5AB3">
              <w:t>5</w:t>
            </w:r>
          </w:p>
        </w:tc>
        <w:tc>
          <w:tcPr>
            <w:tcW w:w="4499" w:type="dxa"/>
            <w:gridSpan w:val="3"/>
          </w:tcPr>
          <w:p w14:paraId="541601D9" w14:textId="77777777" w:rsidR="00C87C29" w:rsidRPr="00CD5AB3" w:rsidRDefault="00C87C29" w:rsidP="006427AF">
            <w:pPr>
              <w:pStyle w:val="pqiTabHead"/>
            </w:pPr>
            <w:r w:rsidRPr="00CD5AB3">
              <w:t>PODMIOT Odbierający</w:t>
            </w:r>
          </w:p>
          <w:p w14:paraId="6B51C3C3" w14:textId="77777777" w:rsidR="00C87C29" w:rsidRPr="00CD5AB3" w:rsidRDefault="00C87C29" w:rsidP="006427AF">
            <w:pPr>
              <w:pStyle w:val="pqiTabHead"/>
            </w:pPr>
            <w:r w:rsidRPr="00CD5AB3">
              <w:rPr>
                <w:rFonts w:ascii="Courier New" w:hAnsi="Courier New" w:cs="Courier New"/>
                <w:noProof/>
                <w:color w:val="0000FF"/>
              </w:rPr>
              <w:t>ConsigneeTrader</w:t>
            </w:r>
          </w:p>
        </w:tc>
        <w:tc>
          <w:tcPr>
            <w:tcW w:w="426" w:type="dxa"/>
            <w:gridSpan w:val="3"/>
          </w:tcPr>
          <w:p w14:paraId="3ACFF931" w14:textId="70A0D48E" w:rsidR="00C87C29" w:rsidRPr="00CD5AB3" w:rsidRDefault="00A54C12" w:rsidP="006427AF">
            <w:pPr>
              <w:pStyle w:val="pqiTabHead"/>
            </w:pPr>
            <w:r>
              <w:t>R</w:t>
            </w:r>
          </w:p>
        </w:tc>
        <w:tc>
          <w:tcPr>
            <w:tcW w:w="2125" w:type="dxa"/>
            <w:gridSpan w:val="2"/>
          </w:tcPr>
          <w:p w14:paraId="57978F43" w14:textId="77777777" w:rsidR="00C87C29" w:rsidRPr="00CD5AB3" w:rsidRDefault="00C87C29" w:rsidP="006427AF">
            <w:pPr>
              <w:pStyle w:val="pqiTabHead"/>
            </w:pPr>
          </w:p>
        </w:tc>
        <w:tc>
          <w:tcPr>
            <w:tcW w:w="4536" w:type="dxa"/>
            <w:gridSpan w:val="2"/>
          </w:tcPr>
          <w:p w14:paraId="6C5FDB99" w14:textId="77777777" w:rsidR="00C87C29" w:rsidRPr="00CD5AB3" w:rsidRDefault="00C87C29" w:rsidP="006427AF">
            <w:pPr>
              <w:pStyle w:val="pqiTabHead"/>
            </w:pPr>
          </w:p>
        </w:tc>
        <w:tc>
          <w:tcPr>
            <w:tcW w:w="855" w:type="dxa"/>
            <w:gridSpan w:val="2"/>
          </w:tcPr>
          <w:p w14:paraId="347869C1" w14:textId="77777777" w:rsidR="00C87C29" w:rsidRPr="00CD5AB3" w:rsidRDefault="00C87C29" w:rsidP="006427AF">
            <w:pPr>
              <w:pStyle w:val="pqiTabHead"/>
            </w:pPr>
            <w:r w:rsidRPr="00CD5AB3">
              <w:t>1x</w:t>
            </w:r>
          </w:p>
        </w:tc>
      </w:tr>
      <w:tr w:rsidR="00C87C29" w:rsidRPr="00CD5AB3" w14:paraId="5D27E77C" w14:textId="77777777" w:rsidTr="00CB14AE">
        <w:trPr>
          <w:gridAfter w:val="1"/>
          <w:wAfter w:w="31" w:type="dxa"/>
        </w:trPr>
        <w:tc>
          <w:tcPr>
            <w:tcW w:w="708" w:type="dxa"/>
            <w:gridSpan w:val="7"/>
          </w:tcPr>
          <w:p w14:paraId="19ABBB56" w14:textId="77777777" w:rsidR="00C87C29" w:rsidRPr="00CD5AB3" w:rsidRDefault="00C87C29" w:rsidP="006427AF">
            <w:pPr>
              <w:pStyle w:val="pqiTabBody"/>
              <w:rPr>
                <w:i/>
              </w:rPr>
            </w:pPr>
          </w:p>
        </w:tc>
        <w:tc>
          <w:tcPr>
            <w:tcW w:w="4499" w:type="dxa"/>
            <w:gridSpan w:val="3"/>
          </w:tcPr>
          <w:p w14:paraId="6C3E89E9" w14:textId="77777777" w:rsidR="00C87C29" w:rsidRPr="00CD5AB3" w:rsidRDefault="00C87C29" w:rsidP="006427AF">
            <w:pPr>
              <w:pStyle w:val="pqiTabBody"/>
            </w:pPr>
            <w:r w:rsidRPr="00CD5AB3">
              <w:t xml:space="preserve">JĘZYK ELEMENTU </w:t>
            </w:r>
          </w:p>
          <w:p w14:paraId="363DAE46" w14:textId="77777777" w:rsidR="00C87C29" w:rsidRPr="00CD5AB3" w:rsidRDefault="00C87C29" w:rsidP="006427AF">
            <w:pPr>
              <w:pStyle w:val="pqiTabBody"/>
            </w:pPr>
            <w:r w:rsidRPr="00CD5AB3">
              <w:rPr>
                <w:rFonts w:ascii="Courier New" w:hAnsi="Courier New" w:cs="Courier New"/>
                <w:noProof/>
                <w:color w:val="0000FF"/>
              </w:rPr>
              <w:t>@language</w:t>
            </w:r>
          </w:p>
        </w:tc>
        <w:tc>
          <w:tcPr>
            <w:tcW w:w="426" w:type="dxa"/>
            <w:gridSpan w:val="3"/>
          </w:tcPr>
          <w:p w14:paraId="77538C5E" w14:textId="3774A1EA" w:rsidR="00C87C29" w:rsidRPr="00CD5AB3" w:rsidRDefault="00A54C12" w:rsidP="006427AF">
            <w:pPr>
              <w:pStyle w:val="pqiTabBody"/>
            </w:pPr>
            <w:r>
              <w:t>R</w:t>
            </w:r>
          </w:p>
        </w:tc>
        <w:tc>
          <w:tcPr>
            <w:tcW w:w="2125" w:type="dxa"/>
            <w:gridSpan w:val="2"/>
          </w:tcPr>
          <w:p w14:paraId="5B3CE34A" w14:textId="650732FC" w:rsidR="00C87C29" w:rsidRPr="00CD5AB3" w:rsidRDefault="00C87C29" w:rsidP="006427AF">
            <w:pPr>
              <w:pStyle w:val="pqiTabBody"/>
            </w:pPr>
          </w:p>
        </w:tc>
        <w:tc>
          <w:tcPr>
            <w:tcW w:w="4536" w:type="dxa"/>
            <w:gridSpan w:val="2"/>
          </w:tcPr>
          <w:p w14:paraId="49E87283" w14:textId="77777777" w:rsidR="00C87C29" w:rsidRPr="00CD5AB3" w:rsidRDefault="00C87C29" w:rsidP="006427AF">
            <w:pPr>
              <w:pStyle w:val="pqiTabBody"/>
            </w:pPr>
            <w:r w:rsidRPr="00CD5AB3">
              <w:t>Atrybut.</w:t>
            </w:r>
          </w:p>
          <w:p w14:paraId="757DE341" w14:textId="77777777" w:rsidR="00C87C29" w:rsidRPr="00CD5AB3" w:rsidRDefault="00C87C29" w:rsidP="006427AF">
            <w:pPr>
              <w:pStyle w:val="pqiTabBody"/>
            </w:pPr>
            <w:r w:rsidRPr="00CD5AB3">
              <w:lastRenderedPageBreak/>
              <w:t>Wartość ze słownika „Kody języka (Language codes)”.</w:t>
            </w:r>
          </w:p>
        </w:tc>
        <w:tc>
          <w:tcPr>
            <w:tcW w:w="855" w:type="dxa"/>
            <w:gridSpan w:val="2"/>
          </w:tcPr>
          <w:p w14:paraId="79842261" w14:textId="77777777" w:rsidR="00C87C29" w:rsidRPr="00CD5AB3" w:rsidRDefault="00C87C29" w:rsidP="006427AF">
            <w:pPr>
              <w:pStyle w:val="pqiTabBody"/>
            </w:pPr>
            <w:r w:rsidRPr="00CD5AB3">
              <w:lastRenderedPageBreak/>
              <w:t>a2</w:t>
            </w:r>
          </w:p>
        </w:tc>
      </w:tr>
      <w:tr w:rsidR="00C87C29" w:rsidRPr="00CD5AB3" w14:paraId="32F7D99B" w14:textId="77777777" w:rsidTr="00CB14AE">
        <w:trPr>
          <w:gridAfter w:val="1"/>
          <w:wAfter w:w="31" w:type="dxa"/>
        </w:trPr>
        <w:tc>
          <w:tcPr>
            <w:tcW w:w="708" w:type="dxa"/>
            <w:gridSpan w:val="7"/>
          </w:tcPr>
          <w:p w14:paraId="5EE870D0" w14:textId="77777777" w:rsidR="00C87C29" w:rsidRPr="00CD5AB3" w:rsidRDefault="00C87C29" w:rsidP="006427AF">
            <w:pPr>
              <w:pStyle w:val="pqiTabBody"/>
              <w:rPr>
                <w:i/>
              </w:rPr>
            </w:pPr>
          </w:p>
        </w:tc>
        <w:tc>
          <w:tcPr>
            <w:tcW w:w="4499" w:type="dxa"/>
            <w:gridSpan w:val="3"/>
          </w:tcPr>
          <w:p w14:paraId="163CC391" w14:textId="7B7FB7EF" w:rsidR="00C87C29" w:rsidRPr="00CD5AB3" w:rsidRDefault="00C87C29" w:rsidP="006427AF">
            <w:pPr>
              <w:pStyle w:val="pqiTabBody"/>
            </w:pPr>
            <w:r w:rsidRPr="00CD5AB3">
              <w:t>TYP PODMIOTU</w:t>
            </w:r>
          </w:p>
          <w:p w14:paraId="342749A6" w14:textId="77777777" w:rsidR="00C87C29" w:rsidRPr="00CD5AB3" w:rsidRDefault="00C87C29" w:rsidP="006427AF">
            <w:pPr>
              <w:pStyle w:val="pqiTabBody"/>
            </w:pPr>
            <w:r w:rsidRPr="00CD5AB3">
              <w:rPr>
                <w:rFonts w:ascii="Courier New" w:hAnsi="Courier New" w:cs="Courier New"/>
                <w:noProof/>
                <w:color w:val="0000FF"/>
              </w:rPr>
              <w:t>@deliveryTraderType</w:t>
            </w:r>
          </w:p>
        </w:tc>
        <w:tc>
          <w:tcPr>
            <w:tcW w:w="426" w:type="dxa"/>
            <w:gridSpan w:val="3"/>
          </w:tcPr>
          <w:p w14:paraId="62413314" w14:textId="637D4789" w:rsidR="00C87C29" w:rsidRPr="00CD5AB3" w:rsidRDefault="004D0263" w:rsidP="004D0263">
            <w:pPr>
              <w:pStyle w:val="pqiTabBody"/>
            </w:pPr>
            <w:r>
              <w:t>R</w:t>
            </w:r>
          </w:p>
        </w:tc>
        <w:tc>
          <w:tcPr>
            <w:tcW w:w="2125" w:type="dxa"/>
            <w:gridSpan w:val="2"/>
          </w:tcPr>
          <w:p w14:paraId="7A5174EE" w14:textId="66E87844" w:rsidR="00C87C29" w:rsidRPr="00CD5AB3" w:rsidRDefault="00C87C29" w:rsidP="006427AF">
            <w:pPr>
              <w:pStyle w:val="pqiTabBody"/>
            </w:pPr>
          </w:p>
        </w:tc>
        <w:tc>
          <w:tcPr>
            <w:tcW w:w="4536" w:type="dxa"/>
            <w:gridSpan w:val="2"/>
          </w:tcPr>
          <w:p w14:paraId="21FFD988" w14:textId="77777777" w:rsidR="00C87C29" w:rsidRPr="00CD5AB3" w:rsidRDefault="00C87C29" w:rsidP="006427AF">
            <w:pPr>
              <w:pStyle w:val="pqiTabBody"/>
            </w:pPr>
            <w:r w:rsidRPr="00CD5AB3">
              <w:t>Atrybut</w:t>
            </w:r>
          </w:p>
          <w:p w14:paraId="6F48EEAD" w14:textId="77777777" w:rsidR="00C87C29" w:rsidRPr="00CD5AB3" w:rsidRDefault="00C87C29" w:rsidP="006427AF">
            <w:pPr>
              <w:pStyle w:val="pqiTabBody"/>
            </w:pPr>
            <w:r w:rsidRPr="00CD5AB3">
              <w:t>Określa rodzaj podmiotu.</w:t>
            </w:r>
          </w:p>
          <w:p w14:paraId="5BF94C7F" w14:textId="2E59D36E" w:rsidR="00C87C29" w:rsidRPr="00CD5AB3" w:rsidRDefault="00C87C29" w:rsidP="006427AF">
            <w:pPr>
              <w:pStyle w:val="pqiTabBody"/>
            </w:pPr>
            <w:r w:rsidRPr="00CD5AB3">
              <w:t>Możliwe wartości</w:t>
            </w:r>
            <w:r w:rsidR="00826C78" w:rsidRPr="00CD5AB3">
              <w:t xml:space="preserve"> określone w s</w:t>
            </w:r>
            <w:r w:rsidR="00B35218" w:rsidRPr="00CD5AB3">
              <w:t>ł</w:t>
            </w:r>
            <w:r w:rsidR="00826C78" w:rsidRPr="00CD5AB3">
              <w:t>owniku</w:t>
            </w:r>
            <w:r w:rsidR="00823AAA" w:rsidRPr="00CD5AB3">
              <w:t xml:space="preserve"> 4.</w:t>
            </w:r>
            <w:r w:rsidR="00D87363">
              <w:t>5</w:t>
            </w:r>
            <w:r w:rsidR="00D87363" w:rsidRPr="00CD5AB3">
              <w:t xml:space="preserve"> </w:t>
            </w:r>
            <w:r w:rsidR="00CA290C" w:rsidRPr="00CD5AB3">
              <w:t>„Rodzaje podmiotów”</w:t>
            </w:r>
          </w:p>
          <w:p w14:paraId="05F8827A" w14:textId="77777777" w:rsidR="00C87C29" w:rsidRPr="00CD5AB3" w:rsidRDefault="00C87C29" w:rsidP="006427AF">
            <w:pPr>
              <w:pStyle w:val="pqiTabBody"/>
            </w:pPr>
          </w:p>
        </w:tc>
        <w:tc>
          <w:tcPr>
            <w:tcW w:w="855" w:type="dxa"/>
            <w:gridSpan w:val="2"/>
          </w:tcPr>
          <w:p w14:paraId="29B229BC" w14:textId="77777777" w:rsidR="00C87C29" w:rsidRPr="00CD5AB3" w:rsidRDefault="00C87C29" w:rsidP="006427AF">
            <w:pPr>
              <w:pStyle w:val="pqiTabBody"/>
            </w:pPr>
            <w:r w:rsidRPr="00CD5AB3">
              <w:t>n1</w:t>
            </w:r>
          </w:p>
        </w:tc>
      </w:tr>
      <w:tr w:rsidR="00C87C29" w:rsidRPr="00CD5AB3" w14:paraId="507F5154" w14:textId="77777777" w:rsidTr="00CB14AE">
        <w:trPr>
          <w:gridAfter w:val="1"/>
          <w:wAfter w:w="31" w:type="dxa"/>
        </w:trPr>
        <w:tc>
          <w:tcPr>
            <w:tcW w:w="370" w:type="dxa"/>
            <w:gridSpan w:val="2"/>
          </w:tcPr>
          <w:p w14:paraId="6963CDA6" w14:textId="77777777" w:rsidR="00C87C29" w:rsidRPr="00CD5AB3" w:rsidRDefault="00C87C29" w:rsidP="006427AF">
            <w:pPr>
              <w:pStyle w:val="pqiTabBody"/>
              <w:rPr>
                <w:b/>
              </w:rPr>
            </w:pPr>
          </w:p>
        </w:tc>
        <w:tc>
          <w:tcPr>
            <w:tcW w:w="338" w:type="dxa"/>
            <w:gridSpan w:val="5"/>
          </w:tcPr>
          <w:p w14:paraId="34D537F1" w14:textId="77777777" w:rsidR="00C87C29" w:rsidRPr="00CD5AB3" w:rsidRDefault="00C87C29" w:rsidP="006427AF">
            <w:pPr>
              <w:pStyle w:val="pqiTabBody"/>
              <w:rPr>
                <w:i/>
              </w:rPr>
            </w:pPr>
            <w:r w:rsidRPr="00CD5AB3">
              <w:rPr>
                <w:i/>
              </w:rPr>
              <w:t>a</w:t>
            </w:r>
          </w:p>
        </w:tc>
        <w:tc>
          <w:tcPr>
            <w:tcW w:w="4499" w:type="dxa"/>
            <w:gridSpan w:val="3"/>
          </w:tcPr>
          <w:p w14:paraId="72CFDBD5" w14:textId="77777777" w:rsidR="00C87C29" w:rsidRPr="00CD5AB3" w:rsidRDefault="00C87C29" w:rsidP="006427AF">
            <w:pPr>
              <w:pStyle w:val="pqiTabBody"/>
              <w:rPr>
                <w:lang w:val="en-US"/>
              </w:rPr>
            </w:pPr>
            <w:r w:rsidRPr="00CD5AB3">
              <w:rPr>
                <w:lang w:val="en-US"/>
              </w:rPr>
              <w:t>Identyfikacja podmiotu</w:t>
            </w:r>
          </w:p>
          <w:p w14:paraId="2B317EEE" w14:textId="77777777" w:rsidR="00C87C29" w:rsidRPr="00CD5AB3" w:rsidRDefault="00C87C29"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4DF3060" w14:textId="3B2C514E" w:rsidR="00C87C29" w:rsidRPr="00CD5AB3" w:rsidRDefault="00C87C29" w:rsidP="004E1E6B">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214FAA65" w14:textId="2E37ED83" w:rsidR="00C87C29" w:rsidRPr="00CD5AB3" w:rsidRDefault="00C87C29" w:rsidP="004E1E6B">
            <w:pPr>
              <w:pStyle w:val="pqiTabBody"/>
            </w:pPr>
            <w:r w:rsidRPr="00CD5AB3">
              <w:rPr>
                <w:rFonts w:ascii="Courier New" w:hAnsi="Courier New" w:cs="Courier New"/>
                <w:noProof/>
                <w:color w:val="0000FF"/>
              </w:rPr>
              <w:t>TraderId/PersonalId</w:t>
            </w:r>
          </w:p>
        </w:tc>
        <w:tc>
          <w:tcPr>
            <w:tcW w:w="426" w:type="dxa"/>
            <w:gridSpan w:val="3"/>
          </w:tcPr>
          <w:p w14:paraId="08489E2A" w14:textId="77777777" w:rsidR="00C87C29" w:rsidRPr="00CD5AB3" w:rsidRDefault="00C87C29" w:rsidP="006427AF">
            <w:pPr>
              <w:pStyle w:val="pqiTabBody"/>
            </w:pPr>
            <w:r w:rsidRPr="00CD5AB3">
              <w:t>R</w:t>
            </w:r>
          </w:p>
        </w:tc>
        <w:tc>
          <w:tcPr>
            <w:tcW w:w="2125" w:type="dxa"/>
            <w:gridSpan w:val="2"/>
          </w:tcPr>
          <w:p w14:paraId="64E870F2" w14:textId="77777777" w:rsidR="00C87C29" w:rsidRPr="00CD5AB3" w:rsidRDefault="00C87C29" w:rsidP="006427AF">
            <w:pPr>
              <w:pStyle w:val="pqiTabBody"/>
            </w:pPr>
          </w:p>
        </w:tc>
        <w:tc>
          <w:tcPr>
            <w:tcW w:w="4536" w:type="dxa"/>
            <w:gridSpan w:val="2"/>
          </w:tcPr>
          <w:p w14:paraId="2A009129" w14:textId="77777777" w:rsidR="00D87363" w:rsidRDefault="00D87363" w:rsidP="00D87363">
            <w:pPr>
              <w:pStyle w:val="pqiTabBody"/>
            </w:pPr>
            <w:r>
              <w:t>Należy podać identyfikator podmiotu zależny od wybranego typu podmiotu.</w:t>
            </w:r>
          </w:p>
          <w:p w14:paraId="2DC3DCAA" w14:textId="597D8ADE" w:rsidR="00C87C29" w:rsidRPr="00CD5AB3" w:rsidRDefault="00F303D1" w:rsidP="00B248B1">
            <w:pPr>
              <w:pStyle w:val="pqiTabBody"/>
            </w:pPr>
            <w:r>
              <w:t xml:space="preserve">Obowiązkowe podanie dokładnie jednego identyfikatora. </w:t>
            </w:r>
            <w:r w:rsidR="00B248B1">
              <w:t>Dla nieobjętych systemem oraz osób fizycznych zarejestrowanych w PUESC (podmiot zużywający) podajemy Personal ID (PESEL lub inny numer). Dla zużywających i zużywających gospodarczych, podmiotów niszczących podajemy TaxNumber (NIP). Dla reszty podajemy ExciseNumber (numer akcyzowy) lub numer podmiotu pośredniczącego.</w:t>
            </w:r>
            <w:r w:rsidR="00D87363">
              <w:t>.</w:t>
            </w:r>
          </w:p>
        </w:tc>
        <w:tc>
          <w:tcPr>
            <w:tcW w:w="855" w:type="dxa"/>
            <w:gridSpan w:val="2"/>
          </w:tcPr>
          <w:p w14:paraId="4DF52453" w14:textId="77777777" w:rsidR="00C87C29" w:rsidRPr="00CD5AB3" w:rsidRDefault="00C87C29" w:rsidP="006427AF">
            <w:pPr>
              <w:pStyle w:val="pqiTabBody"/>
            </w:pPr>
            <w:r w:rsidRPr="00CD5AB3">
              <w:t>an13</w:t>
            </w:r>
          </w:p>
        </w:tc>
      </w:tr>
      <w:tr w:rsidR="00C87C29" w:rsidRPr="00CD5AB3" w14:paraId="0827328B" w14:textId="77777777" w:rsidTr="00CB14AE">
        <w:trPr>
          <w:gridAfter w:val="1"/>
          <w:wAfter w:w="31" w:type="dxa"/>
        </w:trPr>
        <w:tc>
          <w:tcPr>
            <w:tcW w:w="370" w:type="dxa"/>
            <w:gridSpan w:val="2"/>
          </w:tcPr>
          <w:p w14:paraId="3F5FE0CD" w14:textId="77777777" w:rsidR="00C87C29" w:rsidRPr="00CD5AB3" w:rsidRDefault="00C87C29" w:rsidP="006427AF">
            <w:pPr>
              <w:pStyle w:val="pqiTabBody"/>
              <w:rPr>
                <w:b/>
              </w:rPr>
            </w:pPr>
          </w:p>
        </w:tc>
        <w:tc>
          <w:tcPr>
            <w:tcW w:w="338" w:type="dxa"/>
            <w:gridSpan w:val="5"/>
          </w:tcPr>
          <w:p w14:paraId="5C3FF7C8" w14:textId="77777777" w:rsidR="00C87C29" w:rsidRPr="00CD5AB3" w:rsidRDefault="00C87C29" w:rsidP="006427AF">
            <w:pPr>
              <w:pStyle w:val="pqiTabBody"/>
              <w:rPr>
                <w:i/>
              </w:rPr>
            </w:pPr>
            <w:r w:rsidRPr="00CD5AB3">
              <w:rPr>
                <w:i/>
              </w:rPr>
              <w:t>b</w:t>
            </w:r>
          </w:p>
        </w:tc>
        <w:tc>
          <w:tcPr>
            <w:tcW w:w="4499" w:type="dxa"/>
            <w:gridSpan w:val="3"/>
          </w:tcPr>
          <w:p w14:paraId="1D118F4C" w14:textId="77777777" w:rsidR="00C87C29" w:rsidRPr="00CD5AB3" w:rsidRDefault="00C87C29" w:rsidP="006427AF">
            <w:pPr>
              <w:pStyle w:val="pqiTabBody"/>
            </w:pPr>
            <w:r w:rsidRPr="00CD5AB3">
              <w:t xml:space="preserve">Nazwa podmiotu </w:t>
            </w:r>
            <w:r w:rsidR="00C74852" w:rsidRPr="00CD5AB3">
              <w:t>/ imię i nazwisko</w:t>
            </w:r>
          </w:p>
          <w:p w14:paraId="45B30FB4" w14:textId="77777777" w:rsidR="00C87C29" w:rsidRPr="00CD5AB3" w:rsidRDefault="00C87C29" w:rsidP="006427AF">
            <w:pPr>
              <w:pStyle w:val="pqiTabBody"/>
            </w:pPr>
            <w:r w:rsidRPr="00CD5AB3">
              <w:rPr>
                <w:rFonts w:ascii="Courier New" w:hAnsi="Courier New" w:cs="Courier New"/>
                <w:noProof/>
                <w:color w:val="0000FF"/>
              </w:rPr>
              <w:t>TraderName</w:t>
            </w:r>
          </w:p>
        </w:tc>
        <w:tc>
          <w:tcPr>
            <w:tcW w:w="426" w:type="dxa"/>
            <w:gridSpan w:val="3"/>
          </w:tcPr>
          <w:p w14:paraId="016E55F8" w14:textId="77777777" w:rsidR="00C87C29" w:rsidRPr="00CD5AB3" w:rsidRDefault="00C87C29" w:rsidP="006427AF">
            <w:pPr>
              <w:pStyle w:val="pqiTabBody"/>
            </w:pPr>
            <w:r w:rsidRPr="00CD5AB3">
              <w:t>R</w:t>
            </w:r>
          </w:p>
        </w:tc>
        <w:tc>
          <w:tcPr>
            <w:tcW w:w="2125" w:type="dxa"/>
            <w:gridSpan w:val="2"/>
          </w:tcPr>
          <w:p w14:paraId="00E4BBF4" w14:textId="77777777" w:rsidR="00C87C29" w:rsidRPr="00CD5AB3" w:rsidRDefault="00C87C29" w:rsidP="006427AF">
            <w:pPr>
              <w:pStyle w:val="pqiTabBody"/>
            </w:pPr>
          </w:p>
        </w:tc>
        <w:tc>
          <w:tcPr>
            <w:tcW w:w="4536" w:type="dxa"/>
            <w:gridSpan w:val="2"/>
          </w:tcPr>
          <w:p w14:paraId="620B1D3D" w14:textId="77777777" w:rsidR="00C87C29" w:rsidRPr="00CD5AB3" w:rsidRDefault="00C87C29" w:rsidP="006427AF">
            <w:pPr>
              <w:pStyle w:val="pqiTabBody"/>
            </w:pPr>
          </w:p>
        </w:tc>
        <w:tc>
          <w:tcPr>
            <w:tcW w:w="855" w:type="dxa"/>
            <w:gridSpan w:val="2"/>
          </w:tcPr>
          <w:p w14:paraId="5F6D88D5" w14:textId="77777777" w:rsidR="00C87C29" w:rsidRPr="00CD5AB3" w:rsidRDefault="00C87C29" w:rsidP="006427AF">
            <w:pPr>
              <w:pStyle w:val="pqiTabBody"/>
            </w:pPr>
            <w:r w:rsidRPr="00CD5AB3">
              <w:t>an..182</w:t>
            </w:r>
          </w:p>
        </w:tc>
      </w:tr>
      <w:tr w:rsidR="00C87C29" w:rsidRPr="00CD5AB3" w14:paraId="31765EC7" w14:textId="77777777" w:rsidTr="00CB14AE">
        <w:trPr>
          <w:gridAfter w:val="1"/>
          <w:wAfter w:w="31" w:type="dxa"/>
        </w:trPr>
        <w:tc>
          <w:tcPr>
            <w:tcW w:w="370" w:type="dxa"/>
            <w:gridSpan w:val="2"/>
          </w:tcPr>
          <w:p w14:paraId="62CAA5D5" w14:textId="77777777" w:rsidR="00C87C29" w:rsidRPr="00CD5AB3" w:rsidRDefault="00C87C29" w:rsidP="006427AF">
            <w:pPr>
              <w:pStyle w:val="pqiTabBody"/>
              <w:rPr>
                <w:b/>
              </w:rPr>
            </w:pPr>
          </w:p>
        </w:tc>
        <w:tc>
          <w:tcPr>
            <w:tcW w:w="338" w:type="dxa"/>
            <w:gridSpan w:val="5"/>
          </w:tcPr>
          <w:p w14:paraId="1348C415" w14:textId="77777777" w:rsidR="00C87C29" w:rsidRPr="00CD5AB3" w:rsidRDefault="00C87C29" w:rsidP="006427AF">
            <w:pPr>
              <w:pStyle w:val="pqiTabBody"/>
              <w:rPr>
                <w:i/>
              </w:rPr>
            </w:pPr>
            <w:r w:rsidRPr="00CD5AB3">
              <w:rPr>
                <w:i/>
              </w:rPr>
              <w:t>c</w:t>
            </w:r>
          </w:p>
        </w:tc>
        <w:tc>
          <w:tcPr>
            <w:tcW w:w="4499" w:type="dxa"/>
            <w:gridSpan w:val="3"/>
          </w:tcPr>
          <w:p w14:paraId="69971C17" w14:textId="77777777" w:rsidR="00C87C29" w:rsidRPr="00CD5AB3" w:rsidRDefault="00C87C29" w:rsidP="006427AF">
            <w:pPr>
              <w:pStyle w:val="pqiTabBody"/>
            </w:pPr>
            <w:r w:rsidRPr="00CD5AB3">
              <w:t>Ulica</w:t>
            </w:r>
          </w:p>
          <w:p w14:paraId="651D7C9D" w14:textId="77777777" w:rsidR="00C87C29" w:rsidRPr="00CD5AB3" w:rsidRDefault="00C87C29" w:rsidP="006427AF">
            <w:pPr>
              <w:pStyle w:val="pqiTabBody"/>
            </w:pPr>
            <w:r w:rsidRPr="00CD5AB3">
              <w:rPr>
                <w:rFonts w:ascii="Courier New" w:hAnsi="Courier New" w:cs="Courier New"/>
                <w:noProof/>
                <w:color w:val="0000FF"/>
              </w:rPr>
              <w:t>StreetName</w:t>
            </w:r>
          </w:p>
        </w:tc>
        <w:tc>
          <w:tcPr>
            <w:tcW w:w="426" w:type="dxa"/>
            <w:gridSpan w:val="3"/>
          </w:tcPr>
          <w:p w14:paraId="37428035" w14:textId="77777777" w:rsidR="00C87C29" w:rsidRPr="00CD5AB3" w:rsidRDefault="00C87C29" w:rsidP="006427AF">
            <w:pPr>
              <w:pStyle w:val="pqiTabBody"/>
            </w:pPr>
            <w:r w:rsidRPr="00CD5AB3">
              <w:t>R</w:t>
            </w:r>
          </w:p>
        </w:tc>
        <w:tc>
          <w:tcPr>
            <w:tcW w:w="2125" w:type="dxa"/>
            <w:gridSpan w:val="2"/>
          </w:tcPr>
          <w:p w14:paraId="0D3D3DAF" w14:textId="77777777" w:rsidR="00C87C29" w:rsidRPr="00CD5AB3" w:rsidRDefault="00C87C29" w:rsidP="006427AF">
            <w:pPr>
              <w:pStyle w:val="pqiTabBody"/>
            </w:pPr>
          </w:p>
        </w:tc>
        <w:tc>
          <w:tcPr>
            <w:tcW w:w="4536" w:type="dxa"/>
            <w:gridSpan w:val="2"/>
          </w:tcPr>
          <w:p w14:paraId="0174208B" w14:textId="77777777" w:rsidR="00C87C29" w:rsidRPr="00CD5AB3" w:rsidRDefault="00C87C29" w:rsidP="006427AF">
            <w:pPr>
              <w:pStyle w:val="pqiTabBody"/>
            </w:pPr>
          </w:p>
        </w:tc>
        <w:tc>
          <w:tcPr>
            <w:tcW w:w="855" w:type="dxa"/>
            <w:gridSpan w:val="2"/>
          </w:tcPr>
          <w:p w14:paraId="5F11304A" w14:textId="77777777" w:rsidR="00C87C29" w:rsidRPr="00CD5AB3" w:rsidRDefault="00C87C29" w:rsidP="006427AF">
            <w:pPr>
              <w:pStyle w:val="pqiTabBody"/>
            </w:pPr>
            <w:r w:rsidRPr="00CD5AB3">
              <w:t>an..65</w:t>
            </w:r>
          </w:p>
        </w:tc>
      </w:tr>
      <w:tr w:rsidR="00C87C29" w:rsidRPr="00CD5AB3" w14:paraId="6D3EF9B6" w14:textId="77777777" w:rsidTr="00CB14AE">
        <w:trPr>
          <w:gridAfter w:val="1"/>
          <w:wAfter w:w="31" w:type="dxa"/>
        </w:trPr>
        <w:tc>
          <w:tcPr>
            <w:tcW w:w="370" w:type="dxa"/>
            <w:gridSpan w:val="2"/>
          </w:tcPr>
          <w:p w14:paraId="251EB9B5" w14:textId="77777777" w:rsidR="00C87C29" w:rsidRPr="00CD5AB3" w:rsidRDefault="00C87C29" w:rsidP="006427AF">
            <w:pPr>
              <w:pStyle w:val="pqiTabBody"/>
              <w:rPr>
                <w:b/>
              </w:rPr>
            </w:pPr>
          </w:p>
        </w:tc>
        <w:tc>
          <w:tcPr>
            <w:tcW w:w="338" w:type="dxa"/>
            <w:gridSpan w:val="5"/>
          </w:tcPr>
          <w:p w14:paraId="26C71E2F" w14:textId="77777777" w:rsidR="00C87C29" w:rsidRPr="00CD5AB3" w:rsidRDefault="00C87C29" w:rsidP="006427AF">
            <w:pPr>
              <w:pStyle w:val="pqiTabBody"/>
              <w:rPr>
                <w:i/>
              </w:rPr>
            </w:pPr>
            <w:r w:rsidRPr="00CD5AB3">
              <w:rPr>
                <w:i/>
              </w:rPr>
              <w:t>d</w:t>
            </w:r>
          </w:p>
        </w:tc>
        <w:tc>
          <w:tcPr>
            <w:tcW w:w="4499" w:type="dxa"/>
            <w:gridSpan w:val="3"/>
          </w:tcPr>
          <w:p w14:paraId="3FDDCB37" w14:textId="77777777" w:rsidR="00C87C29" w:rsidRPr="00CD5AB3" w:rsidRDefault="00C87C29" w:rsidP="006427AF">
            <w:pPr>
              <w:pStyle w:val="pqiTabBody"/>
            </w:pPr>
            <w:r w:rsidRPr="00CD5AB3">
              <w:t>Numer domu</w:t>
            </w:r>
          </w:p>
          <w:p w14:paraId="3AC9C42A" w14:textId="77777777" w:rsidR="00C87C29" w:rsidRPr="00CD5AB3" w:rsidRDefault="00C87C29" w:rsidP="006427AF">
            <w:pPr>
              <w:pStyle w:val="pqiTabBody"/>
            </w:pPr>
            <w:r w:rsidRPr="00CD5AB3">
              <w:rPr>
                <w:rFonts w:ascii="Courier New" w:hAnsi="Courier New" w:cs="Courier New"/>
                <w:noProof/>
                <w:color w:val="0000FF"/>
              </w:rPr>
              <w:t>StreetNumber</w:t>
            </w:r>
          </w:p>
        </w:tc>
        <w:tc>
          <w:tcPr>
            <w:tcW w:w="426" w:type="dxa"/>
            <w:gridSpan w:val="3"/>
          </w:tcPr>
          <w:p w14:paraId="69774829" w14:textId="77777777" w:rsidR="00C87C29" w:rsidRPr="00CD5AB3" w:rsidRDefault="00C87C29" w:rsidP="006427AF">
            <w:pPr>
              <w:pStyle w:val="pqiTabBody"/>
            </w:pPr>
            <w:r w:rsidRPr="00CD5AB3">
              <w:t>O</w:t>
            </w:r>
          </w:p>
        </w:tc>
        <w:tc>
          <w:tcPr>
            <w:tcW w:w="2125" w:type="dxa"/>
            <w:gridSpan w:val="2"/>
          </w:tcPr>
          <w:p w14:paraId="201842FC" w14:textId="77777777" w:rsidR="00C87C29" w:rsidRPr="00CD5AB3" w:rsidRDefault="00C87C29" w:rsidP="006427AF">
            <w:pPr>
              <w:pStyle w:val="pqiTabBody"/>
            </w:pPr>
          </w:p>
        </w:tc>
        <w:tc>
          <w:tcPr>
            <w:tcW w:w="4536" w:type="dxa"/>
            <w:gridSpan w:val="2"/>
          </w:tcPr>
          <w:p w14:paraId="5DCE7B36" w14:textId="77777777" w:rsidR="00C87C29" w:rsidRPr="00CD5AB3" w:rsidRDefault="00C87C29" w:rsidP="006427AF">
            <w:pPr>
              <w:pStyle w:val="pqiTabBody"/>
            </w:pPr>
          </w:p>
        </w:tc>
        <w:tc>
          <w:tcPr>
            <w:tcW w:w="855" w:type="dxa"/>
            <w:gridSpan w:val="2"/>
          </w:tcPr>
          <w:p w14:paraId="5559B343" w14:textId="77777777" w:rsidR="00C87C29" w:rsidRPr="00CD5AB3" w:rsidRDefault="00C87C29" w:rsidP="006427AF">
            <w:pPr>
              <w:pStyle w:val="pqiTabBody"/>
            </w:pPr>
            <w:r w:rsidRPr="00CD5AB3">
              <w:t>an..11</w:t>
            </w:r>
          </w:p>
        </w:tc>
      </w:tr>
      <w:tr w:rsidR="00C87C29" w:rsidRPr="00CD5AB3" w14:paraId="60F05453" w14:textId="77777777" w:rsidTr="00CB14AE">
        <w:trPr>
          <w:gridAfter w:val="1"/>
          <w:wAfter w:w="31" w:type="dxa"/>
        </w:trPr>
        <w:tc>
          <w:tcPr>
            <w:tcW w:w="370" w:type="dxa"/>
            <w:gridSpan w:val="2"/>
          </w:tcPr>
          <w:p w14:paraId="23FEBC4C" w14:textId="77777777" w:rsidR="00C87C29" w:rsidRPr="00CD5AB3" w:rsidRDefault="00C87C29" w:rsidP="006427AF">
            <w:pPr>
              <w:pStyle w:val="pqiTabBody"/>
              <w:rPr>
                <w:b/>
              </w:rPr>
            </w:pPr>
          </w:p>
        </w:tc>
        <w:tc>
          <w:tcPr>
            <w:tcW w:w="338" w:type="dxa"/>
            <w:gridSpan w:val="5"/>
          </w:tcPr>
          <w:p w14:paraId="7E8A68C7" w14:textId="77777777" w:rsidR="00C87C29" w:rsidRPr="00CD5AB3" w:rsidRDefault="00C87C29" w:rsidP="006427AF">
            <w:pPr>
              <w:pStyle w:val="pqiTabBody"/>
              <w:rPr>
                <w:i/>
              </w:rPr>
            </w:pPr>
            <w:r w:rsidRPr="00CD5AB3">
              <w:rPr>
                <w:i/>
              </w:rPr>
              <w:t>e</w:t>
            </w:r>
          </w:p>
        </w:tc>
        <w:tc>
          <w:tcPr>
            <w:tcW w:w="4499" w:type="dxa"/>
            <w:gridSpan w:val="3"/>
          </w:tcPr>
          <w:p w14:paraId="1EE28AD6" w14:textId="77777777" w:rsidR="00C87C29" w:rsidRPr="00CD5AB3" w:rsidRDefault="00C87C29" w:rsidP="006427AF">
            <w:pPr>
              <w:pStyle w:val="pqiTabBody"/>
            </w:pPr>
            <w:r w:rsidRPr="00CD5AB3">
              <w:t>Kod pocztowy</w:t>
            </w:r>
          </w:p>
          <w:p w14:paraId="73F506FC" w14:textId="77777777" w:rsidR="00C87C29" w:rsidRPr="00CD5AB3" w:rsidRDefault="00C87C29" w:rsidP="006427AF">
            <w:pPr>
              <w:pStyle w:val="pqiTabBody"/>
            </w:pPr>
            <w:r w:rsidRPr="00CD5AB3">
              <w:rPr>
                <w:rFonts w:ascii="Courier New" w:hAnsi="Courier New" w:cs="Courier New"/>
                <w:noProof/>
                <w:color w:val="0000FF"/>
              </w:rPr>
              <w:t>Postcode</w:t>
            </w:r>
          </w:p>
        </w:tc>
        <w:tc>
          <w:tcPr>
            <w:tcW w:w="426" w:type="dxa"/>
            <w:gridSpan w:val="3"/>
          </w:tcPr>
          <w:p w14:paraId="1A19EA2F" w14:textId="77777777" w:rsidR="00C87C29" w:rsidRPr="00CD5AB3" w:rsidRDefault="00C87C29" w:rsidP="006427AF">
            <w:pPr>
              <w:pStyle w:val="pqiTabBody"/>
            </w:pPr>
            <w:r w:rsidRPr="00CD5AB3">
              <w:t>R</w:t>
            </w:r>
          </w:p>
        </w:tc>
        <w:tc>
          <w:tcPr>
            <w:tcW w:w="2125" w:type="dxa"/>
            <w:gridSpan w:val="2"/>
          </w:tcPr>
          <w:p w14:paraId="6F39D1A2" w14:textId="77777777" w:rsidR="00C87C29" w:rsidRPr="00CD5AB3" w:rsidRDefault="00C87C29" w:rsidP="006427AF">
            <w:pPr>
              <w:pStyle w:val="pqiTabBody"/>
            </w:pPr>
          </w:p>
        </w:tc>
        <w:tc>
          <w:tcPr>
            <w:tcW w:w="4536" w:type="dxa"/>
            <w:gridSpan w:val="2"/>
          </w:tcPr>
          <w:p w14:paraId="182C1569" w14:textId="77777777" w:rsidR="00C87C29" w:rsidRPr="00CD5AB3" w:rsidRDefault="00C87C29" w:rsidP="006427AF">
            <w:pPr>
              <w:pStyle w:val="pqiTabBody"/>
            </w:pPr>
          </w:p>
        </w:tc>
        <w:tc>
          <w:tcPr>
            <w:tcW w:w="855" w:type="dxa"/>
            <w:gridSpan w:val="2"/>
          </w:tcPr>
          <w:p w14:paraId="6E3E23CD" w14:textId="77777777" w:rsidR="00C87C29" w:rsidRPr="00CD5AB3" w:rsidRDefault="00C87C29" w:rsidP="006427AF">
            <w:pPr>
              <w:pStyle w:val="pqiTabBody"/>
            </w:pPr>
            <w:r w:rsidRPr="00CD5AB3">
              <w:t>an..10</w:t>
            </w:r>
          </w:p>
        </w:tc>
      </w:tr>
      <w:tr w:rsidR="00C87C29" w:rsidRPr="00CD5AB3" w14:paraId="27E99970" w14:textId="77777777" w:rsidTr="00CB14AE">
        <w:trPr>
          <w:gridAfter w:val="1"/>
          <w:wAfter w:w="31" w:type="dxa"/>
        </w:trPr>
        <w:tc>
          <w:tcPr>
            <w:tcW w:w="370" w:type="dxa"/>
            <w:gridSpan w:val="2"/>
          </w:tcPr>
          <w:p w14:paraId="7EDFE0DF" w14:textId="77777777" w:rsidR="00C87C29" w:rsidRPr="00CD5AB3" w:rsidRDefault="00C87C29" w:rsidP="006427AF">
            <w:pPr>
              <w:pStyle w:val="pqiTabBody"/>
              <w:rPr>
                <w:b/>
              </w:rPr>
            </w:pPr>
          </w:p>
        </w:tc>
        <w:tc>
          <w:tcPr>
            <w:tcW w:w="338" w:type="dxa"/>
            <w:gridSpan w:val="5"/>
          </w:tcPr>
          <w:p w14:paraId="6DC2BA5A" w14:textId="77777777" w:rsidR="00C87C29" w:rsidRPr="00CD5AB3" w:rsidRDefault="00C87C29" w:rsidP="006427AF">
            <w:pPr>
              <w:pStyle w:val="pqiTabBody"/>
              <w:rPr>
                <w:i/>
              </w:rPr>
            </w:pPr>
            <w:r w:rsidRPr="00CD5AB3">
              <w:rPr>
                <w:i/>
              </w:rPr>
              <w:t>f</w:t>
            </w:r>
          </w:p>
        </w:tc>
        <w:tc>
          <w:tcPr>
            <w:tcW w:w="4499" w:type="dxa"/>
            <w:gridSpan w:val="3"/>
          </w:tcPr>
          <w:p w14:paraId="62740BE6" w14:textId="77777777" w:rsidR="00C87C29" w:rsidRPr="00CD5AB3" w:rsidRDefault="00C87C29" w:rsidP="006427AF">
            <w:pPr>
              <w:pStyle w:val="pqiTabBody"/>
            </w:pPr>
            <w:r w:rsidRPr="00CD5AB3">
              <w:t>Miejscowość</w:t>
            </w:r>
          </w:p>
          <w:p w14:paraId="18F9647A" w14:textId="77777777" w:rsidR="00C87C29" w:rsidRPr="00CD5AB3" w:rsidRDefault="00C87C29" w:rsidP="006427AF">
            <w:pPr>
              <w:pStyle w:val="pqiTabBody"/>
            </w:pPr>
            <w:r w:rsidRPr="00CD5AB3">
              <w:rPr>
                <w:rFonts w:ascii="Courier New" w:hAnsi="Courier New" w:cs="Courier New"/>
                <w:noProof/>
                <w:color w:val="0000FF"/>
              </w:rPr>
              <w:t>City</w:t>
            </w:r>
          </w:p>
        </w:tc>
        <w:tc>
          <w:tcPr>
            <w:tcW w:w="426" w:type="dxa"/>
            <w:gridSpan w:val="3"/>
          </w:tcPr>
          <w:p w14:paraId="329061B4" w14:textId="77777777" w:rsidR="00C87C29" w:rsidRPr="00CD5AB3" w:rsidRDefault="00C87C29" w:rsidP="006427AF">
            <w:pPr>
              <w:pStyle w:val="pqiTabBody"/>
            </w:pPr>
            <w:r w:rsidRPr="00CD5AB3">
              <w:t>R</w:t>
            </w:r>
          </w:p>
        </w:tc>
        <w:tc>
          <w:tcPr>
            <w:tcW w:w="2125" w:type="dxa"/>
            <w:gridSpan w:val="2"/>
          </w:tcPr>
          <w:p w14:paraId="680117DF" w14:textId="77777777" w:rsidR="00C87C29" w:rsidRPr="00CD5AB3" w:rsidRDefault="00C87C29" w:rsidP="006427AF">
            <w:pPr>
              <w:pStyle w:val="pqiTabBody"/>
            </w:pPr>
          </w:p>
        </w:tc>
        <w:tc>
          <w:tcPr>
            <w:tcW w:w="4536" w:type="dxa"/>
            <w:gridSpan w:val="2"/>
          </w:tcPr>
          <w:p w14:paraId="0CFDABEB" w14:textId="77777777" w:rsidR="00C87C29" w:rsidRPr="00CD5AB3" w:rsidRDefault="00C87C29" w:rsidP="006427AF">
            <w:pPr>
              <w:pStyle w:val="pqiTabBody"/>
            </w:pPr>
          </w:p>
        </w:tc>
        <w:tc>
          <w:tcPr>
            <w:tcW w:w="855" w:type="dxa"/>
            <w:gridSpan w:val="2"/>
          </w:tcPr>
          <w:p w14:paraId="7AB90B0B" w14:textId="77777777" w:rsidR="00C87C29" w:rsidRPr="00CD5AB3" w:rsidRDefault="00C87C29" w:rsidP="006427AF">
            <w:pPr>
              <w:pStyle w:val="pqiTabBody"/>
            </w:pPr>
            <w:r w:rsidRPr="00CD5AB3">
              <w:t>an..50</w:t>
            </w:r>
          </w:p>
        </w:tc>
      </w:tr>
      <w:tr w:rsidR="00C87C29" w:rsidRPr="00CD5AB3" w14:paraId="0E89CCD4" w14:textId="77777777" w:rsidTr="00CB14AE">
        <w:trPr>
          <w:gridAfter w:val="1"/>
          <w:wAfter w:w="31" w:type="dxa"/>
        </w:trPr>
        <w:tc>
          <w:tcPr>
            <w:tcW w:w="708" w:type="dxa"/>
            <w:gridSpan w:val="7"/>
          </w:tcPr>
          <w:p w14:paraId="6D7E5E5E" w14:textId="7F5EEBAD" w:rsidR="00C87C29" w:rsidRPr="00CD5AB3" w:rsidRDefault="006F6A7B" w:rsidP="006427AF">
            <w:pPr>
              <w:pStyle w:val="pqiTabHead"/>
            </w:pPr>
            <w:r w:rsidRPr="00CD5AB3">
              <w:t>6</w:t>
            </w:r>
          </w:p>
        </w:tc>
        <w:tc>
          <w:tcPr>
            <w:tcW w:w="4499" w:type="dxa"/>
            <w:gridSpan w:val="3"/>
          </w:tcPr>
          <w:p w14:paraId="23F72E44" w14:textId="77777777" w:rsidR="00C87C29" w:rsidRPr="00CD5AB3" w:rsidRDefault="00C87C29" w:rsidP="006427AF">
            <w:pPr>
              <w:pStyle w:val="pqiTabHead"/>
            </w:pPr>
            <w:r w:rsidRPr="00CD5AB3">
              <w:t xml:space="preserve">Miejsce </w:t>
            </w:r>
            <w:r w:rsidR="00C74852" w:rsidRPr="00CD5AB3">
              <w:t>odbioru</w:t>
            </w:r>
          </w:p>
          <w:p w14:paraId="5CB6B2C1" w14:textId="77777777" w:rsidR="00C87C29" w:rsidRPr="00CD5AB3" w:rsidRDefault="00C87C29" w:rsidP="006427AF">
            <w:pPr>
              <w:pStyle w:val="pqiTabHead"/>
            </w:pPr>
            <w:r w:rsidRPr="00CD5AB3">
              <w:rPr>
                <w:rFonts w:ascii="Courier New" w:hAnsi="Courier New" w:cs="Courier New"/>
                <w:noProof/>
                <w:color w:val="0000FF"/>
              </w:rPr>
              <w:t>DeliveryPlaceTrader</w:t>
            </w:r>
          </w:p>
        </w:tc>
        <w:tc>
          <w:tcPr>
            <w:tcW w:w="426" w:type="dxa"/>
            <w:gridSpan w:val="3"/>
          </w:tcPr>
          <w:p w14:paraId="67F47DF6" w14:textId="77777777" w:rsidR="00C87C29" w:rsidRPr="00CD5AB3" w:rsidRDefault="00C87C29" w:rsidP="006427AF">
            <w:pPr>
              <w:pStyle w:val="pqiTabHead"/>
            </w:pPr>
            <w:r w:rsidRPr="00CD5AB3">
              <w:t>D</w:t>
            </w:r>
          </w:p>
        </w:tc>
        <w:tc>
          <w:tcPr>
            <w:tcW w:w="2125" w:type="dxa"/>
            <w:gridSpan w:val="2"/>
          </w:tcPr>
          <w:p w14:paraId="07EC32E8" w14:textId="65B62616" w:rsidR="00C87C29" w:rsidRPr="00CD5AB3" w:rsidRDefault="00C438F5" w:rsidP="006427AF">
            <w:pPr>
              <w:pStyle w:val="pqiTabHead"/>
              <w:rPr>
                <w:b w:val="0"/>
              </w:rPr>
            </w:pPr>
            <w:r w:rsidRPr="00CD5AB3">
              <w:rPr>
                <w:b w:val="0"/>
              </w:rPr>
              <w:t xml:space="preserve">R – jeśli inne niż w </w:t>
            </w:r>
            <w:r w:rsidR="00097458" w:rsidRPr="00CD5AB3">
              <w:rPr>
                <w:b w:val="0"/>
              </w:rPr>
              <w:t xml:space="preserve">sekcji </w:t>
            </w:r>
            <w:r w:rsidRPr="00CD5AB3">
              <w:rPr>
                <w:b w:val="0"/>
              </w:rPr>
              <w:t>5</w:t>
            </w:r>
          </w:p>
        </w:tc>
        <w:tc>
          <w:tcPr>
            <w:tcW w:w="4536" w:type="dxa"/>
            <w:gridSpan w:val="2"/>
          </w:tcPr>
          <w:p w14:paraId="0B69A98E" w14:textId="764810AF" w:rsidR="00C87C29" w:rsidRPr="00CD5AB3" w:rsidRDefault="00C87C29" w:rsidP="006427AF">
            <w:pPr>
              <w:pStyle w:val="pqiTabHead"/>
              <w:rPr>
                <w:b w:val="0"/>
              </w:rPr>
            </w:pPr>
            <w:r w:rsidRPr="00CD5AB3">
              <w:rPr>
                <w:b w:val="0"/>
              </w:rPr>
              <w:t xml:space="preserve">Należy podać rzeczywiste miejsce </w:t>
            </w:r>
            <w:r w:rsidR="00C74852" w:rsidRPr="00CD5AB3">
              <w:rPr>
                <w:b w:val="0"/>
              </w:rPr>
              <w:t>odbioru</w:t>
            </w:r>
            <w:r w:rsidR="00826C78" w:rsidRPr="00CD5AB3">
              <w:rPr>
                <w:b w:val="0"/>
              </w:rPr>
              <w:t xml:space="preserve"> </w:t>
            </w:r>
            <w:r w:rsidRPr="00CD5AB3">
              <w:rPr>
                <w:b w:val="0"/>
              </w:rPr>
              <w:t>wyrobów akcyzowych.</w:t>
            </w:r>
          </w:p>
        </w:tc>
        <w:tc>
          <w:tcPr>
            <w:tcW w:w="855" w:type="dxa"/>
            <w:gridSpan w:val="2"/>
          </w:tcPr>
          <w:p w14:paraId="6F9A53B2" w14:textId="77777777" w:rsidR="00C87C29" w:rsidRPr="00CD5AB3" w:rsidRDefault="00C87C29" w:rsidP="006427AF">
            <w:pPr>
              <w:pStyle w:val="pqiTabHead"/>
            </w:pPr>
            <w:r w:rsidRPr="00CD5AB3">
              <w:t>1x</w:t>
            </w:r>
          </w:p>
        </w:tc>
      </w:tr>
      <w:tr w:rsidR="00C87C29" w:rsidRPr="00CD5AB3" w14:paraId="5F2FA8D0" w14:textId="77777777" w:rsidTr="00CB14AE">
        <w:trPr>
          <w:gridAfter w:val="1"/>
          <w:wAfter w:w="31" w:type="dxa"/>
        </w:trPr>
        <w:tc>
          <w:tcPr>
            <w:tcW w:w="708" w:type="dxa"/>
            <w:gridSpan w:val="7"/>
          </w:tcPr>
          <w:p w14:paraId="5783898D" w14:textId="77777777" w:rsidR="00C87C29" w:rsidRPr="00CD5AB3" w:rsidRDefault="00C87C29" w:rsidP="006427AF">
            <w:pPr>
              <w:pStyle w:val="pqiTabBody"/>
              <w:rPr>
                <w:i/>
              </w:rPr>
            </w:pPr>
          </w:p>
        </w:tc>
        <w:tc>
          <w:tcPr>
            <w:tcW w:w="4499" w:type="dxa"/>
            <w:gridSpan w:val="3"/>
          </w:tcPr>
          <w:p w14:paraId="6C40CA53" w14:textId="77777777" w:rsidR="00C87C29" w:rsidRPr="00CD5AB3" w:rsidRDefault="00C87C29" w:rsidP="006427AF">
            <w:pPr>
              <w:pStyle w:val="pqiTabBody"/>
            </w:pPr>
            <w:r w:rsidRPr="00CD5AB3">
              <w:t xml:space="preserve">JĘZYK ELEMENTU </w:t>
            </w:r>
          </w:p>
          <w:p w14:paraId="0C9EC5C5" w14:textId="77777777" w:rsidR="00C87C29" w:rsidRPr="00CD5AB3" w:rsidRDefault="00C87C29" w:rsidP="006427AF">
            <w:pPr>
              <w:pStyle w:val="pqiTabBody"/>
            </w:pPr>
            <w:r w:rsidRPr="00CD5AB3">
              <w:rPr>
                <w:rFonts w:ascii="Courier New" w:hAnsi="Courier New" w:cs="Courier New"/>
                <w:noProof/>
                <w:color w:val="0000FF"/>
              </w:rPr>
              <w:t>@language</w:t>
            </w:r>
          </w:p>
        </w:tc>
        <w:tc>
          <w:tcPr>
            <w:tcW w:w="426" w:type="dxa"/>
            <w:gridSpan w:val="3"/>
          </w:tcPr>
          <w:p w14:paraId="4215D488" w14:textId="755017BD" w:rsidR="00C87C29" w:rsidRPr="00CD5AB3" w:rsidRDefault="00826C78" w:rsidP="006427AF">
            <w:pPr>
              <w:pStyle w:val="pqiTabBody"/>
            </w:pPr>
            <w:r w:rsidRPr="00CD5AB3">
              <w:t>R</w:t>
            </w:r>
          </w:p>
        </w:tc>
        <w:tc>
          <w:tcPr>
            <w:tcW w:w="2125" w:type="dxa"/>
            <w:gridSpan w:val="2"/>
          </w:tcPr>
          <w:p w14:paraId="12D13735" w14:textId="50E2394A" w:rsidR="00C87C29" w:rsidRPr="00CD5AB3" w:rsidRDefault="00C87C29" w:rsidP="006427AF">
            <w:pPr>
              <w:pStyle w:val="pqiTabBody"/>
            </w:pPr>
          </w:p>
        </w:tc>
        <w:tc>
          <w:tcPr>
            <w:tcW w:w="4536" w:type="dxa"/>
            <w:gridSpan w:val="2"/>
          </w:tcPr>
          <w:p w14:paraId="7F3FA233" w14:textId="77777777" w:rsidR="00C87C29" w:rsidRPr="00CD5AB3" w:rsidRDefault="00C87C29" w:rsidP="006427AF">
            <w:pPr>
              <w:pStyle w:val="pqiTabBody"/>
            </w:pPr>
            <w:r w:rsidRPr="00CD5AB3">
              <w:t>Atrybut.</w:t>
            </w:r>
          </w:p>
          <w:p w14:paraId="473E7656" w14:textId="77777777" w:rsidR="00C87C29" w:rsidRPr="00CD5AB3" w:rsidRDefault="00C87C29" w:rsidP="006427AF">
            <w:pPr>
              <w:pStyle w:val="pqiTabBody"/>
            </w:pPr>
            <w:r w:rsidRPr="00CD5AB3">
              <w:t>Wartość ze słownika „Kody języka (Language codes)”.</w:t>
            </w:r>
          </w:p>
        </w:tc>
        <w:tc>
          <w:tcPr>
            <w:tcW w:w="855" w:type="dxa"/>
            <w:gridSpan w:val="2"/>
          </w:tcPr>
          <w:p w14:paraId="424EAC2A" w14:textId="77777777" w:rsidR="00C87C29" w:rsidRPr="00CD5AB3" w:rsidRDefault="00C87C29" w:rsidP="006427AF">
            <w:pPr>
              <w:pStyle w:val="pqiTabBody"/>
            </w:pPr>
            <w:r w:rsidRPr="00CD5AB3">
              <w:t>a2</w:t>
            </w:r>
          </w:p>
        </w:tc>
      </w:tr>
      <w:tr w:rsidR="00E11D3D" w:rsidRPr="00CD5AB3" w14:paraId="36EA68DF" w14:textId="77777777" w:rsidTr="00CB14AE">
        <w:trPr>
          <w:gridAfter w:val="1"/>
          <w:wAfter w:w="31" w:type="dxa"/>
        </w:trPr>
        <w:tc>
          <w:tcPr>
            <w:tcW w:w="708" w:type="dxa"/>
            <w:gridSpan w:val="7"/>
          </w:tcPr>
          <w:p w14:paraId="0CED29D4" w14:textId="77777777" w:rsidR="00E11D3D" w:rsidRPr="00CD5AB3" w:rsidRDefault="00E11D3D" w:rsidP="00E11D3D">
            <w:pPr>
              <w:pStyle w:val="pqiTabBody"/>
              <w:rPr>
                <w:i/>
              </w:rPr>
            </w:pPr>
          </w:p>
        </w:tc>
        <w:tc>
          <w:tcPr>
            <w:tcW w:w="4499" w:type="dxa"/>
            <w:gridSpan w:val="3"/>
          </w:tcPr>
          <w:p w14:paraId="2E6451C1" w14:textId="77777777" w:rsidR="00E11D3D" w:rsidRPr="00CD5AB3" w:rsidRDefault="00E11D3D" w:rsidP="00E11D3D">
            <w:pPr>
              <w:pStyle w:val="pqiTabBody"/>
            </w:pPr>
            <w:r w:rsidRPr="00CD5AB3">
              <w:t>TYP PODMIOTU</w:t>
            </w:r>
          </w:p>
          <w:p w14:paraId="016A4F2F" w14:textId="59A12EC1" w:rsidR="00E11D3D" w:rsidRPr="00CD5AB3" w:rsidRDefault="00E11D3D" w:rsidP="00E11D3D">
            <w:pPr>
              <w:pStyle w:val="pqiTabBody"/>
            </w:pPr>
            <w:r w:rsidRPr="00CD5AB3">
              <w:rPr>
                <w:rFonts w:ascii="Courier New" w:hAnsi="Courier New" w:cs="Courier New"/>
                <w:noProof/>
                <w:color w:val="0000FF"/>
              </w:rPr>
              <w:t>@deliveryTraderType</w:t>
            </w:r>
          </w:p>
        </w:tc>
        <w:tc>
          <w:tcPr>
            <w:tcW w:w="426" w:type="dxa"/>
            <w:gridSpan w:val="3"/>
          </w:tcPr>
          <w:p w14:paraId="666C7525" w14:textId="7F5AA5B0" w:rsidR="00E11D3D" w:rsidRPr="00CD5AB3" w:rsidRDefault="004D0263" w:rsidP="004D0263">
            <w:pPr>
              <w:pStyle w:val="pqiTabBody"/>
            </w:pPr>
            <w:r>
              <w:t>R</w:t>
            </w:r>
          </w:p>
        </w:tc>
        <w:tc>
          <w:tcPr>
            <w:tcW w:w="2125" w:type="dxa"/>
            <w:gridSpan w:val="2"/>
          </w:tcPr>
          <w:p w14:paraId="69D6F9B0" w14:textId="53933ABC" w:rsidR="00E11D3D" w:rsidRPr="00CD5AB3" w:rsidRDefault="00E11D3D" w:rsidP="00E11D3D">
            <w:pPr>
              <w:pStyle w:val="pqiTabBody"/>
            </w:pPr>
          </w:p>
        </w:tc>
        <w:tc>
          <w:tcPr>
            <w:tcW w:w="4536" w:type="dxa"/>
            <w:gridSpan w:val="2"/>
          </w:tcPr>
          <w:p w14:paraId="3C8C4F03" w14:textId="77777777" w:rsidR="00E11D3D" w:rsidRPr="00CD5AB3" w:rsidRDefault="00E11D3D" w:rsidP="00E11D3D">
            <w:pPr>
              <w:pStyle w:val="pqiTabBody"/>
            </w:pPr>
            <w:r w:rsidRPr="00CD5AB3">
              <w:t>Atrybut</w:t>
            </w:r>
          </w:p>
          <w:p w14:paraId="6DBFF73C" w14:textId="77777777" w:rsidR="00E11D3D" w:rsidRPr="00CD5AB3" w:rsidRDefault="00E11D3D" w:rsidP="00E11D3D">
            <w:pPr>
              <w:pStyle w:val="pqiTabBody"/>
            </w:pPr>
            <w:r w:rsidRPr="00CD5AB3">
              <w:t>Określa rodzaj podmiotu.</w:t>
            </w:r>
          </w:p>
          <w:p w14:paraId="787CAE22" w14:textId="77777777" w:rsidR="00E11D3D" w:rsidRPr="00CD5AB3" w:rsidRDefault="00E11D3D" w:rsidP="00E11D3D">
            <w:pPr>
              <w:pStyle w:val="pqiTabBody"/>
            </w:pPr>
            <w:r w:rsidRPr="00CD5AB3">
              <w:t>Możliwe wartości określone w słowniku 4.</w:t>
            </w:r>
            <w:r>
              <w:t>5</w:t>
            </w:r>
            <w:r w:rsidRPr="00CD5AB3">
              <w:t xml:space="preserve"> „Rodzaje podmiotów”</w:t>
            </w:r>
          </w:p>
          <w:p w14:paraId="7735B3CB" w14:textId="77777777" w:rsidR="00E11D3D" w:rsidRPr="00CD5AB3" w:rsidRDefault="00E11D3D" w:rsidP="00E11D3D">
            <w:pPr>
              <w:pStyle w:val="pqiTabBody"/>
            </w:pPr>
          </w:p>
        </w:tc>
        <w:tc>
          <w:tcPr>
            <w:tcW w:w="855" w:type="dxa"/>
            <w:gridSpan w:val="2"/>
          </w:tcPr>
          <w:p w14:paraId="623F714C" w14:textId="62313992" w:rsidR="00E11D3D" w:rsidRPr="00CD5AB3" w:rsidRDefault="00E11D3D" w:rsidP="00E11D3D">
            <w:pPr>
              <w:pStyle w:val="pqiTabBody"/>
            </w:pPr>
            <w:r w:rsidRPr="00CD5AB3">
              <w:t>n1</w:t>
            </w:r>
          </w:p>
        </w:tc>
      </w:tr>
      <w:tr w:rsidR="002174A4" w:rsidRPr="00CD5AB3" w14:paraId="5CB526D2" w14:textId="77777777" w:rsidTr="00CB14AE">
        <w:trPr>
          <w:gridAfter w:val="1"/>
          <w:wAfter w:w="31" w:type="dxa"/>
        </w:trPr>
        <w:tc>
          <w:tcPr>
            <w:tcW w:w="370" w:type="dxa"/>
            <w:gridSpan w:val="2"/>
          </w:tcPr>
          <w:p w14:paraId="426C206F" w14:textId="77777777" w:rsidR="002174A4" w:rsidRPr="00CD5AB3" w:rsidRDefault="002174A4" w:rsidP="002174A4">
            <w:pPr>
              <w:pStyle w:val="pqiTabBody"/>
              <w:rPr>
                <w:b/>
              </w:rPr>
            </w:pPr>
          </w:p>
        </w:tc>
        <w:tc>
          <w:tcPr>
            <w:tcW w:w="338" w:type="dxa"/>
            <w:gridSpan w:val="5"/>
          </w:tcPr>
          <w:p w14:paraId="4925193E" w14:textId="77777777" w:rsidR="002174A4" w:rsidRPr="00CD5AB3" w:rsidRDefault="002174A4" w:rsidP="002174A4">
            <w:pPr>
              <w:pStyle w:val="pqiTabBody"/>
              <w:rPr>
                <w:i/>
              </w:rPr>
            </w:pPr>
            <w:r w:rsidRPr="00CD5AB3">
              <w:rPr>
                <w:i/>
              </w:rPr>
              <w:t>a</w:t>
            </w:r>
          </w:p>
        </w:tc>
        <w:tc>
          <w:tcPr>
            <w:tcW w:w="4499" w:type="dxa"/>
            <w:gridSpan w:val="3"/>
          </w:tcPr>
          <w:p w14:paraId="2F462DFA" w14:textId="7F9FC6F0" w:rsidR="002174A4" w:rsidRPr="00CD5AB3" w:rsidRDefault="002174A4" w:rsidP="002174A4">
            <w:pPr>
              <w:pStyle w:val="pqiTabBody"/>
            </w:pPr>
            <w:r w:rsidRPr="00CD5AB3">
              <w:t xml:space="preserve">Identyfikacja podmiotu odbierającego </w:t>
            </w:r>
          </w:p>
          <w:p w14:paraId="462BDE77" w14:textId="77777777" w:rsidR="00D87363" w:rsidRPr="00CD5AB3" w:rsidRDefault="00D87363" w:rsidP="00D8736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1C025393" w14:textId="77777777" w:rsidR="00D87363" w:rsidRPr="00CD5AB3" w:rsidRDefault="00D87363" w:rsidP="00D8736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325E8A1E" w14:textId="18F475B6" w:rsidR="002174A4" w:rsidRPr="00CD5AB3" w:rsidRDefault="00D87363" w:rsidP="002174A4">
            <w:pPr>
              <w:pStyle w:val="pqiTabBody"/>
            </w:pPr>
            <w:r w:rsidRPr="00CD5AB3">
              <w:rPr>
                <w:rFonts w:ascii="Courier New" w:hAnsi="Courier New" w:cs="Courier New"/>
                <w:noProof/>
                <w:color w:val="0000FF"/>
              </w:rPr>
              <w:t>TraderId/PersonalId</w:t>
            </w:r>
            <w:r w:rsidRPr="00CD5AB3" w:rsidDel="002174A4">
              <w:rPr>
                <w:rFonts w:ascii="Courier New" w:hAnsi="Courier New" w:cs="Courier New"/>
                <w:noProof/>
                <w:color w:val="0000FF"/>
              </w:rPr>
              <w:t xml:space="preserve"> </w:t>
            </w:r>
          </w:p>
        </w:tc>
        <w:tc>
          <w:tcPr>
            <w:tcW w:w="426" w:type="dxa"/>
            <w:gridSpan w:val="3"/>
          </w:tcPr>
          <w:p w14:paraId="6FE56083" w14:textId="7554769E" w:rsidR="002174A4" w:rsidRPr="00CD5AB3" w:rsidRDefault="00E11D3D" w:rsidP="002174A4">
            <w:pPr>
              <w:pStyle w:val="pqiTabBody"/>
            </w:pPr>
            <w:r>
              <w:t>R</w:t>
            </w:r>
          </w:p>
        </w:tc>
        <w:tc>
          <w:tcPr>
            <w:tcW w:w="2125" w:type="dxa"/>
            <w:gridSpan w:val="2"/>
          </w:tcPr>
          <w:p w14:paraId="2D491ADA" w14:textId="6849B120" w:rsidR="002174A4" w:rsidRPr="00CD5AB3" w:rsidRDefault="002174A4" w:rsidP="002174A4">
            <w:pPr>
              <w:pStyle w:val="pqiTabBody"/>
            </w:pPr>
          </w:p>
        </w:tc>
        <w:tc>
          <w:tcPr>
            <w:tcW w:w="4536" w:type="dxa"/>
            <w:gridSpan w:val="2"/>
          </w:tcPr>
          <w:p w14:paraId="385EB9B6" w14:textId="77777777" w:rsidR="005F5CD2" w:rsidRDefault="005F5CD2" w:rsidP="005F5CD2">
            <w:pPr>
              <w:pStyle w:val="pqiTabBody"/>
            </w:pPr>
            <w:r>
              <w:t>Należy podać identyfikator podmiotu zależny od wybranego typu podmiotu.</w:t>
            </w:r>
          </w:p>
          <w:p w14:paraId="6897E8B9" w14:textId="65BC600E" w:rsidR="002174A4" w:rsidRPr="00CD5AB3" w:rsidRDefault="00F303D1" w:rsidP="005F5CD2">
            <w:pPr>
              <w:pStyle w:val="pqiTabBody"/>
            </w:pPr>
            <w:r>
              <w:t xml:space="preserve">Obowiązkowe podanie dokładnie jednego identyfikatora. </w:t>
            </w:r>
            <w:r w:rsidR="00B248B1">
              <w:t xml:space="preserve">Dla nieobjętych systemem oraz osób fizycznych zarejestrowanych w PUESC (podmiot zużywający) podajemy Personal ID (PESEL lub inny numer). Dla zużywających i zużywających gospodarczych, podmiotów niszczących podajemy TaxNumber (NIP. Dla reszty podajemy ExciseNumber (numer </w:t>
            </w:r>
            <w:r w:rsidR="00B248B1">
              <w:lastRenderedPageBreak/>
              <w:t>akcyzowy) lub numer podmiotu pośredniczącego.</w:t>
            </w:r>
            <w:r w:rsidR="004948FF">
              <w:t>.</w:t>
            </w:r>
          </w:p>
        </w:tc>
        <w:tc>
          <w:tcPr>
            <w:tcW w:w="855" w:type="dxa"/>
            <w:gridSpan w:val="2"/>
          </w:tcPr>
          <w:p w14:paraId="26C7DEA5" w14:textId="77777777" w:rsidR="002174A4" w:rsidRPr="00CD5AB3" w:rsidRDefault="002174A4" w:rsidP="002174A4">
            <w:pPr>
              <w:pStyle w:val="pqiTabBody"/>
            </w:pPr>
            <w:r w:rsidRPr="00CD5AB3">
              <w:lastRenderedPageBreak/>
              <w:t>an..16</w:t>
            </w:r>
          </w:p>
        </w:tc>
      </w:tr>
      <w:tr w:rsidR="002174A4" w:rsidRPr="00CD5AB3" w14:paraId="61955510" w14:textId="77777777" w:rsidTr="00CB14AE">
        <w:trPr>
          <w:gridAfter w:val="1"/>
          <w:wAfter w:w="31" w:type="dxa"/>
        </w:trPr>
        <w:tc>
          <w:tcPr>
            <w:tcW w:w="370" w:type="dxa"/>
            <w:gridSpan w:val="2"/>
          </w:tcPr>
          <w:p w14:paraId="2C9F400D" w14:textId="77777777" w:rsidR="002174A4" w:rsidRPr="00CD5AB3" w:rsidRDefault="002174A4" w:rsidP="002174A4">
            <w:pPr>
              <w:pStyle w:val="pqiTabBody"/>
              <w:rPr>
                <w:b/>
              </w:rPr>
            </w:pPr>
          </w:p>
        </w:tc>
        <w:tc>
          <w:tcPr>
            <w:tcW w:w="338" w:type="dxa"/>
            <w:gridSpan w:val="5"/>
          </w:tcPr>
          <w:p w14:paraId="7468EC90" w14:textId="77777777" w:rsidR="002174A4" w:rsidRPr="00CD5AB3" w:rsidRDefault="002174A4" w:rsidP="002174A4">
            <w:pPr>
              <w:pStyle w:val="pqiTabBody"/>
              <w:rPr>
                <w:i/>
              </w:rPr>
            </w:pPr>
            <w:r w:rsidRPr="00CD5AB3">
              <w:rPr>
                <w:i/>
              </w:rPr>
              <w:t>b</w:t>
            </w:r>
          </w:p>
        </w:tc>
        <w:tc>
          <w:tcPr>
            <w:tcW w:w="4499" w:type="dxa"/>
            <w:gridSpan w:val="3"/>
          </w:tcPr>
          <w:p w14:paraId="78485934" w14:textId="77777777" w:rsidR="002174A4" w:rsidRPr="00CD5AB3" w:rsidRDefault="002174A4" w:rsidP="002174A4">
            <w:pPr>
              <w:pStyle w:val="pqiTabBody"/>
            </w:pPr>
            <w:r w:rsidRPr="00CD5AB3">
              <w:t>Nazwa podmiotu odbierającego</w:t>
            </w:r>
          </w:p>
          <w:p w14:paraId="0A931AB4" w14:textId="77777777" w:rsidR="002174A4" w:rsidRPr="00CD5AB3" w:rsidRDefault="002174A4" w:rsidP="002174A4">
            <w:pPr>
              <w:pStyle w:val="pqiTabBody"/>
            </w:pPr>
            <w:r w:rsidRPr="00CD5AB3">
              <w:rPr>
                <w:rFonts w:ascii="Courier New" w:hAnsi="Courier New" w:cs="Courier New"/>
                <w:noProof/>
                <w:color w:val="0000FF"/>
              </w:rPr>
              <w:t>TraderName</w:t>
            </w:r>
          </w:p>
        </w:tc>
        <w:tc>
          <w:tcPr>
            <w:tcW w:w="426" w:type="dxa"/>
            <w:gridSpan w:val="3"/>
          </w:tcPr>
          <w:p w14:paraId="487413C7" w14:textId="445791BF" w:rsidR="002174A4" w:rsidRPr="00CD5AB3" w:rsidRDefault="005F5CD2" w:rsidP="002174A4">
            <w:pPr>
              <w:pStyle w:val="pqiTabBody"/>
            </w:pPr>
            <w:r>
              <w:t>R</w:t>
            </w:r>
          </w:p>
        </w:tc>
        <w:tc>
          <w:tcPr>
            <w:tcW w:w="2125" w:type="dxa"/>
            <w:gridSpan w:val="2"/>
          </w:tcPr>
          <w:p w14:paraId="696AE7ED" w14:textId="29B19FD1" w:rsidR="002174A4" w:rsidRPr="00CD5AB3" w:rsidRDefault="002174A4" w:rsidP="002174A4">
            <w:pPr>
              <w:pStyle w:val="pqiTabBody"/>
            </w:pPr>
          </w:p>
        </w:tc>
        <w:tc>
          <w:tcPr>
            <w:tcW w:w="4536" w:type="dxa"/>
            <w:gridSpan w:val="2"/>
          </w:tcPr>
          <w:p w14:paraId="45505154" w14:textId="77777777" w:rsidR="002174A4" w:rsidRPr="00CD5AB3" w:rsidRDefault="002174A4" w:rsidP="002174A4">
            <w:pPr>
              <w:pStyle w:val="pqiTabBody"/>
            </w:pPr>
          </w:p>
        </w:tc>
        <w:tc>
          <w:tcPr>
            <w:tcW w:w="855" w:type="dxa"/>
            <w:gridSpan w:val="2"/>
          </w:tcPr>
          <w:p w14:paraId="354CE260" w14:textId="77777777" w:rsidR="002174A4" w:rsidRPr="00CD5AB3" w:rsidRDefault="002174A4" w:rsidP="002174A4">
            <w:pPr>
              <w:pStyle w:val="pqiTabBody"/>
            </w:pPr>
            <w:r w:rsidRPr="00CD5AB3">
              <w:t>an..182</w:t>
            </w:r>
          </w:p>
        </w:tc>
      </w:tr>
      <w:tr w:rsidR="002174A4" w:rsidRPr="00CD5AB3" w14:paraId="685D29FE" w14:textId="77777777" w:rsidTr="00CB14AE">
        <w:trPr>
          <w:gridAfter w:val="1"/>
          <w:wAfter w:w="31" w:type="dxa"/>
        </w:trPr>
        <w:tc>
          <w:tcPr>
            <w:tcW w:w="370" w:type="dxa"/>
            <w:gridSpan w:val="2"/>
          </w:tcPr>
          <w:p w14:paraId="38ED3F00" w14:textId="77777777" w:rsidR="002174A4" w:rsidRPr="00CD5AB3" w:rsidRDefault="002174A4" w:rsidP="002174A4">
            <w:pPr>
              <w:pStyle w:val="pqiTabBody"/>
              <w:rPr>
                <w:b/>
              </w:rPr>
            </w:pPr>
          </w:p>
        </w:tc>
        <w:tc>
          <w:tcPr>
            <w:tcW w:w="338" w:type="dxa"/>
            <w:gridSpan w:val="5"/>
          </w:tcPr>
          <w:p w14:paraId="0096A3F8" w14:textId="77777777" w:rsidR="002174A4" w:rsidRPr="00CD5AB3" w:rsidRDefault="002174A4" w:rsidP="002174A4">
            <w:pPr>
              <w:pStyle w:val="pqiTabBody"/>
              <w:rPr>
                <w:i/>
              </w:rPr>
            </w:pPr>
            <w:r w:rsidRPr="00CD5AB3">
              <w:rPr>
                <w:i/>
              </w:rPr>
              <w:t>c</w:t>
            </w:r>
          </w:p>
        </w:tc>
        <w:tc>
          <w:tcPr>
            <w:tcW w:w="4499" w:type="dxa"/>
            <w:gridSpan w:val="3"/>
          </w:tcPr>
          <w:p w14:paraId="2E1D00B7" w14:textId="77777777" w:rsidR="002174A4" w:rsidRPr="00CD5AB3" w:rsidRDefault="002174A4" w:rsidP="002174A4">
            <w:pPr>
              <w:pStyle w:val="pqiTabBody"/>
            </w:pPr>
            <w:r w:rsidRPr="00CD5AB3">
              <w:t>Ulica</w:t>
            </w:r>
          </w:p>
          <w:p w14:paraId="29B138FC" w14:textId="77777777" w:rsidR="002174A4" w:rsidRPr="00CD5AB3" w:rsidRDefault="002174A4" w:rsidP="002174A4">
            <w:pPr>
              <w:pStyle w:val="pqiTabBody"/>
            </w:pPr>
            <w:r w:rsidRPr="00CD5AB3">
              <w:rPr>
                <w:rFonts w:ascii="Courier New" w:hAnsi="Courier New" w:cs="Courier New"/>
                <w:noProof/>
                <w:color w:val="0000FF"/>
              </w:rPr>
              <w:t>StreetName</w:t>
            </w:r>
          </w:p>
        </w:tc>
        <w:tc>
          <w:tcPr>
            <w:tcW w:w="426" w:type="dxa"/>
            <w:gridSpan w:val="3"/>
          </w:tcPr>
          <w:p w14:paraId="0EE3EBFC" w14:textId="6E7F1A16" w:rsidR="002174A4" w:rsidRPr="00CD5AB3" w:rsidRDefault="005F5CD2" w:rsidP="002174A4">
            <w:pPr>
              <w:pStyle w:val="pqiTabBody"/>
            </w:pPr>
            <w:r>
              <w:t>R</w:t>
            </w:r>
          </w:p>
        </w:tc>
        <w:tc>
          <w:tcPr>
            <w:tcW w:w="2125" w:type="dxa"/>
            <w:gridSpan w:val="2"/>
            <w:vMerge w:val="restart"/>
          </w:tcPr>
          <w:p w14:paraId="662F74C7" w14:textId="07318269" w:rsidR="002174A4" w:rsidRPr="00CD5AB3" w:rsidRDefault="002174A4" w:rsidP="002174A4">
            <w:pPr>
              <w:pStyle w:val="pqiTabBody"/>
            </w:pPr>
          </w:p>
        </w:tc>
        <w:tc>
          <w:tcPr>
            <w:tcW w:w="4536" w:type="dxa"/>
            <w:gridSpan w:val="2"/>
          </w:tcPr>
          <w:p w14:paraId="459FD3F4" w14:textId="77777777" w:rsidR="002174A4" w:rsidRPr="00CD5AB3" w:rsidRDefault="002174A4" w:rsidP="002174A4">
            <w:pPr>
              <w:pStyle w:val="pqiTabBody"/>
            </w:pPr>
          </w:p>
        </w:tc>
        <w:tc>
          <w:tcPr>
            <w:tcW w:w="855" w:type="dxa"/>
            <w:gridSpan w:val="2"/>
          </w:tcPr>
          <w:p w14:paraId="1F93136E" w14:textId="77777777" w:rsidR="002174A4" w:rsidRPr="00CD5AB3" w:rsidRDefault="002174A4" w:rsidP="002174A4">
            <w:pPr>
              <w:pStyle w:val="pqiTabBody"/>
            </w:pPr>
            <w:r w:rsidRPr="00CD5AB3">
              <w:t>an..65</w:t>
            </w:r>
          </w:p>
        </w:tc>
      </w:tr>
      <w:tr w:rsidR="002174A4" w:rsidRPr="00CD5AB3" w14:paraId="32CC4172" w14:textId="77777777" w:rsidTr="00CB14AE">
        <w:trPr>
          <w:gridAfter w:val="1"/>
          <w:wAfter w:w="31" w:type="dxa"/>
        </w:trPr>
        <w:tc>
          <w:tcPr>
            <w:tcW w:w="370" w:type="dxa"/>
            <w:gridSpan w:val="2"/>
          </w:tcPr>
          <w:p w14:paraId="5920D69B" w14:textId="77777777" w:rsidR="002174A4" w:rsidRPr="00CD5AB3" w:rsidRDefault="002174A4" w:rsidP="002174A4">
            <w:pPr>
              <w:pStyle w:val="pqiTabBody"/>
              <w:rPr>
                <w:b/>
              </w:rPr>
            </w:pPr>
          </w:p>
        </w:tc>
        <w:tc>
          <w:tcPr>
            <w:tcW w:w="338" w:type="dxa"/>
            <w:gridSpan w:val="5"/>
          </w:tcPr>
          <w:p w14:paraId="5BD5D046" w14:textId="77777777" w:rsidR="002174A4" w:rsidRPr="00CD5AB3" w:rsidRDefault="002174A4" w:rsidP="002174A4">
            <w:pPr>
              <w:pStyle w:val="pqiTabBody"/>
              <w:rPr>
                <w:i/>
              </w:rPr>
            </w:pPr>
            <w:r w:rsidRPr="00CD5AB3">
              <w:rPr>
                <w:i/>
              </w:rPr>
              <w:t>d</w:t>
            </w:r>
          </w:p>
        </w:tc>
        <w:tc>
          <w:tcPr>
            <w:tcW w:w="4499" w:type="dxa"/>
            <w:gridSpan w:val="3"/>
          </w:tcPr>
          <w:p w14:paraId="34A3F0B6" w14:textId="77777777" w:rsidR="002174A4" w:rsidRPr="00CD5AB3" w:rsidRDefault="002174A4" w:rsidP="002174A4">
            <w:pPr>
              <w:pStyle w:val="pqiTabBody"/>
            </w:pPr>
            <w:r w:rsidRPr="00CD5AB3">
              <w:t>Numer domu</w:t>
            </w:r>
          </w:p>
          <w:p w14:paraId="10564372" w14:textId="77777777" w:rsidR="002174A4" w:rsidRPr="00CD5AB3" w:rsidRDefault="002174A4" w:rsidP="002174A4">
            <w:pPr>
              <w:pStyle w:val="pqiTabBody"/>
            </w:pPr>
            <w:r w:rsidRPr="00CD5AB3">
              <w:rPr>
                <w:rFonts w:ascii="Courier New" w:hAnsi="Courier New" w:cs="Courier New"/>
                <w:noProof/>
                <w:color w:val="0000FF"/>
              </w:rPr>
              <w:t>StreetNumber</w:t>
            </w:r>
          </w:p>
        </w:tc>
        <w:tc>
          <w:tcPr>
            <w:tcW w:w="426" w:type="dxa"/>
            <w:gridSpan w:val="3"/>
          </w:tcPr>
          <w:p w14:paraId="58663146" w14:textId="1C0CED97" w:rsidR="002174A4" w:rsidRPr="00CD5AB3" w:rsidRDefault="002174A4" w:rsidP="002174A4">
            <w:pPr>
              <w:pStyle w:val="pqiTabBody"/>
            </w:pPr>
            <w:r w:rsidRPr="00CD5AB3">
              <w:t>O</w:t>
            </w:r>
          </w:p>
        </w:tc>
        <w:tc>
          <w:tcPr>
            <w:tcW w:w="2125" w:type="dxa"/>
            <w:gridSpan w:val="2"/>
            <w:vMerge/>
          </w:tcPr>
          <w:p w14:paraId="637D217F" w14:textId="77777777" w:rsidR="002174A4" w:rsidRPr="00CD5AB3" w:rsidRDefault="002174A4" w:rsidP="002174A4">
            <w:pPr>
              <w:pStyle w:val="pqiTabBody"/>
            </w:pPr>
          </w:p>
        </w:tc>
        <w:tc>
          <w:tcPr>
            <w:tcW w:w="4536" w:type="dxa"/>
            <w:gridSpan w:val="2"/>
          </w:tcPr>
          <w:p w14:paraId="527AE186" w14:textId="77777777" w:rsidR="002174A4" w:rsidRPr="00CD5AB3" w:rsidRDefault="002174A4" w:rsidP="002174A4">
            <w:pPr>
              <w:pStyle w:val="pqiTabBody"/>
            </w:pPr>
          </w:p>
        </w:tc>
        <w:tc>
          <w:tcPr>
            <w:tcW w:w="855" w:type="dxa"/>
            <w:gridSpan w:val="2"/>
          </w:tcPr>
          <w:p w14:paraId="4F2AAA18" w14:textId="77777777" w:rsidR="002174A4" w:rsidRPr="00CD5AB3" w:rsidRDefault="002174A4" w:rsidP="002174A4">
            <w:pPr>
              <w:pStyle w:val="pqiTabBody"/>
            </w:pPr>
            <w:r w:rsidRPr="00CD5AB3">
              <w:t>an..11</w:t>
            </w:r>
          </w:p>
        </w:tc>
      </w:tr>
      <w:tr w:rsidR="002174A4" w:rsidRPr="00CD5AB3" w14:paraId="5DB3F42D" w14:textId="77777777" w:rsidTr="00CB14AE">
        <w:trPr>
          <w:gridAfter w:val="1"/>
          <w:wAfter w:w="31" w:type="dxa"/>
        </w:trPr>
        <w:tc>
          <w:tcPr>
            <w:tcW w:w="370" w:type="dxa"/>
            <w:gridSpan w:val="2"/>
          </w:tcPr>
          <w:p w14:paraId="60F78D60" w14:textId="77777777" w:rsidR="002174A4" w:rsidRPr="00CD5AB3" w:rsidRDefault="002174A4" w:rsidP="002174A4">
            <w:pPr>
              <w:pStyle w:val="pqiTabBody"/>
              <w:rPr>
                <w:b/>
              </w:rPr>
            </w:pPr>
          </w:p>
        </w:tc>
        <w:tc>
          <w:tcPr>
            <w:tcW w:w="338" w:type="dxa"/>
            <w:gridSpan w:val="5"/>
          </w:tcPr>
          <w:p w14:paraId="13F78959" w14:textId="77777777" w:rsidR="002174A4" w:rsidRPr="00CD5AB3" w:rsidRDefault="002174A4" w:rsidP="002174A4">
            <w:pPr>
              <w:pStyle w:val="pqiTabBody"/>
              <w:rPr>
                <w:i/>
              </w:rPr>
            </w:pPr>
            <w:r w:rsidRPr="00CD5AB3">
              <w:rPr>
                <w:i/>
              </w:rPr>
              <w:t>e</w:t>
            </w:r>
          </w:p>
        </w:tc>
        <w:tc>
          <w:tcPr>
            <w:tcW w:w="4499" w:type="dxa"/>
            <w:gridSpan w:val="3"/>
          </w:tcPr>
          <w:p w14:paraId="1A5CDD46" w14:textId="77777777" w:rsidR="002174A4" w:rsidRPr="00CD5AB3" w:rsidRDefault="002174A4" w:rsidP="002174A4">
            <w:pPr>
              <w:pStyle w:val="pqiTabBody"/>
            </w:pPr>
            <w:r w:rsidRPr="00CD5AB3">
              <w:t>Kod pocztowy</w:t>
            </w:r>
          </w:p>
          <w:p w14:paraId="77A173E8" w14:textId="77777777" w:rsidR="002174A4" w:rsidRPr="00CD5AB3" w:rsidRDefault="002174A4" w:rsidP="002174A4">
            <w:pPr>
              <w:pStyle w:val="pqiTabBody"/>
            </w:pPr>
            <w:r w:rsidRPr="00CD5AB3">
              <w:rPr>
                <w:rFonts w:ascii="Courier New" w:hAnsi="Courier New" w:cs="Courier New"/>
                <w:noProof/>
                <w:color w:val="0000FF"/>
              </w:rPr>
              <w:t>Postcode</w:t>
            </w:r>
          </w:p>
        </w:tc>
        <w:tc>
          <w:tcPr>
            <w:tcW w:w="426" w:type="dxa"/>
            <w:gridSpan w:val="3"/>
          </w:tcPr>
          <w:p w14:paraId="07E8954E" w14:textId="1D18A5B2" w:rsidR="002174A4" w:rsidRPr="00CD5AB3" w:rsidRDefault="005F5CD2" w:rsidP="002174A4">
            <w:pPr>
              <w:pStyle w:val="pqiTabBody"/>
            </w:pPr>
            <w:r>
              <w:t>R</w:t>
            </w:r>
          </w:p>
        </w:tc>
        <w:tc>
          <w:tcPr>
            <w:tcW w:w="2125" w:type="dxa"/>
            <w:gridSpan w:val="2"/>
            <w:vMerge/>
          </w:tcPr>
          <w:p w14:paraId="00B474EE" w14:textId="77777777" w:rsidR="002174A4" w:rsidRPr="00CD5AB3" w:rsidRDefault="002174A4" w:rsidP="002174A4">
            <w:pPr>
              <w:pStyle w:val="pqiTabBody"/>
            </w:pPr>
          </w:p>
        </w:tc>
        <w:tc>
          <w:tcPr>
            <w:tcW w:w="4536" w:type="dxa"/>
            <w:gridSpan w:val="2"/>
          </w:tcPr>
          <w:p w14:paraId="25F68CA7" w14:textId="77777777" w:rsidR="002174A4" w:rsidRPr="00CD5AB3" w:rsidRDefault="002174A4" w:rsidP="002174A4">
            <w:pPr>
              <w:pStyle w:val="pqiTabBody"/>
            </w:pPr>
          </w:p>
        </w:tc>
        <w:tc>
          <w:tcPr>
            <w:tcW w:w="855" w:type="dxa"/>
            <w:gridSpan w:val="2"/>
          </w:tcPr>
          <w:p w14:paraId="7E7EB35D" w14:textId="77777777" w:rsidR="002174A4" w:rsidRPr="00CD5AB3" w:rsidRDefault="002174A4" w:rsidP="002174A4">
            <w:pPr>
              <w:pStyle w:val="pqiTabBody"/>
            </w:pPr>
            <w:r w:rsidRPr="00CD5AB3">
              <w:t>an..10</w:t>
            </w:r>
          </w:p>
        </w:tc>
      </w:tr>
      <w:tr w:rsidR="002174A4" w:rsidRPr="00CD5AB3" w14:paraId="04BF2549" w14:textId="77777777" w:rsidTr="00CB14AE">
        <w:trPr>
          <w:gridAfter w:val="1"/>
          <w:wAfter w:w="31" w:type="dxa"/>
        </w:trPr>
        <w:tc>
          <w:tcPr>
            <w:tcW w:w="370" w:type="dxa"/>
            <w:gridSpan w:val="2"/>
          </w:tcPr>
          <w:p w14:paraId="5BAB4E78" w14:textId="77777777" w:rsidR="002174A4" w:rsidRPr="00CD5AB3" w:rsidRDefault="002174A4" w:rsidP="002174A4">
            <w:pPr>
              <w:pStyle w:val="pqiTabBody"/>
              <w:rPr>
                <w:b/>
              </w:rPr>
            </w:pPr>
          </w:p>
        </w:tc>
        <w:tc>
          <w:tcPr>
            <w:tcW w:w="338" w:type="dxa"/>
            <w:gridSpan w:val="5"/>
          </w:tcPr>
          <w:p w14:paraId="55EE2F8E" w14:textId="77777777" w:rsidR="002174A4" w:rsidRPr="00CD5AB3" w:rsidRDefault="002174A4" w:rsidP="002174A4">
            <w:pPr>
              <w:pStyle w:val="pqiTabBody"/>
              <w:rPr>
                <w:i/>
              </w:rPr>
            </w:pPr>
            <w:r w:rsidRPr="00CD5AB3">
              <w:rPr>
                <w:i/>
              </w:rPr>
              <w:t>f</w:t>
            </w:r>
          </w:p>
        </w:tc>
        <w:tc>
          <w:tcPr>
            <w:tcW w:w="4499" w:type="dxa"/>
            <w:gridSpan w:val="3"/>
          </w:tcPr>
          <w:p w14:paraId="2DA32BE2" w14:textId="77777777" w:rsidR="002174A4" w:rsidRPr="00CD5AB3" w:rsidRDefault="002174A4" w:rsidP="002174A4">
            <w:pPr>
              <w:pStyle w:val="pqiTabBody"/>
            </w:pPr>
            <w:r w:rsidRPr="00CD5AB3">
              <w:t>Miejscowość</w:t>
            </w:r>
          </w:p>
          <w:p w14:paraId="67D75A03" w14:textId="77777777" w:rsidR="002174A4" w:rsidRPr="00CD5AB3" w:rsidRDefault="002174A4" w:rsidP="002174A4">
            <w:pPr>
              <w:pStyle w:val="pqiTabBody"/>
            </w:pPr>
            <w:r w:rsidRPr="00CD5AB3">
              <w:rPr>
                <w:rFonts w:ascii="Courier New" w:hAnsi="Courier New" w:cs="Courier New"/>
                <w:noProof/>
                <w:color w:val="0000FF"/>
              </w:rPr>
              <w:t>City</w:t>
            </w:r>
          </w:p>
        </w:tc>
        <w:tc>
          <w:tcPr>
            <w:tcW w:w="426" w:type="dxa"/>
            <w:gridSpan w:val="3"/>
          </w:tcPr>
          <w:p w14:paraId="4BA507EB" w14:textId="55996020" w:rsidR="002174A4" w:rsidRPr="00CD5AB3" w:rsidRDefault="005F5CD2" w:rsidP="002174A4">
            <w:pPr>
              <w:pStyle w:val="pqiTabBody"/>
            </w:pPr>
            <w:r>
              <w:t>R</w:t>
            </w:r>
          </w:p>
        </w:tc>
        <w:tc>
          <w:tcPr>
            <w:tcW w:w="2125" w:type="dxa"/>
            <w:gridSpan w:val="2"/>
            <w:vMerge/>
          </w:tcPr>
          <w:p w14:paraId="152DB29E" w14:textId="77777777" w:rsidR="002174A4" w:rsidRPr="00CD5AB3" w:rsidRDefault="002174A4" w:rsidP="002174A4">
            <w:pPr>
              <w:pStyle w:val="pqiTabBody"/>
            </w:pPr>
          </w:p>
        </w:tc>
        <w:tc>
          <w:tcPr>
            <w:tcW w:w="4536" w:type="dxa"/>
            <w:gridSpan w:val="2"/>
          </w:tcPr>
          <w:p w14:paraId="152A0EA0" w14:textId="77777777" w:rsidR="002174A4" w:rsidRPr="00CD5AB3" w:rsidRDefault="002174A4" w:rsidP="002174A4">
            <w:pPr>
              <w:pStyle w:val="pqiTabBody"/>
            </w:pPr>
          </w:p>
        </w:tc>
        <w:tc>
          <w:tcPr>
            <w:tcW w:w="855" w:type="dxa"/>
            <w:gridSpan w:val="2"/>
          </w:tcPr>
          <w:p w14:paraId="097FBE96" w14:textId="77777777" w:rsidR="002174A4" w:rsidRPr="00CD5AB3" w:rsidRDefault="002174A4" w:rsidP="002174A4">
            <w:pPr>
              <w:pStyle w:val="pqiTabBody"/>
            </w:pPr>
            <w:r w:rsidRPr="00CD5AB3">
              <w:t>an..50</w:t>
            </w:r>
          </w:p>
        </w:tc>
      </w:tr>
      <w:tr w:rsidR="002174A4" w:rsidRPr="00CD5AB3" w14:paraId="303BC305" w14:textId="77777777" w:rsidTr="00CB14AE">
        <w:trPr>
          <w:gridAfter w:val="1"/>
          <w:wAfter w:w="31" w:type="dxa"/>
        </w:trPr>
        <w:tc>
          <w:tcPr>
            <w:tcW w:w="708" w:type="dxa"/>
            <w:gridSpan w:val="7"/>
          </w:tcPr>
          <w:p w14:paraId="34061C1D" w14:textId="6D4B50FD" w:rsidR="002174A4" w:rsidRPr="00CD5AB3" w:rsidRDefault="002174A4" w:rsidP="002174A4">
            <w:pPr>
              <w:pStyle w:val="pqiTabHead"/>
            </w:pPr>
            <w:r w:rsidRPr="00CD5AB3">
              <w:t>7</w:t>
            </w:r>
          </w:p>
        </w:tc>
        <w:tc>
          <w:tcPr>
            <w:tcW w:w="4499" w:type="dxa"/>
            <w:gridSpan w:val="3"/>
          </w:tcPr>
          <w:p w14:paraId="69716005" w14:textId="77777777" w:rsidR="002174A4" w:rsidRPr="00CD5AB3" w:rsidRDefault="002174A4" w:rsidP="002174A4">
            <w:pPr>
              <w:pStyle w:val="pqiTabHead"/>
            </w:pPr>
            <w:r w:rsidRPr="00CD5AB3">
              <w:t>URZĄD Miejsce odbioru</w:t>
            </w:r>
          </w:p>
          <w:p w14:paraId="3D7D97B4" w14:textId="77777777" w:rsidR="002174A4" w:rsidRPr="00CD5AB3" w:rsidRDefault="002174A4" w:rsidP="002174A4">
            <w:pPr>
              <w:pStyle w:val="pqiTabHead"/>
            </w:pPr>
            <w:r w:rsidRPr="00CD5AB3">
              <w:rPr>
                <w:rFonts w:ascii="Courier New" w:hAnsi="Courier New" w:cs="Courier New"/>
                <w:noProof/>
                <w:color w:val="0000FF"/>
              </w:rPr>
              <w:t>DeliveryPlaceCustomsOffice</w:t>
            </w:r>
          </w:p>
        </w:tc>
        <w:tc>
          <w:tcPr>
            <w:tcW w:w="426" w:type="dxa"/>
            <w:gridSpan w:val="3"/>
          </w:tcPr>
          <w:p w14:paraId="16319FD9" w14:textId="780989E2" w:rsidR="002174A4" w:rsidRPr="00CD5AB3" w:rsidRDefault="00366EE1" w:rsidP="002174A4">
            <w:pPr>
              <w:pStyle w:val="pqiTabHead"/>
            </w:pPr>
            <w:r>
              <w:t>R</w:t>
            </w:r>
          </w:p>
        </w:tc>
        <w:tc>
          <w:tcPr>
            <w:tcW w:w="2125" w:type="dxa"/>
            <w:gridSpan w:val="2"/>
          </w:tcPr>
          <w:p w14:paraId="08CDF7F1" w14:textId="77777777" w:rsidR="002174A4" w:rsidRPr="00CD5AB3" w:rsidRDefault="002174A4" w:rsidP="002174A4">
            <w:pPr>
              <w:pStyle w:val="pqiTabHead"/>
            </w:pPr>
          </w:p>
        </w:tc>
        <w:tc>
          <w:tcPr>
            <w:tcW w:w="4536" w:type="dxa"/>
            <w:gridSpan w:val="2"/>
          </w:tcPr>
          <w:p w14:paraId="60AD7D30" w14:textId="4EDA8F0F" w:rsidR="002174A4" w:rsidRPr="00CD5AB3" w:rsidRDefault="002174A4" w:rsidP="002174A4">
            <w:pPr>
              <w:pStyle w:val="pqiTabHead"/>
            </w:pPr>
          </w:p>
        </w:tc>
        <w:tc>
          <w:tcPr>
            <w:tcW w:w="855" w:type="dxa"/>
            <w:gridSpan w:val="2"/>
          </w:tcPr>
          <w:p w14:paraId="7AA893D1" w14:textId="77777777" w:rsidR="002174A4" w:rsidRPr="00CD5AB3" w:rsidRDefault="002174A4" w:rsidP="002174A4">
            <w:pPr>
              <w:pStyle w:val="pqiTabHead"/>
            </w:pPr>
            <w:r w:rsidRPr="00CD5AB3">
              <w:t>1x</w:t>
            </w:r>
          </w:p>
        </w:tc>
      </w:tr>
      <w:tr w:rsidR="002174A4" w:rsidRPr="00CD5AB3" w14:paraId="2BA0698F" w14:textId="77777777" w:rsidTr="00CB14AE">
        <w:trPr>
          <w:gridAfter w:val="1"/>
          <w:wAfter w:w="31" w:type="dxa"/>
        </w:trPr>
        <w:tc>
          <w:tcPr>
            <w:tcW w:w="370" w:type="dxa"/>
            <w:gridSpan w:val="2"/>
          </w:tcPr>
          <w:p w14:paraId="7FB567A9" w14:textId="77777777" w:rsidR="002174A4" w:rsidRPr="00CD5AB3" w:rsidRDefault="002174A4" w:rsidP="002174A4">
            <w:pPr>
              <w:pStyle w:val="pqiTabBody"/>
              <w:rPr>
                <w:b/>
              </w:rPr>
            </w:pPr>
          </w:p>
        </w:tc>
        <w:tc>
          <w:tcPr>
            <w:tcW w:w="338" w:type="dxa"/>
            <w:gridSpan w:val="5"/>
          </w:tcPr>
          <w:p w14:paraId="6D56BE38" w14:textId="77777777" w:rsidR="002174A4" w:rsidRPr="00CD5AB3" w:rsidRDefault="002174A4" w:rsidP="002174A4">
            <w:pPr>
              <w:pStyle w:val="pqiTabBody"/>
              <w:rPr>
                <w:i/>
              </w:rPr>
            </w:pPr>
            <w:r w:rsidRPr="00CD5AB3">
              <w:rPr>
                <w:i/>
              </w:rPr>
              <w:t>a</w:t>
            </w:r>
          </w:p>
        </w:tc>
        <w:tc>
          <w:tcPr>
            <w:tcW w:w="4499" w:type="dxa"/>
            <w:gridSpan w:val="3"/>
          </w:tcPr>
          <w:p w14:paraId="33CC660D" w14:textId="77777777" w:rsidR="002174A4" w:rsidRPr="00CD5AB3" w:rsidRDefault="002174A4" w:rsidP="002174A4">
            <w:pPr>
              <w:pStyle w:val="pqiTabBody"/>
            </w:pPr>
            <w:r w:rsidRPr="00CD5AB3">
              <w:t>Numer referencyjny urzędu</w:t>
            </w:r>
          </w:p>
          <w:p w14:paraId="4373D65E" w14:textId="77777777" w:rsidR="002174A4" w:rsidRPr="00CD5AB3" w:rsidRDefault="002174A4" w:rsidP="002174A4">
            <w:pPr>
              <w:pStyle w:val="pqiTabBody"/>
            </w:pPr>
            <w:r w:rsidRPr="00CD5AB3">
              <w:rPr>
                <w:rFonts w:ascii="Courier New" w:hAnsi="Courier New" w:cs="Courier New"/>
                <w:noProof/>
                <w:color w:val="0000FF"/>
              </w:rPr>
              <w:t>ReferenceNumber</w:t>
            </w:r>
          </w:p>
        </w:tc>
        <w:tc>
          <w:tcPr>
            <w:tcW w:w="426" w:type="dxa"/>
            <w:gridSpan w:val="3"/>
          </w:tcPr>
          <w:p w14:paraId="4DF39F3A" w14:textId="77777777" w:rsidR="002174A4" w:rsidRPr="00CD5AB3" w:rsidRDefault="002174A4" w:rsidP="002174A4">
            <w:pPr>
              <w:pStyle w:val="pqiTabBody"/>
            </w:pPr>
            <w:r w:rsidRPr="00CD5AB3">
              <w:t>R</w:t>
            </w:r>
          </w:p>
        </w:tc>
        <w:tc>
          <w:tcPr>
            <w:tcW w:w="2125" w:type="dxa"/>
            <w:gridSpan w:val="2"/>
          </w:tcPr>
          <w:p w14:paraId="16304E10" w14:textId="77777777" w:rsidR="002174A4" w:rsidRPr="00CD5AB3" w:rsidRDefault="002174A4" w:rsidP="002174A4">
            <w:pPr>
              <w:pStyle w:val="pqiTabBody"/>
            </w:pPr>
          </w:p>
        </w:tc>
        <w:tc>
          <w:tcPr>
            <w:tcW w:w="4536" w:type="dxa"/>
            <w:gridSpan w:val="2"/>
          </w:tcPr>
          <w:p w14:paraId="562F750F" w14:textId="2B069B6B" w:rsidR="002174A4" w:rsidRPr="00CD5AB3" w:rsidRDefault="00D46974" w:rsidP="002413C4">
            <w:pPr>
              <w:pStyle w:val="pqiTabBody"/>
            </w:pPr>
            <w:r>
              <w:t>Należy podać k</w:t>
            </w:r>
            <w:r w:rsidRPr="00CD5AB3">
              <w:t xml:space="preserve">od </w:t>
            </w:r>
            <w:r w:rsidR="002174A4" w:rsidRPr="00CD5AB3">
              <w:t>urzędu</w:t>
            </w:r>
            <w:r>
              <w:t xml:space="preserve"> skarbowego </w:t>
            </w:r>
            <w:r w:rsidRPr="00CD5AB3">
              <w:t xml:space="preserve"> </w:t>
            </w:r>
            <w:r w:rsidR="002174A4" w:rsidRPr="00CD5AB3">
              <w:t>właściwego dla miejsca odbioru</w:t>
            </w:r>
          </w:p>
        </w:tc>
        <w:tc>
          <w:tcPr>
            <w:tcW w:w="855" w:type="dxa"/>
            <w:gridSpan w:val="2"/>
          </w:tcPr>
          <w:p w14:paraId="75AA9198" w14:textId="77777777" w:rsidR="002174A4" w:rsidRPr="00CD5AB3" w:rsidRDefault="002174A4" w:rsidP="002174A4">
            <w:pPr>
              <w:pStyle w:val="pqiTabBody"/>
            </w:pPr>
            <w:r w:rsidRPr="00CD5AB3">
              <w:t>an8</w:t>
            </w:r>
          </w:p>
        </w:tc>
      </w:tr>
      <w:tr w:rsidR="002174A4" w:rsidRPr="00CD5AB3" w14:paraId="02C29847" w14:textId="77777777" w:rsidTr="00CB14AE">
        <w:trPr>
          <w:gridAfter w:val="1"/>
          <w:wAfter w:w="31" w:type="dxa"/>
        </w:trPr>
        <w:tc>
          <w:tcPr>
            <w:tcW w:w="708" w:type="dxa"/>
            <w:gridSpan w:val="7"/>
          </w:tcPr>
          <w:p w14:paraId="43FE57CF" w14:textId="53ADE5E0" w:rsidR="002174A4" w:rsidRPr="00CD5AB3" w:rsidRDefault="002174A4" w:rsidP="002174A4">
            <w:pPr>
              <w:pStyle w:val="pqiTabHead"/>
              <w:rPr>
                <w:i/>
              </w:rPr>
            </w:pPr>
            <w:r w:rsidRPr="00CD5AB3">
              <w:lastRenderedPageBreak/>
              <w:t>8</w:t>
            </w:r>
          </w:p>
        </w:tc>
        <w:tc>
          <w:tcPr>
            <w:tcW w:w="4499" w:type="dxa"/>
            <w:gridSpan w:val="3"/>
          </w:tcPr>
          <w:p w14:paraId="0F7B7745" w14:textId="1CB1E967" w:rsidR="002174A4" w:rsidRPr="00CD5AB3" w:rsidRDefault="002174A4" w:rsidP="002174A4">
            <w:pPr>
              <w:pStyle w:val="pqiTabHead"/>
            </w:pPr>
            <w:r w:rsidRPr="00CD5AB3">
              <w:t>ZABEZPIECZENIE NA TRANSPORT</w:t>
            </w:r>
          </w:p>
          <w:p w14:paraId="0E9B4818" w14:textId="77777777" w:rsidR="002174A4" w:rsidRPr="00CD5AB3" w:rsidRDefault="002174A4" w:rsidP="002174A4">
            <w:pPr>
              <w:pStyle w:val="pqiTabHead"/>
            </w:pPr>
            <w:r w:rsidRPr="00CD5AB3">
              <w:rPr>
                <w:rFonts w:ascii="Courier New" w:hAnsi="Courier New" w:cs="Courier New"/>
                <w:noProof/>
                <w:color w:val="0000FF"/>
              </w:rPr>
              <w:t>DDMovementGuarantee</w:t>
            </w:r>
          </w:p>
        </w:tc>
        <w:tc>
          <w:tcPr>
            <w:tcW w:w="426" w:type="dxa"/>
            <w:gridSpan w:val="3"/>
          </w:tcPr>
          <w:p w14:paraId="762972C5" w14:textId="77777777" w:rsidR="002174A4" w:rsidRPr="00CD5AB3" w:rsidRDefault="002174A4" w:rsidP="002174A4">
            <w:pPr>
              <w:pStyle w:val="pqiTabHead"/>
            </w:pPr>
            <w:r w:rsidRPr="00CD5AB3">
              <w:t>C</w:t>
            </w:r>
          </w:p>
        </w:tc>
        <w:tc>
          <w:tcPr>
            <w:tcW w:w="2125" w:type="dxa"/>
            <w:gridSpan w:val="2"/>
          </w:tcPr>
          <w:p w14:paraId="2ACE0872" w14:textId="2C95CC15" w:rsidR="00366EE1" w:rsidRDefault="00366EE1" w:rsidP="00366EE1">
            <w:pPr>
              <w:pStyle w:val="pqiTabHead"/>
              <w:rPr>
                <w:lang w:eastAsia="en-GB"/>
              </w:rPr>
            </w:pPr>
            <w:r>
              <w:t xml:space="preserve">Jeżeli wartość w polu 1 c </w:t>
            </w:r>
            <w:r w:rsidRPr="00CD5AB3">
              <w:rPr>
                <w:lang w:eastAsia="en-GB"/>
              </w:rPr>
              <w:t>ExciseDutyRate</w:t>
            </w:r>
            <w:r>
              <w:rPr>
                <w:lang w:eastAsia="en-GB"/>
              </w:rPr>
              <w:t xml:space="preserve"> jest 2 – wyroby ze stawką zerową</w:t>
            </w:r>
            <w:r w:rsidR="00A04162">
              <w:rPr>
                <w:lang w:eastAsia="en-GB"/>
              </w:rPr>
              <w:t xml:space="preserve"> lub pole 1c</w:t>
            </w:r>
            <w:r w:rsidR="000A6BA1">
              <w:rPr>
                <w:lang w:eastAsia="en-GB"/>
              </w:rPr>
              <w:t xml:space="preserve"> jest 1 i w polu 17b jest C100</w:t>
            </w:r>
            <w:r>
              <w:rPr>
                <w:lang w:eastAsia="en-GB"/>
              </w:rPr>
              <w:t xml:space="preserve"> – nie stosuje się</w:t>
            </w:r>
          </w:p>
          <w:p w14:paraId="3D26C126" w14:textId="77777777" w:rsidR="00366EE1" w:rsidRPr="00CD5AB3" w:rsidRDefault="00366EE1" w:rsidP="00366EE1">
            <w:pPr>
              <w:pStyle w:val="pqiTabHead"/>
            </w:pPr>
            <w:r>
              <w:rPr>
                <w:lang w:eastAsia="en-GB"/>
              </w:rPr>
              <w:t>R – w pozostałych przypadkach</w:t>
            </w:r>
          </w:p>
          <w:p w14:paraId="333DD649" w14:textId="77777777" w:rsidR="002174A4" w:rsidRPr="00CD5AB3" w:rsidRDefault="002174A4" w:rsidP="002174A4">
            <w:pPr>
              <w:pStyle w:val="pqiTabHead"/>
            </w:pPr>
          </w:p>
        </w:tc>
        <w:tc>
          <w:tcPr>
            <w:tcW w:w="4536" w:type="dxa"/>
            <w:gridSpan w:val="2"/>
          </w:tcPr>
          <w:p w14:paraId="66527C98" w14:textId="651DF272" w:rsidR="002174A4" w:rsidRPr="00CD5AB3" w:rsidRDefault="002174A4" w:rsidP="002174A4">
            <w:pPr>
              <w:pStyle w:val="pqiTabHead"/>
            </w:pPr>
          </w:p>
        </w:tc>
        <w:tc>
          <w:tcPr>
            <w:tcW w:w="855" w:type="dxa"/>
            <w:gridSpan w:val="2"/>
          </w:tcPr>
          <w:p w14:paraId="0582B767" w14:textId="77777777" w:rsidR="002174A4" w:rsidRPr="00CD5AB3" w:rsidRDefault="002174A4" w:rsidP="002174A4">
            <w:pPr>
              <w:pStyle w:val="pqiTabHead"/>
            </w:pPr>
          </w:p>
        </w:tc>
      </w:tr>
      <w:tr w:rsidR="002174A4" w:rsidRPr="00CD5AB3" w14:paraId="5A118D47" w14:textId="77777777" w:rsidTr="00CB14AE">
        <w:trPr>
          <w:gridAfter w:val="1"/>
          <w:wAfter w:w="31" w:type="dxa"/>
        </w:trPr>
        <w:tc>
          <w:tcPr>
            <w:tcW w:w="363" w:type="dxa"/>
          </w:tcPr>
          <w:p w14:paraId="7E58958F" w14:textId="77777777" w:rsidR="002174A4" w:rsidRPr="00CD5AB3" w:rsidRDefault="002174A4" w:rsidP="002174A4">
            <w:pPr>
              <w:pStyle w:val="pqiTabBody"/>
              <w:rPr>
                <w:b/>
              </w:rPr>
            </w:pPr>
          </w:p>
        </w:tc>
        <w:tc>
          <w:tcPr>
            <w:tcW w:w="345" w:type="dxa"/>
            <w:gridSpan w:val="6"/>
          </w:tcPr>
          <w:p w14:paraId="276E90E1" w14:textId="77777777" w:rsidR="002174A4" w:rsidRPr="00CD5AB3" w:rsidRDefault="002174A4" w:rsidP="002174A4">
            <w:pPr>
              <w:pStyle w:val="pqiTabBody"/>
              <w:rPr>
                <w:i/>
              </w:rPr>
            </w:pPr>
            <w:r w:rsidRPr="00CD5AB3">
              <w:rPr>
                <w:i/>
              </w:rPr>
              <w:t>a</w:t>
            </w:r>
          </w:p>
        </w:tc>
        <w:tc>
          <w:tcPr>
            <w:tcW w:w="4499" w:type="dxa"/>
            <w:gridSpan w:val="3"/>
          </w:tcPr>
          <w:p w14:paraId="57B8D0F1" w14:textId="77777777" w:rsidR="002174A4" w:rsidRPr="00CD5AB3" w:rsidRDefault="002174A4" w:rsidP="002174A4">
            <w:pPr>
              <w:pStyle w:val="pqiTabBody"/>
            </w:pPr>
            <w:r w:rsidRPr="00CD5AB3">
              <w:t>Kod rodzaju gwaranta</w:t>
            </w:r>
          </w:p>
          <w:p w14:paraId="68349925" w14:textId="77777777" w:rsidR="002174A4" w:rsidRPr="00CD5AB3" w:rsidRDefault="002174A4" w:rsidP="002174A4">
            <w:pPr>
              <w:pStyle w:val="pqiTabBody"/>
            </w:pPr>
            <w:r w:rsidRPr="00CD5AB3">
              <w:rPr>
                <w:rFonts w:ascii="Courier New" w:hAnsi="Courier New" w:cs="Courier New"/>
                <w:noProof/>
                <w:color w:val="0000FF"/>
              </w:rPr>
              <w:t>GuarantorTypeCode</w:t>
            </w:r>
          </w:p>
        </w:tc>
        <w:tc>
          <w:tcPr>
            <w:tcW w:w="426" w:type="dxa"/>
            <w:gridSpan w:val="3"/>
          </w:tcPr>
          <w:p w14:paraId="44E41A5A" w14:textId="77777777" w:rsidR="002174A4" w:rsidRPr="00CD5AB3" w:rsidRDefault="002174A4" w:rsidP="002174A4">
            <w:pPr>
              <w:pStyle w:val="pqiTabBody"/>
            </w:pPr>
            <w:r w:rsidRPr="00CD5AB3">
              <w:t>R</w:t>
            </w:r>
          </w:p>
        </w:tc>
        <w:tc>
          <w:tcPr>
            <w:tcW w:w="2125" w:type="dxa"/>
            <w:gridSpan w:val="2"/>
          </w:tcPr>
          <w:p w14:paraId="7DD3B679" w14:textId="77777777" w:rsidR="002174A4" w:rsidRPr="00CD5AB3" w:rsidRDefault="002174A4" w:rsidP="002174A4">
            <w:pPr>
              <w:pStyle w:val="pqiTabBody"/>
            </w:pPr>
          </w:p>
        </w:tc>
        <w:tc>
          <w:tcPr>
            <w:tcW w:w="4536" w:type="dxa"/>
            <w:gridSpan w:val="2"/>
          </w:tcPr>
          <w:p w14:paraId="3E0C409C" w14:textId="195EF22F" w:rsidR="002174A4" w:rsidRPr="00CD5AB3" w:rsidRDefault="002174A4" w:rsidP="002174A4">
            <w:pPr>
              <w:pStyle w:val="pqiTabBody"/>
            </w:pPr>
            <w:r w:rsidRPr="00CD5AB3">
              <w:rPr>
                <w:lang w:eastAsia="en-GB"/>
              </w:rPr>
              <w:t>Wartość z enumeracji „</w:t>
            </w:r>
            <w:r w:rsidRPr="00CD5AB3">
              <w:fldChar w:fldCharType="begin"/>
            </w:r>
            <w:r w:rsidRPr="00CD5AB3">
              <w:instrText xml:space="preserve"> REF _Ref267947321 \h  \* MERGEFORMAT </w:instrText>
            </w:r>
            <w:r w:rsidRPr="00CD5AB3">
              <w:fldChar w:fldCharType="separate"/>
            </w:r>
            <w:r w:rsidRPr="00CD5AB3">
              <w:t>Kody rodzaju gwaranta (Guarantor type codes)</w:t>
            </w:r>
            <w:r w:rsidRPr="00CD5AB3">
              <w:fldChar w:fldCharType="end"/>
            </w:r>
            <w:r w:rsidRPr="00CD5AB3">
              <w:rPr>
                <w:lang w:eastAsia="en-GB"/>
              </w:rPr>
              <w:t>”.</w:t>
            </w:r>
          </w:p>
        </w:tc>
        <w:tc>
          <w:tcPr>
            <w:tcW w:w="855" w:type="dxa"/>
            <w:gridSpan w:val="2"/>
          </w:tcPr>
          <w:p w14:paraId="771775DD" w14:textId="77777777" w:rsidR="002174A4" w:rsidRPr="00CD5AB3" w:rsidRDefault="002174A4" w:rsidP="002174A4">
            <w:pPr>
              <w:pStyle w:val="pqiTabBody"/>
            </w:pPr>
            <w:r w:rsidRPr="00CD5AB3">
              <w:t>n..4</w:t>
            </w:r>
          </w:p>
        </w:tc>
      </w:tr>
      <w:tr w:rsidR="002174A4" w:rsidRPr="00CD5AB3" w14:paraId="5913B55D" w14:textId="77777777" w:rsidTr="00CB14AE">
        <w:trPr>
          <w:gridAfter w:val="1"/>
          <w:wAfter w:w="31" w:type="dxa"/>
        </w:trPr>
        <w:tc>
          <w:tcPr>
            <w:tcW w:w="370" w:type="dxa"/>
            <w:gridSpan w:val="2"/>
          </w:tcPr>
          <w:p w14:paraId="6E65CF81" w14:textId="77777777" w:rsidR="002174A4" w:rsidRPr="00CD5AB3" w:rsidRDefault="002174A4" w:rsidP="002174A4">
            <w:pPr>
              <w:pStyle w:val="pqiTabBody"/>
              <w:rPr>
                <w:b/>
              </w:rPr>
            </w:pPr>
          </w:p>
        </w:tc>
        <w:tc>
          <w:tcPr>
            <w:tcW w:w="338" w:type="dxa"/>
            <w:gridSpan w:val="5"/>
          </w:tcPr>
          <w:p w14:paraId="52D68B96" w14:textId="77777777" w:rsidR="002174A4" w:rsidRPr="00CD5AB3" w:rsidRDefault="002174A4" w:rsidP="002174A4">
            <w:pPr>
              <w:pStyle w:val="pqiTabBody"/>
              <w:rPr>
                <w:i/>
              </w:rPr>
            </w:pPr>
            <w:r w:rsidRPr="00CD5AB3">
              <w:rPr>
                <w:i/>
              </w:rPr>
              <w:t>b</w:t>
            </w:r>
          </w:p>
        </w:tc>
        <w:tc>
          <w:tcPr>
            <w:tcW w:w="4499" w:type="dxa"/>
            <w:gridSpan w:val="3"/>
          </w:tcPr>
          <w:p w14:paraId="0BB5DFEC" w14:textId="77777777" w:rsidR="002174A4" w:rsidRPr="00CD5AB3" w:rsidRDefault="002174A4" w:rsidP="002174A4">
            <w:pPr>
              <w:pStyle w:val="pqiTabBody"/>
            </w:pPr>
            <w:r w:rsidRPr="00CD5AB3">
              <w:t>Numer GRN zabezpieczenia</w:t>
            </w:r>
          </w:p>
          <w:p w14:paraId="5B5C1FD3" w14:textId="77777777" w:rsidR="002174A4" w:rsidRPr="00CD5AB3" w:rsidRDefault="002174A4" w:rsidP="002174A4">
            <w:pPr>
              <w:pStyle w:val="pqiTabBody"/>
              <w:rPr>
                <w:rFonts w:ascii="Courier New" w:hAnsi="Courier New" w:cs="Courier New"/>
                <w:noProof/>
                <w:color w:val="0000FF"/>
              </w:rPr>
            </w:pPr>
            <w:r w:rsidRPr="00CD5AB3">
              <w:rPr>
                <w:rFonts w:ascii="Courier New" w:hAnsi="Courier New" w:cs="Courier New"/>
                <w:noProof/>
                <w:color w:val="0000FF"/>
              </w:rPr>
              <w:t>GuaranteeReferenceNumber</w:t>
            </w:r>
          </w:p>
        </w:tc>
        <w:tc>
          <w:tcPr>
            <w:tcW w:w="426" w:type="dxa"/>
            <w:gridSpan w:val="3"/>
          </w:tcPr>
          <w:p w14:paraId="783DB93E" w14:textId="77777777" w:rsidR="002174A4" w:rsidRPr="00CD5AB3" w:rsidRDefault="002174A4" w:rsidP="002174A4">
            <w:pPr>
              <w:pStyle w:val="pqiTabBody"/>
            </w:pPr>
            <w:r w:rsidRPr="00CD5AB3">
              <w:t>R</w:t>
            </w:r>
          </w:p>
        </w:tc>
        <w:tc>
          <w:tcPr>
            <w:tcW w:w="2125" w:type="dxa"/>
            <w:gridSpan w:val="2"/>
          </w:tcPr>
          <w:p w14:paraId="72F86653" w14:textId="77777777" w:rsidR="002174A4" w:rsidRPr="00CD5AB3" w:rsidRDefault="002174A4" w:rsidP="002174A4">
            <w:pPr>
              <w:pStyle w:val="pqiTabBody"/>
            </w:pPr>
          </w:p>
        </w:tc>
        <w:tc>
          <w:tcPr>
            <w:tcW w:w="4536" w:type="dxa"/>
            <w:gridSpan w:val="2"/>
          </w:tcPr>
          <w:p w14:paraId="3E7A6016" w14:textId="77777777" w:rsidR="002174A4" w:rsidRPr="00CD5AB3" w:rsidRDefault="002174A4" w:rsidP="002174A4">
            <w:pPr>
              <w:pStyle w:val="pqiTabBody"/>
            </w:pPr>
          </w:p>
        </w:tc>
        <w:tc>
          <w:tcPr>
            <w:tcW w:w="855" w:type="dxa"/>
            <w:gridSpan w:val="2"/>
          </w:tcPr>
          <w:p w14:paraId="77C4EF0D" w14:textId="77777777" w:rsidR="002174A4" w:rsidRPr="00CD5AB3" w:rsidRDefault="002174A4" w:rsidP="002174A4">
            <w:pPr>
              <w:pStyle w:val="pqiTabBody"/>
            </w:pPr>
            <w:r w:rsidRPr="00CD5AB3">
              <w:t>an17</w:t>
            </w:r>
          </w:p>
        </w:tc>
      </w:tr>
      <w:tr w:rsidR="002174A4" w:rsidRPr="00CD5AB3" w14:paraId="269A3AD6" w14:textId="77777777" w:rsidTr="00CB14AE">
        <w:trPr>
          <w:gridAfter w:val="1"/>
          <w:wAfter w:w="31" w:type="dxa"/>
        </w:trPr>
        <w:tc>
          <w:tcPr>
            <w:tcW w:w="370" w:type="dxa"/>
            <w:gridSpan w:val="2"/>
          </w:tcPr>
          <w:p w14:paraId="6421A380" w14:textId="77777777" w:rsidR="002174A4" w:rsidRPr="00CD5AB3" w:rsidRDefault="002174A4" w:rsidP="002174A4">
            <w:pPr>
              <w:pStyle w:val="pqiTabBody"/>
              <w:rPr>
                <w:b/>
              </w:rPr>
            </w:pPr>
          </w:p>
        </w:tc>
        <w:tc>
          <w:tcPr>
            <w:tcW w:w="338" w:type="dxa"/>
            <w:gridSpan w:val="5"/>
          </w:tcPr>
          <w:p w14:paraId="798A42DC" w14:textId="77777777" w:rsidR="002174A4" w:rsidRPr="00CD5AB3" w:rsidRDefault="002174A4" w:rsidP="002174A4">
            <w:pPr>
              <w:pStyle w:val="pqiTabBody"/>
              <w:rPr>
                <w:i/>
              </w:rPr>
            </w:pPr>
            <w:r w:rsidRPr="00CD5AB3">
              <w:rPr>
                <w:i/>
              </w:rPr>
              <w:t>c</w:t>
            </w:r>
          </w:p>
        </w:tc>
        <w:tc>
          <w:tcPr>
            <w:tcW w:w="4499" w:type="dxa"/>
            <w:gridSpan w:val="3"/>
          </w:tcPr>
          <w:p w14:paraId="4833D833" w14:textId="77777777" w:rsidR="002174A4" w:rsidRPr="00CD5AB3" w:rsidRDefault="002174A4" w:rsidP="002174A4">
            <w:pPr>
              <w:pStyle w:val="pqiTabBody"/>
            </w:pPr>
            <w:r w:rsidRPr="00CD5AB3">
              <w:t>Kod dostępu do zabezpieczenia</w:t>
            </w:r>
          </w:p>
          <w:p w14:paraId="07F9F41F" w14:textId="77777777" w:rsidR="002174A4" w:rsidRPr="00CD5AB3" w:rsidRDefault="002174A4" w:rsidP="002174A4">
            <w:pPr>
              <w:pStyle w:val="pqiTabBody"/>
              <w:rPr>
                <w:rFonts w:ascii="Courier New" w:hAnsi="Courier New" w:cs="Courier New"/>
                <w:noProof/>
                <w:color w:val="0000FF"/>
              </w:rPr>
            </w:pPr>
            <w:r w:rsidRPr="00CD5AB3">
              <w:rPr>
                <w:rFonts w:ascii="Courier New" w:hAnsi="Courier New" w:cs="Courier New"/>
                <w:noProof/>
                <w:color w:val="0000FF"/>
              </w:rPr>
              <w:t>GuaranteeReferenceNumber</w:t>
            </w:r>
            <w:r w:rsidRPr="00CD5AB3">
              <w:rPr>
                <w:rFonts w:ascii="Courier New" w:hAnsi="Courier New" w:cs="Courier New"/>
                <w:noProof/>
                <w:color w:val="0000FF"/>
              </w:rPr>
              <w:br/>
              <w:t>AccessCode</w:t>
            </w:r>
          </w:p>
        </w:tc>
        <w:tc>
          <w:tcPr>
            <w:tcW w:w="426" w:type="dxa"/>
            <w:gridSpan w:val="3"/>
          </w:tcPr>
          <w:p w14:paraId="1B1709B4" w14:textId="77777777" w:rsidR="002174A4" w:rsidRPr="00CD5AB3" w:rsidRDefault="002174A4" w:rsidP="002174A4">
            <w:pPr>
              <w:pStyle w:val="pqiTabBody"/>
            </w:pPr>
            <w:r w:rsidRPr="00CD5AB3">
              <w:t>R</w:t>
            </w:r>
          </w:p>
        </w:tc>
        <w:tc>
          <w:tcPr>
            <w:tcW w:w="2125" w:type="dxa"/>
            <w:gridSpan w:val="2"/>
          </w:tcPr>
          <w:p w14:paraId="5DDBF9F5" w14:textId="77777777" w:rsidR="002174A4" w:rsidRPr="00CD5AB3" w:rsidRDefault="002174A4" w:rsidP="002174A4">
            <w:pPr>
              <w:pStyle w:val="pqiTabBody"/>
            </w:pPr>
          </w:p>
        </w:tc>
        <w:tc>
          <w:tcPr>
            <w:tcW w:w="4536" w:type="dxa"/>
            <w:gridSpan w:val="2"/>
          </w:tcPr>
          <w:p w14:paraId="5B11155A" w14:textId="77777777" w:rsidR="002174A4" w:rsidRPr="00CD5AB3" w:rsidRDefault="002174A4" w:rsidP="002174A4">
            <w:pPr>
              <w:pStyle w:val="pqiTabBody"/>
              <w:rPr>
                <w:lang w:eastAsia="en-GB"/>
              </w:rPr>
            </w:pPr>
          </w:p>
        </w:tc>
        <w:tc>
          <w:tcPr>
            <w:tcW w:w="855" w:type="dxa"/>
            <w:gridSpan w:val="2"/>
          </w:tcPr>
          <w:p w14:paraId="396D065F" w14:textId="77777777" w:rsidR="002174A4" w:rsidRPr="00CD5AB3" w:rsidRDefault="002174A4" w:rsidP="002174A4">
            <w:pPr>
              <w:pStyle w:val="pqiTabBody"/>
            </w:pPr>
            <w:r w:rsidRPr="00CD5AB3">
              <w:t>n4</w:t>
            </w:r>
          </w:p>
        </w:tc>
      </w:tr>
      <w:tr w:rsidR="002174A4" w:rsidRPr="00CD5AB3" w14:paraId="135D9431" w14:textId="77777777" w:rsidTr="00CB14AE">
        <w:trPr>
          <w:gridAfter w:val="1"/>
          <w:wAfter w:w="31" w:type="dxa"/>
        </w:trPr>
        <w:tc>
          <w:tcPr>
            <w:tcW w:w="370" w:type="dxa"/>
            <w:gridSpan w:val="2"/>
          </w:tcPr>
          <w:p w14:paraId="05CFF2CC" w14:textId="77777777" w:rsidR="002174A4" w:rsidRPr="00CD5AB3" w:rsidRDefault="002174A4" w:rsidP="002174A4">
            <w:pPr>
              <w:pStyle w:val="pqiTabBody"/>
              <w:rPr>
                <w:b/>
              </w:rPr>
            </w:pPr>
          </w:p>
        </w:tc>
        <w:tc>
          <w:tcPr>
            <w:tcW w:w="338" w:type="dxa"/>
            <w:gridSpan w:val="5"/>
          </w:tcPr>
          <w:p w14:paraId="15A2216D" w14:textId="77777777" w:rsidR="002174A4" w:rsidRPr="00CD5AB3" w:rsidDel="00F47D90" w:rsidRDefault="002174A4" w:rsidP="002174A4">
            <w:pPr>
              <w:pStyle w:val="pqiTabBody"/>
              <w:rPr>
                <w:i/>
              </w:rPr>
            </w:pPr>
            <w:r w:rsidRPr="00CD5AB3">
              <w:rPr>
                <w:i/>
              </w:rPr>
              <w:t>d</w:t>
            </w:r>
          </w:p>
        </w:tc>
        <w:tc>
          <w:tcPr>
            <w:tcW w:w="4499" w:type="dxa"/>
            <w:gridSpan w:val="3"/>
          </w:tcPr>
          <w:p w14:paraId="07E9179C" w14:textId="09B19D3C" w:rsidR="002174A4" w:rsidRPr="00CD5AB3" w:rsidRDefault="002174A4" w:rsidP="002174A4">
            <w:pPr>
              <w:pStyle w:val="pqiTabBody"/>
            </w:pPr>
            <w:r w:rsidRPr="00CD5AB3">
              <w:t xml:space="preserve">TIN </w:t>
            </w:r>
            <w:r w:rsidR="00D46974">
              <w:t>P</w:t>
            </w:r>
            <w:r w:rsidR="00D46974" w:rsidRPr="00CD5AB3">
              <w:t xml:space="preserve">odmiotu </w:t>
            </w:r>
            <w:r w:rsidR="00D46974">
              <w:t>w</w:t>
            </w:r>
            <w:r w:rsidRPr="00CD5AB3">
              <w:t>ysyłającego</w:t>
            </w:r>
          </w:p>
          <w:p w14:paraId="143B7A51" w14:textId="77777777" w:rsidR="002174A4" w:rsidRPr="00CD5AB3" w:rsidDel="00F47D90" w:rsidRDefault="002174A4" w:rsidP="002174A4">
            <w:pPr>
              <w:pStyle w:val="pqiTabBody"/>
            </w:pPr>
            <w:r w:rsidRPr="00CD5AB3">
              <w:rPr>
                <w:rFonts w:ascii="Courier New" w:hAnsi="Courier New" w:cs="Courier New"/>
                <w:noProof/>
                <w:color w:val="0000FF"/>
              </w:rPr>
              <w:t>ConsignorTIN</w:t>
            </w:r>
          </w:p>
        </w:tc>
        <w:tc>
          <w:tcPr>
            <w:tcW w:w="426" w:type="dxa"/>
            <w:gridSpan w:val="3"/>
          </w:tcPr>
          <w:p w14:paraId="48D02335" w14:textId="77777777" w:rsidR="002174A4" w:rsidRPr="00CD5AB3" w:rsidRDefault="002174A4" w:rsidP="002174A4">
            <w:pPr>
              <w:pStyle w:val="pqiTabBody"/>
            </w:pPr>
            <w:r w:rsidRPr="00CD5AB3">
              <w:t>R</w:t>
            </w:r>
          </w:p>
        </w:tc>
        <w:tc>
          <w:tcPr>
            <w:tcW w:w="2125" w:type="dxa"/>
            <w:gridSpan w:val="2"/>
          </w:tcPr>
          <w:p w14:paraId="73E3816A" w14:textId="77777777" w:rsidR="002174A4" w:rsidRPr="00CD5AB3" w:rsidRDefault="002174A4" w:rsidP="002174A4">
            <w:pPr>
              <w:pStyle w:val="pqiTabBody"/>
            </w:pPr>
          </w:p>
        </w:tc>
        <w:tc>
          <w:tcPr>
            <w:tcW w:w="4536" w:type="dxa"/>
            <w:gridSpan w:val="2"/>
          </w:tcPr>
          <w:p w14:paraId="79E8C58D" w14:textId="7DE9C56F" w:rsidR="002174A4" w:rsidRPr="00CD5AB3" w:rsidRDefault="002174A4" w:rsidP="00D46974">
            <w:pPr>
              <w:pStyle w:val="pqiTabBody"/>
              <w:rPr>
                <w:lang w:eastAsia="en-GB"/>
              </w:rPr>
            </w:pPr>
            <w:r w:rsidRPr="00CD5AB3">
              <w:rPr>
                <w:lang w:eastAsia="en-GB"/>
              </w:rPr>
              <w:t xml:space="preserve">Numer NIP </w:t>
            </w:r>
            <w:r w:rsidR="00D46974">
              <w:rPr>
                <w:lang w:eastAsia="en-GB"/>
              </w:rPr>
              <w:t>w</w:t>
            </w:r>
            <w:r w:rsidR="00D46974" w:rsidRPr="00CD5AB3">
              <w:rPr>
                <w:lang w:eastAsia="en-GB"/>
              </w:rPr>
              <w:t xml:space="preserve">ysyłającego </w:t>
            </w:r>
            <w:r w:rsidRPr="00CD5AB3">
              <w:rPr>
                <w:lang w:eastAsia="en-GB"/>
              </w:rPr>
              <w:t>(same cyfry) poprzedzony kodem PL.</w:t>
            </w:r>
          </w:p>
        </w:tc>
        <w:tc>
          <w:tcPr>
            <w:tcW w:w="855" w:type="dxa"/>
            <w:gridSpan w:val="2"/>
          </w:tcPr>
          <w:p w14:paraId="71EFB0C6" w14:textId="77777777" w:rsidR="002174A4" w:rsidRPr="00CD5AB3" w:rsidDel="00F47D90" w:rsidRDefault="002174A4" w:rsidP="002174A4">
            <w:pPr>
              <w:pStyle w:val="pqiTabBody"/>
            </w:pPr>
            <w:r w:rsidRPr="00CD5AB3">
              <w:t>an12</w:t>
            </w:r>
          </w:p>
        </w:tc>
      </w:tr>
      <w:tr w:rsidR="002174A4" w:rsidRPr="00CD5AB3" w14:paraId="57D7FCAE" w14:textId="77777777" w:rsidTr="00CB14AE">
        <w:trPr>
          <w:gridAfter w:val="1"/>
          <w:wAfter w:w="31" w:type="dxa"/>
        </w:trPr>
        <w:tc>
          <w:tcPr>
            <w:tcW w:w="370" w:type="dxa"/>
            <w:gridSpan w:val="2"/>
          </w:tcPr>
          <w:p w14:paraId="080AE3D0" w14:textId="77777777" w:rsidR="002174A4" w:rsidRPr="00CD5AB3" w:rsidRDefault="002174A4" w:rsidP="002174A4">
            <w:pPr>
              <w:pStyle w:val="pqiTabBody"/>
              <w:rPr>
                <w:b/>
              </w:rPr>
            </w:pPr>
          </w:p>
        </w:tc>
        <w:tc>
          <w:tcPr>
            <w:tcW w:w="338" w:type="dxa"/>
            <w:gridSpan w:val="5"/>
          </w:tcPr>
          <w:p w14:paraId="24D24508" w14:textId="77777777" w:rsidR="002174A4" w:rsidRPr="00CD5AB3" w:rsidRDefault="002174A4" w:rsidP="002174A4">
            <w:pPr>
              <w:pStyle w:val="pqiTabBody"/>
              <w:rPr>
                <w:i/>
              </w:rPr>
            </w:pPr>
            <w:r w:rsidRPr="00CD5AB3">
              <w:rPr>
                <w:i/>
              </w:rPr>
              <w:t>e</w:t>
            </w:r>
          </w:p>
        </w:tc>
        <w:tc>
          <w:tcPr>
            <w:tcW w:w="4499" w:type="dxa"/>
            <w:gridSpan w:val="3"/>
          </w:tcPr>
          <w:p w14:paraId="31AF0CAA" w14:textId="77777777" w:rsidR="002174A4" w:rsidRPr="00CD5AB3" w:rsidRDefault="002174A4" w:rsidP="002174A4">
            <w:pPr>
              <w:pStyle w:val="pqiTabBody"/>
            </w:pPr>
            <w:r w:rsidRPr="00CD5AB3">
              <w:t>TIN dysponenta zabezpieczenia</w:t>
            </w:r>
          </w:p>
          <w:p w14:paraId="2385978C" w14:textId="77777777" w:rsidR="002174A4" w:rsidRPr="00CD5AB3" w:rsidRDefault="002174A4" w:rsidP="002174A4">
            <w:pPr>
              <w:pStyle w:val="pqiTabBody"/>
              <w:rPr>
                <w:rFonts w:ascii="Courier New" w:hAnsi="Courier New" w:cs="Courier New"/>
                <w:noProof/>
                <w:color w:val="0000FF"/>
              </w:rPr>
            </w:pPr>
            <w:r w:rsidRPr="00CD5AB3">
              <w:rPr>
                <w:rFonts w:ascii="Courier New" w:hAnsi="Courier New" w:cs="Courier New"/>
                <w:noProof/>
                <w:color w:val="0000FF"/>
              </w:rPr>
              <w:t>GuarantorTIN</w:t>
            </w:r>
          </w:p>
        </w:tc>
        <w:tc>
          <w:tcPr>
            <w:tcW w:w="426" w:type="dxa"/>
            <w:gridSpan w:val="3"/>
          </w:tcPr>
          <w:p w14:paraId="57139BC4" w14:textId="77777777" w:rsidR="002174A4" w:rsidRPr="00CD5AB3" w:rsidRDefault="002174A4" w:rsidP="002174A4">
            <w:pPr>
              <w:pStyle w:val="pqiTabBody"/>
            </w:pPr>
            <w:r w:rsidRPr="00CD5AB3">
              <w:t>R</w:t>
            </w:r>
          </w:p>
        </w:tc>
        <w:tc>
          <w:tcPr>
            <w:tcW w:w="2125" w:type="dxa"/>
            <w:gridSpan w:val="2"/>
          </w:tcPr>
          <w:p w14:paraId="264B9A1A" w14:textId="77777777" w:rsidR="002174A4" w:rsidRPr="00CD5AB3" w:rsidRDefault="002174A4" w:rsidP="002174A4">
            <w:pPr>
              <w:pStyle w:val="pqiTabBody"/>
            </w:pPr>
          </w:p>
        </w:tc>
        <w:tc>
          <w:tcPr>
            <w:tcW w:w="4536" w:type="dxa"/>
            <w:gridSpan w:val="2"/>
          </w:tcPr>
          <w:p w14:paraId="3D63A080" w14:textId="77777777" w:rsidR="002174A4" w:rsidRPr="00CD5AB3" w:rsidRDefault="002174A4" w:rsidP="002174A4">
            <w:pPr>
              <w:pStyle w:val="pqiTabBody"/>
              <w:rPr>
                <w:lang w:eastAsia="en-GB"/>
              </w:rPr>
            </w:pPr>
            <w:r w:rsidRPr="00CD5AB3">
              <w:rPr>
                <w:lang w:eastAsia="en-GB"/>
              </w:rPr>
              <w:t>Numer NIP gwaranta (same cyfry) poprzedzony kodem PL.</w:t>
            </w:r>
          </w:p>
        </w:tc>
        <w:tc>
          <w:tcPr>
            <w:tcW w:w="855" w:type="dxa"/>
            <w:gridSpan w:val="2"/>
          </w:tcPr>
          <w:p w14:paraId="32112C29" w14:textId="77777777" w:rsidR="002174A4" w:rsidRPr="00CD5AB3" w:rsidRDefault="002174A4" w:rsidP="002174A4">
            <w:pPr>
              <w:pStyle w:val="pqiTabBody"/>
            </w:pPr>
            <w:r w:rsidRPr="00CD5AB3">
              <w:t>an12</w:t>
            </w:r>
          </w:p>
        </w:tc>
      </w:tr>
      <w:tr w:rsidR="002174A4" w:rsidRPr="00CD5AB3" w14:paraId="22DA26D6" w14:textId="77777777" w:rsidTr="00CB14AE">
        <w:trPr>
          <w:gridAfter w:val="1"/>
          <w:wAfter w:w="31" w:type="dxa"/>
        </w:trPr>
        <w:tc>
          <w:tcPr>
            <w:tcW w:w="708" w:type="dxa"/>
            <w:gridSpan w:val="7"/>
          </w:tcPr>
          <w:p w14:paraId="14058C9C" w14:textId="42025318" w:rsidR="002174A4" w:rsidRPr="00CD5AB3" w:rsidRDefault="002174A4" w:rsidP="002174A4">
            <w:pPr>
              <w:pStyle w:val="pqiTabHead"/>
              <w:rPr>
                <w:i/>
              </w:rPr>
            </w:pPr>
            <w:r w:rsidRPr="00CD5AB3">
              <w:lastRenderedPageBreak/>
              <w:t>8.1</w:t>
            </w:r>
          </w:p>
        </w:tc>
        <w:tc>
          <w:tcPr>
            <w:tcW w:w="4499" w:type="dxa"/>
            <w:gridSpan w:val="3"/>
          </w:tcPr>
          <w:p w14:paraId="33EFF7A4" w14:textId="77777777" w:rsidR="002174A4" w:rsidRPr="00CD5AB3" w:rsidRDefault="002174A4" w:rsidP="002174A4">
            <w:pPr>
              <w:pStyle w:val="pqiTabHead"/>
            </w:pPr>
            <w:r w:rsidRPr="00CD5AB3">
              <w:t>PODMIOT Gwarant</w:t>
            </w:r>
          </w:p>
          <w:p w14:paraId="17FC268C" w14:textId="77777777" w:rsidR="002174A4" w:rsidRPr="00CD5AB3" w:rsidRDefault="002174A4" w:rsidP="002174A4">
            <w:pPr>
              <w:pStyle w:val="pqiTabHead"/>
            </w:pPr>
            <w:r w:rsidRPr="00CD5AB3">
              <w:rPr>
                <w:rFonts w:ascii="Courier New" w:hAnsi="Courier New" w:cs="Courier New"/>
                <w:noProof/>
                <w:color w:val="0000FF"/>
              </w:rPr>
              <w:t>GuarantorTrader</w:t>
            </w:r>
          </w:p>
        </w:tc>
        <w:tc>
          <w:tcPr>
            <w:tcW w:w="426" w:type="dxa"/>
            <w:gridSpan w:val="3"/>
          </w:tcPr>
          <w:p w14:paraId="3F5F85C7" w14:textId="77777777" w:rsidR="002174A4" w:rsidRPr="00CD5AB3" w:rsidRDefault="002174A4" w:rsidP="002174A4">
            <w:pPr>
              <w:pStyle w:val="pqiTabHead"/>
            </w:pPr>
            <w:r w:rsidRPr="00CD5AB3">
              <w:t>C</w:t>
            </w:r>
          </w:p>
        </w:tc>
        <w:tc>
          <w:tcPr>
            <w:tcW w:w="2125" w:type="dxa"/>
            <w:gridSpan w:val="2"/>
          </w:tcPr>
          <w:p w14:paraId="35F63DB5" w14:textId="0C482DD6" w:rsidR="002174A4" w:rsidRDefault="002174A4" w:rsidP="002174A4">
            <w:pPr>
              <w:pStyle w:val="pqiTabHead"/>
            </w:pPr>
            <w:r w:rsidRPr="009079F8">
              <w:t>„R”, jeżeli ma zastosowanie jeden z następujących kodów rodzaju gwaranta</w:t>
            </w:r>
            <w:r>
              <w:t xml:space="preserve"> z pola </w:t>
            </w:r>
            <w:r w:rsidR="00D46974">
              <w:t>8</w:t>
            </w:r>
            <w:r>
              <w:t>a</w:t>
            </w:r>
            <w:r w:rsidRPr="009079F8">
              <w:t>: 2, 3, 12, 13, 23, 24, 34, 123, 124, 134, 234 lub 1234.</w:t>
            </w:r>
          </w:p>
          <w:p w14:paraId="4F6AC89F" w14:textId="42AA1D93" w:rsidR="002174A4" w:rsidRPr="00CD5AB3" w:rsidRDefault="002174A4" w:rsidP="002174A4">
            <w:pPr>
              <w:pStyle w:val="pqiTabHead"/>
            </w:pPr>
            <w:r>
              <w:t>W pozostałych przypadkach nie stosuje się.</w:t>
            </w:r>
          </w:p>
        </w:tc>
        <w:tc>
          <w:tcPr>
            <w:tcW w:w="4536" w:type="dxa"/>
            <w:gridSpan w:val="2"/>
          </w:tcPr>
          <w:p w14:paraId="5FCD791F" w14:textId="77777777" w:rsidR="002174A4" w:rsidRDefault="002174A4" w:rsidP="002174A4">
            <w:pPr>
              <w:pStyle w:val="pqiTabHead"/>
            </w:pPr>
            <w:r w:rsidRPr="009079F8">
              <w:t xml:space="preserve">Należy </w:t>
            </w:r>
            <w:r>
              <w:t>podać dane</w:t>
            </w:r>
            <w:r w:rsidRPr="009079F8">
              <w:t xml:space="preserve"> przewoźnika lub</w:t>
            </w:r>
            <w:r>
              <w:t>/i</w:t>
            </w:r>
            <w:r w:rsidRPr="009079F8">
              <w:t xml:space="preserve"> właściciela wyrobów, jeżeli wnoszą oni gwarancję.</w:t>
            </w:r>
          </w:p>
          <w:p w14:paraId="68AC9212" w14:textId="33398FD9" w:rsidR="002174A4" w:rsidRDefault="002174A4" w:rsidP="002174A4">
            <w:pPr>
              <w:pStyle w:val="pqiTabHead"/>
            </w:pPr>
            <w:r>
              <w:t>Zależnie od wartości pola 8a ilość elementów 8.1 ma wynosić:</w:t>
            </w:r>
          </w:p>
          <w:p w14:paraId="3F6CA763" w14:textId="77777777" w:rsidR="002174A4" w:rsidRDefault="002174A4" w:rsidP="002174A4">
            <w:pPr>
              <w:pStyle w:val="pqiTabHead"/>
            </w:pPr>
            <w:r>
              <w:t>- 0, gdy wybrano kod rodzaju gwaranta 1, 4, 14</w:t>
            </w:r>
          </w:p>
          <w:p w14:paraId="465E5B8E" w14:textId="7BB1112A" w:rsidR="002174A4" w:rsidRPr="001536A8" w:rsidRDefault="002174A4" w:rsidP="002174A4">
            <w:pPr>
              <w:pStyle w:val="pqiTabHead"/>
            </w:pPr>
            <w:r>
              <w:t xml:space="preserve">- 1, gdy wybrano kod rodzaju gwaranta </w:t>
            </w:r>
            <w:r w:rsidRPr="001536A8">
              <w:t>2, 3, 12, 13, 24, 34, 124, 134</w:t>
            </w:r>
            <w:r w:rsidR="00F0776A">
              <w:t>, 23, 123, 234,</w:t>
            </w:r>
            <w:r w:rsidR="00F0776A" w:rsidRPr="001536A8">
              <w:t>1234</w:t>
            </w:r>
          </w:p>
          <w:p w14:paraId="4E9F52D4" w14:textId="564295D3" w:rsidR="002174A4" w:rsidRPr="00CD5AB3" w:rsidRDefault="002174A4" w:rsidP="002174A4">
            <w:pPr>
              <w:pStyle w:val="pqiTabHead"/>
            </w:pPr>
          </w:p>
        </w:tc>
        <w:tc>
          <w:tcPr>
            <w:tcW w:w="855" w:type="dxa"/>
            <w:gridSpan w:val="2"/>
          </w:tcPr>
          <w:p w14:paraId="51396B67" w14:textId="77777777" w:rsidR="002174A4" w:rsidRPr="00CD5AB3" w:rsidRDefault="002174A4" w:rsidP="002174A4">
            <w:pPr>
              <w:pStyle w:val="pqiTabHead"/>
            </w:pPr>
            <w:r w:rsidRPr="00CD5AB3">
              <w:t>1X</w:t>
            </w:r>
          </w:p>
        </w:tc>
      </w:tr>
      <w:tr w:rsidR="002174A4" w:rsidRPr="00CD5AB3" w14:paraId="2F90FFDF" w14:textId="77777777" w:rsidTr="00CB14AE">
        <w:trPr>
          <w:gridAfter w:val="1"/>
          <w:wAfter w:w="31" w:type="dxa"/>
        </w:trPr>
        <w:tc>
          <w:tcPr>
            <w:tcW w:w="708" w:type="dxa"/>
            <w:gridSpan w:val="7"/>
          </w:tcPr>
          <w:p w14:paraId="2610A01C" w14:textId="77777777" w:rsidR="002174A4" w:rsidRPr="00CD5AB3" w:rsidRDefault="002174A4" w:rsidP="002174A4">
            <w:pPr>
              <w:pStyle w:val="pqiTabBody"/>
              <w:rPr>
                <w:i/>
              </w:rPr>
            </w:pPr>
          </w:p>
        </w:tc>
        <w:tc>
          <w:tcPr>
            <w:tcW w:w="4499" w:type="dxa"/>
            <w:gridSpan w:val="3"/>
          </w:tcPr>
          <w:p w14:paraId="66DB06C5" w14:textId="77777777" w:rsidR="002174A4" w:rsidRPr="00CD5AB3" w:rsidRDefault="002174A4" w:rsidP="002174A4">
            <w:pPr>
              <w:pStyle w:val="pqiTabBody"/>
            </w:pPr>
            <w:r w:rsidRPr="00CD5AB3">
              <w:t xml:space="preserve">JĘZYK ELEMENTU </w:t>
            </w:r>
          </w:p>
          <w:p w14:paraId="7B9FA109" w14:textId="77777777" w:rsidR="002174A4" w:rsidRPr="00CD5AB3" w:rsidRDefault="002174A4" w:rsidP="002174A4">
            <w:pPr>
              <w:pStyle w:val="pqiTabBody"/>
            </w:pPr>
            <w:r w:rsidRPr="00CD5AB3">
              <w:rPr>
                <w:rFonts w:ascii="Courier New" w:hAnsi="Courier New" w:cs="Courier New"/>
                <w:noProof/>
                <w:color w:val="0000FF"/>
              </w:rPr>
              <w:t>@language</w:t>
            </w:r>
          </w:p>
        </w:tc>
        <w:tc>
          <w:tcPr>
            <w:tcW w:w="426" w:type="dxa"/>
            <w:gridSpan w:val="3"/>
          </w:tcPr>
          <w:p w14:paraId="35F1BE92" w14:textId="77777777" w:rsidR="002174A4" w:rsidRPr="00CD5AB3" w:rsidRDefault="002174A4" w:rsidP="002174A4">
            <w:pPr>
              <w:pStyle w:val="pqiTabBody"/>
            </w:pPr>
            <w:r w:rsidRPr="00CD5AB3">
              <w:t>D</w:t>
            </w:r>
          </w:p>
        </w:tc>
        <w:tc>
          <w:tcPr>
            <w:tcW w:w="2125" w:type="dxa"/>
            <w:gridSpan w:val="2"/>
          </w:tcPr>
          <w:p w14:paraId="1628BAE3" w14:textId="63A36B38" w:rsidR="002174A4" w:rsidRPr="00CD5AB3" w:rsidRDefault="00BA7023" w:rsidP="002174A4">
            <w:pPr>
              <w:pStyle w:val="pqiTabBody"/>
            </w:pPr>
            <w:r>
              <w:t>R jeśli uzupełniana jest sekcja 8.1.</w:t>
            </w:r>
          </w:p>
        </w:tc>
        <w:tc>
          <w:tcPr>
            <w:tcW w:w="4536" w:type="dxa"/>
            <w:gridSpan w:val="2"/>
          </w:tcPr>
          <w:p w14:paraId="339653C2" w14:textId="77777777" w:rsidR="002174A4" w:rsidRPr="00CD5AB3" w:rsidRDefault="002174A4" w:rsidP="002174A4">
            <w:pPr>
              <w:pStyle w:val="pqiTabBody"/>
            </w:pPr>
            <w:r w:rsidRPr="00CD5AB3">
              <w:t>Atrybut.</w:t>
            </w:r>
          </w:p>
          <w:p w14:paraId="29180348" w14:textId="77777777" w:rsidR="002174A4" w:rsidRPr="00CD5AB3" w:rsidRDefault="002174A4" w:rsidP="002174A4">
            <w:pPr>
              <w:pStyle w:val="pqiTabBody"/>
            </w:pPr>
            <w:r w:rsidRPr="00CD5AB3">
              <w:t>Wartość ze słownika „Kody języka (Language codes)”.</w:t>
            </w:r>
          </w:p>
        </w:tc>
        <w:tc>
          <w:tcPr>
            <w:tcW w:w="855" w:type="dxa"/>
            <w:gridSpan w:val="2"/>
          </w:tcPr>
          <w:p w14:paraId="1942B7C7" w14:textId="77777777" w:rsidR="002174A4" w:rsidRPr="00CD5AB3" w:rsidRDefault="002174A4" w:rsidP="002174A4">
            <w:pPr>
              <w:pStyle w:val="pqiTabBody"/>
            </w:pPr>
            <w:r w:rsidRPr="00CD5AB3">
              <w:t>a2</w:t>
            </w:r>
          </w:p>
        </w:tc>
      </w:tr>
      <w:tr w:rsidR="002174A4" w:rsidRPr="00CD5AB3" w14:paraId="08918688" w14:textId="77777777" w:rsidTr="00CB14AE">
        <w:trPr>
          <w:gridAfter w:val="1"/>
          <w:wAfter w:w="31" w:type="dxa"/>
        </w:trPr>
        <w:tc>
          <w:tcPr>
            <w:tcW w:w="381" w:type="dxa"/>
            <w:gridSpan w:val="3"/>
          </w:tcPr>
          <w:p w14:paraId="68B4D8CA" w14:textId="77777777" w:rsidR="002174A4" w:rsidRPr="00CD5AB3" w:rsidRDefault="002174A4" w:rsidP="002174A4">
            <w:pPr>
              <w:pStyle w:val="pqiTabBody"/>
              <w:rPr>
                <w:b/>
              </w:rPr>
            </w:pPr>
          </w:p>
        </w:tc>
        <w:tc>
          <w:tcPr>
            <w:tcW w:w="327" w:type="dxa"/>
            <w:gridSpan w:val="4"/>
          </w:tcPr>
          <w:p w14:paraId="7CEDA1DC" w14:textId="77777777" w:rsidR="002174A4" w:rsidRPr="00CD5AB3" w:rsidRDefault="002174A4" w:rsidP="002174A4">
            <w:pPr>
              <w:pStyle w:val="pqiTabBody"/>
              <w:rPr>
                <w:i/>
              </w:rPr>
            </w:pPr>
            <w:r w:rsidRPr="00CD5AB3">
              <w:rPr>
                <w:i/>
              </w:rPr>
              <w:t>a</w:t>
            </w:r>
          </w:p>
        </w:tc>
        <w:tc>
          <w:tcPr>
            <w:tcW w:w="4499" w:type="dxa"/>
            <w:gridSpan w:val="3"/>
          </w:tcPr>
          <w:p w14:paraId="43676504" w14:textId="77777777" w:rsidR="002174A4" w:rsidRPr="00CD5AB3" w:rsidRDefault="002174A4" w:rsidP="002174A4">
            <w:pPr>
              <w:pStyle w:val="pqiTabBody"/>
            </w:pPr>
            <w:r w:rsidRPr="00CD5AB3">
              <w:t xml:space="preserve">Numer akcyzowy podmiotu </w:t>
            </w:r>
            <w:r w:rsidRPr="00CD5AB3">
              <w:br/>
            </w:r>
            <w:r w:rsidRPr="00CD5AB3">
              <w:rPr>
                <w:rFonts w:ascii="Courier New" w:hAnsi="Courier New" w:cs="Courier New"/>
                <w:noProof/>
                <w:color w:val="0000FF"/>
              </w:rPr>
              <w:t>TraderExciseNumber</w:t>
            </w:r>
          </w:p>
        </w:tc>
        <w:tc>
          <w:tcPr>
            <w:tcW w:w="426" w:type="dxa"/>
            <w:gridSpan w:val="3"/>
          </w:tcPr>
          <w:p w14:paraId="709B1A19" w14:textId="77777777" w:rsidR="002174A4" w:rsidRPr="00CD5AB3" w:rsidRDefault="002174A4" w:rsidP="002174A4">
            <w:pPr>
              <w:pStyle w:val="pqiTabBody"/>
            </w:pPr>
            <w:r w:rsidRPr="00CD5AB3">
              <w:t>O</w:t>
            </w:r>
          </w:p>
        </w:tc>
        <w:tc>
          <w:tcPr>
            <w:tcW w:w="2125" w:type="dxa"/>
            <w:gridSpan w:val="2"/>
            <w:shd w:val="clear" w:color="auto" w:fill="auto"/>
          </w:tcPr>
          <w:p w14:paraId="09453483" w14:textId="77777777" w:rsidR="002174A4" w:rsidRPr="00CD5AB3" w:rsidRDefault="002174A4" w:rsidP="002174A4">
            <w:pPr>
              <w:pStyle w:val="pqiTabBody"/>
            </w:pPr>
          </w:p>
        </w:tc>
        <w:tc>
          <w:tcPr>
            <w:tcW w:w="4536" w:type="dxa"/>
            <w:gridSpan w:val="2"/>
          </w:tcPr>
          <w:p w14:paraId="3EFC29C8" w14:textId="5DDC830E" w:rsidR="002174A4" w:rsidRPr="00CD5AB3" w:rsidRDefault="002174A4" w:rsidP="002174A4">
            <w:pPr>
              <w:pStyle w:val="pqiTabBody"/>
            </w:pPr>
            <w:r w:rsidRPr="00CD5AB3">
              <w:t xml:space="preserve">Należy podać ważny numer akcyzowy </w:t>
            </w:r>
          </w:p>
        </w:tc>
        <w:tc>
          <w:tcPr>
            <w:tcW w:w="855" w:type="dxa"/>
            <w:gridSpan w:val="2"/>
          </w:tcPr>
          <w:p w14:paraId="6ADBAD3A" w14:textId="77777777" w:rsidR="002174A4" w:rsidRPr="00CD5AB3" w:rsidRDefault="002174A4" w:rsidP="002174A4">
            <w:pPr>
              <w:pStyle w:val="pqiTabBody"/>
            </w:pPr>
            <w:r w:rsidRPr="00CD5AB3">
              <w:t>an13</w:t>
            </w:r>
          </w:p>
        </w:tc>
      </w:tr>
      <w:tr w:rsidR="002174A4" w:rsidRPr="00CD5AB3" w14:paraId="0D1BA52B" w14:textId="77777777" w:rsidTr="00CB14AE">
        <w:trPr>
          <w:gridAfter w:val="1"/>
          <w:wAfter w:w="31" w:type="dxa"/>
        </w:trPr>
        <w:tc>
          <w:tcPr>
            <w:tcW w:w="381" w:type="dxa"/>
            <w:gridSpan w:val="3"/>
          </w:tcPr>
          <w:p w14:paraId="51E2B7A4" w14:textId="77777777" w:rsidR="002174A4" w:rsidRPr="00CD5AB3" w:rsidRDefault="002174A4" w:rsidP="002174A4">
            <w:pPr>
              <w:pStyle w:val="pqiTabBody"/>
              <w:rPr>
                <w:b/>
              </w:rPr>
            </w:pPr>
          </w:p>
        </w:tc>
        <w:tc>
          <w:tcPr>
            <w:tcW w:w="327" w:type="dxa"/>
            <w:gridSpan w:val="4"/>
          </w:tcPr>
          <w:p w14:paraId="01ABFD2D" w14:textId="77777777" w:rsidR="002174A4" w:rsidRPr="00CD5AB3" w:rsidRDefault="002174A4" w:rsidP="002174A4">
            <w:pPr>
              <w:pStyle w:val="pqiTabBody"/>
              <w:rPr>
                <w:i/>
              </w:rPr>
            </w:pPr>
            <w:r w:rsidRPr="00CD5AB3">
              <w:rPr>
                <w:i/>
              </w:rPr>
              <w:t>b</w:t>
            </w:r>
          </w:p>
        </w:tc>
        <w:tc>
          <w:tcPr>
            <w:tcW w:w="4499" w:type="dxa"/>
            <w:gridSpan w:val="3"/>
          </w:tcPr>
          <w:p w14:paraId="3E1C5EB8" w14:textId="77777777" w:rsidR="002174A4" w:rsidRPr="00CD5AB3" w:rsidRDefault="002174A4" w:rsidP="002174A4">
            <w:pPr>
              <w:pStyle w:val="pqiTabBody"/>
            </w:pPr>
            <w:r w:rsidRPr="00CD5AB3">
              <w:t>Numer VAT</w:t>
            </w:r>
          </w:p>
          <w:p w14:paraId="616A9B9A" w14:textId="77777777" w:rsidR="002174A4" w:rsidRPr="00CD5AB3" w:rsidRDefault="002174A4" w:rsidP="002174A4">
            <w:pPr>
              <w:pStyle w:val="pqiTabBody"/>
            </w:pPr>
            <w:r w:rsidRPr="00CD5AB3">
              <w:rPr>
                <w:rFonts w:ascii="Courier New" w:hAnsi="Courier New" w:cs="Courier New"/>
                <w:noProof/>
                <w:color w:val="0000FF"/>
              </w:rPr>
              <w:t>VatNumber</w:t>
            </w:r>
          </w:p>
        </w:tc>
        <w:tc>
          <w:tcPr>
            <w:tcW w:w="426" w:type="dxa"/>
            <w:gridSpan w:val="3"/>
          </w:tcPr>
          <w:p w14:paraId="51E03CDC" w14:textId="77777777" w:rsidR="002174A4" w:rsidRPr="00CD5AB3" w:rsidRDefault="002174A4" w:rsidP="002174A4">
            <w:pPr>
              <w:pStyle w:val="pqiTabBody"/>
            </w:pPr>
            <w:r w:rsidRPr="00CD5AB3">
              <w:t>R</w:t>
            </w:r>
          </w:p>
        </w:tc>
        <w:tc>
          <w:tcPr>
            <w:tcW w:w="2125" w:type="dxa"/>
            <w:gridSpan w:val="2"/>
            <w:shd w:val="clear" w:color="auto" w:fill="auto"/>
          </w:tcPr>
          <w:p w14:paraId="228B9C90" w14:textId="77777777" w:rsidR="002174A4" w:rsidRPr="00CD5AB3" w:rsidRDefault="002174A4" w:rsidP="002174A4">
            <w:pPr>
              <w:pStyle w:val="pqiTabBody"/>
            </w:pPr>
          </w:p>
        </w:tc>
        <w:tc>
          <w:tcPr>
            <w:tcW w:w="4536" w:type="dxa"/>
            <w:gridSpan w:val="2"/>
          </w:tcPr>
          <w:p w14:paraId="61021594" w14:textId="77777777" w:rsidR="002174A4" w:rsidRPr="00CD5AB3" w:rsidRDefault="002174A4" w:rsidP="002174A4">
            <w:pPr>
              <w:pStyle w:val="pqiTabBody"/>
            </w:pPr>
          </w:p>
        </w:tc>
        <w:tc>
          <w:tcPr>
            <w:tcW w:w="855" w:type="dxa"/>
            <w:gridSpan w:val="2"/>
          </w:tcPr>
          <w:p w14:paraId="2802C3BB" w14:textId="77777777" w:rsidR="002174A4" w:rsidRPr="00CD5AB3" w:rsidRDefault="002174A4" w:rsidP="002174A4">
            <w:pPr>
              <w:pStyle w:val="pqiTabBody"/>
            </w:pPr>
            <w:r w:rsidRPr="00CD5AB3">
              <w:t>an..14</w:t>
            </w:r>
          </w:p>
        </w:tc>
      </w:tr>
      <w:tr w:rsidR="00421F04" w:rsidRPr="00CD5AB3" w14:paraId="3906E3ED" w14:textId="77777777" w:rsidTr="00CB14AE">
        <w:trPr>
          <w:gridAfter w:val="1"/>
          <w:wAfter w:w="31" w:type="dxa"/>
        </w:trPr>
        <w:tc>
          <w:tcPr>
            <w:tcW w:w="381" w:type="dxa"/>
            <w:gridSpan w:val="3"/>
          </w:tcPr>
          <w:p w14:paraId="53B368D2" w14:textId="77777777" w:rsidR="00421F04" w:rsidRPr="00CD5AB3" w:rsidRDefault="00421F04" w:rsidP="00421F04">
            <w:pPr>
              <w:pStyle w:val="pqiTabBody"/>
              <w:rPr>
                <w:b/>
              </w:rPr>
            </w:pPr>
          </w:p>
        </w:tc>
        <w:tc>
          <w:tcPr>
            <w:tcW w:w="327" w:type="dxa"/>
            <w:gridSpan w:val="4"/>
          </w:tcPr>
          <w:p w14:paraId="24C91961" w14:textId="1238A37D" w:rsidR="00421F04" w:rsidRPr="00CD5AB3" w:rsidRDefault="00421F04" w:rsidP="00421F04">
            <w:pPr>
              <w:pStyle w:val="pqiTabBody"/>
              <w:rPr>
                <w:i/>
              </w:rPr>
            </w:pPr>
            <w:r w:rsidRPr="00CD5AB3">
              <w:rPr>
                <w:i/>
              </w:rPr>
              <w:t>c</w:t>
            </w:r>
          </w:p>
        </w:tc>
        <w:tc>
          <w:tcPr>
            <w:tcW w:w="4499" w:type="dxa"/>
            <w:gridSpan w:val="3"/>
          </w:tcPr>
          <w:p w14:paraId="21E4B03B" w14:textId="77777777" w:rsidR="00421F04" w:rsidRPr="00CD5AB3" w:rsidRDefault="00421F04" w:rsidP="00421F04">
            <w:pPr>
              <w:pStyle w:val="pqiTabBody"/>
            </w:pPr>
            <w:r w:rsidRPr="00CD5AB3">
              <w:t xml:space="preserve">Nazwa podmiotu </w:t>
            </w:r>
          </w:p>
          <w:p w14:paraId="51DF76F4" w14:textId="5D4980CA" w:rsidR="00421F04" w:rsidRPr="00CD5AB3" w:rsidRDefault="00421F04" w:rsidP="00421F04">
            <w:pPr>
              <w:pStyle w:val="pqiTabBody"/>
            </w:pPr>
            <w:r w:rsidRPr="00CD5AB3">
              <w:rPr>
                <w:rFonts w:ascii="Courier New" w:hAnsi="Courier New" w:cs="Courier New"/>
                <w:noProof/>
                <w:color w:val="0000FF"/>
              </w:rPr>
              <w:t>TraderName</w:t>
            </w:r>
          </w:p>
        </w:tc>
        <w:tc>
          <w:tcPr>
            <w:tcW w:w="426" w:type="dxa"/>
            <w:gridSpan w:val="3"/>
          </w:tcPr>
          <w:p w14:paraId="04E34AE2" w14:textId="67DEB42A" w:rsidR="00421F04" w:rsidRPr="00CD5AB3" w:rsidRDefault="00421F04" w:rsidP="00421F04">
            <w:pPr>
              <w:pStyle w:val="pqiTabBody"/>
            </w:pPr>
            <w:r w:rsidRPr="00CD5AB3">
              <w:t>C</w:t>
            </w:r>
          </w:p>
        </w:tc>
        <w:tc>
          <w:tcPr>
            <w:tcW w:w="2125" w:type="dxa"/>
            <w:gridSpan w:val="2"/>
          </w:tcPr>
          <w:p w14:paraId="1EBC6438" w14:textId="643A730E" w:rsidR="00421F04" w:rsidRPr="00CD5AB3" w:rsidRDefault="00421F04" w:rsidP="00421F04">
            <w:pPr>
              <w:pStyle w:val="pqiTabBody"/>
            </w:pPr>
            <w:r w:rsidRPr="00CD5AB3">
              <w:t>W przypadku 8.1</w:t>
            </w:r>
            <w:r w:rsidRPr="00CD5AB3">
              <w:rPr>
                <w:i/>
              </w:rPr>
              <w:t>c</w:t>
            </w:r>
            <w:r w:rsidRPr="00CD5AB3">
              <w:t xml:space="preserve">, </w:t>
            </w:r>
            <w:r w:rsidRPr="00CD5AB3">
              <w:rPr>
                <w:i/>
              </w:rPr>
              <w:t>d</w:t>
            </w:r>
            <w:r w:rsidRPr="00CD5AB3">
              <w:t xml:space="preserve">, e, </w:t>
            </w:r>
            <w:r w:rsidRPr="00CD5AB3">
              <w:rPr>
                <w:i/>
              </w:rPr>
              <w:t>f</w:t>
            </w:r>
            <w:r w:rsidRPr="00CD5AB3">
              <w:t xml:space="preserve"> i </w:t>
            </w:r>
            <w:r w:rsidRPr="00CD5AB3">
              <w:rPr>
                <w:i/>
              </w:rPr>
              <w:t>g</w:t>
            </w:r>
            <w:r w:rsidRPr="00CD5AB3">
              <w:t>: „O”, jeżeli jest podany numer akcyzowy podmiotu, w przeciwnym razie „R”.</w:t>
            </w:r>
          </w:p>
        </w:tc>
        <w:tc>
          <w:tcPr>
            <w:tcW w:w="4536" w:type="dxa"/>
            <w:gridSpan w:val="2"/>
          </w:tcPr>
          <w:p w14:paraId="3C5D80F3" w14:textId="77777777" w:rsidR="00421F04" w:rsidRPr="00CD5AB3" w:rsidRDefault="00421F04" w:rsidP="00421F04">
            <w:pPr>
              <w:pStyle w:val="pqiTabBody"/>
            </w:pPr>
          </w:p>
        </w:tc>
        <w:tc>
          <w:tcPr>
            <w:tcW w:w="855" w:type="dxa"/>
            <w:gridSpan w:val="2"/>
          </w:tcPr>
          <w:p w14:paraId="6A28C47D" w14:textId="2878D695" w:rsidR="00421F04" w:rsidRPr="00CD5AB3" w:rsidRDefault="00421F04" w:rsidP="00421F04">
            <w:pPr>
              <w:pStyle w:val="pqiTabBody"/>
            </w:pPr>
            <w:r w:rsidRPr="00CD5AB3">
              <w:t>an..182</w:t>
            </w:r>
          </w:p>
        </w:tc>
      </w:tr>
      <w:tr w:rsidR="00421F04" w:rsidRPr="00CD5AB3" w14:paraId="56F39A6B" w14:textId="77777777" w:rsidTr="00CB14AE">
        <w:trPr>
          <w:gridAfter w:val="1"/>
          <w:wAfter w:w="31" w:type="dxa"/>
        </w:trPr>
        <w:tc>
          <w:tcPr>
            <w:tcW w:w="381" w:type="dxa"/>
            <w:gridSpan w:val="3"/>
          </w:tcPr>
          <w:p w14:paraId="350BD974" w14:textId="77777777" w:rsidR="00421F04" w:rsidRPr="00CD5AB3" w:rsidRDefault="00421F04" w:rsidP="00421F04">
            <w:pPr>
              <w:pStyle w:val="pqiTabBody"/>
              <w:rPr>
                <w:b/>
              </w:rPr>
            </w:pPr>
          </w:p>
        </w:tc>
        <w:tc>
          <w:tcPr>
            <w:tcW w:w="327" w:type="dxa"/>
            <w:gridSpan w:val="4"/>
          </w:tcPr>
          <w:p w14:paraId="22A1F602" w14:textId="77777777" w:rsidR="00421F04" w:rsidRPr="00CD5AB3" w:rsidRDefault="00421F04" w:rsidP="00421F04">
            <w:pPr>
              <w:pStyle w:val="pqiTabBody"/>
              <w:rPr>
                <w:i/>
              </w:rPr>
            </w:pPr>
            <w:r w:rsidRPr="00CD5AB3">
              <w:rPr>
                <w:i/>
              </w:rPr>
              <w:t>d</w:t>
            </w:r>
          </w:p>
        </w:tc>
        <w:tc>
          <w:tcPr>
            <w:tcW w:w="4499" w:type="dxa"/>
            <w:gridSpan w:val="3"/>
          </w:tcPr>
          <w:p w14:paraId="3A676D6A" w14:textId="77777777" w:rsidR="00421F04" w:rsidRPr="00CD5AB3" w:rsidRDefault="00421F04" w:rsidP="00421F04">
            <w:pPr>
              <w:pStyle w:val="pqiTabBody"/>
            </w:pPr>
            <w:r w:rsidRPr="00CD5AB3">
              <w:t>Ulica</w:t>
            </w:r>
          </w:p>
          <w:p w14:paraId="2CDD4850" w14:textId="77777777" w:rsidR="00421F04" w:rsidRPr="00CD5AB3" w:rsidRDefault="00421F04" w:rsidP="00421F04">
            <w:pPr>
              <w:pStyle w:val="pqiTabBody"/>
            </w:pPr>
            <w:r w:rsidRPr="00CD5AB3">
              <w:rPr>
                <w:rFonts w:ascii="Courier New" w:hAnsi="Courier New" w:cs="Courier New"/>
                <w:noProof/>
                <w:color w:val="0000FF"/>
              </w:rPr>
              <w:lastRenderedPageBreak/>
              <w:t>StreetName</w:t>
            </w:r>
          </w:p>
        </w:tc>
        <w:tc>
          <w:tcPr>
            <w:tcW w:w="426" w:type="dxa"/>
            <w:gridSpan w:val="3"/>
          </w:tcPr>
          <w:p w14:paraId="402BDF82" w14:textId="77777777" w:rsidR="00421F04" w:rsidRPr="00CD5AB3" w:rsidRDefault="00421F04" w:rsidP="00421F04">
            <w:pPr>
              <w:pStyle w:val="pqiTabBody"/>
            </w:pPr>
            <w:r w:rsidRPr="00CD5AB3">
              <w:lastRenderedPageBreak/>
              <w:t>C</w:t>
            </w:r>
          </w:p>
        </w:tc>
        <w:tc>
          <w:tcPr>
            <w:tcW w:w="2125" w:type="dxa"/>
            <w:gridSpan w:val="2"/>
            <w:vMerge w:val="restart"/>
          </w:tcPr>
          <w:p w14:paraId="6E2A4BC6" w14:textId="77777777" w:rsidR="00421F04" w:rsidRPr="00CD5AB3" w:rsidRDefault="00421F04" w:rsidP="00421F04">
            <w:pPr>
              <w:pStyle w:val="pqiTabBody"/>
            </w:pPr>
          </w:p>
        </w:tc>
        <w:tc>
          <w:tcPr>
            <w:tcW w:w="4536" w:type="dxa"/>
            <w:gridSpan w:val="2"/>
          </w:tcPr>
          <w:p w14:paraId="67A9EB0E" w14:textId="77777777" w:rsidR="00421F04" w:rsidRPr="00CD5AB3" w:rsidRDefault="00421F04" w:rsidP="00421F04">
            <w:pPr>
              <w:pStyle w:val="pqiTabBody"/>
            </w:pPr>
          </w:p>
        </w:tc>
        <w:tc>
          <w:tcPr>
            <w:tcW w:w="855" w:type="dxa"/>
            <w:gridSpan w:val="2"/>
          </w:tcPr>
          <w:p w14:paraId="7CAB694D" w14:textId="77777777" w:rsidR="00421F04" w:rsidRPr="00CD5AB3" w:rsidRDefault="00421F04" w:rsidP="00421F04">
            <w:pPr>
              <w:pStyle w:val="pqiTabBody"/>
            </w:pPr>
            <w:r w:rsidRPr="00CD5AB3">
              <w:t>an..65</w:t>
            </w:r>
          </w:p>
        </w:tc>
      </w:tr>
      <w:tr w:rsidR="00421F04" w:rsidRPr="00CD5AB3" w14:paraId="24B2218F" w14:textId="77777777" w:rsidTr="00CB14AE">
        <w:trPr>
          <w:gridAfter w:val="1"/>
          <w:wAfter w:w="31" w:type="dxa"/>
        </w:trPr>
        <w:tc>
          <w:tcPr>
            <w:tcW w:w="381" w:type="dxa"/>
            <w:gridSpan w:val="3"/>
          </w:tcPr>
          <w:p w14:paraId="5A77E6FE" w14:textId="77777777" w:rsidR="00421F04" w:rsidRPr="00CD5AB3" w:rsidRDefault="00421F04" w:rsidP="00421F04">
            <w:pPr>
              <w:pStyle w:val="pqiTabBody"/>
              <w:rPr>
                <w:b/>
              </w:rPr>
            </w:pPr>
          </w:p>
        </w:tc>
        <w:tc>
          <w:tcPr>
            <w:tcW w:w="327" w:type="dxa"/>
            <w:gridSpan w:val="4"/>
          </w:tcPr>
          <w:p w14:paraId="44E57C3C" w14:textId="77777777" w:rsidR="00421F04" w:rsidRPr="00CD5AB3" w:rsidRDefault="00421F04" w:rsidP="00421F04">
            <w:pPr>
              <w:pStyle w:val="pqiTabBody"/>
              <w:rPr>
                <w:i/>
              </w:rPr>
            </w:pPr>
            <w:r w:rsidRPr="00CD5AB3">
              <w:rPr>
                <w:i/>
              </w:rPr>
              <w:t>e</w:t>
            </w:r>
          </w:p>
        </w:tc>
        <w:tc>
          <w:tcPr>
            <w:tcW w:w="4499" w:type="dxa"/>
            <w:gridSpan w:val="3"/>
          </w:tcPr>
          <w:p w14:paraId="32DBDB18" w14:textId="77777777" w:rsidR="00421F04" w:rsidRPr="00CD5AB3" w:rsidRDefault="00421F04" w:rsidP="00421F04">
            <w:pPr>
              <w:pStyle w:val="pqiTabBody"/>
            </w:pPr>
            <w:r w:rsidRPr="00CD5AB3">
              <w:t>Numer domu</w:t>
            </w:r>
          </w:p>
          <w:p w14:paraId="377104A1" w14:textId="77777777" w:rsidR="00421F04" w:rsidRPr="00CD5AB3" w:rsidRDefault="00421F04" w:rsidP="00421F04">
            <w:pPr>
              <w:pStyle w:val="pqiTabBody"/>
            </w:pPr>
            <w:r w:rsidRPr="00CD5AB3">
              <w:rPr>
                <w:rFonts w:ascii="Courier New" w:hAnsi="Courier New" w:cs="Courier New"/>
                <w:noProof/>
                <w:color w:val="0000FF"/>
              </w:rPr>
              <w:t>StreetNumber</w:t>
            </w:r>
          </w:p>
        </w:tc>
        <w:tc>
          <w:tcPr>
            <w:tcW w:w="426" w:type="dxa"/>
            <w:gridSpan w:val="3"/>
          </w:tcPr>
          <w:p w14:paraId="05CB7753" w14:textId="77777777" w:rsidR="00421F04" w:rsidRPr="00CD5AB3" w:rsidRDefault="00421F04" w:rsidP="00421F04">
            <w:pPr>
              <w:pStyle w:val="pqiTabBody"/>
            </w:pPr>
            <w:r w:rsidRPr="00CD5AB3">
              <w:t>O</w:t>
            </w:r>
          </w:p>
        </w:tc>
        <w:tc>
          <w:tcPr>
            <w:tcW w:w="2125" w:type="dxa"/>
            <w:gridSpan w:val="2"/>
            <w:vMerge/>
          </w:tcPr>
          <w:p w14:paraId="69AD4EAB" w14:textId="77777777" w:rsidR="00421F04" w:rsidRPr="00CD5AB3" w:rsidRDefault="00421F04" w:rsidP="00421F04">
            <w:pPr>
              <w:pStyle w:val="pqiTabBody"/>
            </w:pPr>
          </w:p>
        </w:tc>
        <w:tc>
          <w:tcPr>
            <w:tcW w:w="4536" w:type="dxa"/>
            <w:gridSpan w:val="2"/>
          </w:tcPr>
          <w:p w14:paraId="38AFD3B5" w14:textId="77777777" w:rsidR="00421F04" w:rsidRPr="00CD5AB3" w:rsidRDefault="00421F04" w:rsidP="00421F04">
            <w:pPr>
              <w:pStyle w:val="pqiTabBody"/>
            </w:pPr>
          </w:p>
        </w:tc>
        <w:tc>
          <w:tcPr>
            <w:tcW w:w="855" w:type="dxa"/>
            <w:gridSpan w:val="2"/>
          </w:tcPr>
          <w:p w14:paraId="4C599B93" w14:textId="77777777" w:rsidR="00421F04" w:rsidRPr="00CD5AB3" w:rsidRDefault="00421F04" w:rsidP="00421F04">
            <w:pPr>
              <w:pStyle w:val="pqiTabBody"/>
            </w:pPr>
            <w:r w:rsidRPr="00CD5AB3">
              <w:t>an..11</w:t>
            </w:r>
          </w:p>
        </w:tc>
      </w:tr>
      <w:tr w:rsidR="00421F04" w:rsidRPr="00CD5AB3" w14:paraId="00A625D9" w14:textId="77777777" w:rsidTr="00CB14AE">
        <w:trPr>
          <w:gridAfter w:val="1"/>
          <w:wAfter w:w="31" w:type="dxa"/>
        </w:trPr>
        <w:tc>
          <w:tcPr>
            <w:tcW w:w="381" w:type="dxa"/>
            <w:gridSpan w:val="3"/>
          </w:tcPr>
          <w:p w14:paraId="60BE258B" w14:textId="77777777" w:rsidR="00421F04" w:rsidRPr="00CD5AB3" w:rsidRDefault="00421F04" w:rsidP="00421F04">
            <w:pPr>
              <w:pStyle w:val="pqiTabBody"/>
              <w:rPr>
                <w:b/>
              </w:rPr>
            </w:pPr>
          </w:p>
        </w:tc>
        <w:tc>
          <w:tcPr>
            <w:tcW w:w="327" w:type="dxa"/>
            <w:gridSpan w:val="4"/>
          </w:tcPr>
          <w:p w14:paraId="79B320FB" w14:textId="77777777" w:rsidR="00421F04" w:rsidRPr="00CD5AB3" w:rsidRDefault="00421F04" w:rsidP="00421F04">
            <w:pPr>
              <w:pStyle w:val="pqiTabBody"/>
              <w:rPr>
                <w:i/>
              </w:rPr>
            </w:pPr>
            <w:r w:rsidRPr="00CD5AB3">
              <w:rPr>
                <w:i/>
              </w:rPr>
              <w:t>f</w:t>
            </w:r>
          </w:p>
        </w:tc>
        <w:tc>
          <w:tcPr>
            <w:tcW w:w="4499" w:type="dxa"/>
            <w:gridSpan w:val="3"/>
          </w:tcPr>
          <w:p w14:paraId="68053511" w14:textId="77777777" w:rsidR="00421F04" w:rsidRPr="00CD5AB3" w:rsidRDefault="00421F04" w:rsidP="00421F04">
            <w:pPr>
              <w:pStyle w:val="pqiTabBody"/>
            </w:pPr>
            <w:r w:rsidRPr="00CD5AB3">
              <w:t>Kod pocztowy</w:t>
            </w:r>
          </w:p>
          <w:p w14:paraId="2AD1BEFE" w14:textId="77777777" w:rsidR="00421F04" w:rsidRPr="00CD5AB3" w:rsidRDefault="00421F04" w:rsidP="00421F04">
            <w:pPr>
              <w:pStyle w:val="pqiTabBody"/>
            </w:pPr>
            <w:r w:rsidRPr="00CD5AB3">
              <w:rPr>
                <w:rFonts w:ascii="Courier New" w:hAnsi="Courier New" w:cs="Courier New"/>
                <w:noProof/>
                <w:color w:val="0000FF"/>
              </w:rPr>
              <w:t>Postcode</w:t>
            </w:r>
          </w:p>
        </w:tc>
        <w:tc>
          <w:tcPr>
            <w:tcW w:w="426" w:type="dxa"/>
            <w:gridSpan w:val="3"/>
          </w:tcPr>
          <w:p w14:paraId="4B98ECBE" w14:textId="77777777" w:rsidR="00421F04" w:rsidRPr="00CD5AB3" w:rsidRDefault="00421F04" w:rsidP="00421F04">
            <w:pPr>
              <w:pStyle w:val="pqiTabBody"/>
            </w:pPr>
            <w:r w:rsidRPr="00CD5AB3">
              <w:t>C</w:t>
            </w:r>
          </w:p>
        </w:tc>
        <w:tc>
          <w:tcPr>
            <w:tcW w:w="2125" w:type="dxa"/>
            <w:gridSpan w:val="2"/>
            <w:vMerge/>
          </w:tcPr>
          <w:p w14:paraId="44BF0007" w14:textId="77777777" w:rsidR="00421F04" w:rsidRPr="00CD5AB3" w:rsidRDefault="00421F04" w:rsidP="00421F04">
            <w:pPr>
              <w:pStyle w:val="pqiTabBody"/>
            </w:pPr>
          </w:p>
        </w:tc>
        <w:tc>
          <w:tcPr>
            <w:tcW w:w="4536" w:type="dxa"/>
            <w:gridSpan w:val="2"/>
          </w:tcPr>
          <w:p w14:paraId="6E70DF90" w14:textId="77777777" w:rsidR="00421F04" w:rsidRPr="00CD5AB3" w:rsidRDefault="00421F04" w:rsidP="00421F04">
            <w:pPr>
              <w:pStyle w:val="pqiTabBody"/>
            </w:pPr>
          </w:p>
        </w:tc>
        <w:tc>
          <w:tcPr>
            <w:tcW w:w="855" w:type="dxa"/>
            <w:gridSpan w:val="2"/>
          </w:tcPr>
          <w:p w14:paraId="7B3D7B0A" w14:textId="77777777" w:rsidR="00421F04" w:rsidRPr="00CD5AB3" w:rsidRDefault="00421F04" w:rsidP="00421F04">
            <w:pPr>
              <w:pStyle w:val="pqiTabBody"/>
            </w:pPr>
            <w:r w:rsidRPr="00CD5AB3">
              <w:t>an..10</w:t>
            </w:r>
          </w:p>
        </w:tc>
      </w:tr>
      <w:tr w:rsidR="00421F04" w:rsidRPr="00CD5AB3" w14:paraId="5C9B6CE0" w14:textId="77777777" w:rsidTr="00CB14AE">
        <w:trPr>
          <w:gridAfter w:val="1"/>
          <w:wAfter w:w="31" w:type="dxa"/>
        </w:trPr>
        <w:tc>
          <w:tcPr>
            <w:tcW w:w="381" w:type="dxa"/>
            <w:gridSpan w:val="3"/>
          </w:tcPr>
          <w:p w14:paraId="0106A903" w14:textId="77777777" w:rsidR="00421F04" w:rsidRPr="00CD5AB3" w:rsidRDefault="00421F04" w:rsidP="00421F04">
            <w:pPr>
              <w:pStyle w:val="pqiTabBody"/>
              <w:rPr>
                <w:b/>
              </w:rPr>
            </w:pPr>
          </w:p>
        </w:tc>
        <w:tc>
          <w:tcPr>
            <w:tcW w:w="327" w:type="dxa"/>
            <w:gridSpan w:val="4"/>
          </w:tcPr>
          <w:p w14:paraId="778E8DE3" w14:textId="77777777" w:rsidR="00421F04" w:rsidRPr="00CD5AB3" w:rsidRDefault="00421F04" w:rsidP="00421F04">
            <w:pPr>
              <w:pStyle w:val="pqiTabBody"/>
              <w:rPr>
                <w:i/>
              </w:rPr>
            </w:pPr>
            <w:r w:rsidRPr="00CD5AB3">
              <w:rPr>
                <w:i/>
              </w:rPr>
              <w:t>g</w:t>
            </w:r>
          </w:p>
        </w:tc>
        <w:tc>
          <w:tcPr>
            <w:tcW w:w="4499" w:type="dxa"/>
            <w:gridSpan w:val="3"/>
          </w:tcPr>
          <w:p w14:paraId="32E632D7" w14:textId="77777777" w:rsidR="00421F04" w:rsidRPr="00CD5AB3" w:rsidRDefault="00421F04" w:rsidP="00421F04">
            <w:pPr>
              <w:pStyle w:val="pqiTabBody"/>
            </w:pPr>
            <w:r w:rsidRPr="00CD5AB3">
              <w:t>Miejscowość</w:t>
            </w:r>
          </w:p>
          <w:p w14:paraId="44392684" w14:textId="77777777" w:rsidR="00421F04" w:rsidRPr="00CD5AB3" w:rsidRDefault="00421F04" w:rsidP="00421F04">
            <w:pPr>
              <w:pStyle w:val="pqiTabBody"/>
            </w:pPr>
            <w:r w:rsidRPr="00CD5AB3">
              <w:rPr>
                <w:rFonts w:ascii="Courier New" w:hAnsi="Courier New" w:cs="Courier New"/>
                <w:noProof/>
                <w:color w:val="0000FF"/>
              </w:rPr>
              <w:t>City</w:t>
            </w:r>
          </w:p>
        </w:tc>
        <w:tc>
          <w:tcPr>
            <w:tcW w:w="426" w:type="dxa"/>
            <w:gridSpan w:val="3"/>
          </w:tcPr>
          <w:p w14:paraId="5F876992" w14:textId="77777777" w:rsidR="00421F04" w:rsidRPr="00CD5AB3" w:rsidRDefault="00421F04" w:rsidP="00421F04">
            <w:pPr>
              <w:pStyle w:val="pqiTabBody"/>
            </w:pPr>
            <w:r w:rsidRPr="00CD5AB3">
              <w:t>C</w:t>
            </w:r>
          </w:p>
        </w:tc>
        <w:tc>
          <w:tcPr>
            <w:tcW w:w="2125" w:type="dxa"/>
            <w:gridSpan w:val="2"/>
            <w:vMerge/>
          </w:tcPr>
          <w:p w14:paraId="68E9FB26" w14:textId="77777777" w:rsidR="00421F04" w:rsidRPr="00CD5AB3" w:rsidRDefault="00421F04" w:rsidP="00421F04">
            <w:pPr>
              <w:pStyle w:val="pqiTabBody"/>
            </w:pPr>
          </w:p>
        </w:tc>
        <w:tc>
          <w:tcPr>
            <w:tcW w:w="4536" w:type="dxa"/>
            <w:gridSpan w:val="2"/>
          </w:tcPr>
          <w:p w14:paraId="7354DD55" w14:textId="77777777" w:rsidR="00421F04" w:rsidRPr="00CD5AB3" w:rsidRDefault="00421F04" w:rsidP="00421F04">
            <w:pPr>
              <w:pStyle w:val="pqiTabBody"/>
            </w:pPr>
          </w:p>
        </w:tc>
        <w:tc>
          <w:tcPr>
            <w:tcW w:w="855" w:type="dxa"/>
            <w:gridSpan w:val="2"/>
          </w:tcPr>
          <w:p w14:paraId="19BC01BD" w14:textId="77777777" w:rsidR="00421F04" w:rsidRPr="00CD5AB3" w:rsidRDefault="00421F04" w:rsidP="00421F04">
            <w:pPr>
              <w:pStyle w:val="pqiTabBody"/>
            </w:pPr>
            <w:r w:rsidRPr="00CD5AB3">
              <w:t>an..50</w:t>
            </w:r>
          </w:p>
        </w:tc>
      </w:tr>
      <w:tr w:rsidR="00421F04" w:rsidRPr="00CD5AB3" w14:paraId="46395A92" w14:textId="77777777" w:rsidTr="00CB14AE">
        <w:trPr>
          <w:gridAfter w:val="1"/>
          <w:wAfter w:w="31" w:type="dxa"/>
        </w:trPr>
        <w:tc>
          <w:tcPr>
            <w:tcW w:w="708" w:type="dxa"/>
            <w:gridSpan w:val="7"/>
          </w:tcPr>
          <w:p w14:paraId="51ACB693" w14:textId="2C17AB65" w:rsidR="00421F04" w:rsidRPr="00CD5AB3" w:rsidRDefault="00421F04" w:rsidP="00421F04">
            <w:pPr>
              <w:pStyle w:val="pqiTabHead"/>
              <w:rPr>
                <w:i/>
              </w:rPr>
            </w:pPr>
            <w:r w:rsidRPr="00CD5AB3">
              <w:t>9</w:t>
            </w:r>
          </w:p>
        </w:tc>
        <w:tc>
          <w:tcPr>
            <w:tcW w:w="4499" w:type="dxa"/>
            <w:gridSpan w:val="3"/>
          </w:tcPr>
          <w:p w14:paraId="69E50023" w14:textId="3A4CA5A9" w:rsidR="00421F04" w:rsidRPr="00CD5AB3" w:rsidRDefault="00421F04" w:rsidP="00421F04">
            <w:pPr>
              <w:pStyle w:val="pqiTabHead"/>
            </w:pPr>
            <w:r w:rsidRPr="00CD5AB3">
              <w:t>ZABEZPIECZENIE NA MAGAZYNOWANIE</w:t>
            </w:r>
          </w:p>
          <w:p w14:paraId="11433DA6" w14:textId="77777777" w:rsidR="00421F04" w:rsidRPr="00CD5AB3" w:rsidRDefault="00421F04" w:rsidP="00421F04">
            <w:pPr>
              <w:pStyle w:val="pqiTabHead"/>
            </w:pPr>
            <w:r w:rsidRPr="00CD5AB3">
              <w:rPr>
                <w:rFonts w:ascii="Courier New" w:hAnsi="Courier New" w:cs="Courier New"/>
                <w:noProof/>
                <w:color w:val="0000FF"/>
              </w:rPr>
              <w:t>DDStorageGuarantee</w:t>
            </w:r>
          </w:p>
        </w:tc>
        <w:tc>
          <w:tcPr>
            <w:tcW w:w="426" w:type="dxa"/>
            <w:gridSpan w:val="3"/>
          </w:tcPr>
          <w:p w14:paraId="5BA0B13D" w14:textId="20FB9046" w:rsidR="00421F04" w:rsidRPr="00CD5AB3" w:rsidRDefault="00421F04" w:rsidP="00421F04">
            <w:pPr>
              <w:pStyle w:val="pqiTabHead"/>
            </w:pPr>
            <w:r>
              <w:t>O</w:t>
            </w:r>
          </w:p>
        </w:tc>
        <w:tc>
          <w:tcPr>
            <w:tcW w:w="2125" w:type="dxa"/>
            <w:gridSpan w:val="2"/>
          </w:tcPr>
          <w:p w14:paraId="5D44BABE" w14:textId="77777777" w:rsidR="00421F04" w:rsidRPr="00CD5AB3" w:rsidRDefault="00421F04" w:rsidP="00421F04">
            <w:pPr>
              <w:pStyle w:val="pqiTabHead"/>
            </w:pPr>
          </w:p>
        </w:tc>
        <w:tc>
          <w:tcPr>
            <w:tcW w:w="4536" w:type="dxa"/>
            <w:gridSpan w:val="2"/>
          </w:tcPr>
          <w:p w14:paraId="67CA2DF8" w14:textId="120F87F3" w:rsidR="00421F04" w:rsidRPr="00CD5AB3" w:rsidRDefault="00421F04" w:rsidP="00421F04">
            <w:pPr>
              <w:pStyle w:val="pqiTabHead"/>
            </w:pPr>
            <w:r>
              <w:t>Możliwość wypełnienia pola, jeżeli zajęcie zabezpieczenia na magazynowanie odbyło się przy użyciu EMCS</w:t>
            </w:r>
          </w:p>
          <w:p w14:paraId="30BCEC48" w14:textId="77777777" w:rsidR="00421F04" w:rsidRPr="00CD5AB3" w:rsidRDefault="00421F04" w:rsidP="00421F04">
            <w:pPr>
              <w:pStyle w:val="pqiTabHead"/>
            </w:pPr>
          </w:p>
        </w:tc>
        <w:tc>
          <w:tcPr>
            <w:tcW w:w="855" w:type="dxa"/>
            <w:gridSpan w:val="2"/>
          </w:tcPr>
          <w:p w14:paraId="5AC15727" w14:textId="77777777" w:rsidR="00421F04" w:rsidRPr="00CD5AB3" w:rsidRDefault="00421F04" w:rsidP="00421F04">
            <w:pPr>
              <w:pStyle w:val="pqiTabHead"/>
            </w:pPr>
          </w:p>
        </w:tc>
      </w:tr>
      <w:tr w:rsidR="00421F04" w:rsidRPr="00CD5AB3" w14:paraId="3F85D849" w14:textId="77777777" w:rsidTr="00CB14AE">
        <w:trPr>
          <w:gridAfter w:val="1"/>
          <w:wAfter w:w="31" w:type="dxa"/>
        </w:trPr>
        <w:tc>
          <w:tcPr>
            <w:tcW w:w="381" w:type="dxa"/>
            <w:gridSpan w:val="3"/>
          </w:tcPr>
          <w:p w14:paraId="7353552C" w14:textId="77777777" w:rsidR="00421F04" w:rsidRPr="00CD5AB3" w:rsidRDefault="00421F04" w:rsidP="00421F04">
            <w:pPr>
              <w:pStyle w:val="pqiTabBody"/>
              <w:rPr>
                <w:b/>
              </w:rPr>
            </w:pPr>
          </w:p>
        </w:tc>
        <w:tc>
          <w:tcPr>
            <w:tcW w:w="327" w:type="dxa"/>
            <w:gridSpan w:val="4"/>
          </w:tcPr>
          <w:p w14:paraId="5EF767CD" w14:textId="6DDA99EE" w:rsidR="00421F04" w:rsidRPr="00CD5AB3" w:rsidRDefault="00421F04" w:rsidP="00421F04">
            <w:pPr>
              <w:pStyle w:val="pqiTabBody"/>
              <w:rPr>
                <w:i/>
              </w:rPr>
            </w:pPr>
            <w:r>
              <w:rPr>
                <w:i/>
              </w:rPr>
              <w:t>a</w:t>
            </w:r>
          </w:p>
        </w:tc>
        <w:tc>
          <w:tcPr>
            <w:tcW w:w="4499" w:type="dxa"/>
            <w:gridSpan w:val="3"/>
          </w:tcPr>
          <w:p w14:paraId="54561630" w14:textId="77777777" w:rsidR="00421F04" w:rsidRPr="00CD5AB3" w:rsidRDefault="00421F04" w:rsidP="00421F04">
            <w:pPr>
              <w:pStyle w:val="pqiTabBody"/>
            </w:pPr>
            <w:r w:rsidRPr="00CD5AB3">
              <w:t>Numer GRN zabezpieczenia</w:t>
            </w:r>
          </w:p>
          <w:p w14:paraId="059E0CCD" w14:textId="77777777" w:rsidR="00421F04" w:rsidRPr="00CD5AB3" w:rsidRDefault="00421F04" w:rsidP="00421F04">
            <w:pPr>
              <w:pStyle w:val="pqiTabBody"/>
              <w:rPr>
                <w:rFonts w:ascii="Courier New" w:hAnsi="Courier New" w:cs="Courier New"/>
                <w:noProof/>
                <w:color w:val="0000FF"/>
              </w:rPr>
            </w:pPr>
            <w:r w:rsidRPr="00CD5AB3">
              <w:rPr>
                <w:rFonts w:ascii="Courier New" w:hAnsi="Courier New" w:cs="Courier New"/>
                <w:noProof/>
                <w:color w:val="0000FF"/>
              </w:rPr>
              <w:t>GuaranteeReferenceNumber</w:t>
            </w:r>
          </w:p>
        </w:tc>
        <w:tc>
          <w:tcPr>
            <w:tcW w:w="426" w:type="dxa"/>
            <w:gridSpan w:val="3"/>
          </w:tcPr>
          <w:p w14:paraId="1B5DD464" w14:textId="77777777" w:rsidR="00421F04" w:rsidRPr="00CD5AB3" w:rsidRDefault="00421F04" w:rsidP="00421F04">
            <w:pPr>
              <w:pStyle w:val="pqiTabBody"/>
            </w:pPr>
            <w:r w:rsidRPr="00CD5AB3">
              <w:t>R</w:t>
            </w:r>
          </w:p>
        </w:tc>
        <w:tc>
          <w:tcPr>
            <w:tcW w:w="2125" w:type="dxa"/>
            <w:gridSpan w:val="2"/>
          </w:tcPr>
          <w:p w14:paraId="79A9B17A" w14:textId="77777777" w:rsidR="00421F04" w:rsidRPr="00CD5AB3" w:rsidRDefault="00421F04" w:rsidP="00421F04">
            <w:pPr>
              <w:pStyle w:val="pqiTabBody"/>
            </w:pPr>
          </w:p>
        </w:tc>
        <w:tc>
          <w:tcPr>
            <w:tcW w:w="4536" w:type="dxa"/>
            <w:gridSpan w:val="2"/>
          </w:tcPr>
          <w:p w14:paraId="7E0A9B83" w14:textId="77777777" w:rsidR="00421F04" w:rsidRPr="00CD5AB3" w:rsidRDefault="00421F04" w:rsidP="00421F04">
            <w:pPr>
              <w:pStyle w:val="pqiTabBody"/>
            </w:pPr>
          </w:p>
        </w:tc>
        <w:tc>
          <w:tcPr>
            <w:tcW w:w="855" w:type="dxa"/>
            <w:gridSpan w:val="2"/>
          </w:tcPr>
          <w:p w14:paraId="77FCFD14" w14:textId="77777777" w:rsidR="00421F04" w:rsidRPr="00CD5AB3" w:rsidRDefault="00421F04" w:rsidP="00421F04">
            <w:pPr>
              <w:pStyle w:val="pqiTabBody"/>
            </w:pPr>
            <w:r w:rsidRPr="00CD5AB3">
              <w:t>an17</w:t>
            </w:r>
          </w:p>
        </w:tc>
      </w:tr>
      <w:tr w:rsidR="00421F04" w:rsidRPr="00CD5AB3" w14:paraId="7725613C" w14:textId="77777777" w:rsidTr="00CB14AE">
        <w:trPr>
          <w:gridAfter w:val="1"/>
          <w:wAfter w:w="31" w:type="dxa"/>
        </w:trPr>
        <w:tc>
          <w:tcPr>
            <w:tcW w:w="381" w:type="dxa"/>
            <w:gridSpan w:val="3"/>
          </w:tcPr>
          <w:p w14:paraId="0CC73147" w14:textId="77777777" w:rsidR="00421F04" w:rsidRPr="00CD5AB3" w:rsidRDefault="00421F04" w:rsidP="00421F04">
            <w:pPr>
              <w:pStyle w:val="pqiTabBody"/>
              <w:rPr>
                <w:b/>
              </w:rPr>
            </w:pPr>
          </w:p>
        </w:tc>
        <w:tc>
          <w:tcPr>
            <w:tcW w:w="327" w:type="dxa"/>
            <w:gridSpan w:val="4"/>
          </w:tcPr>
          <w:p w14:paraId="50BA3294" w14:textId="76502AC1" w:rsidR="00421F04" w:rsidRPr="00CD5AB3" w:rsidRDefault="00421F04" w:rsidP="00421F04">
            <w:pPr>
              <w:pStyle w:val="pqiTabBody"/>
              <w:rPr>
                <w:i/>
              </w:rPr>
            </w:pPr>
            <w:r>
              <w:rPr>
                <w:i/>
              </w:rPr>
              <w:t>b</w:t>
            </w:r>
          </w:p>
        </w:tc>
        <w:tc>
          <w:tcPr>
            <w:tcW w:w="4499" w:type="dxa"/>
            <w:gridSpan w:val="3"/>
          </w:tcPr>
          <w:p w14:paraId="1233440A" w14:textId="77777777" w:rsidR="00421F04" w:rsidRPr="00CD5AB3" w:rsidRDefault="00421F04" w:rsidP="00421F04">
            <w:pPr>
              <w:pStyle w:val="pqiTabBody"/>
            </w:pPr>
            <w:r w:rsidRPr="00CD5AB3">
              <w:t>Kod dostępu do zabezpieczenia</w:t>
            </w:r>
          </w:p>
          <w:p w14:paraId="53C5F92A" w14:textId="77777777" w:rsidR="00421F04" w:rsidRPr="00CD5AB3" w:rsidRDefault="00421F04" w:rsidP="00421F04">
            <w:pPr>
              <w:pStyle w:val="pqiTabBody"/>
              <w:rPr>
                <w:rFonts w:ascii="Courier New" w:hAnsi="Courier New" w:cs="Courier New"/>
                <w:noProof/>
                <w:color w:val="0000FF"/>
              </w:rPr>
            </w:pPr>
            <w:r w:rsidRPr="00CD5AB3">
              <w:rPr>
                <w:rFonts w:ascii="Courier New" w:hAnsi="Courier New" w:cs="Courier New"/>
                <w:noProof/>
                <w:color w:val="0000FF"/>
              </w:rPr>
              <w:t>GuaranteeReferenceNumber</w:t>
            </w:r>
            <w:r w:rsidRPr="00CD5AB3">
              <w:rPr>
                <w:rFonts w:ascii="Courier New" w:hAnsi="Courier New" w:cs="Courier New"/>
                <w:noProof/>
                <w:color w:val="0000FF"/>
              </w:rPr>
              <w:br/>
              <w:t>AccessCode</w:t>
            </w:r>
          </w:p>
        </w:tc>
        <w:tc>
          <w:tcPr>
            <w:tcW w:w="426" w:type="dxa"/>
            <w:gridSpan w:val="3"/>
          </w:tcPr>
          <w:p w14:paraId="6CF4AFAC" w14:textId="77777777" w:rsidR="00421F04" w:rsidRPr="00CD5AB3" w:rsidRDefault="00421F04" w:rsidP="00421F04">
            <w:pPr>
              <w:pStyle w:val="pqiTabBody"/>
            </w:pPr>
            <w:r w:rsidRPr="00CD5AB3">
              <w:t>R</w:t>
            </w:r>
          </w:p>
        </w:tc>
        <w:tc>
          <w:tcPr>
            <w:tcW w:w="2125" w:type="dxa"/>
            <w:gridSpan w:val="2"/>
          </w:tcPr>
          <w:p w14:paraId="02045D83" w14:textId="77777777" w:rsidR="00421F04" w:rsidRPr="00CD5AB3" w:rsidRDefault="00421F04" w:rsidP="00421F04">
            <w:pPr>
              <w:pStyle w:val="pqiTabBody"/>
            </w:pPr>
          </w:p>
        </w:tc>
        <w:tc>
          <w:tcPr>
            <w:tcW w:w="4536" w:type="dxa"/>
            <w:gridSpan w:val="2"/>
          </w:tcPr>
          <w:p w14:paraId="7C842029" w14:textId="77777777" w:rsidR="00421F04" w:rsidRPr="00CD5AB3" w:rsidRDefault="00421F04" w:rsidP="00421F04">
            <w:pPr>
              <w:pStyle w:val="pqiTabBody"/>
              <w:rPr>
                <w:lang w:eastAsia="en-GB"/>
              </w:rPr>
            </w:pPr>
          </w:p>
        </w:tc>
        <w:tc>
          <w:tcPr>
            <w:tcW w:w="855" w:type="dxa"/>
            <w:gridSpan w:val="2"/>
          </w:tcPr>
          <w:p w14:paraId="73D2C03A" w14:textId="77777777" w:rsidR="00421F04" w:rsidRPr="00CD5AB3" w:rsidRDefault="00421F04" w:rsidP="00421F04">
            <w:pPr>
              <w:pStyle w:val="pqiTabBody"/>
            </w:pPr>
            <w:r w:rsidRPr="00CD5AB3">
              <w:t>n4</w:t>
            </w:r>
          </w:p>
        </w:tc>
      </w:tr>
      <w:tr w:rsidR="00421F04" w:rsidRPr="00CD5AB3" w14:paraId="63EE98FE" w14:textId="77777777" w:rsidTr="00CB14AE">
        <w:trPr>
          <w:gridAfter w:val="1"/>
          <w:wAfter w:w="31" w:type="dxa"/>
        </w:trPr>
        <w:tc>
          <w:tcPr>
            <w:tcW w:w="381" w:type="dxa"/>
            <w:gridSpan w:val="3"/>
          </w:tcPr>
          <w:p w14:paraId="701037D9" w14:textId="77777777" w:rsidR="00421F04" w:rsidRPr="00CD5AB3" w:rsidRDefault="00421F04" w:rsidP="00421F04">
            <w:pPr>
              <w:pStyle w:val="pqiTabBody"/>
              <w:rPr>
                <w:b/>
              </w:rPr>
            </w:pPr>
          </w:p>
        </w:tc>
        <w:tc>
          <w:tcPr>
            <w:tcW w:w="327" w:type="dxa"/>
            <w:gridSpan w:val="4"/>
          </w:tcPr>
          <w:p w14:paraId="393B862E" w14:textId="7C853282" w:rsidR="00421F04" w:rsidRPr="00CD5AB3" w:rsidRDefault="00421F04" w:rsidP="00421F04">
            <w:pPr>
              <w:pStyle w:val="pqiTabBody"/>
              <w:rPr>
                <w:i/>
              </w:rPr>
            </w:pPr>
            <w:r>
              <w:rPr>
                <w:i/>
              </w:rPr>
              <w:t>c</w:t>
            </w:r>
          </w:p>
        </w:tc>
        <w:tc>
          <w:tcPr>
            <w:tcW w:w="4499" w:type="dxa"/>
            <w:gridSpan w:val="3"/>
          </w:tcPr>
          <w:p w14:paraId="3B97606A" w14:textId="48131D9E" w:rsidR="00421F04" w:rsidRPr="00CD5AB3" w:rsidRDefault="00421F04" w:rsidP="00421F04">
            <w:pPr>
              <w:pStyle w:val="pqiTabBody"/>
            </w:pPr>
            <w:r w:rsidRPr="00CD5AB3">
              <w:t xml:space="preserve">TIN Podmiotu </w:t>
            </w:r>
            <w:r w:rsidR="00D46974">
              <w:t>w</w:t>
            </w:r>
            <w:r w:rsidRPr="00CD5AB3">
              <w:t>ysyłającego/ dysponenta zabezpieczenia</w:t>
            </w:r>
          </w:p>
          <w:p w14:paraId="395A83D9" w14:textId="77777777" w:rsidR="00421F04" w:rsidRPr="00CD5AB3" w:rsidRDefault="00421F04" w:rsidP="00421F04">
            <w:pPr>
              <w:pStyle w:val="pqiTabBody"/>
            </w:pPr>
            <w:r w:rsidRPr="00CD5AB3">
              <w:rPr>
                <w:rFonts w:ascii="Courier New" w:hAnsi="Courier New" w:cs="Courier New"/>
                <w:noProof/>
                <w:color w:val="0000FF"/>
              </w:rPr>
              <w:t>ConsignorTIN</w:t>
            </w:r>
          </w:p>
        </w:tc>
        <w:tc>
          <w:tcPr>
            <w:tcW w:w="426" w:type="dxa"/>
            <w:gridSpan w:val="3"/>
          </w:tcPr>
          <w:p w14:paraId="6080DE4B" w14:textId="77777777" w:rsidR="00421F04" w:rsidRPr="00CD5AB3" w:rsidRDefault="00421F04" w:rsidP="00421F04">
            <w:pPr>
              <w:pStyle w:val="pqiTabBody"/>
            </w:pPr>
            <w:r w:rsidRPr="00CD5AB3">
              <w:t>R</w:t>
            </w:r>
          </w:p>
        </w:tc>
        <w:tc>
          <w:tcPr>
            <w:tcW w:w="2125" w:type="dxa"/>
            <w:gridSpan w:val="2"/>
          </w:tcPr>
          <w:p w14:paraId="4ADCC181" w14:textId="77777777" w:rsidR="00421F04" w:rsidRPr="00CD5AB3" w:rsidRDefault="00421F04" w:rsidP="00421F04">
            <w:pPr>
              <w:pStyle w:val="pqiTabBody"/>
            </w:pPr>
          </w:p>
        </w:tc>
        <w:tc>
          <w:tcPr>
            <w:tcW w:w="4536" w:type="dxa"/>
            <w:gridSpan w:val="2"/>
          </w:tcPr>
          <w:p w14:paraId="11F85F09" w14:textId="20641D0D" w:rsidR="00421F04" w:rsidRPr="00CD5AB3" w:rsidRDefault="00421F04" w:rsidP="00D46974">
            <w:pPr>
              <w:pStyle w:val="pqiTabBody"/>
              <w:rPr>
                <w:lang w:eastAsia="en-GB"/>
              </w:rPr>
            </w:pPr>
            <w:r w:rsidRPr="00CD5AB3">
              <w:rPr>
                <w:lang w:eastAsia="en-GB"/>
              </w:rPr>
              <w:t xml:space="preserve">Numer NIP </w:t>
            </w:r>
            <w:r w:rsidR="00D46974">
              <w:rPr>
                <w:lang w:eastAsia="en-GB"/>
              </w:rPr>
              <w:t>w</w:t>
            </w:r>
            <w:r w:rsidR="00D46974" w:rsidRPr="00CD5AB3">
              <w:rPr>
                <w:lang w:eastAsia="en-GB"/>
              </w:rPr>
              <w:t xml:space="preserve">ysyłającego </w:t>
            </w:r>
            <w:r w:rsidRPr="00CD5AB3">
              <w:rPr>
                <w:lang w:eastAsia="en-GB"/>
              </w:rPr>
              <w:t>(same cyfry) poprzedzony kodem PL.</w:t>
            </w:r>
          </w:p>
        </w:tc>
        <w:tc>
          <w:tcPr>
            <w:tcW w:w="855" w:type="dxa"/>
            <w:gridSpan w:val="2"/>
          </w:tcPr>
          <w:p w14:paraId="0062A8B3" w14:textId="77777777" w:rsidR="00421F04" w:rsidRPr="00CD5AB3" w:rsidRDefault="00421F04" w:rsidP="00421F04">
            <w:pPr>
              <w:pStyle w:val="pqiTabBody"/>
            </w:pPr>
            <w:r w:rsidRPr="00CD5AB3">
              <w:t>an12</w:t>
            </w:r>
          </w:p>
        </w:tc>
      </w:tr>
      <w:tr w:rsidR="00421F04" w:rsidRPr="00CD5AB3" w14:paraId="38E7EE11" w14:textId="77777777" w:rsidTr="00CB14AE">
        <w:trPr>
          <w:gridAfter w:val="1"/>
          <w:wAfter w:w="31" w:type="dxa"/>
        </w:trPr>
        <w:tc>
          <w:tcPr>
            <w:tcW w:w="708" w:type="dxa"/>
            <w:gridSpan w:val="7"/>
          </w:tcPr>
          <w:p w14:paraId="6BE3ADC2" w14:textId="0CC52737" w:rsidR="00421F04" w:rsidRPr="00CD5AB3" w:rsidRDefault="00421F04" w:rsidP="00421F04">
            <w:pPr>
              <w:keepNext/>
              <w:rPr>
                <w:i/>
              </w:rPr>
            </w:pPr>
            <w:r w:rsidRPr="00CD5AB3">
              <w:rPr>
                <w:b/>
              </w:rPr>
              <w:lastRenderedPageBreak/>
              <w:t>9.1</w:t>
            </w:r>
          </w:p>
        </w:tc>
        <w:tc>
          <w:tcPr>
            <w:tcW w:w="4493" w:type="dxa"/>
            <w:gridSpan w:val="2"/>
          </w:tcPr>
          <w:p w14:paraId="188DCD7C" w14:textId="74180D57" w:rsidR="00421F04" w:rsidRPr="00CD5AB3" w:rsidRDefault="006200C5" w:rsidP="00421F04">
            <w:pPr>
              <w:keepNext/>
              <w:rPr>
                <w:b/>
              </w:rPr>
            </w:pPr>
            <w:r w:rsidRPr="006200C5">
              <w:rPr>
                <w:b/>
              </w:rPr>
              <w:t>Kwota zabezpieczenia na magazynowanie</w:t>
            </w:r>
          </w:p>
          <w:p w14:paraId="1310D801" w14:textId="0B27230C" w:rsidR="00421F04" w:rsidRPr="00CD5AB3" w:rsidRDefault="00421F04" w:rsidP="00421F04">
            <w:pPr>
              <w:keepNext/>
              <w:rPr>
                <w:rFonts w:ascii="Courier New" w:hAnsi="Courier New" w:cs="Courier New"/>
                <w:noProof/>
                <w:color w:val="0000FF"/>
                <w:szCs w:val="20"/>
              </w:rPr>
            </w:pPr>
            <w:r w:rsidRPr="00CD5AB3">
              <w:rPr>
                <w:rFonts w:ascii="Courier New" w:hAnsi="Courier New" w:cs="Courier New"/>
                <w:noProof/>
                <w:color w:val="0000FF"/>
              </w:rPr>
              <w:t>DDStorageGuaranteeAmount</w:t>
            </w:r>
          </w:p>
        </w:tc>
        <w:tc>
          <w:tcPr>
            <w:tcW w:w="432" w:type="dxa"/>
            <w:gridSpan w:val="4"/>
          </w:tcPr>
          <w:p w14:paraId="083B5C8F" w14:textId="1CEFA3EF" w:rsidR="00421F04" w:rsidRPr="00CD5AB3" w:rsidRDefault="00421F04" w:rsidP="00421F04">
            <w:pPr>
              <w:keepNext/>
              <w:jc w:val="center"/>
              <w:rPr>
                <w:b/>
              </w:rPr>
            </w:pPr>
            <w:r>
              <w:rPr>
                <w:b/>
              </w:rPr>
              <w:t>D</w:t>
            </w:r>
          </w:p>
        </w:tc>
        <w:tc>
          <w:tcPr>
            <w:tcW w:w="2125" w:type="dxa"/>
            <w:gridSpan w:val="2"/>
          </w:tcPr>
          <w:p w14:paraId="685A8448" w14:textId="2CAF2028" w:rsidR="00421F04" w:rsidRPr="00CD5AB3" w:rsidRDefault="00421F04" w:rsidP="00421F04">
            <w:pPr>
              <w:keepNext/>
              <w:rPr>
                <w:b/>
              </w:rPr>
            </w:pPr>
            <w:r>
              <w:rPr>
                <w:b/>
              </w:rPr>
              <w:t>R jeżeli wypełnione jest pole 9.</w:t>
            </w:r>
          </w:p>
        </w:tc>
        <w:tc>
          <w:tcPr>
            <w:tcW w:w="4536" w:type="dxa"/>
            <w:gridSpan w:val="2"/>
          </w:tcPr>
          <w:p w14:paraId="7391B00B" w14:textId="00DA131E" w:rsidR="00421F04" w:rsidRPr="00CD5AB3" w:rsidRDefault="00421F04" w:rsidP="00421F04">
            <w:pPr>
              <w:rPr>
                <w:b/>
                <w:lang w:eastAsia="en-GB"/>
              </w:rPr>
            </w:pPr>
            <w:r>
              <w:rPr>
                <w:b/>
              </w:rPr>
              <w:t>Należy podać wszystkie ARC oraz odpowiadające im kwoty zabezpieczeń „na magazynowanie”, które powinny zostać zwolnione w związku z wysyłką wyrobów na e-DD</w:t>
            </w:r>
          </w:p>
        </w:tc>
        <w:tc>
          <w:tcPr>
            <w:tcW w:w="855" w:type="dxa"/>
            <w:gridSpan w:val="2"/>
          </w:tcPr>
          <w:p w14:paraId="371B99CC" w14:textId="304985A9" w:rsidR="00421F04" w:rsidRPr="00CD5AB3" w:rsidRDefault="00421F04" w:rsidP="00421F04">
            <w:pPr>
              <w:keepNext/>
              <w:rPr>
                <w:b/>
              </w:rPr>
            </w:pPr>
            <w:r w:rsidRPr="00CD5AB3">
              <w:rPr>
                <w:b/>
              </w:rPr>
              <w:t>999x</w:t>
            </w:r>
          </w:p>
        </w:tc>
      </w:tr>
      <w:tr w:rsidR="00421F04" w:rsidRPr="00CD5AB3" w14:paraId="4972B2B2" w14:textId="77777777" w:rsidTr="00CB14AE">
        <w:trPr>
          <w:gridAfter w:val="1"/>
          <w:wAfter w:w="31" w:type="dxa"/>
        </w:trPr>
        <w:tc>
          <w:tcPr>
            <w:tcW w:w="423" w:type="dxa"/>
            <w:gridSpan w:val="6"/>
          </w:tcPr>
          <w:p w14:paraId="34A4DC8A" w14:textId="77777777" w:rsidR="00421F04" w:rsidRPr="00CD5AB3" w:rsidRDefault="00421F04" w:rsidP="00421F04">
            <w:pPr>
              <w:rPr>
                <w:b/>
              </w:rPr>
            </w:pPr>
          </w:p>
        </w:tc>
        <w:tc>
          <w:tcPr>
            <w:tcW w:w="285" w:type="dxa"/>
          </w:tcPr>
          <w:p w14:paraId="33AD7639" w14:textId="77777777" w:rsidR="00421F04" w:rsidRPr="00CD5AB3" w:rsidRDefault="00421F04" w:rsidP="00421F04">
            <w:pPr>
              <w:rPr>
                <w:i/>
              </w:rPr>
            </w:pPr>
            <w:r w:rsidRPr="00CD5AB3">
              <w:rPr>
                <w:i/>
              </w:rPr>
              <w:t>a</w:t>
            </w:r>
          </w:p>
        </w:tc>
        <w:tc>
          <w:tcPr>
            <w:tcW w:w="4493" w:type="dxa"/>
            <w:gridSpan w:val="2"/>
          </w:tcPr>
          <w:p w14:paraId="209D2540" w14:textId="316B537F" w:rsidR="00421F04" w:rsidRPr="00CD5AB3" w:rsidRDefault="00421F04" w:rsidP="00421F04">
            <w:r w:rsidRPr="00CD5AB3">
              <w:t>Numer ARC</w:t>
            </w:r>
          </w:p>
          <w:p w14:paraId="47AAD919" w14:textId="1D2F4688" w:rsidR="00421F04" w:rsidRPr="00CD5AB3" w:rsidRDefault="00421F04" w:rsidP="00421F04">
            <w:pPr>
              <w:rPr>
                <w:rFonts w:ascii="Courier New" w:hAnsi="Courier New" w:cs="Courier New"/>
                <w:noProof/>
                <w:color w:val="0000FF"/>
                <w:szCs w:val="20"/>
              </w:rPr>
            </w:pPr>
            <w:r w:rsidRPr="00CD5AB3">
              <w:rPr>
                <w:rFonts w:ascii="Courier New" w:hAnsi="Courier New" w:cs="Courier New"/>
                <w:noProof/>
                <w:color w:val="0000FF"/>
                <w:szCs w:val="20"/>
              </w:rPr>
              <w:t>AdministrativeReferenceCode</w:t>
            </w:r>
          </w:p>
        </w:tc>
        <w:tc>
          <w:tcPr>
            <w:tcW w:w="432" w:type="dxa"/>
            <w:gridSpan w:val="4"/>
          </w:tcPr>
          <w:p w14:paraId="00576D8D" w14:textId="77777777" w:rsidR="00421F04" w:rsidRPr="00CD5AB3" w:rsidRDefault="00421F04" w:rsidP="00421F04">
            <w:pPr>
              <w:jc w:val="center"/>
            </w:pPr>
            <w:r w:rsidRPr="00CD5AB3">
              <w:rPr>
                <w:szCs w:val="20"/>
              </w:rPr>
              <w:t>R</w:t>
            </w:r>
          </w:p>
        </w:tc>
        <w:tc>
          <w:tcPr>
            <w:tcW w:w="2125" w:type="dxa"/>
            <w:gridSpan w:val="2"/>
          </w:tcPr>
          <w:p w14:paraId="3512690E" w14:textId="77777777" w:rsidR="00421F04" w:rsidRPr="00CD5AB3" w:rsidRDefault="00421F04" w:rsidP="00421F04"/>
        </w:tc>
        <w:tc>
          <w:tcPr>
            <w:tcW w:w="4536" w:type="dxa"/>
            <w:gridSpan w:val="2"/>
          </w:tcPr>
          <w:p w14:paraId="1E5505B9" w14:textId="59C4A669" w:rsidR="00421F04" w:rsidRPr="00CD5AB3" w:rsidRDefault="00421F04" w:rsidP="00421F04">
            <w:bookmarkStart w:id="225" w:name="OLE_LINK3"/>
            <w:bookmarkStart w:id="226" w:name="OLE_LINK4"/>
            <w:r w:rsidRPr="00CD5AB3">
              <w:rPr>
                <w:lang w:eastAsia="en-GB"/>
              </w:rPr>
              <w:t>Należy podać ARC dokumentu e-</w:t>
            </w:r>
            <w:bookmarkStart w:id="227" w:name="OLE_LINK7"/>
            <w:r w:rsidRPr="00CD5AB3">
              <w:rPr>
                <w:lang w:eastAsia="en-GB"/>
              </w:rPr>
              <w:t>AD</w:t>
            </w:r>
            <w:bookmarkStart w:id="228" w:name="OLE_LINK8"/>
            <w:r w:rsidR="00CB14AE">
              <w:rPr>
                <w:lang w:eastAsia="en-GB"/>
              </w:rPr>
              <w:t xml:space="preserve"> lub e</w:t>
            </w:r>
            <w:r w:rsidR="006D292F">
              <w:rPr>
                <w:lang w:eastAsia="en-GB"/>
              </w:rPr>
              <w:t>-</w:t>
            </w:r>
            <w:r w:rsidR="00CB14AE">
              <w:rPr>
                <w:lang w:eastAsia="en-GB"/>
              </w:rPr>
              <w:t>DD</w:t>
            </w:r>
            <w:bookmarkEnd w:id="225"/>
            <w:bookmarkEnd w:id="226"/>
            <w:bookmarkEnd w:id="227"/>
            <w:bookmarkEnd w:id="228"/>
          </w:p>
        </w:tc>
        <w:tc>
          <w:tcPr>
            <w:tcW w:w="855" w:type="dxa"/>
            <w:gridSpan w:val="2"/>
          </w:tcPr>
          <w:p w14:paraId="3EC93E95" w14:textId="77777777" w:rsidR="00421F04" w:rsidRPr="00CD5AB3" w:rsidRDefault="00421F04" w:rsidP="00421F04">
            <w:r w:rsidRPr="00CD5AB3">
              <w:t>an21</w:t>
            </w:r>
          </w:p>
        </w:tc>
      </w:tr>
      <w:tr w:rsidR="003C64CF" w:rsidRPr="00CD5AB3" w14:paraId="6A1B38E8" w14:textId="77777777" w:rsidTr="00CB14AE">
        <w:trPr>
          <w:gridAfter w:val="1"/>
          <w:wAfter w:w="31" w:type="dxa"/>
        </w:trPr>
        <w:tc>
          <w:tcPr>
            <w:tcW w:w="423" w:type="dxa"/>
            <w:gridSpan w:val="6"/>
          </w:tcPr>
          <w:p w14:paraId="20EE4094" w14:textId="77777777" w:rsidR="003C64CF" w:rsidRPr="00CD5AB3" w:rsidRDefault="003C64CF" w:rsidP="00421F04">
            <w:pPr>
              <w:rPr>
                <w:b/>
              </w:rPr>
            </w:pPr>
            <w:bookmarkStart w:id="229" w:name="_Hlk88660546"/>
          </w:p>
        </w:tc>
        <w:tc>
          <w:tcPr>
            <w:tcW w:w="285" w:type="dxa"/>
          </w:tcPr>
          <w:p w14:paraId="6F3033E5" w14:textId="103703DD" w:rsidR="003C64CF" w:rsidRPr="00CD5AB3" w:rsidRDefault="003C64CF" w:rsidP="00421F04">
            <w:pPr>
              <w:rPr>
                <w:i/>
              </w:rPr>
            </w:pPr>
            <w:r>
              <w:rPr>
                <w:i/>
              </w:rPr>
              <w:t>b</w:t>
            </w:r>
          </w:p>
        </w:tc>
        <w:tc>
          <w:tcPr>
            <w:tcW w:w="4493" w:type="dxa"/>
            <w:gridSpan w:val="2"/>
          </w:tcPr>
          <w:p w14:paraId="0BE307E2" w14:textId="77777777" w:rsidR="003C64CF" w:rsidRPr="00CD5AB3" w:rsidRDefault="003C64CF" w:rsidP="003C64CF">
            <w:pPr>
              <w:pStyle w:val="pqiTabBody"/>
            </w:pPr>
            <w:r w:rsidRPr="00CD5AB3">
              <w:t>Numer porządkowy</w:t>
            </w:r>
          </w:p>
          <w:p w14:paraId="2743D8FF" w14:textId="11BC8BE3" w:rsidR="003C64CF" w:rsidRPr="00CD5AB3" w:rsidRDefault="003C64CF" w:rsidP="003C64CF">
            <w:r w:rsidRPr="00CD5AB3">
              <w:rPr>
                <w:rFonts w:ascii="Courier New" w:hAnsi="Courier New" w:cs="Courier New"/>
                <w:noProof/>
                <w:color w:val="0000FF"/>
              </w:rPr>
              <w:t>SequenceNumber</w:t>
            </w:r>
          </w:p>
        </w:tc>
        <w:tc>
          <w:tcPr>
            <w:tcW w:w="432" w:type="dxa"/>
            <w:gridSpan w:val="4"/>
          </w:tcPr>
          <w:p w14:paraId="70E86B67" w14:textId="7B9C1EBF" w:rsidR="003C64CF" w:rsidRPr="00CD5AB3" w:rsidRDefault="003C64CF" w:rsidP="00421F04">
            <w:pPr>
              <w:jc w:val="center"/>
              <w:rPr>
                <w:szCs w:val="20"/>
              </w:rPr>
            </w:pPr>
            <w:r>
              <w:rPr>
                <w:szCs w:val="20"/>
              </w:rPr>
              <w:t>R</w:t>
            </w:r>
          </w:p>
        </w:tc>
        <w:tc>
          <w:tcPr>
            <w:tcW w:w="2125" w:type="dxa"/>
            <w:gridSpan w:val="2"/>
          </w:tcPr>
          <w:p w14:paraId="1F6D342C" w14:textId="77777777" w:rsidR="003C64CF" w:rsidRPr="00CD5AB3" w:rsidRDefault="003C64CF" w:rsidP="00421F04"/>
        </w:tc>
        <w:tc>
          <w:tcPr>
            <w:tcW w:w="4536" w:type="dxa"/>
            <w:gridSpan w:val="2"/>
          </w:tcPr>
          <w:p w14:paraId="3B77493C" w14:textId="72A35D0D" w:rsidR="003C64CF" w:rsidRPr="00CD5AB3" w:rsidRDefault="005C4271" w:rsidP="005C4271">
            <w:pPr>
              <w:rPr>
                <w:lang w:eastAsia="en-GB"/>
              </w:rPr>
            </w:pPr>
            <w:r w:rsidRPr="00CD5AB3">
              <w:rPr>
                <w:lang w:eastAsia="en-GB"/>
              </w:rPr>
              <w:t xml:space="preserve">Należy podać </w:t>
            </w:r>
            <w:r>
              <w:rPr>
                <w:lang w:eastAsia="en-GB"/>
              </w:rPr>
              <w:t>numer porządkowy</w:t>
            </w:r>
            <w:r w:rsidRPr="00CD5AB3">
              <w:rPr>
                <w:lang w:eastAsia="en-GB"/>
              </w:rPr>
              <w:t xml:space="preserve"> dokumentu e-AD</w:t>
            </w:r>
            <w:r w:rsidR="006D292F">
              <w:rPr>
                <w:lang w:eastAsia="en-GB"/>
              </w:rPr>
              <w:t xml:space="preserve"> lub e-DD</w:t>
            </w:r>
            <w:r w:rsidRPr="00CD5AB3">
              <w:rPr>
                <w:lang w:eastAsia="en-GB"/>
              </w:rPr>
              <w:t>.</w:t>
            </w:r>
          </w:p>
        </w:tc>
        <w:tc>
          <w:tcPr>
            <w:tcW w:w="855" w:type="dxa"/>
            <w:gridSpan w:val="2"/>
          </w:tcPr>
          <w:p w14:paraId="6A41670C" w14:textId="0ECBCC6F" w:rsidR="003C64CF" w:rsidRPr="00CD5AB3" w:rsidRDefault="005C4271" w:rsidP="00421F04">
            <w:r w:rsidRPr="00CD5AB3">
              <w:t>n..2</w:t>
            </w:r>
          </w:p>
        </w:tc>
      </w:tr>
      <w:bookmarkEnd w:id="229"/>
      <w:tr w:rsidR="00421F04" w:rsidRPr="00CD5AB3" w14:paraId="7A712398" w14:textId="77777777" w:rsidTr="00CB14AE">
        <w:trPr>
          <w:gridAfter w:val="1"/>
          <w:wAfter w:w="31" w:type="dxa"/>
        </w:trPr>
        <w:tc>
          <w:tcPr>
            <w:tcW w:w="423" w:type="dxa"/>
            <w:gridSpan w:val="6"/>
          </w:tcPr>
          <w:p w14:paraId="503E24F7" w14:textId="77777777" w:rsidR="00421F04" w:rsidRPr="00CD5AB3" w:rsidRDefault="00421F04" w:rsidP="00421F04">
            <w:pPr>
              <w:rPr>
                <w:b/>
              </w:rPr>
            </w:pPr>
          </w:p>
        </w:tc>
        <w:tc>
          <w:tcPr>
            <w:tcW w:w="285" w:type="dxa"/>
          </w:tcPr>
          <w:p w14:paraId="7B1CEA73" w14:textId="537A91C6" w:rsidR="00421F04" w:rsidRPr="00CD5AB3" w:rsidRDefault="003C64CF" w:rsidP="00421F04">
            <w:pPr>
              <w:rPr>
                <w:i/>
              </w:rPr>
            </w:pPr>
            <w:r>
              <w:rPr>
                <w:i/>
              </w:rPr>
              <w:t>c</w:t>
            </w:r>
          </w:p>
        </w:tc>
        <w:tc>
          <w:tcPr>
            <w:tcW w:w="4493" w:type="dxa"/>
            <w:gridSpan w:val="2"/>
          </w:tcPr>
          <w:p w14:paraId="1F5B2C00" w14:textId="6130899E" w:rsidR="00421F04" w:rsidRPr="00CD5AB3" w:rsidRDefault="00421F04" w:rsidP="00421F04">
            <w:r w:rsidRPr="00CD5AB3">
              <w:t>Kwota</w:t>
            </w:r>
          </w:p>
          <w:p w14:paraId="07B3B6F9" w14:textId="3080EACE" w:rsidR="00421F04" w:rsidRPr="00CD5AB3" w:rsidRDefault="00421F04" w:rsidP="00421F04">
            <w:r w:rsidRPr="00CD5AB3">
              <w:rPr>
                <w:rFonts w:ascii="Courier New" w:hAnsi="Courier New" w:cs="Courier New"/>
                <w:noProof/>
                <w:color w:val="0000FF"/>
                <w:szCs w:val="20"/>
              </w:rPr>
              <w:t>ReferenceCodeAmount</w:t>
            </w:r>
          </w:p>
        </w:tc>
        <w:tc>
          <w:tcPr>
            <w:tcW w:w="432" w:type="dxa"/>
            <w:gridSpan w:val="4"/>
          </w:tcPr>
          <w:p w14:paraId="147F2010" w14:textId="77777777" w:rsidR="00421F04" w:rsidRPr="00CD5AB3" w:rsidRDefault="00421F04" w:rsidP="00421F04">
            <w:pPr>
              <w:jc w:val="center"/>
            </w:pPr>
            <w:r w:rsidRPr="00CD5AB3">
              <w:rPr>
                <w:szCs w:val="20"/>
              </w:rPr>
              <w:t>R</w:t>
            </w:r>
          </w:p>
        </w:tc>
        <w:tc>
          <w:tcPr>
            <w:tcW w:w="2125" w:type="dxa"/>
            <w:gridSpan w:val="2"/>
          </w:tcPr>
          <w:p w14:paraId="6BFDC2BA" w14:textId="77777777" w:rsidR="00421F04" w:rsidRPr="00CD5AB3" w:rsidRDefault="00421F04" w:rsidP="00421F04"/>
        </w:tc>
        <w:tc>
          <w:tcPr>
            <w:tcW w:w="4536" w:type="dxa"/>
            <w:gridSpan w:val="2"/>
          </w:tcPr>
          <w:p w14:paraId="01244D44" w14:textId="0911A495" w:rsidR="00421F04" w:rsidRPr="00CD5AB3" w:rsidRDefault="00421F04" w:rsidP="00421F04">
            <w:pPr>
              <w:rPr>
                <w:b/>
              </w:rPr>
            </w:pPr>
            <w:r w:rsidRPr="00CD5AB3">
              <w:rPr>
                <w:lang w:eastAsia="en-GB"/>
              </w:rPr>
              <w:t>Należy podać kwotę dotyczącą danego dokumentu e-AD</w:t>
            </w:r>
            <w:bookmarkStart w:id="230" w:name="OLE_LINK14"/>
            <w:r w:rsidR="006D292F">
              <w:rPr>
                <w:lang w:eastAsia="en-GB"/>
              </w:rPr>
              <w:t xml:space="preserve"> lub e-DD</w:t>
            </w:r>
            <w:bookmarkEnd w:id="230"/>
            <w:r w:rsidRPr="00CD5AB3">
              <w:rPr>
                <w:lang w:eastAsia="en-GB"/>
              </w:rPr>
              <w:t xml:space="preserve">. </w:t>
            </w:r>
            <w:r w:rsidRPr="00CD5AB3">
              <w:t>Wartość musi być większa od zera.</w:t>
            </w:r>
          </w:p>
        </w:tc>
        <w:tc>
          <w:tcPr>
            <w:tcW w:w="855" w:type="dxa"/>
            <w:gridSpan w:val="2"/>
          </w:tcPr>
          <w:p w14:paraId="68B4C832" w14:textId="203735C5" w:rsidR="00421F04" w:rsidRPr="00CD5AB3" w:rsidRDefault="005C4271" w:rsidP="00421F04">
            <w:r>
              <w:t>a</w:t>
            </w:r>
            <w:r w:rsidRPr="00CD5AB3">
              <w:t>n14</w:t>
            </w:r>
          </w:p>
        </w:tc>
      </w:tr>
      <w:tr w:rsidR="00421F04" w:rsidRPr="00CD5AB3" w14:paraId="397446A8" w14:textId="77777777" w:rsidTr="00CB14AE">
        <w:trPr>
          <w:gridAfter w:val="1"/>
          <w:wAfter w:w="31" w:type="dxa"/>
        </w:trPr>
        <w:tc>
          <w:tcPr>
            <w:tcW w:w="708" w:type="dxa"/>
            <w:gridSpan w:val="7"/>
          </w:tcPr>
          <w:p w14:paraId="5FA96C82" w14:textId="09C9162C" w:rsidR="00421F04" w:rsidRPr="00CD5AB3" w:rsidRDefault="00421F04" w:rsidP="00421F04">
            <w:pPr>
              <w:pStyle w:val="pqiTabHead"/>
              <w:rPr>
                <w:i/>
              </w:rPr>
            </w:pPr>
            <w:r w:rsidRPr="00CD5AB3">
              <w:t>10</w:t>
            </w:r>
          </w:p>
        </w:tc>
        <w:tc>
          <w:tcPr>
            <w:tcW w:w="4499" w:type="dxa"/>
            <w:gridSpan w:val="3"/>
          </w:tcPr>
          <w:p w14:paraId="01B4AEE4" w14:textId="77777777" w:rsidR="00421F04" w:rsidRPr="00CD5AB3" w:rsidRDefault="00421F04" w:rsidP="00421F04">
            <w:pPr>
              <w:pStyle w:val="pqiTabHead"/>
            </w:pPr>
            <w:r w:rsidRPr="00CD5AB3">
              <w:t>TRANSPORT</w:t>
            </w:r>
          </w:p>
          <w:p w14:paraId="0BA61761" w14:textId="77777777" w:rsidR="00421F04" w:rsidRPr="00CD5AB3" w:rsidRDefault="00421F04" w:rsidP="00421F04">
            <w:pPr>
              <w:pStyle w:val="pqiTabHead"/>
            </w:pPr>
            <w:r w:rsidRPr="00CD5AB3">
              <w:rPr>
                <w:rFonts w:ascii="Courier New" w:hAnsi="Courier New" w:cs="Courier New"/>
                <w:noProof/>
                <w:color w:val="0000FF"/>
              </w:rPr>
              <w:t>TransportMode</w:t>
            </w:r>
          </w:p>
        </w:tc>
        <w:tc>
          <w:tcPr>
            <w:tcW w:w="426" w:type="dxa"/>
            <w:gridSpan w:val="3"/>
          </w:tcPr>
          <w:p w14:paraId="7DDBA0B4" w14:textId="77777777" w:rsidR="00421F04" w:rsidRPr="00CD5AB3" w:rsidRDefault="00421F04" w:rsidP="00421F04">
            <w:pPr>
              <w:pStyle w:val="pqiTabHead"/>
            </w:pPr>
            <w:r w:rsidRPr="00CD5AB3">
              <w:t>R</w:t>
            </w:r>
          </w:p>
        </w:tc>
        <w:tc>
          <w:tcPr>
            <w:tcW w:w="2125" w:type="dxa"/>
            <w:gridSpan w:val="2"/>
          </w:tcPr>
          <w:p w14:paraId="6DB120A0" w14:textId="77777777" w:rsidR="00421F04" w:rsidRPr="00CD5AB3" w:rsidRDefault="00421F04" w:rsidP="00421F04">
            <w:pPr>
              <w:pStyle w:val="pqiTabHead"/>
            </w:pPr>
          </w:p>
        </w:tc>
        <w:tc>
          <w:tcPr>
            <w:tcW w:w="4536" w:type="dxa"/>
            <w:gridSpan w:val="2"/>
          </w:tcPr>
          <w:p w14:paraId="3F3D85CC" w14:textId="77777777" w:rsidR="00421F04" w:rsidRPr="00CD5AB3" w:rsidRDefault="00421F04" w:rsidP="00421F04">
            <w:pPr>
              <w:pStyle w:val="pqiTabHead"/>
            </w:pPr>
          </w:p>
        </w:tc>
        <w:tc>
          <w:tcPr>
            <w:tcW w:w="855" w:type="dxa"/>
            <w:gridSpan w:val="2"/>
          </w:tcPr>
          <w:p w14:paraId="3642BDB3" w14:textId="77777777" w:rsidR="00421F04" w:rsidRPr="00CD5AB3" w:rsidRDefault="00421F04" w:rsidP="00421F04">
            <w:pPr>
              <w:pStyle w:val="pqiTabHead"/>
            </w:pPr>
          </w:p>
        </w:tc>
      </w:tr>
      <w:tr w:rsidR="00421F04" w:rsidRPr="00CD5AB3" w14:paraId="2EF69B08" w14:textId="77777777" w:rsidTr="00CB14AE">
        <w:trPr>
          <w:gridAfter w:val="1"/>
          <w:wAfter w:w="31" w:type="dxa"/>
        </w:trPr>
        <w:tc>
          <w:tcPr>
            <w:tcW w:w="370" w:type="dxa"/>
            <w:gridSpan w:val="2"/>
          </w:tcPr>
          <w:p w14:paraId="3CC77193" w14:textId="77777777" w:rsidR="00421F04" w:rsidRPr="00CD5AB3" w:rsidRDefault="00421F04" w:rsidP="00421F04">
            <w:pPr>
              <w:pStyle w:val="pqiTabBody"/>
              <w:rPr>
                <w:b/>
              </w:rPr>
            </w:pPr>
          </w:p>
        </w:tc>
        <w:tc>
          <w:tcPr>
            <w:tcW w:w="338" w:type="dxa"/>
            <w:gridSpan w:val="5"/>
          </w:tcPr>
          <w:p w14:paraId="4A5CE660" w14:textId="77777777" w:rsidR="00421F04" w:rsidRPr="00CD5AB3" w:rsidRDefault="00421F04" w:rsidP="00421F04">
            <w:pPr>
              <w:pStyle w:val="pqiTabBody"/>
              <w:rPr>
                <w:i/>
              </w:rPr>
            </w:pPr>
            <w:r w:rsidRPr="00CD5AB3">
              <w:rPr>
                <w:i/>
              </w:rPr>
              <w:t>a</w:t>
            </w:r>
          </w:p>
        </w:tc>
        <w:tc>
          <w:tcPr>
            <w:tcW w:w="4499" w:type="dxa"/>
            <w:gridSpan w:val="3"/>
          </w:tcPr>
          <w:p w14:paraId="68FEBFC6" w14:textId="77777777" w:rsidR="00421F04" w:rsidRPr="00CD5AB3" w:rsidRDefault="00421F04" w:rsidP="00421F04">
            <w:pPr>
              <w:pStyle w:val="pqiTabBody"/>
            </w:pPr>
            <w:r w:rsidRPr="00CD5AB3">
              <w:t>Kod rodzaju transportu</w:t>
            </w:r>
          </w:p>
          <w:p w14:paraId="100FF30A" w14:textId="77777777" w:rsidR="00421F04" w:rsidRPr="00CD5AB3" w:rsidRDefault="00421F04" w:rsidP="00421F04">
            <w:pPr>
              <w:pStyle w:val="pqiTabBody"/>
            </w:pPr>
            <w:r w:rsidRPr="00CD5AB3">
              <w:rPr>
                <w:rFonts w:ascii="Courier New" w:hAnsi="Courier New" w:cs="Courier New"/>
                <w:noProof/>
                <w:color w:val="0000FF"/>
              </w:rPr>
              <w:t>TransportModeCode</w:t>
            </w:r>
          </w:p>
        </w:tc>
        <w:tc>
          <w:tcPr>
            <w:tcW w:w="426" w:type="dxa"/>
            <w:gridSpan w:val="3"/>
          </w:tcPr>
          <w:p w14:paraId="4EEB6D85" w14:textId="77777777" w:rsidR="00421F04" w:rsidRPr="00CD5AB3" w:rsidRDefault="00421F04" w:rsidP="00421F04">
            <w:pPr>
              <w:pStyle w:val="pqiTabBody"/>
            </w:pPr>
            <w:r w:rsidRPr="00CD5AB3">
              <w:t>R</w:t>
            </w:r>
          </w:p>
        </w:tc>
        <w:tc>
          <w:tcPr>
            <w:tcW w:w="2125" w:type="dxa"/>
            <w:gridSpan w:val="2"/>
          </w:tcPr>
          <w:p w14:paraId="38D56B92" w14:textId="77777777" w:rsidR="00421F04" w:rsidRPr="00CD5AB3" w:rsidRDefault="00421F04" w:rsidP="00421F04">
            <w:pPr>
              <w:pStyle w:val="pqiTabBody"/>
            </w:pPr>
          </w:p>
        </w:tc>
        <w:tc>
          <w:tcPr>
            <w:tcW w:w="4536" w:type="dxa"/>
            <w:gridSpan w:val="2"/>
          </w:tcPr>
          <w:p w14:paraId="6E8C9B39" w14:textId="77777777" w:rsidR="00421F04" w:rsidRPr="00CD5AB3" w:rsidRDefault="00421F04" w:rsidP="00421F04">
            <w:pPr>
              <w:pStyle w:val="pqiTabBody"/>
            </w:pPr>
            <w:r w:rsidRPr="00CD5AB3">
              <w:t>Wartość ze słownika „Kody rodzaju transportu (Transport modes)”.</w:t>
            </w:r>
          </w:p>
          <w:p w14:paraId="64A6ED90" w14:textId="77777777" w:rsidR="00421F04" w:rsidRPr="00CD5AB3" w:rsidRDefault="00421F04" w:rsidP="00421F04">
            <w:pPr>
              <w:pStyle w:val="pqiTabBody"/>
            </w:pPr>
          </w:p>
        </w:tc>
        <w:tc>
          <w:tcPr>
            <w:tcW w:w="855" w:type="dxa"/>
            <w:gridSpan w:val="2"/>
          </w:tcPr>
          <w:p w14:paraId="72F4A8A4" w14:textId="77777777" w:rsidR="00421F04" w:rsidRPr="00CD5AB3" w:rsidRDefault="00421F04" w:rsidP="00421F04">
            <w:pPr>
              <w:pStyle w:val="pqiTabBody"/>
            </w:pPr>
            <w:r w:rsidRPr="00CD5AB3">
              <w:t>n..2</w:t>
            </w:r>
          </w:p>
        </w:tc>
      </w:tr>
      <w:tr w:rsidR="00421F04" w:rsidRPr="00CD5AB3" w14:paraId="57A7BD1D" w14:textId="77777777" w:rsidTr="00CB14AE">
        <w:trPr>
          <w:gridAfter w:val="1"/>
          <w:wAfter w:w="31" w:type="dxa"/>
        </w:trPr>
        <w:tc>
          <w:tcPr>
            <w:tcW w:w="370" w:type="dxa"/>
            <w:gridSpan w:val="2"/>
          </w:tcPr>
          <w:p w14:paraId="45A65AB2" w14:textId="77777777" w:rsidR="00421F04" w:rsidRPr="00CD5AB3" w:rsidRDefault="00421F04" w:rsidP="00421F04">
            <w:pPr>
              <w:pStyle w:val="pqiTabBody"/>
              <w:rPr>
                <w:b/>
              </w:rPr>
            </w:pPr>
          </w:p>
        </w:tc>
        <w:tc>
          <w:tcPr>
            <w:tcW w:w="338" w:type="dxa"/>
            <w:gridSpan w:val="5"/>
          </w:tcPr>
          <w:p w14:paraId="19F241DF" w14:textId="77777777" w:rsidR="00421F04" w:rsidRPr="00CD5AB3" w:rsidRDefault="00421F04" w:rsidP="00421F04">
            <w:pPr>
              <w:pStyle w:val="pqiTabBody"/>
              <w:rPr>
                <w:i/>
              </w:rPr>
            </w:pPr>
            <w:r w:rsidRPr="00CD5AB3">
              <w:rPr>
                <w:i/>
              </w:rPr>
              <w:t>b</w:t>
            </w:r>
          </w:p>
        </w:tc>
        <w:tc>
          <w:tcPr>
            <w:tcW w:w="4499" w:type="dxa"/>
            <w:gridSpan w:val="3"/>
          </w:tcPr>
          <w:p w14:paraId="7DD5CE5E" w14:textId="77777777" w:rsidR="00421F04" w:rsidRPr="00CD5AB3" w:rsidRDefault="00421F04" w:rsidP="00421F04">
            <w:pPr>
              <w:pStyle w:val="pqiTabBody"/>
            </w:pPr>
            <w:r w:rsidRPr="00CD5AB3">
              <w:t>Dodatkowe informacje</w:t>
            </w:r>
          </w:p>
          <w:p w14:paraId="0E5ADB7F" w14:textId="77777777" w:rsidR="00421F04" w:rsidRPr="00CD5AB3" w:rsidRDefault="00421F04" w:rsidP="00421F04">
            <w:pPr>
              <w:pStyle w:val="pqiTabBody"/>
            </w:pPr>
            <w:r w:rsidRPr="00CD5AB3">
              <w:rPr>
                <w:rFonts w:ascii="Courier New" w:hAnsi="Courier New" w:cs="Courier New"/>
                <w:noProof/>
                <w:color w:val="0000FF"/>
              </w:rPr>
              <w:t>ComplementaryInformation</w:t>
            </w:r>
          </w:p>
        </w:tc>
        <w:tc>
          <w:tcPr>
            <w:tcW w:w="426" w:type="dxa"/>
            <w:gridSpan w:val="3"/>
          </w:tcPr>
          <w:p w14:paraId="4EA3479D" w14:textId="77777777" w:rsidR="00421F04" w:rsidRPr="00CD5AB3" w:rsidRDefault="00421F04" w:rsidP="00421F04">
            <w:pPr>
              <w:pStyle w:val="pqiTabBody"/>
            </w:pPr>
            <w:r w:rsidRPr="00CD5AB3">
              <w:t>D</w:t>
            </w:r>
          </w:p>
        </w:tc>
        <w:tc>
          <w:tcPr>
            <w:tcW w:w="2125" w:type="dxa"/>
            <w:gridSpan w:val="2"/>
          </w:tcPr>
          <w:p w14:paraId="68FF3FE1" w14:textId="40A97F85" w:rsidR="00421F04" w:rsidRPr="00CD5AB3" w:rsidRDefault="00421F04" w:rsidP="00421F04">
            <w:pPr>
              <w:pStyle w:val="pqiTabBody"/>
            </w:pPr>
            <w:r>
              <w:t>R w przypadku wybrania wartości 0 -„Inne”, w pozostałych przypadkach O.</w:t>
            </w:r>
          </w:p>
        </w:tc>
        <w:tc>
          <w:tcPr>
            <w:tcW w:w="4536" w:type="dxa"/>
            <w:gridSpan w:val="2"/>
          </w:tcPr>
          <w:p w14:paraId="23427F85" w14:textId="77777777" w:rsidR="00421F04" w:rsidRPr="00CD5AB3" w:rsidRDefault="00421F04" w:rsidP="00421F04">
            <w:pPr>
              <w:pStyle w:val="pqiTabBody"/>
            </w:pPr>
            <w:r w:rsidRPr="00CD5AB3">
              <w:t>Należy podać wszelkie dodatkowe informacje dotyczące transportu, np. dane kolejnych przewoźników, informacje dotyczące kolejnych jednostek transportowych.</w:t>
            </w:r>
          </w:p>
        </w:tc>
        <w:tc>
          <w:tcPr>
            <w:tcW w:w="855" w:type="dxa"/>
            <w:gridSpan w:val="2"/>
          </w:tcPr>
          <w:p w14:paraId="4922D08E" w14:textId="77777777" w:rsidR="00421F04" w:rsidRPr="00CD5AB3" w:rsidRDefault="00421F04" w:rsidP="00421F04">
            <w:pPr>
              <w:pStyle w:val="pqiTabBody"/>
            </w:pPr>
            <w:r w:rsidRPr="00CD5AB3">
              <w:t>an..350</w:t>
            </w:r>
          </w:p>
        </w:tc>
      </w:tr>
      <w:tr w:rsidR="00421F04" w:rsidRPr="00CD5AB3" w14:paraId="5CB84910" w14:textId="77777777" w:rsidTr="00CB14AE">
        <w:trPr>
          <w:gridAfter w:val="1"/>
          <w:wAfter w:w="31" w:type="dxa"/>
        </w:trPr>
        <w:tc>
          <w:tcPr>
            <w:tcW w:w="708" w:type="dxa"/>
            <w:gridSpan w:val="7"/>
          </w:tcPr>
          <w:p w14:paraId="590EE018" w14:textId="77777777" w:rsidR="00421F04" w:rsidRPr="00CD5AB3" w:rsidRDefault="00421F04" w:rsidP="00421F04">
            <w:pPr>
              <w:pStyle w:val="pqiTabBody"/>
              <w:rPr>
                <w:i/>
              </w:rPr>
            </w:pPr>
          </w:p>
        </w:tc>
        <w:tc>
          <w:tcPr>
            <w:tcW w:w="4499" w:type="dxa"/>
            <w:gridSpan w:val="3"/>
          </w:tcPr>
          <w:p w14:paraId="2AB7DB67" w14:textId="77777777" w:rsidR="00421F04" w:rsidRPr="00CD5AB3" w:rsidRDefault="00421F04" w:rsidP="00421F04">
            <w:pPr>
              <w:pStyle w:val="pqiTabBody"/>
            </w:pPr>
            <w:r w:rsidRPr="00CD5AB3">
              <w:t xml:space="preserve">JĘZYK ELEMENTU </w:t>
            </w:r>
          </w:p>
          <w:p w14:paraId="6A68BA5C" w14:textId="77777777" w:rsidR="00421F04" w:rsidRPr="00CD5AB3" w:rsidRDefault="00421F04" w:rsidP="00421F04">
            <w:pPr>
              <w:pStyle w:val="pqiTabBody"/>
            </w:pPr>
            <w:r w:rsidRPr="00CD5AB3">
              <w:rPr>
                <w:rFonts w:ascii="Courier New" w:hAnsi="Courier New" w:cs="Courier New"/>
                <w:noProof/>
                <w:color w:val="0000FF"/>
              </w:rPr>
              <w:t>@language</w:t>
            </w:r>
          </w:p>
        </w:tc>
        <w:tc>
          <w:tcPr>
            <w:tcW w:w="426" w:type="dxa"/>
            <w:gridSpan w:val="3"/>
          </w:tcPr>
          <w:p w14:paraId="4EC24140" w14:textId="77777777" w:rsidR="00421F04" w:rsidRPr="00CD5AB3" w:rsidRDefault="00421F04" w:rsidP="00421F04">
            <w:pPr>
              <w:pStyle w:val="pqiTabBody"/>
            </w:pPr>
            <w:r w:rsidRPr="00CD5AB3">
              <w:t>D</w:t>
            </w:r>
          </w:p>
        </w:tc>
        <w:tc>
          <w:tcPr>
            <w:tcW w:w="2125" w:type="dxa"/>
            <w:gridSpan w:val="2"/>
          </w:tcPr>
          <w:p w14:paraId="0D4E0853" w14:textId="6E598459" w:rsidR="00421F04" w:rsidRPr="00CD5AB3" w:rsidRDefault="00421F04" w:rsidP="00421F04">
            <w:pPr>
              <w:pStyle w:val="pqiTabBody"/>
            </w:pPr>
            <w:r w:rsidRPr="00CD5AB3">
              <w:t>„R”, jeżeli stosuje się pole tekstowe 10b.</w:t>
            </w:r>
          </w:p>
        </w:tc>
        <w:tc>
          <w:tcPr>
            <w:tcW w:w="4536" w:type="dxa"/>
            <w:gridSpan w:val="2"/>
          </w:tcPr>
          <w:p w14:paraId="05A203FD" w14:textId="77777777" w:rsidR="00421F04" w:rsidRPr="00CD5AB3" w:rsidRDefault="00421F04" w:rsidP="00421F04">
            <w:pPr>
              <w:pStyle w:val="pqiTabBody"/>
            </w:pPr>
            <w:r w:rsidRPr="00CD5AB3">
              <w:t>Atrybut.</w:t>
            </w:r>
          </w:p>
          <w:p w14:paraId="337FBE5A" w14:textId="77777777" w:rsidR="00421F04" w:rsidRPr="00CD5AB3" w:rsidRDefault="00421F04" w:rsidP="00421F04">
            <w:pPr>
              <w:pStyle w:val="pqiTabBody"/>
            </w:pPr>
            <w:r w:rsidRPr="00CD5AB3">
              <w:t>Wartość ze słownika „Kody języka (Language codes)”.</w:t>
            </w:r>
          </w:p>
        </w:tc>
        <w:tc>
          <w:tcPr>
            <w:tcW w:w="855" w:type="dxa"/>
            <w:gridSpan w:val="2"/>
          </w:tcPr>
          <w:p w14:paraId="46B65A70" w14:textId="77777777" w:rsidR="00421F04" w:rsidRPr="00CD5AB3" w:rsidRDefault="00421F04" w:rsidP="00421F04">
            <w:pPr>
              <w:pStyle w:val="pqiTabBody"/>
            </w:pPr>
            <w:r w:rsidRPr="00CD5AB3">
              <w:t>a2</w:t>
            </w:r>
          </w:p>
        </w:tc>
      </w:tr>
      <w:tr w:rsidR="00421F04" w:rsidRPr="00CD5AB3" w14:paraId="75259AB1" w14:textId="77777777" w:rsidTr="00CB14AE">
        <w:trPr>
          <w:gridAfter w:val="1"/>
          <w:wAfter w:w="31" w:type="dxa"/>
        </w:trPr>
        <w:tc>
          <w:tcPr>
            <w:tcW w:w="708" w:type="dxa"/>
            <w:gridSpan w:val="7"/>
          </w:tcPr>
          <w:p w14:paraId="24D7C481" w14:textId="7AFD7B36" w:rsidR="00421F04" w:rsidRPr="00CD5AB3" w:rsidRDefault="00421F04" w:rsidP="00421F04">
            <w:pPr>
              <w:pStyle w:val="pqiTabHead"/>
              <w:rPr>
                <w:i/>
              </w:rPr>
            </w:pPr>
            <w:r w:rsidRPr="00CD5AB3">
              <w:lastRenderedPageBreak/>
              <w:t>11</w:t>
            </w:r>
          </w:p>
        </w:tc>
        <w:tc>
          <w:tcPr>
            <w:tcW w:w="4499" w:type="dxa"/>
            <w:gridSpan w:val="3"/>
          </w:tcPr>
          <w:p w14:paraId="049A4C9A" w14:textId="77777777" w:rsidR="00421F04" w:rsidRPr="00CD5AB3" w:rsidRDefault="00421F04" w:rsidP="00421F04">
            <w:pPr>
              <w:pStyle w:val="pqiTabHead"/>
            </w:pPr>
            <w:r w:rsidRPr="00CD5AB3">
              <w:t>SZCZEGÓŁY DOTYCZĄCE TRANSPORTU</w:t>
            </w:r>
          </w:p>
          <w:p w14:paraId="2E796B37" w14:textId="77777777" w:rsidR="00421F04" w:rsidRPr="00CD5AB3" w:rsidRDefault="00421F04" w:rsidP="00421F04">
            <w:pPr>
              <w:pStyle w:val="pqiTabHead"/>
            </w:pPr>
            <w:r w:rsidRPr="00CD5AB3">
              <w:rPr>
                <w:rFonts w:ascii="Courier New" w:hAnsi="Courier New" w:cs="Courier New"/>
                <w:noProof/>
                <w:color w:val="0000FF"/>
              </w:rPr>
              <w:t>TransportDetails</w:t>
            </w:r>
          </w:p>
        </w:tc>
        <w:tc>
          <w:tcPr>
            <w:tcW w:w="426" w:type="dxa"/>
            <w:gridSpan w:val="3"/>
          </w:tcPr>
          <w:p w14:paraId="0312EA76" w14:textId="77777777" w:rsidR="00421F04" w:rsidRPr="00CD5AB3" w:rsidRDefault="00421F04" w:rsidP="00421F04">
            <w:pPr>
              <w:pStyle w:val="pqiTabHead"/>
            </w:pPr>
            <w:r w:rsidRPr="00CD5AB3">
              <w:t>R</w:t>
            </w:r>
          </w:p>
        </w:tc>
        <w:tc>
          <w:tcPr>
            <w:tcW w:w="2125" w:type="dxa"/>
            <w:gridSpan w:val="2"/>
          </w:tcPr>
          <w:p w14:paraId="07B95D4E" w14:textId="77777777" w:rsidR="00421F04" w:rsidRPr="00CD5AB3" w:rsidRDefault="00421F04" w:rsidP="00421F04">
            <w:pPr>
              <w:pStyle w:val="pqiTabHead"/>
            </w:pPr>
          </w:p>
        </w:tc>
        <w:tc>
          <w:tcPr>
            <w:tcW w:w="4536" w:type="dxa"/>
            <w:gridSpan w:val="2"/>
          </w:tcPr>
          <w:p w14:paraId="6D3D21CC" w14:textId="77777777" w:rsidR="00421F04" w:rsidRPr="00CD5AB3" w:rsidRDefault="00421F04" w:rsidP="00421F04">
            <w:pPr>
              <w:pStyle w:val="pqiTabHead"/>
            </w:pPr>
          </w:p>
        </w:tc>
        <w:tc>
          <w:tcPr>
            <w:tcW w:w="855" w:type="dxa"/>
            <w:gridSpan w:val="2"/>
          </w:tcPr>
          <w:p w14:paraId="5D46833D" w14:textId="77777777" w:rsidR="00421F04" w:rsidRPr="00CD5AB3" w:rsidRDefault="00421F04" w:rsidP="00421F04">
            <w:pPr>
              <w:pStyle w:val="pqiTabHead"/>
            </w:pPr>
            <w:r w:rsidRPr="00CD5AB3">
              <w:t>99X</w:t>
            </w:r>
          </w:p>
        </w:tc>
      </w:tr>
      <w:tr w:rsidR="00421F04" w:rsidRPr="00CD5AB3" w14:paraId="251CC079" w14:textId="77777777" w:rsidTr="00CB14AE">
        <w:trPr>
          <w:gridAfter w:val="1"/>
          <w:wAfter w:w="31" w:type="dxa"/>
        </w:trPr>
        <w:tc>
          <w:tcPr>
            <w:tcW w:w="370" w:type="dxa"/>
            <w:gridSpan w:val="2"/>
          </w:tcPr>
          <w:p w14:paraId="3EAC68D8" w14:textId="77777777" w:rsidR="00421F04" w:rsidRPr="00CD5AB3" w:rsidRDefault="00421F04" w:rsidP="00421F04">
            <w:pPr>
              <w:pStyle w:val="pqiTabBody"/>
              <w:rPr>
                <w:b/>
              </w:rPr>
            </w:pPr>
          </w:p>
        </w:tc>
        <w:tc>
          <w:tcPr>
            <w:tcW w:w="338" w:type="dxa"/>
            <w:gridSpan w:val="5"/>
          </w:tcPr>
          <w:p w14:paraId="773EF9B6" w14:textId="77777777" w:rsidR="00421F04" w:rsidRPr="00CD5AB3" w:rsidRDefault="00421F04" w:rsidP="00421F04">
            <w:pPr>
              <w:pStyle w:val="pqiTabBody"/>
              <w:rPr>
                <w:i/>
              </w:rPr>
            </w:pPr>
            <w:r w:rsidRPr="00CD5AB3">
              <w:rPr>
                <w:i/>
              </w:rPr>
              <w:t>a</w:t>
            </w:r>
          </w:p>
        </w:tc>
        <w:tc>
          <w:tcPr>
            <w:tcW w:w="4499" w:type="dxa"/>
            <w:gridSpan w:val="3"/>
          </w:tcPr>
          <w:p w14:paraId="45FEB3C0" w14:textId="77777777" w:rsidR="00421F04" w:rsidRPr="00CD5AB3" w:rsidRDefault="00421F04" w:rsidP="00421F04">
            <w:pPr>
              <w:pStyle w:val="pqiTabBody"/>
            </w:pPr>
            <w:r w:rsidRPr="00CD5AB3">
              <w:t>Kod jednostki transportowej</w:t>
            </w:r>
          </w:p>
          <w:p w14:paraId="5742B7AC" w14:textId="77777777" w:rsidR="00421F04" w:rsidRPr="00CD5AB3" w:rsidRDefault="00421F04" w:rsidP="00421F04">
            <w:pPr>
              <w:pStyle w:val="pqiTabBody"/>
            </w:pPr>
            <w:r w:rsidRPr="00CD5AB3">
              <w:rPr>
                <w:rFonts w:ascii="Courier New" w:hAnsi="Courier New" w:cs="Courier New"/>
                <w:noProof/>
                <w:color w:val="0000FF"/>
              </w:rPr>
              <w:t>TransportUnitCode</w:t>
            </w:r>
          </w:p>
        </w:tc>
        <w:tc>
          <w:tcPr>
            <w:tcW w:w="426" w:type="dxa"/>
            <w:gridSpan w:val="3"/>
          </w:tcPr>
          <w:p w14:paraId="358D230B" w14:textId="77777777" w:rsidR="00421F04" w:rsidRPr="00CD5AB3" w:rsidRDefault="00421F04" w:rsidP="00421F04">
            <w:pPr>
              <w:pStyle w:val="pqiTabBody"/>
            </w:pPr>
            <w:r w:rsidRPr="00CD5AB3">
              <w:t>R</w:t>
            </w:r>
          </w:p>
        </w:tc>
        <w:tc>
          <w:tcPr>
            <w:tcW w:w="2125" w:type="dxa"/>
            <w:gridSpan w:val="2"/>
          </w:tcPr>
          <w:p w14:paraId="02862382" w14:textId="77777777" w:rsidR="00421F04" w:rsidRPr="00CD5AB3" w:rsidRDefault="00421F04" w:rsidP="00421F04">
            <w:pPr>
              <w:pStyle w:val="pqiTabBody"/>
            </w:pPr>
          </w:p>
        </w:tc>
        <w:tc>
          <w:tcPr>
            <w:tcW w:w="4536" w:type="dxa"/>
            <w:gridSpan w:val="2"/>
          </w:tcPr>
          <w:p w14:paraId="6F0CE2C7" w14:textId="77777777" w:rsidR="00421F04" w:rsidRPr="00CD5AB3" w:rsidRDefault="00421F04" w:rsidP="00421F04">
            <w:pPr>
              <w:pStyle w:val="pqiTabBody"/>
            </w:pPr>
            <w:r w:rsidRPr="00CD5AB3">
              <w:rPr>
                <w:lang w:eastAsia="en-GB"/>
              </w:rPr>
              <w:t>Wartość ze słownika</w:t>
            </w:r>
            <w:r w:rsidRPr="00CD5AB3">
              <w:t xml:space="preserve"> „Kody jednostek transportowych (Transport units)”.</w:t>
            </w:r>
          </w:p>
        </w:tc>
        <w:tc>
          <w:tcPr>
            <w:tcW w:w="855" w:type="dxa"/>
            <w:gridSpan w:val="2"/>
          </w:tcPr>
          <w:p w14:paraId="5C64E11B" w14:textId="77777777" w:rsidR="00421F04" w:rsidRPr="00CD5AB3" w:rsidRDefault="00421F04" w:rsidP="00421F04">
            <w:pPr>
              <w:pStyle w:val="pqiTabBody"/>
            </w:pPr>
            <w:r w:rsidRPr="00CD5AB3">
              <w:t>n..2</w:t>
            </w:r>
          </w:p>
        </w:tc>
      </w:tr>
      <w:tr w:rsidR="00421F04" w:rsidRPr="00CD5AB3" w14:paraId="0078AD3F" w14:textId="77777777" w:rsidTr="00CB14AE">
        <w:trPr>
          <w:gridAfter w:val="1"/>
          <w:wAfter w:w="31" w:type="dxa"/>
        </w:trPr>
        <w:tc>
          <w:tcPr>
            <w:tcW w:w="370" w:type="dxa"/>
            <w:gridSpan w:val="2"/>
          </w:tcPr>
          <w:p w14:paraId="5B109881" w14:textId="77777777" w:rsidR="00421F04" w:rsidRPr="00CD5AB3" w:rsidRDefault="00421F04" w:rsidP="00421F04">
            <w:pPr>
              <w:pStyle w:val="pqiTabBody"/>
              <w:rPr>
                <w:b/>
              </w:rPr>
            </w:pPr>
          </w:p>
        </w:tc>
        <w:tc>
          <w:tcPr>
            <w:tcW w:w="338" w:type="dxa"/>
            <w:gridSpan w:val="5"/>
          </w:tcPr>
          <w:p w14:paraId="26B76FB2" w14:textId="77777777" w:rsidR="00421F04" w:rsidRPr="00CD5AB3" w:rsidRDefault="00421F04" w:rsidP="00421F04">
            <w:pPr>
              <w:pStyle w:val="pqiTabBody"/>
              <w:rPr>
                <w:i/>
              </w:rPr>
            </w:pPr>
            <w:r w:rsidRPr="00CD5AB3">
              <w:rPr>
                <w:i/>
              </w:rPr>
              <w:t>b</w:t>
            </w:r>
          </w:p>
        </w:tc>
        <w:tc>
          <w:tcPr>
            <w:tcW w:w="4499" w:type="dxa"/>
            <w:gridSpan w:val="3"/>
          </w:tcPr>
          <w:p w14:paraId="6644C98B" w14:textId="77777777" w:rsidR="00421F04" w:rsidRPr="00CD5AB3" w:rsidRDefault="00421F04" w:rsidP="00421F04">
            <w:pPr>
              <w:pStyle w:val="pqiTabBody"/>
            </w:pPr>
            <w:r w:rsidRPr="00CD5AB3">
              <w:t>Oznaczenie jednostek transportowych</w:t>
            </w:r>
          </w:p>
          <w:p w14:paraId="77F4B714" w14:textId="77777777" w:rsidR="00421F04" w:rsidRPr="00CD5AB3" w:rsidRDefault="00421F04" w:rsidP="00421F04">
            <w:pPr>
              <w:pStyle w:val="pqiTabBody"/>
            </w:pPr>
            <w:r w:rsidRPr="00CD5AB3">
              <w:rPr>
                <w:rFonts w:ascii="Courier New" w:hAnsi="Courier New" w:cs="Courier New"/>
                <w:noProof/>
                <w:color w:val="0000FF"/>
              </w:rPr>
              <w:t>IdentityOfTransportUnits</w:t>
            </w:r>
          </w:p>
        </w:tc>
        <w:tc>
          <w:tcPr>
            <w:tcW w:w="426" w:type="dxa"/>
            <w:gridSpan w:val="3"/>
          </w:tcPr>
          <w:p w14:paraId="02207574" w14:textId="77777777" w:rsidR="00421F04" w:rsidRPr="00CD5AB3" w:rsidRDefault="00421F04" w:rsidP="00421F04">
            <w:pPr>
              <w:pStyle w:val="pqiTabBody"/>
            </w:pPr>
            <w:r w:rsidRPr="00CD5AB3">
              <w:t>D</w:t>
            </w:r>
          </w:p>
        </w:tc>
        <w:tc>
          <w:tcPr>
            <w:tcW w:w="2125" w:type="dxa"/>
            <w:gridSpan w:val="2"/>
          </w:tcPr>
          <w:p w14:paraId="324687EE" w14:textId="7D29E330" w:rsidR="00421F04" w:rsidRPr="00CD5AB3" w:rsidRDefault="00B410FF" w:rsidP="00B410FF">
            <w:pPr>
              <w:pStyle w:val="pqiTabBody"/>
            </w:pPr>
            <w:r>
              <w:t>W przypadku wartości 5 (stałe instalacje przesyłowe) nie stosuje się, w innych przypadkach O.</w:t>
            </w:r>
          </w:p>
        </w:tc>
        <w:tc>
          <w:tcPr>
            <w:tcW w:w="4536" w:type="dxa"/>
            <w:gridSpan w:val="2"/>
          </w:tcPr>
          <w:p w14:paraId="56D9966B" w14:textId="77777777" w:rsidR="00421F04" w:rsidRPr="00CD5AB3" w:rsidRDefault="00421F04" w:rsidP="00421F04">
            <w:pPr>
              <w:pStyle w:val="pqiTabBody"/>
            </w:pPr>
            <w:r w:rsidRPr="00CD5AB3">
              <w:t>Należy wpisać numer rejestracyjny jednostki transportowej (jednostek transportowych).</w:t>
            </w:r>
          </w:p>
        </w:tc>
        <w:tc>
          <w:tcPr>
            <w:tcW w:w="855" w:type="dxa"/>
            <w:gridSpan w:val="2"/>
          </w:tcPr>
          <w:p w14:paraId="746C795C" w14:textId="77777777" w:rsidR="00421F04" w:rsidRPr="00CD5AB3" w:rsidRDefault="00421F04" w:rsidP="00421F04">
            <w:pPr>
              <w:pStyle w:val="pqiTabBody"/>
            </w:pPr>
            <w:r w:rsidRPr="00CD5AB3">
              <w:t>an..35</w:t>
            </w:r>
          </w:p>
        </w:tc>
      </w:tr>
      <w:tr w:rsidR="00421F04" w:rsidRPr="00CD5AB3" w14:paraId="6D725977" w14:textId="77777777" w:rsidTr="00CB14AE">
        <w:trPr>
          <w:gridAfter w:val="1"/>
          <w:wAfter w:w="31" w:type="dxa"/>
        </w:trPr>
        <w:tc>
          <w:tcPr>
            <w:tcW w:w="708" w:type="dxa"/>
            <w:gridSpan w:val="7"/>
          </w:tcPr>
          <w:p w14:paraId="309AEFE0" w14:textId="77777777" w:rsidR="00421F04" w:rsidRPr="00CD5AB3" w:rsidRDefault="00421F04" w:rsidP="00421F04">
            <w:pPr>
              <w:pStyle w:val="pqiTabBody"/>
              <w:rPr>
                <w:i/>
              </w:rPr>
            </w:pPr>
          </w:p>
        </w:tc>
        <w:tc>
          <w:tcPr>
            <w:tcW w:w="4499" w:type="dxa"/>
            <w:gridSpan w:val="3"/>
          </w:tcPr>
          <w:p w14:paraId="42F141BD" w14:textId="77777777" w:rsidR="00421F04" w:rsidRPr="00CD5AB3" w:rsidRDefault="00421F04" w:rsidP="00421F04">
            <w:pPr>
              <w:pStyle w:val="pqiTabBody"/>
            </w:pPr>
            <w:r w:rsidRPr="00CD5AB3">
              <w:t xml:space="preserve">JĘZYK ELEMENTU </w:t>
            </w:r>
          </w:p>
          <w:p w14:paraId="3C73BB13" w14:textId="77777777" w:rsidR="00421F04" w:rsidRPr="00CD5AB3" w:rsidRDefault="00421F04" w:rsidP="00421F04">
            <w:pPr>
              <w:pStyle w:val="pqiTabBody"/>
            </w:pPr>
            <w:r w:rsidRPr="00CD5AB3">
              <w:rPr>
                <w:rFonts w:ascii="Courier New" w:hAnsi="Courier New" w:cs="Courier New"/>
                <w:noProof/>
                <w:color w:val="0000FF"/>
              </w:rPr>
              <w:t>@language</w:t>
            </w:r>
          </w:p>
        </w:tc>
        <w:tc>
          <w:tcPr>
            <w:tcW w:w="426" w:type="dxa"/>
            <w:gridSpan w:val="3"/>
          </w:tcPr>
          <w:p w14:paraId="3EDCAE1B" w14:textId="77777777" w:rsidR="00421F04" w:rsidRPr="00CD5AB3" w:rsidRDefault="00421F04" w:rsidP="00421F04">
            <w:pPr>
              <w:pStyle w:val="pqiTabBody"/>
            </w:pPr>
            <w:r w:rsidRPr="00CD5AB3">
              <w:t>D</w:t>
            </w:r>
          </w:p>
        </w:tc>
        <w:tc>
          <w:tcPr>
            <w:tcW w:w="2125" w:type="dxa"/>
            <w:gridSpan w:val="2"/>
          </w:tcPr>
          <w:p w14:paraId="3310125C" w14:textId="579CB75A" w:rsidR="00421F04" w:rsidRPr="00CD5AB3" w:rsidRDefault="00421F04" w:rsidP="00421F04">
            <w:pPr>
              <w:pStyle w:val="pqiTabBody"/>
            </w:pPr>
            <w:r w:rsidRPr="00CD5AB3">
              <w:t>„R”, jeżeli stosuje się pole tekstowe 11b.</w:t>
            </w:r>
          </w:p>
        </w:tc>
        <w:tc>
          <w:tcPr>
            <w:tcW w:w="4536" w:type="dxa"/>
            <w:gridSpan w:val="2"/>
          </w:tcPr>
          <w:p w14:paraId="0A9D1104" w14:textId="77777777" w:rsidR="00421F04" w:rsidRPr="00CD5AB3" w:rsidRDefault="00421F04" w:rsidP="00421F04">
            <w:pPr>
              <w:pStyle w:val="pqiTabBody"/>
            </w:pPr>
            <w:r w:rsidRPr="00CD5AB3">
              <w:t>Atrybut.</w:t>
            </w:r>
          </w:p>
          <w:p w14:paraId="46A285C4" w14:textId="77777777" w:rsidR="00421F04" w:rsidRPr="00CD5AB3" w:rsidRDefault="00421F04" w:rsidP="00421F04">
            <w:pPr>
              <w:pStyle w:val="pqiTabBody"/>
            </w:pPr>
            <w:r w:rsidRPr="00CD5AB3">
              <w:t>Wartość ze słownika „Kody języka (Language codes)”.</w:t>
            </w:r>
          </w:p>
        </w:tc>
        <w:tc>
          <w:tcPr>
            <w:tcW w:w="855" w:type="dxa"/>
            <w:gridSpan w:val="2"/>
          </w:tcPr>
          <w:p w14:paraId="63F29CB3" w14:textId="77777777" w:rsidR="00421F04" w:rsidRPr="00CD5AB3" w:rsidRDefault="00421F04" w:rsidP="00421F04">
            <w:pPr>
              <w:pStyle w:val="pqiTabBody"/>
            </w:pPr>
            <w:r w:rsidRPr="00CD5AB3">
              <w:t>a2</w:t>
            </w:r>
          </w:p>
        </w:tc>
      </w:tr>
      <w:tr w:rsidR="00421F04" w:rsidRPr="00CD5AB3" w14:paraId="1EBF46BA" w14:textId="77777777" w:rsidTr="00CB14AE">
        <w:trPr>
          <w:gridAfter w:val="1"/>
          <w:wAfter w:w="31" w:type="dxa"/>
        </w:trPr>
        <w:tc>
          <w:tcPr>
            <w:tcW w:w="370" w:type="dxa"/>
            <w:gridSpan w:val="2"/>
          </w:tcPr>
          <w:p w14:paraId="56DF0D49" w14:textId="77777777" w:rsidR="00421F04" w:rsidRPr="00CD5AB3" w:rsidRDefault="00421F04" w:rsidP="00421F04">
            <w:pPr>
              <w:pStyle w:val="pqiTabBody"/>
              <w:rPr>
                <w:b/>
              </w:rPr>
            </w:pPr>
          </w:p>
        </w:tc>
        <w:tc>
          <w:tcPr>
            <w:tcW w:w="338" w:type="dxa"/>
            <w:gridSpan w:val="5"/>
          </w:tcPr>
          <w:p w14:paraId="460D8874" w14:textId="6830E1E2" w:rsidR="00421F04" w:rsidRPr="00CD5AB3" w:rsidRDefault="00CB14AE" w:rsidP="00421F04">
            <w:pPr>
              <w:pStyle w:val="pqiTabBody"/>
              <w:rPr>
                <w:i/>
              </w:rPr>
            </w:pPr>
            <w:r>
              <w:rPr>
                <w:i/>
              </w:rPr>
              <w:t>c</w:t>
            </w:r>
          </w:p>
        </w:tc>
        <w:tc>
          <w:tcPr>
            <w:tcW w:w="4499" w:type="dxa"/>
            <w:gridSpan w:val="3"/>
          </w:tcPr>
          <w:p w14:paraId="1038A94E" w14:textId="77777777" w:rsidR="00421F04" w:rsidRPr="00CD5AB3" w:rsidRDefault="00421F04" w:rsidP="00421F04">
            <w:pPr>
              <w:pStyle w:val="pqiTabBody"/>
            </w:pPr>
            <w:r w:rsidRPr="00CD5AB3">
              <w:t>Dodatkowe informacje</w:t>
            </w:r>
          </w:p>
          <w:p w14:paraId="68C3BCAC" w14:textId="77777777" w:rsidR="00421F04" w:rsidRPr="00CD5AB3" w:rsidRDefault="00421F04" w:rsidP="00421F04">
            <w:pPr>
              <w:pStyle w:val="pqiTabBody"/>
            </w:pPr>
            <w:r w:rsidRPr="00CD5AB3">
              <w:rPr>
                <w:rFonts w:ascii="Courier New" w:hAnsi="Courier New" w:cs="Courier New"/>
                <w:noProof/>
                <w:color w:val="0000FF"/>
              </w:rPr>
              <w:t>ComplementaryInformation</w:t>
            </w:r>
          </w:p>
        </w:tc>
        <w:tc>
          <w:tcPr>
            <w:tcW w:w="426" w:type="dxa"/>
            <w:gridSpan w:val="3"/>
          </w:tcPr>
          <w:p w14:paraId="3829FA30" w14:textId="77777777" w:rsidR="00421F04" w:rsidRPr="00CD5AB3" w:rsidRDefault="00421F04" w:rsidP="00421F04">
            <w:pPr>
              <w:pStyle w:val="pqiTabBody"/>
            </w:pPr>
            <w:r w:rsidRPr="00CD5AB3">
              <w:t>O</w:t>
            </w:r>
          </w:p>
        </w:tc>
        <w:tc>
          <w:tcPr>
            <w:tcW w:w="2125" w:type="dxa"/>
            <w:gridSpan w:val="2"/>
          </w:tcPr>
          <w:p w14:paraId="3D6FC5E6" w14:textId="77777777" w:rsidR="00421F04" w:rsidRPr="00CD5AB3" w:rsidRDefault="00421F04" w:rsidP="00421F04">
            <w:pPr>
              <w:pStyle w:val="pqiTabBody"/>
            </w:pPr>
          </w:p>
        </w:tc>
        <w:tc>
          <w:tcPr>
            <w:tcW w:w="4536" w:type="dxa"/>
            <w:gridSpan w:val="2"/>
          </w:tcPr>
          <w:p w14:paraId="0407E6D2" w14:textId="77777777" w:rsidR="00421F04" w:rsidRPr="00CD5AB3" w:rsidRDefault="00421F04" w:rsidP="00421F04">
            <w:pPr>
              <w:pStyle w:val="pqiTabBody"/>
            </w:pPr>
            <w:r w:rsidRPr="00CD5AB3">
              <w:t>Należy podać wszelkie dodatkowe informacje dotyczące transportu, np. dane kolejnych przewoźników, informacje dotyczące kolejnych jednostek transportowych.</w:t>
            </w:r>
          </w:p>
        </w:tc>
        <w:tc>
          <w:tcPr>
            <w:tcW w:w="855" w:type="dxa"/>
            <w:gridSpan w:val="2"/>
          </w:tcPr>
          <w:p w14:paraId="3E2EA6BC" w14:textId="77777777" w:rsidR="00421F04" w:rsidRPr="00CD5AB3" w:rsidRDefault="00421F04" w:rsidP="00421F04">
            <w:pPr>
              <w:pStyle w:val="pqiTabBody"/>
            </w:pPr>
            <w:r w:rsidRPr="00CD5AB3">
              <w:t>an..350</w:t>
            </w:r>
          </w:p>
        </w:tc>
      </w:tr>
      <w:tr w:rsidR="00421F04" w:rsidRPr="00CD5AB3" w14:paraId="3EDC88DF" w14:textId="77777777" w:rsidTr="00CB14AE">
        <w:trPr>
          <w:gridAfter w:val="1"/>
          <w:wAfter w:w="31" w:type="dxa"/>
        </w:trPr>
        <w:tc>
          <w:tcPr>
            <w:tcW w:w="708" w:type="dxa"/>
            <w:gridSpan w:val="7"/>
          </w:tcPr>
          <w:p w14:paraId="2B090B8A" w14:textId="77777777" w:rsidR="00421F04" w:rsidRPr="00CD5AB3" w:rsidRDefault="00421F04" w:rsidP="00421F04">
            <w:pPr>
              <w:pStyle w:val="pqiTabBody"/>
              <w:rPr>
                <w:i/>
              </w:rPr>
            </w:pPr>
          </w:p>
        </w:tc>
        <w:tc>
          <w:tcPr>
            <w:tcW w:w="4499" w:type="dxa"/>
            <w:gridSpan w:val="3"/>
          </w:tcPr>
          <w:p w14:paraId="150C68EE" w14:textId="77777777" w:rsidR="00421F04" w:rsidRPr="00CD5AB3" w:rsidRDefault="00421F04" w:rsidP="00421F04">
            <w:pPr>
              <w:pStyle w:val="pqiTabBody"/>
            </w:pPr>
            <w:r w:rsidRPr="00CD5AB3">
              <w:t xml:space="preserve">JĘZYK ELEMENTU </w:t>
            </w:r>
          </w:p>
          <w:p w14:paraId="182223FE" w14:textId="77777777" w:rsidR="00421F04" w:rsidRPr="00CD5AB3" w:rsidRDefault="00421F04" w:rsidP="00421F04">
            <w:pPr>
              <w:pStyle w:val="pqiTabBody"/>
            </w:pPr>
            <w:r w:rsidRPr="00CD5AB3">
              <w:rPr>
                <w:rFonts w:ascii="Courier New" w:hAnsi="Courier New" w:cs="Courier New"/>
                <w:noProof/>
                <w:color w:val="0000FF"/>
              </w:rPr>
              <w:t>@language</w:t>
            </w:r>
          </w:p>
        </w:tc>
        <w:tc>
          <w:tcPr>
            <w:tcW w:w="426" w:type="dxa"/>
            <w:gridSpan w:val="3"/>
          </w:tcPr>
          <w:p w14:paraId="70CB7D38" w14:textId="77777777" w:rsidR="00421F04" w:rsidRPr="00CD5AB3" w:rsidRDefault="00421F04" w:rsidP="00421F04">
            <w:pPr>
              <w:pStyle w:val="pqiTabBody"/>
            </w:pPr>
            <w:r w:rsidRPr="00CD5AB3">
              <w:t>D</w:t>
            </w:r>
          </w:p>
        </w:tc>
        <w:tc>
          <w:tcPr>
            <w:tcW w:w="2125" w:type="dxa"/>
            <w:gridSpan w:val="2"/>
          </w:tcPr>
          <w:p w14:paraId="498FC527" w14:textId="2B29F1CD" w:rsidR="00421F04" w:rsidRPr="00CD5AB3" w:rsidRDefault="00421F04" w:rsidP="00421F04">
            <w:pPr>
              <w:pStyle w:val="pqiTabBody"/>
            </w:pPr>
            <w:r w:rsidRPr="00CD5AB3">
              <w:t>„R”, jeżeli stosuje się pole tekstowe 11e.</w:t>
            </w:r>
          </w:p>
        </w:tc>
        <w:tc>
          <w:tcPr>
            <w:tcW w:w="4536" w:type="dxa"/>
            <w:gridSpan w:val="2"/>
          </w:tcPr>
          <w:p w14:paraId="2B8B5418" w14:textId="77777777" w:rsidR="00421F04" w:rsidRPr="00CD5AB3" w:rsidRDefault="00421F04" w:rsidP="00421F04">
            <w:pPr>
              <w:pStyle w:val="pqiTabBody"/>
            </w:pPr>
            <w:r w:rsidRPr="00CD5AB3">
              <w:t>Atrybut.</w:t>
            </w:r>
          </w:p>
          <w:p w14:paraId="1B25D7EA" w14:textId="77777777" w:rsidR="00421F04" w:rsidRPr="00CD5AB3" w:rsidRDefault="00421F04" w:rsidP="00421F04">
            <w:pPr>
              <w:pStyle w:val="pqiTabBody"/>
            </w:pPr>
            <w:r w:rsidRPr="00CD5AB3">
              <w:t>Wartość ze słownika „Kody języka (Language codes)”.</w:t>
            </w:r>
          </w:p>
        </w:tc>
        <w:tc>
          <w:tcPr>
            <w:tcW w:w="855" w:type="dxa"/>
            <w:gridSpan w:val="2"/>
          </w:tcPr>
          <w:p w14:paraId="15D8F285" w14:textId="77777777" w:rsidR="00421F04" w:rsidRPr="00CD5AB3" w:rsidRDefault="00421F04" w:rsidP="00421F04">
            <w:pPr>
              <w:pStyle w:val="pqiTabBody"/>
            </w:pPr>
            <w:r w:rsidRPr="00CD5AB3">
              <w:t>a2</w:t>
            </w:r>
          </w:p>
        </w:tc>
      </w:tr>
      <w:tr w:rsidR="00421F04" w:rsidRPr="00CD5AB3" w14:paraId="0BBECC59" w14:textId="77777777" w:rsidTr="00CB14AE">
        <w:trPr>
          <w:gridAfter w:val="1"/>
          <w:wAfter w:w="31" w:type="dxa"/>
        </w:trPr>
        <w:tc>
          <w:tcPr>
            <w:tcW w:w="708" w:type="dxa"/>
            <w:gridSpan w:val="7"/>
          </w:tcPr>
          <w:p w14:paraId="2D7BA177" w14:textId="56C1CE3E" w:rsidR="00421F04" w:rsidRPr="00CD5AB3" w:rsidRDefault="00421F04" w:rsidP="00421F04">
            <w:pPr>
              <w:pStyle w:val="pqiTabHead"/>
              <w:rPr>
                <w:i/>
              </w:rPr>
            </w:pPr>
            <w:r w:rsidRPr="00CD5AB3">
              <w:t>12</w:t>
            </w:r>
          </w:p>
        </w:tc>
        <w:tc>
          <w:tcPr>
            <w:tcW w:w="4499" w:type="dxa"/>
            <w:gridSpan w:val="3"/>
          </w:tcPr>
          <w:p w14:paraId="7AEE0C85" w14:textId="77777777" w:rsidR="00421F04" w:rsidRPr="00CD5AB3" w:rsidRDefault="00421F04" w:rsidP="00421F04">
            <w:pPr>
              <w:pStyle w:val="pqiTabHead"/>
            </w:pPr>
            <w:r w:rsidRPr="00CD5AB3">
              <w:t>e-DD Wyroby</w:t>
            </w:r>
          </w:p>
          <w:p w14:paraId="196356A9" w14:textId="77777777" w:rsidR="00421F04" w:rsidRPr="00CD5AB3" w:rsidRDefault="00421F04" w:rsidP="00421F04">
            <w:pPr>
              <w:pStyle w:val="pqiTabHead"/>
            </w:pPr>
            <w:r w:rsidRPr="00CD5AB3">
              <w:rPr>
                <w:rFonts w:ascii="Courier New" w:hAnsi="Courier New" w:cs="Courier New"/>
                <w:noProof/>
                <w:color w:val="0000FF"/>
              </w:rPr>
              <w:t>BodyEDD</w:t>
            </w:r>
          </w:p>
        </w:tc>
        <w:tc>
          <w:tcPr>
            <w:tcW w:w="426" w:type="dxa"/>
            <w:gridSpan w:val="3"/>
          </w:tcPr>
          <w:p w14:paraId="13004D1E" w14:textId="77777777" w:rsidR="00421F04" w:rsidRPr="00CD5AB3" w:rsidRDefault="00421F04" w:rsidP="00421F04">
            <w:pPr>
              <w:pStyle w:val="pqiTabHead"/>
            </w:pPr>
            <w:r w:rsidRPr="00CD5AB3">
              <w:t>R</w:t>
            </w:r>
          </w:p>
        </w:tc>
        <w:tc>
          <w:tcPr>
            <w:tcW w:w="2125" w:type="dxa"/>
            <w:gridSpan w:val="2"/>
          </w:tcPr>
          <w:p w14:paraId="0D9B2276" w14:textId="77777777" w:rsidR="00421F04" w:rsidRPr="00CD5AB3" w:rsidRDefault="00421F04" w:rsidP="00421F04">
            <w:pPr>
              <w:pStyle w:val="pqiTabHead"/>
            </w:pPr>
          </w:p>
        </w:tc>
        <w:tc>
          <w:tcPr>
            <w:tcW w:w="4536" w:type="dxa"/>
            <w:gridSpan w:val="2"/>
          </w:tcPr>
          <w:p w14:paraId="1385C2F1" w14:textId="77777777" w:rsidR="00421F04" w:rsidRPr="00CD5AB3" w:rsidRDefault="00421F04" w:rsidP="00421F04">
            <w:pPr>
              <w:pStyle w:val="pqiTabHead"/>
            </w:pPr>
            <w:r w:rsidRPr="00CD5AB3">
              <w:t>Dla każdego wyrobu wchodzącego w skład przesyłki należy stosować odrębną grupę danych.</w:t>
            </w:r>
          </w:p>
        </w:tc>
        <w:tc>
          <w:tcPr>
            <w:tcW w:w="855" w:type="dxa"/>
            <w:gridSpan w:val="2"/>
          </w:tcPr>
          <w:p w14:paraId="0D944243" w14:textId="77777777" w:rsidR="00421F04" w:rsidRPr="00CD5AB3" w:rsidRDefault="00421F04" w:rsidP="00421F04">
            <w:pPr>
              <w:pStyle w:val="pqiTabHead"/>
            </w:pPr>
            <w:r w:rsidRPr="00CD5AB3">
              <w:t>999x</w:t>
            </w:r>
          </w:p>
        </w:tc>
      </w:tr>
      <w:tr w:rsidR="00421F04" w:rsidRPr="00CD5AB3" w14:paraId="545E07FD" w14:textId="77777777" w:rsidTr="00CB14AE">
        <w:trPr>
          <w:gridAfter w:val="1"/>
          <w:wAfter w:w="31" w:type="dxa"/>
        </w:trPr>
        <w:tc>
          <w:tcPr>
            <w:tcW w:w="363" w:type="dxa"/>
          </w:tcPr>
          <w:p w14:paraId="31B23B2A" w14:textId="77777777" w:rsidR="00421F04" w:rsidRPr="00CD5AB3" w:rsidRDefault="00421F04" w:rsidP="00421F04">
            <w:pPr>
              <w:pStyle w:val="pqiTabBody"/>
              <w:rPr>
                <w:b/>
              </w:rPr>
            </w:pPr>
          </w:p>
        </w:tc>
        <w:tc>
          <w:tcPr>
            <w:tcW w:w="387" w:type="dxa"/>
            <w:gridSpan w:val="7"/>
          </w:tcPr>
          <w:p w14:paraId="1D948304" w14:textId="77777777" w:rsidR="00421F04" w:rsidRPr="00CD5AB3" w:rsidRDefault="00421F04" w:rsidP="00421F04">
            <w:pPr>
              <w:pStyle w:val="pqiTabBody"/>
              <w:rPr>
                <w:i/>
              </w:rPr>
            </w:pPr>
            <w:r w:rsidRPr="00CD5AB3">
              <w:rPr>
                <w:i/>
              </w:rPr>
              <w:t>a</w:t>
            </w:r>
          </w:p>
        </w:tc>
        <w:tc>
          <w:tcPr>
            <w:tcW w:w="4457" w:type="dxa"/>
            <w:gridSpan w:val="2"/>
          </w:tcPr>
          <w:p w14:paraId="6572F23D" w14:textId="77777777" w:rsidR="00421F04" w:rsidRPr="00CD5AB3" w:rsidRDefault="00421F04" w:rsidP="00421F04">
            <w:pPr>
              <w:pStyle w:val="pqiTabBody"/>
            </w:pPr>
            <w:r w:rsidRPr="00CD5AB3">
              <w:t>Numer identyfikacyjny pozycji towarowej</w:t>
            </w:r>
          </w:p>
          <w:p w14:paraId="05C3FA6F" w14:textId="77777777" w:rsidR="00421F04" w:rsidRPr="00CD5AB3" w:rsidRDefault="00421F04" w:rsidP="00421F04">
            <w:pPr>
              <w:pStyle w:val="pqiTabBody"/>
            </w:pPr>
            <w:r w:rsidRPr="00CD5AB3">
              <w:rPr>
                <w:rFonts w:ascii="Courier New" w:hAnsi="Courier New" w:cs="Courier New"/>
                <w:noProof/>
                <w:color w:val="0000FF"/>
              </w:rPr>
              <w:t>BodyRecordUniqueReference</w:t>
            </w:r>
          </w:p>
        </w:tc>
        <w:tc>
          <w:tcPr>
            <w:tcW w:w="426" w:type="dxa"/>
            <w:gridSpan w:val="3"/>
          </w:tcPr>
          <w:p w14:paraId="4A6B39DB" w14:textId="77777777" w:rsidR="00421F04" w:rsidRPr="00CD5AB3" w:rsidRDefault="00421F04" w:rsidP="00421F04">
            <w:pPr>
              <w:pStyle w:val="pqiTabBody"/>
            </w:pPr>
            <w:r w:rsidRPr="00CD5AB3">
              <w:t>R</w:t>
            </w:r>
          </w:p>
        </w:tc>
        <w:tc>
          <w:tcPr>
            <w:tcW w:w="2125" w:type="dxa"/>
            <w:gridSpan w:val="2"/>
          </w:tcPr>
          <w:p w14:paraId="0E9775FB" w14:textId="77777777" w:rsidR="00421F04" w:rsidRPr="00CD5AB3" w:rsidRDefault="00421F04" w:rsidP="00421F04">
            <w:pPr>
              <w:pStyle w:val="pqiTabBody"/>
            </w:pPr>
            <w:r w:rsidRPr="00CD5AB3">
              <w:t>Wartość musi być większa od zera.</w:t>
            </w:r>
          </w:p>
        </w:tc>
        <w:tc>
          <w:tcPr>
            <w:tcW w:w="4536" w:type="dxa"/>
            <w:gridSpan w:val="2"/>
          </w:tcPr>
          <w:p w14:paraId="6395D57B" w14:textId="77777777" w:rsidR="00421F04" w:rsidRPr="00CD5AB3" w:rsidRDefault="00421F04" w:rsidP="00421F04">
            <w:pPr>
              <w:pStyle w:val="pqiTabBody"/>
            </w:pPr>
            <w:r w:rsidRPr="00CD5AB3">
              <w:t>Należy podać niepowtarzalny numer porządkowy, zaczynając od 1</w:t>
            </w:r>
          </w:p>
        </w:tc>
        <w:tc>
          <w:tcPr>
            <w:tcW w:w="855" w:type="dxa"/>
            <w:gridSpan w:val="2"/>
          </w:tcPr>
          <w:p w14:paraId="062BAB79" w14:textId="77777777" w:rsidR="00421F04" w:rsidRPr="00CD5AB3" w:rsidRDefault="00421F04" w:rsidP="00421F04">
            <w:pPr>
              <w:pStyle w:val="pqiTabBody"/>
            </w:pPr>
            <w:r w:rsidRPr="00CD5AB3">
              <w:t>n..3</w:t>
            </w:r>
          </w:p>
        </w:tc>
      </w:tr>
      <w:tr w:rsidR="00421F04" w:rsidRPr="00CD5AB3" w14:paraId="433D0EF5" w14:textId="77777777" w:rsidTr="00CB14AE">
        <w:trPr>
          <w:gridAfter w:val="1"/>
          <w:wAfter w:w="31" w:type="dxa"/>
        </w:trPr>
        <w:tc>
          <w:tcPr>
            <w:tcW w:w="363" w:type="dxa"/>
          </w:tcPr>
          <w:p w14:paraId="3665563E" w14:textId="77777777" w:rsidR="00421F04" w:rsidRPr="00CD5AB3" w:rsidRDefault="00421F04" w:rsidP="00421F04">
            <w:pPr>
              <w:pStyle w:val="pqiTabBody"/>
              <w:rPr>
                <w:b/>
              </w:rPr>
            </w:pPr>
          </w:p>
        </w:tc>
        <w:tc>
          <w:tcPr>
            <w:tcW w:w="387" w:type="dxa"/>
            <w:gridSpan w:val="7"/>
          </w:tcPr>
          <w:p w14:paraId="68AA607D" w14:textId="77777777" w:rsidR="00421F04" w:rsidRPr="00CD5AB3" w:rsidRDefault="00421F04" w:rsidP="00421F04">
            <w:pPr>
              <w:pStyle w:val="pqiTabBody"/>
              <w:rPr>
                <w:i/>
              </w:rPr>
            </w:pPr>
            <w:r w:rsidRPr="00CD5AB3">
              <w:rPr>
                <w:i/>
              </w:rPr>
              <w:t>b</w:t>
            </w:r>
          </w:p>
        </w:tc>
        <w:tc>
          <w:tcPr>
            <w:tcW w:w="4457" w:type="dxa"/>
            <w:gridSpan w:val="2"/>
          </w:tcPr>
          <w:p w14:paraId="6B447EB0" w14:textId="77777777" w:rsidR="00421F04" w:rsidRPr="00CD5AB3" w:rsidRDefault="00421F04" w:rsidP="00421F04">
            <w:pPr>
              <w:pStyle w:val="pqiTabBody"/>
            </w:pPr>
            <w:r w:rsidRPr="00CD5AB3">
              <w:t>Kod wyrobu akcyzowego</w:t>
            </w:r>
          </w:p>
          <w:p w14:paraId="3DBD19A1" w14:textId="77777777" w:rsidR="00421F04" w:rsidRPr="00CD5AB3" w:rsidRDefault="00421F04" w:rsidP="00421F04">
            <w:pPr>
              <w:pStyle w:val="pqiTabBody"/>
            </w:pPr>
            <w:r w:rsidRPr="00CD5AB3">
              <w:rPr>
                <w:rFonts w:ascii="Courier New" w:hAnsi="Courier New" w:cs="Courier New"/>
                <w:noProof/>
                <w:color w:val="0000FF"/>
              </w:rPr>
              <w:t>ExciseProductCode</w:t>
            </w:r>
          </w:p>
        </w:tc>
        <w:tc>
          <w:tcPr>
            <w:tcW w:w="426" w:type="dxa"/>
            <w:gridSpan w:val="3"/>
          </w:tcPr>
          <w:p w14:paraId="1A8CFA5A" w14:textId="77777777" w:rsidR="00421F04" w:rsidRPr="00CD5AB3" w:rsidRDefault="00421F04" w:rsidP="00421F04">
            <w:pPr>
              <w:pStyle w:val="pqiTabBody"/>
            </w:pPr>
            <w:r w:rsidRPr="00CD5AB3">
              <w:t>R</w:t>
            </w:r>
          </w:p>
        </w:tc>
        <w:tc>
          <w:tcPr>
            <w:tcW w:w="2125" w:type="dxa"/>
            <w:gridSpan w:val="2"/>
          </w:tcPr>
          <w:p w14:paraId="2D6CFF66" w14:textId="77777777" w:rsidR="00421F04" w:rsidRPr="00CD5AB3" w:rsidRDefault="00421F04" w:rsidP="00421F04">
            <w:pPr>
              <w:pStyle w:val="pqiTabBody"/>
            </w:pPr>
          </w:p>
        </w:tc>
        <w:tc>
          <w:tcPr>
            <w:tcW w:w="4536" w:type="dxa"/>
            <w:gridSpan w:val="2"/>
          </w:tcPr>
          <w:p w14:paraId="498EC871" w14:textId="77777777" w:rsidR="00421F04" w:rsidRPr="00CD5AB3" w:rsidRDefault="00421F04" w:rsidP="00421F04">
            <w:pPr>
              <w:rPr>
                <w:lang w:eastAsia="en-GB"/>
              </w:rPr>
            </w:pPr>
            <w:r w:rsidRPr="00CD5AB3">
              <w:rPr>
                <w:lang w:eastAsia="en-GB"/>
              </w:rPr>
              <w:t>Wartość ze słownika „</w:t>
            </w:r>
            <w:r w:rsidRPr="00CD5AB3">
              <w:t>Wyroby akcyzowe (Excise products)</w:t>
            </w:r>
            <w:r w:rsidRPr="00CD5AB3">
              <w:rPr>
                <w:lang w:eastAsia="en-GB"/>
              </w:rPr>
              <w:t>”.</w:t>
            </w:r>
          </w:p>
        </w:tc>
        <w:tc>
          <w:tcPr>
            <w:tcW w:w="855" w:type="dxa"/>
            <w:gridSpan w:val="2"/>
          </w:tcPr>
          <w:p w14:paraId="05AC6F78" w14:textId="77777777" w:rsidR="00421F04" w:rsidRPr="00CD5AB3" w:rsidRDefault="00421F04" w:rsidP="00421F04">
            <w:pPr>
              <w:pStyle w:val="pqiTabBody"/>
            </w:pPr>
            <w:r w:rsidRPr="00CD5AB3">
              <w:t>an4</w:t>
            </w:r>
          </w:p>
        </w:tc>
      </w:tr>
      <w:tr w:rsidR="00421F04" w:rsidRPr="00CD5AB3" w14:paraId="2121B2CC" w14:textId="77777777" w:rsidTr="00CB14AE">
        <w:trPr>
          <w:gridAfter w:val="1"/>
          <w:wAfter w:w="31" w:type="dxa"/>
        </w:trPr>
        <w:tc>
          <w:tcPr>
            <w:tcW w:w="363" w:type="dxa"/>
          </w:tcPr>
          <w:p w14:paraId="1873A7F8" w14:textId="77777777" w:rsidR="00421F04" w:rsidRPr="00CD5AB3" w:rsidRDefault="00421F04" w:rsidP="00421F04">
            <w:pPr>
              <w:pStyle w:val="pqiTabBody"/>
              <w:rPr>
                <w:b/>
              </w:rPr>
            </w:pPr>
          </w:p>
        </w:tc>
        <w:tc>
          <w:tcPr>
            <w:tcW w:w="387" w:type="dxa"/>
            <w:gridSpan w:val="7"/>
          </w:tcPr>
          <w:p w14:paraId="27FF9C34" w14:textId="77777777" w:rsidR="00421F04" w:rsidRPr="00CD5AB3" w:rsidRDefault="00421F04" w:rsidP="00421F04">
            <w:pPr>
              <w:pStyle w:val="pqiTabBody"/>
              <w:rPr>
                <w:i/>
              </w:rPr>
            </w:pPr>
            <w:r w:rsidRPr="00CD5AB3">
              <w:rPr>
                <w:i/>
              </w:rPr>
              <w:t>c</w:t>
            </w:r>
          </w:p>
        </w:tc>
        <w:tc>
          <w:tcPr>
            <w:tcW w:w="4457" w:type="dxa"/>
            <w:gridSpan w:val="2"/>
          </w:tcPr>
          <w:p w14:paraId="141838D5" w14:textId="77777777" w:rsidR="00421F04" w:rsidRPr="00CD5AB3" w:rsidRDefault="00421F04" w:rsidP="00421F04">
            <w:pPr>
              <w:pStyle w:val="pqiTabBody"/>
            </w:pPr>
            <w:r w:rsidRPr="00CD5AB3">
              <w:t>Kod CN</w:t>
            </w:r>
          </w:p>
          <w:p w14:paraId="0048F0DD" w14:textId="77777777" w:rsidR="00421F04" w:rsidRPr="00CD5AB3" w:rsidRDefault="00421F04" w:rsidP="00421F04">
            <w:pPr>
              <w:pStyle w:val="pqiTabBody"/>
            </w:pPr>
            <w:r w:rsidRPr="00CD5AB3">
              <w:rPr>
                <w:rFonts w:ascii="Courier New" w:hAnsi="Courier New" w:cs="Courier New"/>
                <w:noProof/>
                <w:color w:val="0000FF"/>
              </w:rPr>
              <w:t>CnCode</w:t>
            </w:r>
          </w:p>
        </w:tc>
        <w:tc>
          <w:tcPr>
            <w:tcW w:w="426" w:type="dxa"/>
            <w:gridSpan w:val="3"/>
          </w:tcPr>
          <w:p w14:paraId="094D0B95" w14:textId="77777777" w:rsidR="00421F04" w:rsidRPr="00CD5AB3" w:rsidRDefault="00421F04" w:rsidP="00421F04">
            <w:pPr>
              <w:pStyle w:val="pqiTabBody"/>
            </w:pPr>
            <w:r w:rsidRPr="00CD5AB3">
              <w:t>R</w:t>
            </w:r>
          </w:p>
        </w:tc>
        <w:tc>
          <w:tcPr>
            <w:tcW w:w="2125" w:type="dxa"/>
            <w:gridSpan w:val="2"/>
          </w:tcPr>
          <w:p w14:paraId="6BC1F692" w14:textId="77777777" w:rsidR="00421F04" w:rsidRPr="00CD5AB3" w:rsidRDefault="00421F04" w:rsidP="00421F04">
            <w:pPr>
              <w:pStyle w:val="pqiTabBody"/>
            </w:pPr>
            <w:r w:rsidRPr="00CD5AB3">
              <w:t>Wartość musi być większa od zera.</w:t>
            </w:r>
          </w:p>
        </w:tc>
        <w:tc>
          <w:tcPr>
            <w:tcW w:w="4536" w:type="dxa"/>
            <w:gridSpan w:val="2"/>
          </w:tcPr>
          <w:p w14:paraId="0B1D2409" w14:textId="77777777" w:rsidR="00421F04" w:rsidRPr="00CD5AB3" w:rsidRDefault="00421F04" w:rsidP="00421F04">
            <w:pPr>
              <w:pStyle w:val="pqiTabBody"/>
              <w:rPr>
                <w:lang w:eastAsia="en-GB"/>
              </w:rPr>
            </w:pPr>
            <w:r w:rsidRPr="00CD5AB3">
              <w:rPr>
                <w:lang w:eastAsia="en-GB"/>
              </w:rPr>
              <w:t>Wartość ze słownika „</w:t>
            </w:r>
            <w:r w:rsidRPr="00CD5AB3">
              <w:t>Kody CN (CN Codes)</w:t>
            </w:r>
            <w:r w:rsidRPr="00CD5AB3">
              <w:rPr>
                <w:lang w:eastAsia="en-GB"/>
              </w:rPr>
              <w:t>”.</w:t>
            </w:r>
          </w:p>
        </w:tc>
        <w:tc>
          <w:tcPr>
            <w:tcW w:w="855" w:type="dxa"/>
            <w:gridSpan w:val="2"/>
          </w:tcPr>
          <w:p w14:paraId="77FC3247" w14:textId="77777777" w:rsidR="00421F04" w:rsidRPr="00CD5AB3" w:rsidRDefault="00421F04" w:rsidP="00421F04">
            <w:pPr>
              <w:pStyle w:val="pqiTabBody"/>
            </w:pPr>
            <w:r w:rsidRPr="00CD5AB3">
              <w:t>n8</w:t>
            </w:r>
          </w:p>
        </w:tc>
      </w:tr>
      <w:tr w:rsidR="00421F04" w:rsidRPr="00CD5AB3" w14:paraId="133B409B" w14:textId="77777777" w:rsidTr="00CB14AE">
        <w:trPr>
          <w:gridAfter w:val="1"/>
          <w:wAfter w:w="31" w:type="dxa"/>
        </w:trPr>
        <w:tc>
          <w:tcPr>
            <w:tcW w:w="363" w:type="dxa"/>
          </w:tcPr>
          <w:p w14:paraId="24D51041" w14:textId="77777777" w:rsidR="00421F04" w:rsidRPr="00CD5AB3" w:rsidRDefault="00421F04" w:rsidP="00421F04">
            <w:pPr>
              <w:pStyle w:val="pqiTabBody"/>
              <w:rPr>
                <w:b/>
              </w:rPr>
            </w:pPr>
          </w:p>
        </w:tc>
        <w:tc>
          <w:tcPr>
            <w:tcW w:w="387" w:type="dxa"/>
            <w:gridSpan w:val="7"/>
          </w:tcPr>
          <w:p w14:paraId="1CDD66C8" w14:textId="77777777" w:rsidR="00421F04" w:rsidRPr="00CD5AB3" w:rsidRDefault="00421F04" w:rsidP="00421F04">
            <w:pPr>
              <w:pStyle w:val="pqiTabBody"/>
              <w:rPr>
                <w:i/>
              </w:rPr>
            </w:pPr>
            <w:r w:rsidRPr="00CD5AB3">
              <w:rPr>
                <w:i/>
              </w:rPr>
              <w:t>d</w:t>
            </w:r>
          </w:p>
        </w:tc>
        <w:tc>
          <w:tcPr>
            <w:tcW w:w="4457" w:type="dxa"/>
            <w:gridSpan w:val="2"/>
          </w:tcPr>
          <w:p w14:paraId="74BCBFF9" w14:textId="77777777" w:rsidR="00421F04" w:rsidRPr="00CD5AB3" w:rsidRDefault="00421F04" w:rsidP="00421F04">
            <w:pPr>
              <w:pStyle w:val="pqiTabBody"/>
            </w:pPr>
            <w:r w:rsidRPr="00CD5AB3">
              <w:t>Ilość</w:t>
            </w:r>
          </w:p>
          <w:p w14:paraId="081DB1F1" w14:textId="77777777" w:rsidR="00421F04" w:rsidRPr="00CD5AB3" w:rsidRDefault="00421F04" w:rsidP="00421F04">
            <w:pPr>
              <w:pStyle w:val="pqiTabBody"/>
            </w:pPr>
            <w:r w:rsidRPr="00CD5AB3">
              <w:rPr>
                <w:rFonts w:ascii="Courier New" w:hAnsi="Courier New" w:cs="Courier New"/>
                <w:noProof/>
                <w:color w:val="0000FF"/>
              </w:rPr>
              <w:t>Quantity</w:t>
            </w:r>
          </w:p>
        </w:tc>
        <w:tc>
          <w:tcPr>
            <w:tcW w:w="426" w:type="dxa"/>
            <w:gridSpan w:val="3"/>
          </w:tcPr>
          <w:p w14:paraId="76400F0A" w14:textId="77777777" w:rsidR="00421F04" w:rsidRPr="00CD5AB3" w:rsidRDefault="00421F04" w:rsidP="00421F04">
            <w:pPr>
              <w:pStyle w:val="pqiTabBody"/>
            </w:pPr>
            <w:r w:rsidRPr="00CD5AB3">
              <w:t>R</w:t>
            </w:r>
          </w:p>
        </w:tc>
        <w:tc>
          <w:tcPr>
            <w:tcW w:w="2125" w:type="dxa"/>
            <w:gridSpan w:val="2"/>
          </w:tcPr>
          <w:p w14:paraId="128DDE15" w14:textId="77777777" w:rsidR="00421F04" w:rsidRPr="00CD5AB3" w:rsidRDefault="00421F04" w:rsidP="00421F04">
            <w:pPr>
              <w:pStyle w:val="pqiTabBody"/>
            </w:pPr>
            <w:r w:rsidRPr="00CD5AB3">
              <w:t>Wartość musi być większa od zera.</w:t>
            </w:r>
          </w:p>
        </w:tc>
        <w:tc>
          <w:tcPr>
            <w:tcW w:w="4536" w:type="dxa"/>
            <w:gridSpan w:val="2"/>
          </w:tcPr>
          <w:p w14:paraId="678D9163" w14:textId="77777777" w:rsidR="00421F04" w:rsidRPr="00CD5AB3" w:rsidRDefault="00421F04" w:rsidP="00421F04">
            <w:pPr>
              <w:pStyle w:val="pqiTabBody"/>
            </w:pPr>
            <w:r w:rsidRPr="00CD5AB3">
              <w:t>Należy podać ilość (wyrażoną w jednostce miary powiązanej z kodem wyrobu – zob. wartości słownika „Jednostki miary (Units of measure)").</w:t>
            </w:r>
          </w:p>
          <w:p w14:paraId="3D0F60ED" w14:textId="77777777" w:rsidR="00421F04" w:rsidRPr="00CD5AB3" w:rsidRDefault="00421F04" w:rsidP="00421F04">
            <w:pPr>
              <w:pStyle w:val="pqiTabBody"/>
            </w:pPr>
          </w:p>
        </w:tc>
        <w:tc>
          <w:tcPr>
            <w:tcW w:w="855" w:type="dxa"/>
            <w:gridSpan w:val="2"/>
          </w:tcPr>
          <w:p w14:paraId="12063566" w14:textId="77777777" w:rsidR="00421F04" w:rsidRPr="00CD5AB3" w:rsidRDefault="00421F04" w:rsidP="00421F04">
            <w:pPr>
              <w:pStyle w:val="pqiTabBody"/>
            </w:pPr>
            <w:r w:rsidRPr="00CD5AB3">
              <w:t>n..15,3</w:t>
            </w:r>
          </w:p>
        </w:tc>
      </w:tr>
      <w:tr w:rsidR="00421F04" w:rsidRPr="00CD5AB3" w14:paraId="12EC2FC8" w14:textId="77777777" w:rsidTr="00CB14AE">
        <w:trPr>
          <w:gridAfter w:val="1"/>
          <w:wAfter w:w="31" w:type="dxa"/>
        </w:trPr>
        <w:tc>
          <w:tcPr>
            <w:tcW w:w="363" w:type="dxa"/>
          </w:tcPr>
          <w:p w14:paraId="632A36C6" w14:textId="77777777" w:rsidR="00421F04" w:rsidRPr="00CD5AB3" w:rsidRDefault="00421F04" w:rsidP="00421F04">
            <w:pPr>
              <w:pStyle w:val="pqiTabBody"/>
              <w:rPr>
                <w:b/>
              </w:rPr>
            </w:pPr>
          </w:p>
        </w:tc>
        <w:tc>
          <w:tcPr>
            <w:tcW w:w="387" w:type="dxa"/>
            <w:gridSpan w:val="7"/>
          </w:tcPr>
          <w:p w14:paraId="65843A2C" w14:textId="77777777" w:rsidR="00421F04" w:rsidRPr="00CD5AB3" w:rsidRDefault="00421F04" w:rsidP="00421F04">
            <w:pPr>
              <w:pStyle w:val="pqiTabBody"/>
              <w:rPr>
                <w:i/>
              </w:rPr>
            </w:pPr>
            <w:r w:rsidRPr="00CD5AB3">
              <w:rPr>
                <w:i/>
              </w:rPr>
              <w:t>e</w:t>
            </w:r>
          </w:p>
        </w:tc>
        <w:tc>
          <w:tcPr>
            <w:tcW w:w="4457" w:type="dxa"/>
            <w:gridSpan w:val="2"/>
          </w:tcPr>
          <w:p w14:paraId="1CB88793" w14:textId="77777777" w:rsidR="00421F04" w:rsidRPr="00CD5AB3" w:rsidRDefault="00421F04" w:rsidP="00421F04">
            <w:pPr>
              <w:pStyle w:val="pqiTabBody"/>
            </w:pPr>
            <w:r w:rsidRPr="00CD5AB3">
              <w:t>Masa brutto</w:t>
            </w:r>
          </w:p>
          <w:p w14:paraId="6E35C0DB" w14:textId="77777777" w:rsidR="00421F04" w:rsidRPr="00CD5AB3" w:rsidRDefault="00421F04" w:rsidP="00421F04">
            <w:pPr>
              <w:pStyle w:val="pqiTabBody"/>
            </w:pPr>
            <w:r w:rsidRPr="00CD5AB3">
              <w:rPr>
                <w:rFonts w:ascii="Courier New" w:hAnsi="Courier New" w:cs="Courier New"/>
                <w:noProof/>
                <w:color w:val="0000FF"/>
              </w:rPr>
              <w:t>GrossWeight</w:t>
            </w:r>
          </w:p>
        </w:tc>
        <w:tc>
          <w:tcPr>
            <w:tcW w:w="426" w:type="dxa"/>
            <w:gridSpan w:val="3"/>
          </w:tcPr>
          <w:p w14:paraId="1F348314" w14:textId="77777777" w:rsidR="00421F04" w:rsidRPr="00CD5AB3" w:rsidRDefault="00421F04" w:rsidP="00421F04">
            <w:pPr>
              <w:pStyle w:val="pqiTabBody"/>
            </w:pPr>
            <w:r w:rsidRPr="00CD5AB3">
              <w:t>R</w:t>
            </w:r>
          </w:p>
        </w:tc>
        <w:tc>
          <w:tcPr>
            <w:tcW w:w="2125" w:type="dxa"/>
            <w:gridSpan w:val="2"/>
          </w:tcPr>
          <w:p w14:paraId="3C9550EF" w14:textId="77777777" w:rsidR="00421F04" w:rsidRPr="00CD5AB3" w:rsidRDefault="00421F04" w:rsidP="00421F04">
            <w:pPr>
              <w:pStyle w:val="pqiTabBody"/>
            </w:pPr>
            <w:r w:rsidRPr="00CD5AB3">
              <w:t>Wartość musi być większa od zera.</w:t>
            </w:r>
          </w:p>
        </w:tc>
        <w:tc>
          <w:tcPr>
            <w:tcW w:w="4536" w:type="dxa"/>
            <w:gridSpan w:val="2"/>
          </w:tcPr>
          <w:p w14:paraId="474EC348" w14:textId="77777777" w:rsidR="00421F04" w:rsidRPr="00CD5AB3" w:rsidRDefault="00421F04" w:rsidP="00421F04">
            <w:pPr>
              <w:pStyle w:val="pqiTabBody"/>
            </w:pPr>
            <w:r w:rsidRPr="00CD5AB3">
              <w:t>Należy podać masę brutto przesyłki (wyroby akcyzowe wraz z opakowaniem).</w:t>
            </w:r>
          </w:p>
        </w:tc>
        <w:tc>
          <w:tcPr>
            <w:tcW w:w="855" w:type="dxa"/>
            <w:gridSpan w:val="2"/>
          </w:tcPr>
          <w:p w14:paraId="33A66E8F" w14:textId="77777777" w:rsidR="00421F04" w:rsidRPr="00CD5AB3" w:rsidRDefault="00421F04" w:rsidP="00421F04">
            <w:pPr>
              <w:pStyle w:val="pqiTabBody"/>
            </w:pPr>
            <w:r w:rsidRPr="00CD5AB3">
              <w:t>n..15,2</w:t>
            </w:r>
          </w:p>
        </w:tc>
      </w:tr>
      <w:tr w:rsidR="00421F04" w:rsidRPr="00CD5AB3" w14:paraId="77C81367" w14:textId="77777777" w:rsidTr="00CB14AE">
        <w:trPr>
          <w:gridAfter w:val="1"/>
          <w:wAfter w:w="31" w:type="dxa"/>
        </w:trPr>
        <w:tc>
          <w:tcPr>
            <w:tcW w:w="363" w:type="dxa"/>
          </w:tcPr>
          <w:p w14:paraId="09F1B83E" w14:textId="77777777" w:rsidR="00421F04" w:rsidRPr="00CD5AB3" w:rsidRDefault="00421F04" w:rsidP="00421F04">
            <w:pPr>
              <w:pStyle w:val="pqiTabBody"/>
              <w:rPr>
                <w:b/>
              </w:rPr>
            </w:pPr>
          </w:p>
        </w:tc>
        <w:tc>
          <w:tcPr>
            <w:tcW w:w="387" w:type="dxa"/>
            <w:gridSpan w:val="7"/>
          </w:tcPr>
          <w:p w14:paraId="1935D8ED" w14:textId="77777777" w:rsidR="00421F04" w:rsidRPr="00CD5AB3" w:rsidRDefault="00421F04" w:rsidP="00421F04">
            <w:pPr>
              <w:pStyle w:val="pqiTabBody"/>
              <w:rPr>
                <w:i/>
              </w:rPr>
            </w:pPr>
            <w:r w:rsidRPr="00CD5AB3">
              <w:rPr>
                <w:i/>
              </w:rPr>
              <w:t>f</w:t>
            </w:r>
          </w:p>
        </w:tc>
        <w:tc>
          <w:tcPr>
            <w:tcW w:w="4457" w:type="dxa"/>
            <w:gridSpan w:val="2"/>
          </w:tcPr>
          <w:p w14:paraId="41CFAAA1" w14:textId="77777777" w:rsidR="00421F04" w:rsidRPr="00CD5AB3" w:rsidRDefault="00421F04" w:rsidP="00421F04">
            <w:pPr>
              <w:pStyle w:val="pqiTabBody"/>
            </w:pPr>
            <w:r w:rsidRPr="00CD5AB3">
              <w:t>Masa netto</w:t>
            </w:r>
          </w:p>
          <w:p w14:paraId="56D1B49C" w14:textId="77777777" w:rsidR="00421F04" w:rsidRPr="00CD5AB3" w:rsidRDefault="00421F04" w:rsidP="00421F04">
            <w:pPr>
              <w:pStyle w:val="pqiTabBody"/>
            </w:pPr>
            <w:r w:rsidRPr="00CD5AB3">
              <w:rPr>
                <w:rFonts w:ascii="Courier New" w:hAnsi="Courier New" w:cs="Courier New"/>
                <w:noProof/>
                <w:color w:val="0000FF"/>
              </w:rPr>
              <w:t>NetWeight</w:t>
            </w:r>
          </w:p>
        </w:tc>
        <w:tc>
          <w:tcPr>
            <w:tcW w:w="426" w:type="dxa"/>
            <w:gridSpan w:val="3"/>
          </w:tcPr>
          <w:p w14:paraId="460AA182" w14:textId="77777777" w:rsidR="00421F04" w:rsidRPr="00CD5AB3" w:rsidRDefault="00421F04" w:rsidP="00421F04">
            <w:pPr>
              <w:pStyle w:val="pqiTabBody"/>
            </w:pPr>
            <w:r w:rsidRPr="00CD5AB3">
              <w:t>R</w:t>
            </w:r>
          </w:p>
        </w:tc>
        <w:tc>
          <w:tcPr>
            <w:tcW w:w="2125" w:type="dxa"/>
            <w:gridSpan w:val="2"/>
          </w:tcPr>
          <w:p w14:paraId="20E2D417" w14:textId="77777777" w:rsidR="00421F04" w:rsidRPr="00CD5AB3" w:rsidRDefault="00421F04" w:rsidP="00421F04">
            <w:pPr>
              <w:pStyle w:val="pqiTabBody"/>
            </w:pPr>
            <w:r w:rsidRPr="00CD5AB3">
              <w:t>Wartość musi być większa od zera.</w:t>
            </w:r>
          </w:p>
        </w:tc>
        <w:tc>
          <w:tcPr>
            <w:tcW w:w="4536" w:type="dxa"/>
            <w:gridSpan w:val="2"/>
          </w:tcPr>
          <w:p w14:paraId="38EF445B" w14:textId="77777777" w:rsidR="00421F04" w:rsidRPr="00CD5AB3" w:rsidRDefault="00421F04" w:rsidP="00421F04">
            <w:pPr>
              <w:pStyle w:val="pqiTabBody"/>
            </w:pPr>
            <w:r w:rsidRPr="00CD5AB3">
              <w:t>Należy podać masę wyrobów akcyzowych bez opakowania (w przypadku alkoholu i napojów alkoholowych, wyrobów energetycznych i w przypadku wszystkich wyrobów tytoniowych poza papierosami).</w:t>
            </w:r>
          </w:p>
        </w:tc>
        <w:tc>
          <w:tcPr>
            <w:tcW w:w="855" w:type="dxa"/>
            <w:gridSpan w:val="2"/>
          </w:tcPr>
          <w:p w14:paraId="4E1E3445" w14:textId="77777777" w:rsidR="00421F04" w:rsidRPr="00CD5AB3" w:rsidRDefault="00421F04" w:rsidP="00421F04">
            <w:pPr>
              <w:pStyle w:val="pqiTabBody"/>
            </w:pPr>
            <w:r w:rsidRPr="00CD5AB3">
              <w:t>n..15,2</w:t>
            </w:r>
          </w:p>
        </w:tc>
      </w:tr>
      <w:tr w:rsidR="00421F04" w:rsidRPr="00CD5AB3" w14:paraId="7C25AA4B" w14:textId="77777777" w:rsidTr="00CB14AE">
        <w:trPr>
          <w:gridAfter w:val="1"/>
          <w:wAfter w:w="31" w:type="dxa"/>
        </w:trPr>
        <w:tc>
          <w:tcPr>
            <w:tcW w:w="363" w:type="dxa"/>
          </w:tcPr>
          <w:p w14:paraId="519D5C8A" w14:textId="77777777" w:rsidR="00421F04" w:rsidRPr="00CD5AB3" w:rsidRDefault="00421F04" w:rsidP="00421F04">
            <w:pPr>
              <w:pStyle w:val="pqiTabBody"/>
              <w:rPr>
                <w:b/>
              </w:rPr>
            </w:pPr>
          </w:p>
        </w:tc>
        <w:tc>
          <w:tcPr>
            <w:tcW w:w="387" w:type="dxa"/>
            <w:gridSpan w:val="7"/>
          </w:tcPr>
          <w:p w14:paraId="1CF3F95E" w14:textId="77777777" w:rsidR="00421F04" w:rsidRPr="00CD5AB3" w:rsidRDefault="00421F04" w:rsidP="00421F04">
            <w:pPr>
              <w:pStyle w:val="pqiTabBody"/>
              <w:rPr>
                <w:i/>
              </w:rPr>
            </w:pPr>
            <w:r w:rsidRPr="00CD5AB3">
              <w:rPr>
                <w:i/>
              </w:rPr>
              <w:t>g</w:t>
            </w:r>
          </w:p>
        </w:tc>
        <w:tc>
          <w:tcPr>
            <w:tcW w:w="4457" w:type="dxa"/>
            <w:gridSpan w:val="2"/>
          </w:tcPr>
          <w:p w14:paraId="56B25FD1" w14:textId="77777777" w:rsidR="00421F04" w:rsidRPr="00CD5AB3" w:rsidRDefault="00421F04" w:rsidP="00421F04">
            <w:pPr>
              <w:pStyle w:val="pqiTabBody"/>
            </w:pPr>
            <w:r w:rsidRPr="00CD5AB3">
              <w:t>Zawartość alkoholu</w:t>
            </w:r>
          </w:p>
          <w:p w14:paraId="1412B882" w14:textId="0287CCB7" w:rsidR="00421F04" w:rsidRPr="00CD5AB3" w:rsidRDefault="005C4995" w:rsidP="008120DB">
            <w:pPr>
              <w:pStyle w:val="pqiTabBody"/>
            </w:pPr>
            <w:r>
              <w:rPr>
                <w:rFonts w:ascii="Courier New" w:hAnsi="Courier New" w:cs="Courier New"/>
                <w:noProof/>
                <w:color w:val="0000FF"/>
                <w:lang w:val="en-US"/>
              </w:rPr>
              <w:t>AlcoholicStrength</w:t>
            </w:r>
          </w:p>
        </w:tc>
        <w:tc>
          <w:tcPr>
            <w:tcW w:w="426" w:type="dxa"/>
            <w:gridSpan w:val="3"/>
          </w:tcPr>
          <w:p w14:paraId="2D3D1610" w14:textId="77777777" w:rsidR="00421F04" w:rsidRPr="00CD5AB3" w:rsidRDefault="00421F04" w:rsidP="00421F04">
            <w:pPr>
              <w:pStyle w:val="pqiTabBody"/>
            </w:pPr>
            <w:r w:rsidRPr="00CD5AB3">
              <w:t>D</w:t>
            </w:r>
          </w:p>
        </w:tc>
        <w:tc>
          <w:tcPr>
            <w:tcW w:w="2125" w:type="dxa"/>
            <w:gridSpan w:val="2"/>
          </w:tcPr>
          <w:p w14:paraId="5BE726FD" w14:textId="472FA829" w:rsidR="00421F04" w:rsidRDefault="00421F04" w:rsidP="00421F04">
            <w:pPr>
              <w:pStyle w:val="pqiTabBody"/>
            </w:pPr>
            <w:r w:rsidRPr="009079F8">
              <w:t>„R”, jeżeli ma zastosowanie do danego wyrobu akcyzowego</w:t>
            </w:r>
            <w:r>
              <w:t>– patrz wartości słownika „Wyroby akcyzowe (Excise products)”, oraz w polu 12b jest wartość inna niż B000.</w:t>
            </w:r>
          </w:p>
          <w:p w14:paraId="4DCF99B1" w14:textId="7DD2F337" w:rsidR="00421F04" w:rsidRDefault="00421F04" w:rsidP="00421F04">
            <w:pPr>
              <w:pStyle w:val="pqiTabBody"/>
            </w:pPr>
            <w:r w:rsidRPr="009079F8">
              <w:lastRenderedPageBreak/>
              <w:t>„</w:t>
            </w:r>
            <w:r>
              <w:t>O</w:t>
            </w:r>
            <w:r w:rsidRPr="009079F8">
              <w:t>”, jeżeli ma zastosowanie do danego wyrobu akcyzowego</w:t>
            </w:r>
            <w:r>
              <w:t>– patrz wartości słownika „Wyroby akcyzowe (Excise products)”, oraz w polu 12b jest wartość B000.</w:t>
            </w:r>
          </w:p>
          <w:p w14:paraId="3047F6B7" w14:textId="77777777" w:rsidR="00421F04" w:rsidRDefault="00421F04" w:rsidP="00421F04">
            <w:pPr>
              <w:pStyle w:val="pqiTabBody"/>
            </w:pPr>
            <w:r>
              <w:t>W pozostałych przypadkach nie stosuje się.</w:t>
            </w:r>
          </w:p>
          <w:p w14:paraId="1B843E8E" w14:textId="77777777" w:rsidR="00421F04" w:rsidRPr="00CD5AB3" w:rsidRDefault="00421F04" w:rsidP="00421F04"/>
        </w:tc>
        <w:tc>
          <w:tcPr>
            <w:tcW w:w="4536" w:type="dxa"/>
            <w:gridSpan w:val="2"/>
          </w:tcPr>
          <w:p w14:paraId="3B607FCA" w14:textId="77777777" w:rsidR="00421F04" w:rsidRPr="00CD5AB3" w:rsidRDefault="00421F04" w:rsidP="00421F04">
            <w:pPr>
              <w:pStyle w:val="pqiTabBody"/>
            </w:pPr>
            <w:r w:rsidRPr="00CD5AB3">
              <w:lastRenderedPageBreak/>
              <w:t>Należy podać zawartość alkoholu (procentową zawartość objętościową w temperaturze 20°C) jeśli jest wymagana. Wartość musi być większa od zera.</w:t>
            </w:r>
          </w:p>
        </w:tc>
        <w:tc>
          <w:tcPr>
            <w:tcW w:w="855" w:type="dxa"/>
            <w:gridSpan w:val="2"/>
          </w:tcPr>
          <w:p w14:paraId="001336B0" w14:textId="77777777" w:rsidR="00421F04" w:rsidRPr="00CD5AB3" w:rsidRDefault="00421F04" w:rsidP="00421F04">
            <w:pPr>
              <w:pStyle w:val="pqiTabBody"/>
            </w:pPr>
            <w:r w:rsidRPr="00CD5AB3">
              <w:t>n..5,2</w:t>
            </w:r>
          </w:p>
        </w:tc>
      </w:tr>
      <w:tr w:rsidR="00421F04" w:rsidRPr="00CD5AB3" w14:paraId="3ED50B17" w14:textId="77777777" w:rsidTr="00CB14AE">
        <w:trPr>
          <w:gridAfter w:val="1"/>
          <w:wAfter w:w="31" w:type="dxa"/>
        </w:trPr>
        <w:tc>
          <w:tcPr>
            <w:tcW w:w="363" w:type="dxa"/>
          </w:tcPr>
          <w:p w14:paraId="4C02ED77" w14:textId="77777777" w:rsidR="00421F04" w:rsidRPr="00CD5AB3" w:rsidRDefault="00421F04" w:rsidP="00421F04">
            <w:pPr>
              <w:pStyle w:val="pqiTabBody"/>
              <w:rPr>
                <w:b/>
              </w:rPr>
            </w:pPr>
          </w:p>
        </w:tc>
        <w:tc>
          <w:tcPr>
            <w:tcW w:w="387" w:type="dxa"/>
            <w:gridSpan w:val="7"/>
          </w:tcPr>
          <w:p w14:paraId="275CDD33" w14:textId="77777777" w:rsidR="00421F04" w:rsidRPr="00CD5AB3" w:rsidRDefault="00421F04" w:rsidP="00421F04">
            <w:pPr>
              <w:pStyle w:val="pqiTabBody"/>
              <w:rPr>
                <w:i/>
              </w:rPr>
            </w:pPr>
            <w:r w:rsidRPr="00CD5AB3">
              <w:rPr>
                <w:i/>
              </w:rPr>
              <w:t>h</w:t>
            </w:r>
          </w:p>
        </w:tc>
        <w:tc>
          <w:tcPr>
            <w:tcW w:w="4457" w:type="dxa"/>
            <w:gridSpan w:val="2"/>
          </w:tcPr>
          <w:p w14:paraId="309EC7BE" w14:textId="77777777" w:rsidR="00421F04" w:rsidRPr="00CD5AB3" w:rsidRDefault="00421F04" w:rsidP="00421F04">
            <w:pPr>
              <w:pStyle w:val="pqiTabBody"/>
            </w:pPr>
            <w:r w:rsidRPr="00CD5AB3">
              <w:t>Stopień Plato</w:t>
            </w:r>
          </w:p>
          <w:p w14:paraId="5661922C" w14:textId="77777777" w:rsidR="00421F04" w:rsidRPr="00CD5AB3" w:rsidRDefault="00421F04" w:rsidP="00421F04">
            <w:pPr>
              <w:pStyle w:val="pqiTabBody"/>
            </w:pPr>
            <w:r w:rsidRPr="00CD5AB3">
              <w:rPr>
                <w:rFonts w:ascii="Courier New" w:hAnsi="Courier New" w:cs="Courier New"/>
                <w:noProof/>
                <w:color w:val="0000FF"/>
              </w:rPr>
              <w:t>DegreePlato</w:t>
            </w:r>
          </w:p>
        </w:tc>
        <w:tc>
          <w:tcPr>
            <w:tcW w:w="426" w:type="dxa"/>
            <w:gridSpan w:val="3"/>
          </w:tcPr>
          <w:p w14:paraId="78318D21" w14:textId="77777777" w:rsidR="00421F04" w:rsidRPr="00CD5AB3" w:rsidRDefault="00421F04" w:rsidP="00421F04">
            <w:pPr>
              <w:pStyle w:val="pqiTabBody"/>
            </w:pPr>
            <w:r w:rsidRPr="00CD5AB3">
              <w:t>D</w:t>
            </w:r>
          </w:p>
        </w:tc>
        <w:tc>
          <w:tcPr>
            <w:tcW w:w="2125" w:type="dxa"/>
            <w:gridSpan w:val="2"/>
          </w:tcPr>
          <w:p w14:paraId="2E15AAC7" w14:textId="4B871B50" w:rsidR="00421F04" w:rsidRDefault="00421F04" w:rsidP="00421F04">
            <w:pPr>
              <w:pStyle w:val="pqiTabBody"/>
            </w:pPr>
            <w:r w:rsidRPr="009079F8">
              <w:t xml:space="preserve">„R”, jeżeli </w:t>
            </w:r>
            <w:r>
              <w:t>w polu 12b podano wartość „B000”.</w:t>
            </w:r>
          </w:p>
          <w:p w14:paraId="20002174" w14:textId="03295A24" w:rsidR="00421F04" w:rsidRPr="00CD5AB3" w:rsidRDefault="00421F04" w:rsidP="00421F04">
            <w:pPr>
              <w:pStyle w:val="pqiTabBody"/>
            </w:pPr>
            <w:r>
              <w:t xml:space="preserve">„O” </w:t>
            </w:r>
            <w:r w:rsidRPr="009079F8">
              <w:t>jeżeli ma zastosowanie do danego wyrobu akcyzowego</w:t>
            </w:r>
            <w:r>
              <w:t xml:space="preserve"> innego niż „B000” – patrz wartości słownika „Wyroby akcyzowe (Excise products)”.</w:t>
            </w:r>
          </w:p>
        </w:tc>
        <w:tc>
          <w:tcPr>
            <w:tcW w:w="4536" w:type="dxa"/>
            <w:gridSpan w:val="2"/>
          </w:tcPr>
          <w:p w14:paraId="4010195C" w14:textId="77777777" w:rsidR="00421F04" w:rsidRPr="00CD5AB3" w:rsidRDefault="00421F04" w:rsidP="00421F04">
            <w:pPr>
              <w:pStyle w:val="pqiTabBody"/>
            </w:pPr>
            <w:r w:rsidRPr="00CD5AB3">
              <w:t>Wartość musi być większa od zera.</w:t>
            </w:r>
          </w:p>
        </w:tc>
        <w:tc>
          <w:tcPr>
            <w:tcW w:w="855" w:type="dxa"/>
            <w:gridSpan w:val="2"/>
          </w:tcPr>
          <w:p w14:paraId="44A9BD6E" w14:textId="77777777" w:rsidR="00421F04" w:rsidRPr="00CD5AB3" w:rsidRDefault="00421F04" w:rsidP="00421F04">
            <w:pPr>
              <w:pStyle w:val="pqiTabBody"/>
            </w:pPr>
            <w:r w:rsidRPr="00CD5AB3">
              <w:t>n..5,2</w:t>
            </w:r>
          </w:p>
        </w:tc>
      </w:tr>
      <w:tr w:rsidR="00421F04" w:rsidRPr="00CD5AB3" w14:paraId="7DC674BD" w14:textId="77777777" w:rsidTr="00CB14AE">
        <w:trPr>
          <w:gridAfter w:val="1"/>
          <w:wAfter w:w="31" w:type="dxa"/>
        </w:trPr>
        <w:tc>
          <w:tcPr>
            <w:tcW w:w="363" w:type="dxa"/>
          </w:tcPr>
          <w:p w14:paraId="0E173AF0" w14:textId="77777777" w:rsidR="00421F04" w:rsidRPr="00CD5AB3" w:rsidRDefault="00421F04" w:rsidP="00421F04">
            <w:pPr>
              <w:pStyle w:val="pqiTabBody"/>
              <w:rPr>
                <w:b/>
              </w:rPr>
            </w:pPr>
          </w:p>
        </w:tc>
        <w:tc>
          <w:tcPr>
            <w:tcW w:w="387" w:type="dxa"/>
            <w:gridSpan w:val="7"/>
          </w:tcPr>
          <w:p w14:paraId="2C3CCAE7" w14:textId="77777777" w:rsidR="00421F04" w:rsidRPr="00CD5AB3" w:rsidRDefault="00421F04" w:rsidP="00421F04">
            <w:pPr>
              <w:pStyle w:val="pqiTabBody"/>
              <w:rPr>
                <w:i/>
              </w:rPr>
            </w:pPr>
            <w:r w:rsidRPr="00CD5AB3">
              <w:rPr>
                <w:i/>
              </w:rPr>
              <w:t>i</w:t>
            </w:r>
          </w:p>
        </w:tc>
        <w:tc>
          <w:tcPr>
            <w:tcW w:w="4457" w:type="dxa"/>
            <w:gridSpan w:val="2"/>
          </w:tcPr>
          <w:p w14:paraId="3340BEDC" w14:textId="77777777" w:rsidR="00421F04" w:rsidRPr="00CD5AB3" w:rsidRDefault="00421F04" w:rsidP="00421F04">
            <w:pPr>
              <w:pStyle w:val="pqiTabBody"/>
            </w:pPr>
            <w:r w:rsidRPr="00CD5AB3">
              <w:t>Gęstość</w:t>
            </w:r>
          </w:p>
          <w:p w14:paraId="55E6C793" w14:textId="77777777" w:rsidR="00421F04" w:rsidRPr="00CD5AB3" w:rsidRDefault="00421F04" w:rsidP="00421F04">
            <w:pPr>
              <w:pStyle w:val="pqiTabBody"/>
            </w:pPr>
            <w:r w:rsidRPr="00CD5AB3">
              <w:rPr>
                <w:rFonts w:ascii="Courier New" w:hAnsi="Courier New" w:cs="Courier New"/>
                <w:noProof/>
                <w:color w:val="0000FF"/>
              </w:rPr>
              <w:t>Density</w:t>
            </w:r>
          </w:p>
        </w:tc>
        <w:tc>
          <w:tcPr>
            <w:tcW w:w="426" w:type="dxa"/>
            <w:gridSpan w:val="3"/>
          </w:tcPr>
          <w:p w14:paraId="11834173" w14:textId="77777777" w:rsidR="00421F04" w:rsidRPr="00CD5AB3" w:rsidRDefault="00421F04" w:rsidP="00421F04">
            <w:pPr>
              <w:pStyle w:val="pqiTabBody"/>
            </w:pPr>
            <w:r w:rsidRPr="00CD5AB3">
              <w:t>C</w:t>
            </w:r>
          </w:p>
        </w:tc>
        <w:tc>
          <w:tcPr>
            <w:tcW w:w="2125" w:type="dxa"/>
            <w:gridSpan w:val="2"/>
          </w:tcPr>
          <w:p w14:paraId="73729398" w14:textId="6624AEEC" w:rsidR="00421F04" w:rsidRPr="00CD5AB3" w:rsidRDefault="00421F04" w:rsidP="00421F04">
            <w:r>
              <w:t>Zależne od kategorii wyrobu.</w:t>
            </w:r>
          </w:p>
        </w:tc>
        <w:tc>
          <w:tcPr>
            <w:tcW w:w="4536" w:type="dxa"/>
            <w:gridSpan w:val="2"/>
          </w:tcPr>
          <w:p w14:paraId="0D951E9D" w14:textId="77777777" w:rsidR="00421F04" w:rsidRPr="00CD5AB3" w:rsidRDefault="00421F04" w:rsidP="00421F04">
            <w:pPr>
              <w:pStyle w:val="pqiTabBody"/>
            </w:pPr>
            <w:r w:rsidRPr="00CD5AB3">
              <w:t>Należy podać gęstość w temperaturze 15°C jeśli ma zastosowanie. Wartość musi być większa od zera.</w:t>
            </w:r>
          </w:p>
        </w:tc>
        <w:tc>
          <w:tcPr>
            <w:tcW w:w="855" w:type="dxa"/>
            <w:gridSpan w:val="2"/>
          </w:tcPr>
          <w:p w14:paraId="2CC43232" w14:textId="77777777" w:rsidR="00421F04" w:rsidRPr="00CD5AB3" w:rsidRDefault="00421F04" w:rsidP="00421F04">
            <w:pPr>
              <w:pStyle w:val="pqiTabBody"/>
            </w:pPr>
            <w:r w:rsidRPr="00CD5AB3">
              <w:t>n..5,2</w:t>
            </w:r>
          </w:p>
        </w:tc>
      </w:tr>
      <w:tr w:rsidR="00421F04" w:rsidRPr="00CD5AB3" w14:paraId="451EBF8E" w14:textId="77777777" w:rsidTr="00CB14AE">
        <w:trPr>
          <w:gridAfter w:val="1"/>
          <w:wAfter w:w="31" w:type="dxa"/>
        </w:trPr>
        <w:tc>
          <w:tcPr>
            <w:tcW w:w="363" w:type="dxa"/>
          </w:tcPr>
          <w:p w14:paraId="417968ED" w14:textId="77777777" w:rsidR="00421F04" w:rsidRPr="00CD5AB3" w:rsidRDefault="00421F04" w:rsidP="00421F04">
            <w:pPr>
              <w:pStyle w:val="pqiTabBody"/>
              <w:rPr>
                <w:b/>
              </w:rPr>
            </w:pPr>
          </w:p>
        </w:tc>
        <w:tc>
          <w:tcPr>
            <w:tcW w:w="387" w:type="dxa"/>
            <w:gridSpan w:val="7"/>
          </w:tcPr>
          <w:p w14:paraId="69BB2616" w14:textId="77777777" w:rsidR="00421F04" w:rsidRPr="00CD5AB3" w:rsidRDefault="00421F04" w:rsidP="00421F04">
            <w:pPr>
              <w:pStyle w:val="pqiTabBody"/>
              <w:rPr>
                <w:i/>
              </w:rPr>
            </w:pPr>
            <w:r w:rsidRPr="00CD5AB3">
              <w:rPr>
                <w:i/>
              </w:rPr>
              <w:t>j</w:t>
            </w:r>
          </w:p>
        </w:tc>
        <w:tc>
          <w:tcPr>
            <w:tcW w:w="4457" w:type="dxa"/>
            <w:gridSpan w:val="2"/>
          </w:tcPr>
          <w:p w14:paraId="4BB0F99A" w14:textId="77777777" w:rsidR="00421F04" w:rsidRPr="00CD5AB3" w:rsidRDefault="00421F04" w:rsidP="00421F04">
            <w:pPr>
              <w:pStyle w:val="pqiTabBody"/>
            </w:pPr>
            <w:r w:rsidRPr="00CD5AB3">
              <w:t>Opis handlowy</w:t>
            </w:r>
          </w:p>
          <w:p w14:paraId="5F645A17" w14:textId="77777777" w:rsidR="00421F04" w:rsidRPr="00CD5AB3" w:rsidRDefault="00421F04" w:rsidP="00421F04">
            <w:pPr>
              <w:pStyle w:val="pqiTabBody"/>
            </w:pPr>
            <w:r w:rsidRPr="00CD5AB3">
              <w:rPr>
                <w:rFonts w:ascii="Courier New" w:hAnsi="Courier New" w:cs="Courier New"/>
                <w:noProof/>
                <w:color w:val="0000FF"/>
              </w:rPr>
              <w:t>CommercialDescription</w:t>
            </w:r>
          </w:p>
        </w:tc>
        <w:tc>
          <w:tcPr>
            <w:tcW w:w="426" w:type="dxa"/>
            <w:gridSpan w:val="3"/>
          </w:tcPr>
          <w:p w14:paraId="27E119B2" w14:textId="77777777" w:rsidR="00421F04" w:rsidRPr="00CD5AB3" w:rsidRDefault="00421F04" w:rsidP="00421F04">
            <w:pPr>
              <w:pStyle w:val="pqiTabBody"/>
            </w:pPr>
            <w:r w:rsidRPr="00CD5AB3">
              <w:t>O</w:t>
            </w:r>
          </w:p>
        </w:tc>
        <w:tc>
          <w:tcPr>
            <w:tcW w:w="2125" w:type="dxa"/>
            <w:gridSpan w:val="2"/>
          </w:tcPr>
          <w:p w14:paraId="01A38661" w14:textId="77777777" w:rsidR="00421F04" w:rsidRPr="00CD5AB3" w:rsidRDefault="00421F04" w:rsidP="00421F04">
            <w:pPr>
              <w:pStyle w:val="pqiTabBody"/>
            </w:pPr>
          </w:p>
        </w:tc>
        <w:tc>
          <w:tcPr>
            <w:tcW w:w="4536" w:type="dxa"/>
            <w:gridSpan w:val="2"/>
          </w:tcPr>
          <w:p w14:paraId="7966DA00" w14:textId="77777777" w:rsidR="00421F04" w:rsidRPr="00CD5AB3" w:rsidRDefault="00421F04" w:rsidP="00421F04">
            <w:pPr>
              <w:pStyle w:val="pqiTabBody"/>
            </w:pPr>
            <w:r w:rsidRPr="00CD5AB3">
              <w:t>Należy podać opis handlowy wyrobów w celu identyfikacji przewożonych wyrobów.</w:t>
            </w:r>
          </w:p>
        </w:tc>
        <w:tc>
          <w:tcPr>
            <w:tcW w:w="855" w:type="dxa"/>
            <w:gridSpan w:val="2"/>
          </w:tcPr>
          <w:p w14:paraId="79C63CFD" w14:textId="77777777" w:rsidR="00421F04" w:rsidRPr="00CD5AB3" w:rsidRDefault="00421F04" w:rsidP="00421F04">
            <w:pPr>
              <w:pStyle w:val="pqiTabBody"/>
            </w:pPr>
            <w:r w:rsidRPr="00CD5AB3">
              <w:t>an..350</w:t>
            </w:r>
          </w:p>
        </w:tc>
      </w:tr>
      <w:tr w:rsidR="00421F04" w:rsidRPr="00CD5AB3" w14:paraId="0F2F4572" w14:textId="77777777" w:rsidTr="00CB14AE">
        <w:trPr>
          <w:gridAfter w:val="1"/>
          <w:wAfter w:w="31" w:type="dxa"/>
        </w:trPr>
        <w:tc>
          <w:tcPr>
            <w:tcW w:w="750" w:type="dxa"/>
            <w:gridSpan w:val="8"/>
          </w:tcPr>
          <w:p w14:paraId="47A777FD" w14:textId="77777777" w:rsidR="00421F04" w:rsidRPr="00CD5AB3" w:rsidRDefault="00421F04" w:rsidP="00421F04">
            <w:pPr>
              <w:pStyle w:val="pqiTabBody"/>
              <w:rPr>
                <w:i/>
              </w:rPr>
            </w:pPr>
          </w:p>
        </w:tc>
        <w:tc>
          <w:tcPr>
            <w:tcW w:w="4457" w:type="dxa"/>
            <w:gridSpan w:val="2"/>
          </w:tcPr>
          <w:p w14:paraId="7EB2F0BC" w14:textId="77777777" w:rsidR="00421F04" w:rsidRPr="00CD5AB3" w:rsidRDefault="00421F04" w:rsidP="00421F04">
            <w:pPr>
              <w:pStyle w:val="pqiTabBody"/>
            </w:pPr>
            <w:r w:rsidRPr="00CD5AB3">
              <w:t xml:space="preserve">JĘZYK ELEMENTU </w:t>
            </w:r>
          </w:p>
          <w:p w14:paraId="31CA559B" w14:textId="77777777" w:rsidR="00421F04" w:rsidRPr="00CD5AB3" w:rsidRDefault="00421F04" w:rsidP="00421F04">
            <w:pPr>
              <w:pStyle w:val="pqiTabBody"/>
            </w:pPr>
            <w:r w:rsidRPr="00CD5AB3">
              <w:rPr>
                <w:rFonts w:ascii="Courier New" w:hAnsi="Courier New" w:cs="Courier New"/>
                <w:noProof/>
                <w:color w:val="0000FF"/>
              </w:rPr>
              <w:t>@language</w:t>
            </w:r>
          </w:p>
        </w:tc>
        <w:tc>
          <w:tcPr>
            <w:tcW w:w="426" w:type="dxa"/>
            <w:gridSpan w:val="3"/>
          </w:tcPr>
          <w:p w14:paraId="3A42F825" w14:textId="77777777" w:rsidR="00421F04" w:rsidRPr="00CD5AB3" w:rsidRDefault="00421F04" w:rsidP="00421F04">
            <w:pPr>
              <w:pStyle w:val="pqiTabBody"/>
            </w:pPr>
            <w:r w:rsidRPr="00CD5AB3">
              <w:t>D</w:t>
            </w:r>
          </w:p>
        </w:tc>
        <w:tc>
          <w:tcPr>
            <w:tcW w:w="2125" w:type="dxa"/>
            <w:gridSpan w:val="2"/>
          </w:tcPr>
          <w:p w14:paraId="36367F4E" w14:textId="00D3BE6D" w:rsidR="00421F04" w:rsidRPr="00CD5AB3" w:rsidRDefault="00421F04" w:rsidP="00421F04">
            <w:pPr>
              <w:pStyle w:val="pqiTabBody"/>
            </w:pPr>
            <w:r w:rsidRPr="00CD5AB3">
              <w:t>„R”, jeżeli stosuje się pole tekstowe 12j.</w:t>
            </w:r>
          </w:p>
        </w:tc>
        <w:tc>
          <w:tcPr>
            <w:tcW w:w="4536" w:type="dxa"/>
            <w:gridSpan w:val="2"/>
          </w:tcPr>
          <w:p w14:paraId="63BEA156" w14:textId="77777777" w:rsidR="00421F04" w:rsidRPr="00CD5AB3" w:rsidRDefault="00421F04" w:rsidP="00421F04">
            <w:pPr>
              <w:pStyle w:val="pqiTabBody"/>
            </w:pPr>
            <w:r w:rsidRPr="00CD5AB3">
              <w:t>Atrybut.</w:t>
            </w:r>
          </w:p>
          <w:p w14:paraId="23403D74" w14:textId="77777777" w:rsidR="00421F04" w:rsidRPr="00CD5AB3" w:rsidRDefault="00421F04" w:rsidP="00421F04">
            <w:pPr>
              <w:pStyle w:val="pqiTabBody"/>
            </w:pPr>
            <w:r w:rsidRPr="00CD5AB3">
              <w:t>Wartość ze słownika „Kody języka (Language codes)”.</w:t>
            </w:r>
          </w:p>
        </w:tc>
        <w:tc>
          <w:tcPr>
            <w:tcW w:w="855" w:type="dxa"/>
            <w:gridSpan w:val="2"/>
          </w:tcPr>
          <w:p w14:paraId="7282637A" w14:textId="77777777" w:rsidR="00421F04" w:rsidRPr="00CD5AB3" w:rsidRDefault="00421F04" w:rsidP="00421F04">
            <w:pPr>
              <w:pStyle w:val="pqiTabBody"/>
            </w:pPr>
            <w:r w:rsidRPr="00CD5AB3">
              <w:t>a2</w:t>
            </w:r>
          </w:p>
        </w:tc>
      </w:tr>
      <w:tr w:rsidR="00421F04" w:rsidRPr="00CD5AB3" w14:paraId="1CB7CE43" w14:textId="77777777" w:rsidTr="00CB14AE">
        <w:trPr>
          <w:gridAfter w:val="1"/>
          <w:wAfter w:w="31" w:type="dxa"/>
        </w:trPr>
        <w:tc>
          <w:tcPr>
            <w:tcW w:w="363" w:type="dxa"/>
          </w:tcPr>
          <w:p w14:paraId="2387DF49" w14:textId="77777777" w:rsidR="00421F04" w:rsidRPr="00CD5AB3" w:rsidRDefault="00421F04" w:rsidP="00421F04">
            <w:pPr>
              <w:pStyle w:val="pqiTabBody"/>
              <w:rPr>
                <w:b/>
              </w:rPr>
            </w:pPr>
          </w:p>
        </w:tc>
        <w:tc>
          <w:tcPr>
            <w:tcW w:w="387" w:type="dxa"/>
            <w:gridSpan w:val="7"/>
          </w:tcPr>
          <w:p w14:paraId="2E8DC831" w14:textId="77777777" w:rsidR="00421F04" w:rsidRPr="00CD5AB3" w:rsidRDefault="00421F04" w:rsidP="00421F04">
            <w:pPr>
              <w:pStyle w:val="pqiTabBody"/>
              <w:rPr>
                <w:i/>
              </w:rPr>
            </w:pPr>
            <w:r w:rsidRPr="00CD5AB3">
              <w:rPr>
                <w:i/>
              </w:rPr>
              <w:t>l</w:t>
            </w:r>
          </w:p>
        </w:tc>
        <w:tc>
          <w:tcPr>
            <w:tcW w:w="4457" w:type="dxa"/>
            <w:gridSpan w:val="2"/>
          </w:tcPr>
          <w:p w14:paraId="1045BD05" w14:textId="77777777" w:rsidR="00421F04" w:rsidRPr="00CD5AB3" w:rsidRDefault="00421F04" w:rsidP="00421F04">
            <w:pPr>
              <w:pStyle w:val="pqiTabBody"/>
            </w:pPr>
            <w:r w:rsidRPr="00CD5AB3">
              <w:t>Marka wyrobów</w:t>
            </w:r>
          </w:p>
          <w:p w14:paraId="5E712BA7" w14:textId="77777777" w:rsidR="00421F04" w:rsidRPr="00CD5AB3" w:rsidRDefault="00421F04" w:rsidP="00421F04">
            <w:pPr>
              <w:pStyle w:val="pqiTabBody"/>
            </w:pPr>
            <w:r w:rsidRPr="00CD5AB3">
              <w:rPr>
                <w:rFonts w:ascii="Courier New" w:hAnsi="Courier New" w:cs="Courier New"/>
                <w:noProof/>
                <w:color w:val="0000FF"/>
              </w:rPr>
              <w:t>BrandNameOfProducts</w:t>
            </w:r>
          </w:p>
        </w:tc>
        <w:tc>
          <w:tcPr>
            <w:tcW w:w="426" w:type="dxa"/>
            <w:gridSpan w:val="3"/>
          </w:tcPr>
          <w:p w14:paraId="36A48068" w14:textId="77777777" w:rsidR="00421F04" w:rsidRPr="00CD5AB3" w:rsidRDefault="00421F04" w:rsidP="00421F04">
            <w:pPr>
              <w:pStyle w:val="pqiTabBody"/>
            </w:pPr>
            <w:r w:rsidRPr="00CD5AB3">
              <w:t>O</w:t>
            </w:r>
          </w:p>
        </w:tc>
        <w:tc>
          <w:tcPr>
            <w:tcW w:w="2125" w:type="dxa"/>
            <w:gridSpan w:val="2"/>
          </w:tcPr>
          <w:p w14:paraId="5FDEEE58" w14:textId="77777777" w:rsidR="00421F04" w:rsidRPr="00CD5AB3" w:rsidRDefault="00421F04" w:rsidP="00421F04">
            <w:pPr>
              <w:pStyle w:val="pqiTabBody"/>
            </w:pPr>
          </w:p>
        </w:tc>
        <w:tc>
          <w:tcPr>
            <w:tcW w:w="4536" w:type="dxa"/>
            <w:gridSpan w:val="2"/>
          </w:tcPr>
          <w:p w14:paraId="066A9AA3" w14:textId="77777777" w:rsidR="00421F04" w:rsidRPr="00CD5AB3" w:rsidRDefault="00421F04" w:rsidP="00421F04">
            <w:pPr>
              <w:pStyle w:val="pqiTabBody"/>
            </w:pPr>
            <w:r w:rsidRPr="00CD5AB3">
              <w:t>Należy podać markę wyrobów, jeżeli ma to zastosowanie.</w:t>
            </w:r>
          </w:p>
        </w:tc>
        <w:tc>
          <w:tcPr>
            <w:tcW w:w="855" w:type="dxa"/>
            <w:gridSpan w:val="2"/>
          </w:tcPr>
          <w:p w14:paraId="42BB0B93" w14:textId="77777777" w:rsidR="00421F04" w:rsidRPr="00CD5AB3" w:rsidRDefault="00421F04" w:rsidP="00421F04">
            <w:pPr>
              <w:pStyle w:val="pqiTabBody"/>
            </w:pPr>
            <w:r w:rsidRPr="00CD5AB3">
              <w:t>an..350</w:t>
            </w:r>
          </w:p>
        </w:tc>
      </w:tr>
      <w:tr w:rsidR="00421F04" w:rsidRPr="00CD5AB3" w14:paraId="6225F0D9" w14:textId="77777777" w:rsidTr="00CB14AE">
        <w:trPr>
          <w:gridAfter w:val="1"/>
          <w:wAfter w:w="31" w:type="dxa"/>
        </w:trPr>
        <w:tc>
          <w:tcPr>
            <w:tcW w:w="750" w:type="dxa"/>
            <w:gridSpan w:val="8"/>
          </w:tcPr>
          <w:p w14:paraId="52709B3C" w14:textId="77777777" w:rsidR="00421F04" w:rsidRPr="00CD5AB3" w:rsidRDefault="00421F04" w:rsidP="00421F04">
            <w:pPr>
              <w:pStyle w:val="pqiTabBody"/>
              <w:rPr>
                <w:i/>
              </w:rPr>
            </w:pPr>
          </w:p>
        </w:tc>
        <w:tc>
          <w:tcPr>
            <w:tcW w:w="4457" w:type="dxa"/>
            <w:gridSpan w:val="2"/>
          </w:tcPr>
          <w:p w14:paraId="45001DCB" w14:textId="77777777" w:rsidR="00421F04" w:rsidRPr="00CD5AB3" w:rsidRDefault="00421F04" w:rsidP="00421F04">
            <w:pPr>
              <w:pStyle w:val="pqiTabBody"/>
            </w:pPr>
            <w:r w:rsidRPr="00CD5AB3">
              <w:t xml:space="preserve">JĘZYK ELEMENTU </w:t>
            </w:r>
          </w:p>
          <w:p w14:paraId="3083DC26" w14:textId="77777777" w:rsidR="00421F04" w:rsidRPr="00CD5AB3" w:rsidRDefault="00421F04" w:rsidP="00421F04">
            <w:pPr>
              <w:pStyle w:val="pqiTabBody"/>
            </w:pPr>
            <w:r w:rsidRPr="00CD5AB3">
              <w:rPr>
                <w:rFonts w:ascii="Courier New" w:hAnsi="Courier New" w:cs="Courier New"/>
                <w:noProof/>
                <w:color w:val="0000FF"/>
              </w:rPr>
              <w:t>@language</w:t>
            </w:r>
          </w:p>
        </w:tc>
        <w:tc>
          <w:tcPr>
            <w:tcW w:w="426" w:type="dxa"/>
            <w:gridSpan w:val="3"/>
          </w:tcPr>
          <w:p w14:paraId="4DA16AC1" w14:textId="77777777" w:rsidR="00421F04" w:rsidRPr="00CD5AB3" w:rsidRDefault="00421F04" w:rsidP="00421F04">
            <w:pPr>
              <w:pStyle w:val="pqiTabBody"/>
            </w:pPr>
            <w:r w:rsidRPr="00CD5AB3">
              <w:t>D</w:t>
            </w:r>
          </w:p>
        </w:tc>
        <w:tc>
          <w:tcPr>
            <w:tcW w:w="2125" w:type="dxa"/>
            <w:gridSpan w:val="2"/>
          </w:tcPr>
          <w:p w14:paraId="44895CDB" w14:textId="65162F63" w:rsidR="00421F04" w:rsidRPr="00CD5AB3" w:rsidRDefault="00421F04" w:rsidP="00421F04">
            <w:pPr>
              <w:pStyle w:val="pqiTabBody"/>
            </w:pPr>
            <w:r w:rsidRPr="00CD5AB3">
              <w:t>„R”, jeżeli stosuje się pole tekstowe 12l.</w:t>
            </w:r>
          </w:p>
        </w:tc>
        <w:tc>
          <w:tcPr>
            <w:tcW w:w="4536" w:type="dxa"/>
            <w:gridSpan w:val="2"/>
          </w:tcPr>
          <w:p w14:paraId="64BC293B" w14:textId="77777777" w:rsidR="00421F04" w:rsidRPr="00CD5AB3" w:rsidRDefault="00421F04" w:rsidP="00421F04">
            <w:pPr>
              <w:pStyle w:val="pqiTabBody"/>
            </w:pPr>
            <w:r w:rsidRPr="00CD5AB3">
              <w:t>Atrybut.</w:t>
            </w:r>
          </w:p>
          <w:p w14:paraId="218696F3" w14:textId="77777777" w:rsidR="00421F04" w:rsidRPr="00CD5AB3" w:rsidRDefault="00421F04" w:rsidP="00421F04">
            <w:pPr>
              <w:pStyle w:val="pqiTabBody"/>
            </w:pPr>
            <w:r w:rsidRPr="00CD5AB3">
              <w:t>Wartość ze słownika „Kody języka (Language codes)”.</w:t>
            </w:r>
          </w:p>
        </w:tc>
        <w:tc>
          <w:tcPr>
            <w:tcW w:w="855" w:type="dxa"/>
            <w:gridSpan w:val="2"/>
          </w:tcPr>
          <w:p w14:paraId="4359ABF0" w14:textId="77777777" w:rsidR="00421F04" w:rsidRPr="00CD5AB3" w:rsidRDefault="00421F04" w:rsidP="00421F04">
            <w:pPr>
              <w:pStyle w:val="pqiTabBody"/>
            </w:pPr>
            <w:r w:rsidRPr="00CD5AB3">
              <w:t>a2</w:t>
            </w:r>
          </w:p>
        </w:tc>
      </w:tr>
      <w:tr w:rsidR="00421F04" w:rsidRPr="00CD5AB3" w14:paraId="5C09ED17" w14:textId="77777777" w:rsidTr="00CB14AE">
        <w:trPr>
          <w:gridAfter w:val="1"/>
          <w:wAfter w:w="31" w:type="dxa"/>
        </w:trPr>
        <w:tc>
          <w:tcPr>
            <w:tcW w:w="750" w:type="dxa"/>
            <w:gridSpan w:val="8"/>
          </w:tcPr>
          <w:p w14:paraId="6495ACCA" w14:textId="77777777" w:rsidR="00421F04" w:rsidRPr="00CD5AB3" w:rsidRDefault="00421F04" w:rsidP="00421F04">
            <w:pPr>
              <w:pStyle w:val="pqiTabBody"/>
              <w:rPr>
                <w:i/>
              </w:rPr>
            </w:pPr>
            <w:r w:rsidRPr="00CD5AB3">
              <w:rPr>
                <w:i/>
              </w:rPr>
              <w:t>n</w:t>
            </w:r>
          </w:p>
        </w:tc>
        <w:tc>
          <w:tcPr>
            <w:tcW w:w="4457" w:type="dxa"/>
            <w:gridSpan w:val="2"/>
          </w:tcPr>
          <w:p w14:paraId="5D12BA2A" w14:textId="77777777" w:rsidR="00421F04" w:rsidRPr="00CD5AB3" w:rsidRDefault="00421F04" w:rsidP="00421F04">
            <w:pPr>
              <w:pStyle w:val="pqiTabBody"/>
            </w:pPr>
            <w:r w:rsidRPr="00CD5AB3">
              <w:t>Oleje opałowe niepodlegające barwieniu i oznaczeniu</w:t>
            </w:r>
          </w:p>
          <w:p w14:paraId="327CD5F8" w14:textId="77777777" w:rsidR="00421F04" w:rsidRPr="00CD5AB3" w:rsidRDefault="00421F04" w:rsidP="00421F04">
            <w:pPr>
              <w:pStyle w:val="pqiTabBody"/>
            </w:pPr>
            <w:r w:rsidRPr="00CD5AB3">
              <w:rPr>
                <w:rFonts w:ascii="Courier New" w:hAnsi="Courier New" w:cs="Courier New"/>
                <w:noProof/>
                <w:color w:val="0000FF"/>
              </w:rPr>
              <w:t>NotColouredAndMarkedFuelOils</w:t>
            </w:r>
          </w:p>
        </w:tc>
        <w:tc>
          <w:tcPr>
            <w:tcW w:w="426" w:type="dxa"/>
            <w:gridSpan w:val="3"/>
          </w:tcPr>
          <w:p w14:paraId="7A295678" w14:textId="77777777" w:rsidR="00421F04" w:rsidRPr="00CD5AB3" w:rsidRDefault="00421F04" w:rsidP="00421F04">
            <w:pPr>
              <w:pStyle w:val="pqiTabBody"/>
            </w:pPr>
            <w:r w:rsidRPr="00CD5AB3">
              <w:t>D</w:t>
            </w:r>
          </w:p>
        </w:tc>
        <w:tc>
          <w:tcPr>
            <w:tcW w:w="2125" w:type="dxa"/>
            <w:gridSpan w:val="2"/>
          </w:tcPr>
          <w:p w14:paraId="28739770" w14:textId="49CD37D9" w:rsidR="00421F04" w:rsidRDefault="00421F04" w:rsidP="00421F04">
            <w:pPr>
              <w:pStyle w:val="pqiTabBody"/>
            </w:pPr>
            <w:r w:rsidRPr="009079F8">
              <w:t xml:space="preserve">„R”, </w:t>
            </w:r>
            <w:r>
              <w:rPr>
                <w:lang w:eastAsia="en-GB"/>
              </w:rPr>
              <w:t>k</w:t>
            </w:r>
            <w:r w:rsidRPr="009079F8">
              <w:t>od wyrobu akcyzowego</w:t>
            </w:r>
            <w:r>
              <w:t xml:space="preserve"> w polu 12b jest równy „E470” lub „E490” oraz dla kodu „E490” w polu 12c podano kod CN z przedziału „271019</w:t>
            </w:r>
            <w:r w:rsidRPr="00937CFB">
              <w:t>51</w:t>
            </w:r>
            <w:r>
              <w:t xml:space="preserve"> – 271019</w:t>
            </w:r>
            <w:r w:rsidRPr="00937CFB">
              <w:t>60</w:t>
            </w:r>
            <w:r>
              <w:t>”.</w:t>
            </w:r>
          </w:p>
          <w:p w14:paraId="1EE72F75" w14:textId="7585653F" w:rsidR="00421F04" w:rsidRPr="00CD5AB3" w:rsidRDefault="00421F04" w:rsidP="00421F04">
            <w:pPr>
              <w:pStyle w:val="pqiTabBody"/>
            </w:pPr>
            <w:r>
              <w:t>W pozostałych przypadkach nie stosuje się.</w:t>
            </w:r>
          </w:p>
        </w:tc>
        <w:tc>
          <w:tcPr>
            <w:tcW w:w="4536" w:type="dxa"/>
            <w:gridSpan w:val="2"/>
          </w:tcPr>
          <w:p w14:paraId="26146AB4" w14:textId="77777777" w:rsidR="00421F04" w:rsidRPr="00CD5AB3" w:rsidRDefault="00421F04" w:rsidP="00421F04">
            <w:pPr>
              <w:pStyle w:val="pqiTabBody"/>
            </w:pPr>
            <w:r w:rsidRPr="00CD5AB3">
              <w:t>Flaga ustawiana dla oleju opałowego niepodlegającemu barwieniu i oznaczaniu</w:t>
            </w:r>
          </w:p>
          <w:p w14:paraId="784E5500" w14:textId="77777777" w:rsidR="00421F04" w:rsidRPr="00CD5AB3" w:rsidRDefault="00421F04" w:rsidP="00421F04">
            <w:pPr>
              <w:pStyle w:val="pqiTabBody"/>
            </w:pPr>
            <w:r w:rsidRPr="00CD5AB3">
              <w:t>1 = prawda</w:t>
            </w:r>
          </w:p>
          <w:p w14:paraId="701FEA7E" w14:textId="77777777" w:rsidR="00421F04" w:rsidRPr="00CD5AB3" w:rsidRDefault="00421F04" w:rsidP="00421F04">
            <w:pPr>
              <w:pStyle w:val="pqiTabBody"/>
            </w:pPr>
            <w:r w:rsidRPr="00CD5AB3">
              <w:t>0 lub brak = fałsz</w:t>
            </w:r>
          </w:p>
        </w:tc>
        <w:tc>
          <w:tcPr>
            <w:tcW w:w="855" w:type="dxa"/>
            <w:gridSpan w:val="2"/>
          </w:tcPr>
          <w:p w14:paraId="1373C99B" w14:textId="77777777" w:rsidR="00421F04" w:rsidRPr="00CD5AB3" w:rsidRDefault="00421F04" w:rsidP="00421F04">
            <w:pPr>
              <w:pStyle w:val="pqiTabBody"/>
            </w:pPr>
            <w:r w:rsidRPr="00CD5AB3">
              <w:t>n1</w:t>
            </w:r>
          </w:p>
        </w:tc>
      </w:tr>
      <w:tr w:rsidR="00421F04" w:rsidRPr="00CD5AB3" w14:paraId="3BC4E426" w14:textId="77777777" w:rsidTr="00CB14AE">
        <w:trPr>
          <w:gridAfter w:val="1"/>
          <w:wAfter w:w="31" w:type="dxa"/>
        </w:trPr>
        <w:tc>
          <w:tcPr>
            <w:tcW w:w="750" w:type="dxa"/>
            <w:gridSpan w:val="8"/>
          </w:tcPr>
          <w:p w14:paraId="03D96486" w14:textId="77777777" w:rsidR="00421F04" w:rsidRPr="00CD5AB3" w:rsidRDefault="00421F04" w:rsidP="00421F04">
            <w:pPr>
              <w:pStyle w:val="pqiTabBody"/>
              <w:rPr>
                <w:i/>
              </w:rPr>
            </w:pPr>
            <w:r w:rsidRPr="00CD5AB3">
              <w:rPr>
                <w:i/>
              </w:rPr>
              <w:lastRenderedPageBreak/>
              <w:t>o</w:t>
            </w:r>
          </w:p>
        </w:tc>
        <w:tc>
          <w:tcPr>
            <w:tcW w:w="4457" w:type="dxa"/>
            <w:gridSpan w:val="2"/>
          </w:tcPr>
          <w:p w14:paraId="45F22200" w14:textId="77777777" w:rsidR="00421F04" w:rsidRPr="00CD5AB3" w:rsidRDefault="00421F04" w:rsidP="00421F04">
            <w:pPr>
              <w:pStyle w:val="pqiTabBody"/>
            </w:pPr>
            <w:r w:rsidRPr="00CD5AB3">
              <w:t>Ilość wyrobu w dodatkowej jednostce miary</w:t>
            </w:r>
          </w:p>
          <w:p w14:paraId="750F321D" w14:textId="77777777" w:rsidR="00421F04" w:rsidRPr="00CD5AB3" w:rsidRDefault="00421F04" w:rsidP="00421F04">
            <w:pPr>
              <w:pStyle w:val="pqiTabBody"/>
            </w:pPr>
            <w:r w:rsidRPr="00CD5AB3">
              <w:rPr>
                <w:rFonts w:ascii="Courier New" w:hAnsi="Courier New" w:cs="Courier New"/>
                <w:noProof/>
                <w:color w:val="0000FF"/>
              </w:rPr>
              <w:t>AdditionalQuantity</w:t>
            </w:r>
          </w:p>
        </w:tc>
        <w:tc>
          <w:tcPr>
            <w:tcW w:w="426" w:type="dxa"/>
            <w:gridSpan w:val="3"/>
          </w:tcPr>
          <w:p w14:paraId="630273C0" w14:textId="77777777" w:rsidR="00421F04" w:rsidRPr="00CD5AB3" w:rsidRDefault="00421F04" w:rsidP="00421F04">
            <w:pPr>
              <w:pStyle w:val="pqiTabBody"/>
            </w:pPr>
            <w:r w:rsidRPr="00CD5AB3">
              <w:t>D</w:t>
            </w:r>
          </w:p>
        </w:tc>
        <w:tc>
          <w:tcPr>
            <w:tcW w:w="2125" w:type="dxa"/>
            <w:gridSpan w:val="2"/>
          </w:tcPr>
          <w:p w14:paraId="05061E04" w14:textId="789A92A0" w:rsidR="00421F04" w:rsidRDefault="00421F04" w:rsidP="00421F04">
            <w:pPr>
              <w:pStyle w:val="pqiTabBody"/>
            </w:pPr>
            <w:r w:rsidRPr="009079F8">
              <w:t xml:space="preserve">„R”, jeżeli </w:t>
            </w:r>
            <w:r>
              <w:rPr>
                <w:lang w:eastAsia="en-GB"/>
              </w:rPr>
              <w:t>k</w:t>
            </w:r>
            <w:r w:rsidRPr="009079F8">
              <w:t>od wyrobu akcyzowego</w:t>
            </w:r>
            <w:r>
              <w:t xml:space="preserve"> w polu 12b jest równy:</w:t>
            </w:r>
          </w:p>
          <w:p w14:paraId="56BA4104" w14:textId="04297D77" w:rsidR="00421F04" w:rsidRDefault="00421F04" w:rsidP="00421F04">
            <w:pPr>
              <w:pStyle w:val="pqiTabBody"/>
            </w:pPr>
            <w:r>
              <w:t>- „</w:t>
            </w:r>
            <w:r w:rsidRPr="00994DA5">
              <w:t>E200”, „E300”, „E800”, „E910” lub „E920”</w:t>
            </w:r>
            <w:r>
              <w:t xml:space="preserve"> i </w:t>
            </w:r>
            <w:r w:rsidRPr="00B6309E">
              <w:t xml:space="preserve">gęstość </w:t>
            </w:r>
            <w:r>
              <w:t>w polu 12i</w:t>
            </w:r>
            <w:r w:rsidRPr="00B6309E">
              <w:t xml:space="preserve"> jest </w:t>
            </w:r>
            <w:r>
              <w:t>większa lub równa</w:t>
            </w:r>
            <w:r w:rsidRPr="00B6309E">
              <w:t xml:space="preserve"> 890</w:t>
            </w:r>
            <w:r>
              <w:t xml:space="preserve"> kg/m</w:t>
            </w:r>
            <w:r>
              <w:rPr>
                <w:vertAlign w:val="superscript"/>
              </w:rPr>
              <w:t>3</w:t>
            </w:r>
            <w:r>
              <w:t>, a w polu 12q nie wybrano rodzaju paliwa – wartość w kilogramach,</w:t>
            </w:r>
          </w:p>
          <w:p w14:paraId="425D0DD2" w14:textId="55B64308" w:rsidR="00421F04" w:rsidRDefault="00421F04" w:rsidP="00421F04">
            <w:pPr>
              <w:pStyle w:val="pqiTabBody"/>
            </w:pPr>
            <w:r>
              <w:t>- „</w:t>
            </w:r>
            <w:r w:rsidRPr="00B6309E">
              <w:t>E470</w:t>
            </w:r>
            <w:r>
              <w:t>”</w:t>
            </w:r>
            <w:r w:rsidRPr="00B6309E">
              <w:t xml:space="preserve"> </w:t>
            </w:r>
            <w:r>
              <w:t>i oleje opałowe nie podlegają barwieniu i oznaczeniu (w polu 12n wybrano wartość „0”) – wartość w litrach w temp. 15</w:t>
            </w:r>
            <w:r w:rsidRPr="009079F8">
              <w:t>°C</w:t>
            </w:r>
            <w:r>
              <w:t>,</w:t>
            </w:r>
          </w:p>
          <w:p w14:paraId="06E80331" w14:textId="77960BB7" w:rsidR="00421F04" w:rsidRDefault="00421F04" w:rsidP="00421F04">
            <w:pPr>
              <w:pStyle w:val="pqiTabBody"/>
            </w:pPr>
            <w:r>
              <w:t>- „</w:t>
            </w:r>
            <w:r w:rsidRPr="00B6309E">
              <w:t>E4</w:t>
            </w:r>
            <w:r>
              <w:t>9</w:t>
            </w:r>
            <w:r w:rsidRPr="00B6309E">
              <w:t>0</w:t>
            </w:r>
            <w:r>
              <w:t>”</w:t>
            </w:r>
            <w:r w:rsidRPr="00B6309E">
              <w:t xml:space="preserve"> </w:t>
            </w:r>
            <w:r>
              <w:t>i oleje opałowe podlegają barwieniu i oznaczeniu (w polu 12n wybrano wartość „1”) – wartość w kilogramach,</w:t>
            </w:r>
          </w:p>
          <w:p w14:paraId="0DCF105F" w14:textId="419D04C9" w:rsidR="00421F04" w:rsidRDefault="00421F04" w:rsidP="00421F04">
            <w:pPr>
              <w:pStyle w:val="pqiTabBody"/>
            </w:pPr>
            <w:r>
              <w:lastRenderedPageBreak/>
              <w:t>- „E600” i w polu 12q wybrano, że paliwo jest w postaci gazowej – wartość w gigadżulach ,</w:t>
            </w:r>
          </w:p>
          <w:p w14:paraId="5BB3CE5F" w14:textId="2BB0D70C" w:rsidR="00421F04" w:rsidRDefault="00421F04" w:rsidP="00421F04">
            <w:pPr>
              <w:pStyle w:val="pqiTabBody"/>
            </w:pPr>
            <w:r>
              <w:t>- „E600” i w polu 12q wybrano, że paliwo jest w postaci ciekłej – wartość w litrach w temp. 15</w:t>
            </w:r>
            <w:r w:rsidRPr="009079F8">
              <w:t>°C</w:t>
            </w:r>
            <w:r>
              <w:t>,</w:t>
            </w:r>
          </w:p>
          <w:p w14:paraId="1C0105C1" w14:textId="15530B03" w:rsidR="00421F04" w:rsidRDefault="00421F04" w:rsidP="00421F04">
            <w:pPr>
              <w:pStyle w:val="pqiTabBody"/>
            </w:pPr>
            <w:r>
              <w:t xml:space="preserve">- „E700” i </w:t>
            </w:r>
            <w:r w:rsidRPr="00B6309E">
              <w:t xml:space="preserve">gęstość </w:t>
            </w:r>
            <w:r>
              <w:br/>
              <w:t>w polu 12i</w:t>
            </w:r>
            <w:r w:rsidRPr="00B6309E">
              <w:t xml:space="preserve"> jest </w:t>
            </w:r>
            <w:r>
              <w:t>większa lub równa</w:t>
            </w:r>
            <w:r w:rsidRPr="00B6309E">
              <w:t xml:space="preserve"> 890</w:t>
            </w:r>
            <w:r>
              <w:t xml:space="preserve"> kg/m</w:t>
            </w:r>
            <w:r>
              <w:rPr>
                <w:vertAlign w:val="superscript"/>
              </w:rPr>
              <w:t>3</w:t>
            </w:r>
            <w:r>
              <w:t>, a w polu 12q nie wybrano rodzaju paliwa – wartość w kilogramach,</w:t>
            </w:r>
          </w:p>
          <w:p w14:paraId="6E467E86" w14:textId="18E7C76E" w:rsidR="00421F04" w:rsidRDefault="00421F04" w:rsidP="00421F04">
            <w:pPr>
              <w:pStyle w:val="pqiTabBody"/>
            </w:pPr>
            <w:r>
              <w:t>- „N200”</w:t>
            </w:r>
            <w:r w:rsidRPr="00B6309E">
              <w:t xml:space="preserve"> </w:t>
            </w:r>
            <w:r>
              <w:t xml:space="preserve">i </w:t>
            </w:r>
            <w:r w:rsidRPr="00B6309E">
              <w:t xml:space="preserve">gęstość </w:t>
            </w:r>
            <w:r>
              <w:br/>
              <w:t>w polu 12i</w:t>
            </w:r>
            <w:r w:rsidRPr="00B6309E">
              <w:t xml:space="preserve"> jest </w:t>
            </w:r>
            <w:r>
              <w:t>większa lub równa</w:t>
            </w:r>
            <w:r w:rsidRPr="00B6309E">
              <w:t xml:space="preserve"> 890</w:t>
            </w:r>
            <w:r>
              <w:t xml:space="preserve"> kg/m</w:t>
            </w:r>
            <w:r>
              <w:rPr>
                <w:vertAlign w:val="superscript"/>
              </w:rPr>
              <w:t>3</w:t>
            </w:r>
            <w:r>
              <w:t xml:space="preserve"> – wartość w kilogramach.</w:t>
            </w:r>
          </w:p>
          <w:p w14:paraId="701F7845" w14:textId="2170CA7A" w:rsidR="00421F04" w:rsidRPr="00CD5AB3" w:rsidRDefault="00421F04" w:rsidP="00421F04">
            <w:pPr>
              <w:pStyle w:val="pqiTabBody"/>
            </w:pPr>
            <w:r>
              <w:t>W pozostałych przypadkach nie stosuje się.</w:t>
            </w:r>
          </w:p>
        </w:tc>
        <w:tc>
          <w:tcPr>
            <w:tcW w:w="4536" w:type="dxa"/>
            <w:gridSpan w:val="2"/>
          </w:tcPr>
          <w:p w14:paraId="0255E203" w14:textId="77777777" w:rsidR="00421F04" w:rsidRPr="00CD5AB3" w:rsidRDefault="00421F04" w:rsidP="00421F04">
            <w:pPr>
              <w:pStyle w:val="pqiTabBody"/>
            </w:pPr>
          </w:p>
        </w:tc>
        <w:tc>
          <w:tcPr>
            <w:tcW w:w="855" w:type="dxa"/>
            <w:gridSpan w:val="2"/>
          </w:tcPr>
          <w:p w14:paraId="33CC32C8" w14:textId="77777777" w:rsidR="00421F04" w:rsidRPr="00CD5AB3" w:rsidRDefault="00421F04" w:rsidP="00421F04">
            <w:pPr>
              <w:pStyle w:val="pqiTabBody"/>
            </w:pPr>
            <w:r w:rsidRPr="00CD5AB3">
              <w:t>n..15,3</w:t>
            </w:r>
          </w:p>
        </w:tc>
      </w:tr>
      <w:tr w:rsidR="00421F04" w:rsidRPr="00CD5AB3" w14:paraId="78FC5B65" w14:textId="77777777" w:rsidTr="00CB14AE">
        <w:trPr>
          <w:gridAfter w:val="1"/>
          <w:wAfter w:w="31" w:type="dxa"/>
        </w:trPr>
        <w:tc>
          <w:tcPr>
            <w:tcW w:w="750" w:type="dxa"/>
            <w:gridSpan w:val="8"/>
          </w:tcPr>
          <w:p w14:paraId="0B7146D9" w14:textId="77777777" w:rsidR="00421F04" w:rsidRPr="00CD5AB3" w:rsidRDefault="00421F04" w:rsidP="00421F04">
            <w:pPr>
              <w:pStyle w:val="pqiTabBody"/>
              <w:rPr>
                <w:i/>
              </w:rPr>
            </w:pPr>
            <w:r w:rsidRPr="00CD5AB3">
              <w:rPr>
                <w:i/>
              </w:rPr>
              <w:lastRenderedPageBreak/>
              <w:t>p</w:t>
            </w:r>
          </w:p>
        </w:tc>
        <w:tc>
          <w:tcPr>
            <w:tcW w:w="4457" w:type="dxa"/>
            <w:gridSpan w:val="2"/>
          </w:tcPr>
          <w:p w14:paraId="13B7996C" w14:textId="77777777" w:rsidR="00421F04" w:rsidRPr="00CD5AB3" w:rsidRDefault="00421F04" w:rsidP="00421F04">
            <w:pPr>
              <w:pStyle w:val="pqiTabBody"/>
            </w:pPr>
            <w:r w:rsidRPr="00CD5AB3">
              <w:t>Maksymalna cena detaliczna za 20szt. lub 1kg</w:t>
            </w:r>
          </w:p>
          <w:p w14:paraId="05858C9E" w14:textId="77777777" w:rsidR="00421F04" w:rsidRPr="00CD5AB3" w:rsidRDefault="00421F04" w:rsidP="00421F04">
            <w:pPr>
              <w:pStyle w:val="pqiTabBody"/>
            </w:pPr>
            <w:r w:rsidRPr="00CD5AB3">
              <w:rPr>
                <w:rFonts w:ascii="Courier New" w:hAnsi="Courier New" w:cs="Courier New"/>
                <w:noProof/>
                <w:color w:val="0000FF"/>
              </w:rPr>
              <w:t>MaxRetailPrice</w:t>
            </w:r>
          </w:p>
        </w:tc>
        <w:tc>
          <w:tcPr>
            <w:tcW w:w="426" w:type="dxa"/>
            <w:gridSpan w:val="3"/>
          </w:tcPr>
          <w:p w14:paraId="6F704EB4" w14:textId="77777777" w:rsidR="00421F04" w:rsidRPr="00CD5AB3" w:rsidRDefault="00421F04" w:rsidP="00421F04">
            <w:pPr>
              <w:pStyle w:val="pqiTabBody"/>
            </w:pPr>
            <w:r w:rsidRPr="00CD5AB3">
              <w:t>D</w:t>
            </w:r>
          </w:p>
        </w:tc>
        <w:tc>
          <w:tcPr>
            <w:tcW w:w="2125" w:type="dxa"/>
            <w:gridSpan w:val="2"/>
          </w:tcPr>
          <w:p w14:paraId="42885044" w14:textId="6CA9FF47" w:rsidR="00421F04" w:rsidRPr="00CD5AB3" w:rsidRDefault="00421F04" w:rsidP="00421F04">
            <w:pPr>
              <w:pStyle w:val="pqiTabBody"/>
            </w:pPr>
            <w:r>
              <w:t>Zależne od kategorii wyrobu.</w:t>
            </w:r>
          </w:p>
        </w:tc>
        <w:tc>
          <w:tcPr>
            <w:tcW w:w="4536" w:type="dxa"/>
            <w:gridSpan w:val="2"/>
          </w:tcPr>
          <w:p w14:paraId="027C2ABB" w14:textId="5F3742C0" w:rsidR="00421F04" w:rsidRPr="00CD5AB3" w:rsidRDefault="00421F04" w:rsidP="00421F04">
            <w:pPr>
              <w:pStyle w:val="pqiTabBody"/>
            </w:pPr>
            <w:r>
              <w:t>Należy podać wartość wyrażoną w złotym polskim (PLN).</w:t>
            </w:r>
          </w:p>
        </w:tc>
        <w:tc>
          <w:tcPr>
            <w:tcW w:w="855" w:type="dxa"/>
            <w:gridSpan w:val="2"/>
          </w:tcPr>
          <w:p w14:paraId="707FFC3B" w14:textId="77777777" w:rsidR="00421F04" w:rsidRPr="00CD5AB3" w:rsidRDefault="00421F04" w:rsidP="00421F04">
            <w:pPr>
              <w:pStyle w:val="pqiTabBody"/>
            </w:pPr>
            <w:r w:rsidRPr="00CD5AB3">
              <w:t>n5,2</w:t>
            </w:r>
          </w:p>
        </w:tc>
      </w:tr>
      <w:tr w:rsidR="00421F04" w:rsidRPr="00CD5AB3" w14:paraId="285066BE" w14:textId="77777777" w:rsidTr="00CB14AE">
        <w:trPr>
          <w:gridAfter w:val="1"/>
          <w:wAfter w:w="31" w:type="dxa"/>
        </w:trPr>
        <w:tc>
          <w:tcPr>
            <w:tcW w:w="750" w:type="dxa"/>
            <w:gridSpan w:val="8"/>
          </w:tcPr>
          <w:p w14:paraId="1D1E1A4E" w14:textId="270EF6A1" w:rsidR="00421F04" w:rsidRPr="00CD5AB3" w:rsidRDefault="00421F04" w:rsidP="00421F04">
            <w:pPr>
              <w:pStyle w:val="pqiTabBody"/>
              <w:rPr>
                <w:i/>
              </w:rPr>
            </w:pPr>
            <w:r w:rsidRPr="00CD5AB3">
              <w:rPr>
                <w:i/>
              </w:rPr>
              <w:t>q</w:t>
            </w:r>
          </w:p>
        </w:tc>
        <w:tc>
          <w:tcPr>
            <w:tcW w:w="4457" w:type="dxa"/>
            <w:gridSpan w:val="2"/>
          </w:tcPr>
          <w:p w14:paraId="3944C522" w14:textId="1DBF5A30" w:rsidR="00421F04" w:rsidRPr="00CD5AB3" w:rsidRDefault="00421F04" w:rsidP="00421F04">
            <w:pPr>
              <w:pStyle w:val="pqiTabBody"/>
            </w:pPr>
            <w:r w:rsidRPr="00CD5AB3">
              <w:t>Rodzaje paliwa</w:t>
            </w:r>
          </w:p>
          <w:p w14:paraId="26E3D0DE" w14:textId="3BBC2C06" w:rsidR="00421F04" w:rsidRPr="00CD5AB3" w:rsidRDefault="00421F04" w:rsidP="00421F04">
            <w:pPr>
              <w:pStyle w:val="pqiTabBody"/>
            </w:pPr>
            <w:r w:rsidRPr="00CD5AB3">
              <w:rPr>
                <w:rFonts w:ascii="Courier New" w:hAnsi="Courier New" w:cs="Courier New"/>
                <w:noProof/>
                <w:color w:val="0000FF"/>
              </w:rPr>
              <w:t>FuelType</w:t>
            </w:r>
          </w:p>
        </w:tc>
        <w:tc>
          <w:tcPr>
            <w:tcW w:w="426" w:type="dxa"/>
            <w:gridSpan w:val="3"/>
          </w:tcPr>
          <w:p w14:paraId="0CD0A6C6" w14:textId="5B34B2E9" w:rsidR="00421F04" w:rsidRPr="00CD5AB3" w:rsidRDefault="00421F04" w:rsidP="00421F04">
            <w:pPr>
              <w:pStyle w:val="pqiTabBody"/>
            </w:pPr>
            <w:r w:rsidRPr="00CD5AB3">
              <w:t>D</w:t>
            </w:r>
          </w:p>
        </w:tc>
        <w:tc>
          <w:tcPr>
            <w:tcW w:w="2125" w:type="dxa"/>
            <w:gridSpan w:val="2"/>
          </w:tcPr>
          <w:p w14:paraId="36A4B0BD" w14:textId="6112983E" w:rsidR="00421F04" w:rsidRDefault="00421F04" w:rsidP="00421F04">
            <w:pPr>
              <w:pStyle w:val="pqiTabBody"/>
            </w:pPr>
            <w:r>
              <w:t xml:space="preserve">- </w:t>
            </w:r>
            <w:r w:rsidRPr="009079F8">
              <w:t xml:space="preserve">„R”, jeżeli </w:t>
            </w:r>
            <w:r>
              <w:rPr>
                <w:lang w:eastAsia="en-GB"/>
              </w:rPr>
              <w:t>k</w:t>
            </w:r>
            <w:r w:rsidRPr="009079F8">
              <w:t>od wyrobu akcyzowego</w:t>
            </w:r>
            <w:r>
              <w:t xml:space="preserve"> w polu 12b jest równy „</w:t>
            </w:r>
            <w:r w:rsidRPr="00B6309E">
              <w:t>E</w:t>
            </w:r>
            <w:r>
              <w:t>600”.</w:t>
            </w:r>
          </w:p>
          <w:p w14:paraId="671D1C59" w14:textId="326A2D60" w:rsidR="00421F04" w:rsidRDefault="00421F04" w:rsidP="00421F04">
            <w:pPr>
              <w:pStyle w:val="pqiTabBody"/>
            </w:pPr>
            <w:r>
              <w:t>- „O</w:t>
            </w:r>
            <w:r w:rsidRPr="009079F8">
              <w:t xml:space="preserve">”, jeżeli </w:t>
            </w:r>
            <w:r>
              <w:rPr>
                <w:lang w:eastAsia="en-GB"/>
              </w:rPr>
              <w:t>k</w:t>
            </w:r>
            <w:r w:rsidRPr="009079F8">
              <w:t>od wyrobu akcyzowego</w:t>
            </w:r>
            <w:r>
              <w:t xml:space="preserve"> w polu 12b jest równy </w:t>
            </w:r>
            <w:r w:rsidRPr="00994DA5">
              <w:t>„E200”, „E300”, „E700”, „E800”, „E910” lub „E920”</w:t>
            </w:r>
            <w:r>
              <w:t>.</w:t>
            </w:r>
          </w:p>
          <w:p w14:paraId="3B9AB067" w14:textId="62D56C6E" w:rsidR="00421F04" w:rsidRPr="00CD5AB3" w:rsidRDefault="00421F04" w:rsidP="00421F04">
            <w:pPr>
              <w:pStyle w:val="pqiTabBody"/>
            </w:pPr>
            <w:r>
              <w:t>W pozostałych przypadkach nie stosuje się.</w:t>
            </w:r>
          </w:p>
        </w:tc>
        <w:tc>
          <w:tcPr>
            <w:tcW w:w="4536" w:type="dxa"/>
            <w:gridSpan w:val="2"/>
          </w:tcPr>
          <w:p w14:paraId="08C934B4" w14:textId="2D1E2086" w:rsidR="00421F04" w:rsidRPr="00CD5AB3" w:rsidRDefault="00421F04" w:rsidP="00421F04">
            <w:pPr>
              <w:pStyle w:val="pqiTabBody"/>
              <w:rPr>
                <w:lang w:eastAsia="en-GB"/>
              </w:rPr>
            </w:pPr>
            <w:r w:rsidRPr="00CD5AB3">
              <w:rPr>
                <w:lang w:eastAsia="en-GB"/>
              </w:rPr>
              <w:t>Wartość z enumeracji „</w:t>
            </w:r>
            <w:r w:rsidRPr="00CD5AB3">
              <w:rPr>
                <w:lang w:eastAsia="en-GB"/>
              </w:rPr>
              <w:fldChar w:fldCharType="begin"/>
            </w:r>
            <w:r w:rsidRPr="00CD5AB3">
              <w:rPr>
                <w:lang w:eastAsia="en-GB"/>
              </w:rPr>
              <w:instrText xml:space="preserve"> REF _Ref277866315 \h  \* MERGEFORMAT </w:instrText>
            </w:r>
            <w:r w:rsidRPr="00CD5AB3">
              <w:rPr>
                <w:lang w:eastAsia="en-GB"/>
              </w:rPr>
            </w:r>
            <w:r w:rsidRPr="00CD5AB3">
              <w:rPr>
                <w:lang w:eastAsia="en-GB"/>
              </w:rPr>
              <w:fldChar w:fldCharType="separate"/>
            </w:r>
            <w:r w:rsidRPr="00CD5AB3">
              <w:t>Rodzaje paliwa (Fuel Type)</w:t>
            </w:r>
            <w:r w:rsidRPr="00CD5AB3">
              <w:rPr>
                <w:lang w:eastAsia="en-GB"/>
              </w:rPr>
              <w:fldChar w:fldCharType="end"/>
            </w:r>
            <w:r w:rsidRPr="00CD5AB3">
              <w:rPr>
                <w:lang w:eastAsia="en-GB"/>
              </w:rPr>
              <w:t>”.</w:t>
            </w:r>
          </w:p>
          <w:p w14:paraId="386E3B48" w14:textId="77777777" w:rsidR="00421F04" w:rsidRPr="00CD5AB3" w:rsidRDefault="00421F04" w:rsidP="00421F04">
            <w:pPr>
              <w:pStyle w:val="pqiTabBody"/>
            </w:pPr>
          </w:p>
        </w:tc>
        <w:tc>
          <w:tcPr>
            <w:tcW w:w="855" w:type="dxa"/>
            <w:gridSpan w:val="2"/>
          </w:tcPr>
          <w:p w14:paraId="77E50727" w14:textId="7F3FB71A" w:rsidR="00421F04" w:rsidRPr="00CD5AB3" w:rsidRDefault="00421F04" w:rsidP="00421F04">
            <w:pPr>
              <w:pStyle w:val="pqiTabBody"/>
            </w:pPr>
            <w:r w:rsidRPr="00CD5AB3">
              <w:t>n1</w:t>
            </w:r>
          </w:p>
        </w:tc>
      </w:tr>
      <w:tr w:rsidR="00421F04" w:rsidRPr="00CD5AB3" w14:paraId="63C4A7EC" w14:textId="77777777" w:rsidTr="00CB14AE">
        <w:trPr>
          <w:gridAfter w:val="1"/>
          <w:wAfter w:w="31" w:type="dxa"/>
        </w:trPr>
        <w:tc>
          <w:tcPr>
            <w:tcW w:w="750" w:type="dxa"/>
            <w:gridSpan w:val="8"/>
          </w:tcPr>
          <w:p w14:paraId="044B1B1F" w14:textId="77777777" w:rsidR="00421F04" w:rsidRPr="00CD5AB3" w:rsidRDefault="00421F04" w:rsidP="00421F04">
            <w:pPr>
              <w:pStyle w:val="pqiTabBody"/>
              <w:rPr>
                <w:i/>
              </w:rPr>
            </w:pPr>
            <w:r w:rsidRPr="00CD5AB3">
              <w:rPr>
                <w:i/>
              </w:rPr>
              <w:t>r</w:t>
            </w:r>
          </w:p>
        </w:tc>
        <w:tc>
          <w:tcPr>
            <w:tcW w:w="4457" w:type="dxa"/>
            <w:gridSpan w:val="2"/>
          </w:tcPr>
          <w:p w14:paraId="505C1741" w14:textId="77777777" w:rsidR="00421F04" w:rsidRPr="00CD5AB3" w:rsidRDefault="00421F04" w:rsidP="00421F04">
            <w:pPr>
              <w:pStyle w:val="pqiTabBody"/>
            </w:pPr>
            <w:r w:rsidRPr="00CD5AB3">
              <w:t xml:space="preserve">Biokomponenty oraz paliwo spełnia normy jakościowe </w:t>
            </w:r>
          </w:p>
          <w:p w14:paraId="77F4EBC8" w14:textId="77777777" w:rsidR="00421F04" w:rsidRPr="00CD5AB3" w:rsidRDefault="00421F04" w:rsidP="00421F04">
            <w:pPr>
              <w:pStyle w:val="pqiTabBody"/>
            </w:pPr>
            <w:r w:rsidRPr="00CD5AB3">
              <w:rPr>
                <w:rFonts w:ascii="Courier New" w:hAnsi="Courier New" w:cs="Courier New"/>
                <w:noProof/>
                <w:color w:val="0000FF"/>
              </w:rPr>
              <w:t>BiofuelContentMeetsQualityRequirements</w:t>
            </w:r>
          </w:p>
        </w:tc>
        <w:tc>
          <w:tcPr>
            <w:tcW w:w="426" w:type="dxa"/>
            <w:gridSpan w:val="3"/>
          </w:tcPr>
          <w:p w14:paraId="0A064953" w14:textId="77777777" w:rsidR="00421F04" w:rsidRPr="00CD5AB3" w:rsidRDefault="00421F04" w:rsidP="00421F04">
            <w:pPr>
              <w:pStyle w:val="pqiTabBody"/>
            </w:pPr>
            <w:r w:rsidRPr="00CD5AB3">
              <w:t>D</w:t>
            </w:r>
          </w:p>
        </w:tc>
        <w:tc>
          <w:tcPr>
            <w:tcW w:w="2125" w:type="dxa"/>
            <w:gridSpan w:val="2"/>
          </w:tcPr>
          <w:p w14:paraId="250D4491" w14:textId="3EDF80E9" w:rsidR="00421F04" w:rsidRDefault="00421F04" w:rsidP="00421F04">
            <w:pPr>
              <w:pStyle w:val="pqiTabBody"/>
            </w:pPr>
            <w:r w:rsidRPr="009079F8">
              <w:t>„</w:t>
            </w:r>
            <w:r>
              <w:t>R</w:t>
            </w:r>
            <w:r w:rsidRPr="009079F8">
              <w:t xml:space="preserve">”, jeżeli </w:t>
            </w:r>
            <w:r>
              <w:rPr>
                <w:lang w:eastAsia="en-GB"/>
              </w:rPr>
              <w:t>kategoria</w:t>
            </w:r>
            <w:r w:rsidRPr="009079F8">
              <w:t xml:space="preserve"> wyrobu akcyzowego</w:t>
            </w:r>
            <w:r>
              <w:t xml:space="preserve"> w polu 12b jest równa„E430”, a kod CN w polu 12c jest równy „</w:t>
            </w:r>
            <w:r w:rsidRPr="002863D8">
              <w:t>27102011</w:t>
            </w:r>
            <w:r>
              <w:t>” lub „</w:t>
            </w:r>
            <w:r w:rsidRPr="00914CD1">
              <w:t>27101943</w:t>
            </w:r>
            <w:r>
              <w:t>”</w:t>
            </w:r>
          </w:p>
          <w:p w14:paraId="2E37BDC2" w14:textId="090C37BC" w:rsidR="00421F04" w:rsidRPr="00CD5AB3" w:rsidRDefault="00421F04" w:rsidP="00421F04">
            <w:pPr>
              <w:pStyle w:val="pqiTabBody"/>
            </w:pPr>
            <w:r>
              <w:t>W pozostałych przypadkach nie stosuje się.</w:t>
            </w:r>
          </w:p>
        </w:tc>
        <w:tc>
          <w:tcPr>
            <w:tcW w:w="4536" w:type="dxa"/>
            <w:gridSpan w:val="2"/>
          </w:tcPr>
          <w:p w14:paraId="2B7795B1" w14:textId="28D18A34" w:rsidR="00421F04" w:rsidRPr="00CD5AB3" w:rsidRDefault="00421F04" w:rsidP="00421F04">
            <w:pPr>
              <w:pStyle w:val="pqiTabBody"/>
            </w:pPr>
            <w:r w:rsidRPr="00CD5AB3">
              <w:t xml:space="preserve">Wartość ze słownika „Wartości logiczne - Flags” </w:t>
            </w:r>
          </w:p>
        </w:tc>
        <w:tc>
          <w:tcPr>
            <w:tcW w:w="855" w:type="dxa"/>
            <w:gridSpan w:val="2"/>
          </w:tcPr>
          <w:p w14:paraId="25B67574" w14:textId="77777777" w:rsidR="00421F04" w:rsidRPr="00CD5AB3" w:rsidRDefault="00421F04" w:rsidP="00421F04">
            <w:pPr>
              <w:pStyle w:val="pqiTabBody"/>
            </w:pPr>
            <w:r w:rsidRPr="00CD5AB3">
              <w:t>n1</w:t>
            </w:r>
          </w:p>
        </w:tc>
      </w:tr>
      <w:tr w:rsidR="00611EF0" w:rsidRPr="00CD5AB3" w14:paraId="279455D0" w14:textId="77777777" w:rsidTr="00CB14AE">
        <w:trPr>
          <w:gridAfter w:val="1"/>
          <w:wAfter w:w="31" w:type="dxa"/>
        </w:trPr>
        <w:tc>
          <w:tcPr>
            <w:tcW w:w="750" w:type="dxa"/>
            <w:gridSpan w:val="8"/>
          </w:tcPr>
          <w:p w14:paraId="34FFEA32" w14:textId="5544B344" w:rsidR="00611EF0" w:rsidRPr="00CD5AB3" w:rsidRDefault="00611EF0" w:rsidP="00611EF0">
            <w:pPr>
              <w:pStyle w:val="pqiTabBody"/>
              <w:rPr>
                <w:i/>
              </w:rPr>
            </w:pPr>
            <w:r>
              <w:rPr>
                <w:i/>
              </w:rPr>
              <w:lastRenderedPageBreak/>
              <w:t>s</w:t>
            </w:r>
          </w:p>
        </w:tc>
        <w:tc>
          <w:tcPr>
            <w:tcW w:w="4457" w:type="dxa"/>
            <w:gridSpan w:val="2"/>
          </w:tcPr>
          <w:p w14:paraId="479E0E18" w14:textId="77777777" w:rsidR="00611EF0" w:rsidRDefault="00611EF0" w:rsidP="00611EF0">
            <w:pPr>
              <w:pStyle w:val="pqiTabBody"/>
            </w:pPr>
            <w:r>
              <w:t>Znaki akcyzy</w:t>
            </w:r>
          </w:p>
          <w:p w14:paraId="58C846AC" w14:textId="158F991F" w:rsidR="00611EF0" w:rsidRPr="00CD5AB3" w:rsidRDefault="00611EF0" w:rsidP="00611EF0">
            <w:pPr>
              <w:pStyle w:val="pqiTabBody"/>
            </w:pPr>
            <w:r w:rsidRPr="00695D38">
              <w:rPr>
                <w:rFonts w:ascii="Courier New" w:hAnsi="Courier New" w:cs="Courier New"/>
                <w:noProof/>
                <w:color w:val="0000FF"/>
              </w:rPr>
              <w:t>FiscalMarkUsedFlag</w:t>
            </w:r>
          </w:p>
        </w:tc>
        <w:tc>
          <w:tcPr>
            <w:tcW w:w="426" w:type="dxa"/>
            <w:gridSpan w:val="3"/>
          </w:tcPr>
          <w:p w14:paraId="164C0B67" w14:textId="40F1EB0A" w:rsidR="00611EF0" w:rsidRPr="00CD5AB3" w:rsidRDefault="00611EF0" w:rsidP="00611EF0">
            <w:pPr>
              <w:pStyle w:val="pqiTabBody"/>
            </w:pPr>
            <w:r>
              <w:t>D</w:t>
            </w:r>
          </w:p>
        </w:tc>
        <w:tc>
          <w:tcPr>
            <w:tcW w:w="2125" w:type="dxa"/>
            <w:gridSpan w:val="2"/>
          </w:tcPr>
          <w:p w14:paraId="7E5E3CDD" w14:textId="1BD2C1FE" w:rsidR="00611EF0" w:rsidRPr="009079F8" w:rsidRDefault="00611EF0" w:rsidP="00611EF0">
            <w:pPr>
              <w:pStyle w:val="pqiTabBody"/>
            </w:pPr>
            <w:r w:rsidRPr="009079F8">
              <w:t xml:space="preserve">„R”, jeżeli stosuje się </w:t>
            </w:r>
            <w:r>
              <w:t>znaki akcyzy</w:t>
            </w:r>
            <w:r w:rsidRPr="009079F8">
              <w:t>.</w:t>
            </w:r>
          </w:p>
        </w:tc>
        <w:tc>
          <w:tcPr>
            <w:tcW w:w="4536" w:type="dxa"/>
            <w:gridSpan w:val="2"/>
          </w:tcPr>
          <w:p w14:paraId="0051F14F" w14:textId="7F68DB33" w:rsidR="00611EF0" w:rsidRPr="00CD5AB3" w:rsidRDefault="00611EF0" w:rsidP="00611EF0">
            <w:pPr>
              <w:pStyle w:val="pqiTabBody"/>
            </w:pPr>
            <w:r w:rsidRPr="009079F8">
              <w:t xml:space="preserve">Należy podać „1”, jeżeli wyroby zawierają </w:t>
            </w:r>
            <w:r>
              <w:t>znaki akcyzy</w:t>
            </w:r>
            <w:r w:rsidRPr="009079F8">
              <w:t xml:space="preserve"> lub są nimi opatrzone lub „0”, jeżeli nie zawierają </w:t>
            </w:r>
            <w:r>
              <w:t>znaków akcyzy</w:t>
            </w:r>
            <w:r w:rsidRPr="009079F8">
              <w:t xml:space="preserve"> lub nie są nimi opatrzone.</w:t>
            </w:r>
          </w:p>
        </w:tc>
        <w:tc>
          <w:tcPr>
            <w:tcW w:w="855" w:type="dxa"/>
            <w:gridSpan w:val="2"/>
          </w:tcPr>
          <w:p w14:paraId="62A32376" w14:textId="74AE40FD" w:rsidR="00611EF0" w:rsidRPr="00CD5AB3" w:rsidRDefault="00611EF0" w:rsidP="00611EF0">
            <w:pPr>
              <w:pStyle w:val="pqiTabBody"/>
            </w:pPr>
            <w:r w:rsidRPr="009079F8">
              <w:t>n1</w:t>
            </w:r>
          </w:p>
        </w:tc>
      </w:tr>
      <w:tr w:rsidR="00611EF0" w:rsidRPr="00CD5AB3" w14:paraId="40C3954E" w14:textId="77777777" w:rsidTr="00CB14AE">
        <w:trPr>
          <w:gridAfter w:val="1"/>
          <w:wAfter w:w="31" w:type="dxa"/>
        </w:trPr>
        <w:tc>
          <w:tcPr>
            <w:tcW w:w="750" w:type="dxa"/>
            <w:gridSpan w:val="8"/>
          </w:tcPr>
          <w:p w14:paraId="4654A7D6" w14:textId="5C0027B7" w:rsidR="00611EF0" w:rsidRPr="00CD5AB3" w:rsidRDefault="00611EF0" w:rsidP="00611EF0">
            <w:pPr>
              <w:pStyle w:val="pqiTabBody"/>
              <w:rPr>
                <w:i/>
              </w:rPr>
            </w:pPr>
            <w:r>
              <w:rPr>
                <w:i/>
              </w:rPr>
              <w:t>t</w:t>
            </w:r>
          </w:p>
        </w:tc>
        <w:tc>
          <w:tcPr>
            <w:tcW w:w="4457" w:type="dxa"/>
            <w:gridSpan w:val="2"/>
          </w:tcPr>
          <w:p w14:paraId="0D00706C" w14:textId="77777777" w:rsidR="00611EF0" w:rsidRDefault="00611EF0" w:rsidP="00611EF0">
            <w:pPr>
              <w:pStyle w:val="pqiTabBody"/>
            </w:pPr>
            <w:r>
              <w:t xml:space="preserve">Wielkość producenta </w:t>
            </w:r>
          </w:p>
          <w:p w14:paraId="38B7A305" w14:textId="64E5AA03" w:rsidR="00611EF0" w:rsidRPr="00CD5AB3" w:rsidRDefault="00611EF0" w:rsidP="00611EF0">
            <w:pPr>
              <w:pStyle w:val="pqiTabBody"/>
            </w:pPr>
            <w:r w:rsidRPr="001A1302">
              <w:rPr>
                <w:rFonts w:ascii="Courier New" w:hAnsi="Courier New" w:cs="Courier New"/>
                <w:noProof/>
                <w:color w:val="0000FF"/>
              </w:rPr>
              <w:t>SizeOfProducer</w:t>
            </w:r>
          </w:p>
        </w:tc>
        <w:tc>
          <w:tcPr>
            <w:tcW w:w="426" w:type="dxa"/>
            <w:gridSpan w:val="3"/>
          </w:tcPr>
          <w:p w14:paraId="77F5CE54" w14:textId="59B81991" w:rsidR="00611EF0" w:rsidRPr="00CD5AB3" w:rsidRDefault="00611EF0" w:rsidP="00611EF0">
            <w:pPr>
              <w:pStyle w:val="pqiTabBody"/>
            </w:pPr>
            <w:r w:rsidRPr="001213B2">
              <w:t>O</w:t>
            </w:r>
          </w:p>
        </w:tc>
        <w:tc>
          <w:tcPr>
            <w:tcW w:w="2125" w:type="dxa"/>
            <w:gridSpan w:val="2"/>
          </w:tcPr>
          <w:p w14:paraId="2BF972B7" w14:textId="06B9BFC6" w:rsidR="00611EF0" w:rsidRPr="009079F8" w:rsidRDefault="00611EF0" w:rsidP="00611EF0">
            <w:pPr>
              <w:pStyle w:val="pqiTabBody"/>
            </w:pPr>
            <w:r w:rsidRPr="001213B2">
              <w:t>Wartość musi być większa od zera.</w:t>
            </w:r>
          </w:p>
        </w:tc>
        <w:tc>
          <w:tcPr>
            <w:tcW w:w="4536" w:type="dxa"/>
            <w:gridSpan w:val="2"/>
          </w:tcPr>
          <w:p w14:paraId="1BB2963F" w14:textId="1EFEB838" w:rsidR="00611EF0" w:rsidRPr="00CD5AB3" w:rsidRDefault="00611EF0" w:rsidP="00611EF0">
            <w:pPr>
              <w:pStyle w:val="pqiTabBody"/>
            </w:pPr>
            <w:r w:rsidRPr="001213B2">
              <w:t>W przypadku piwa lub napojów spirytusowych, należy podać roczną produkcję z poprzedniego roku wyrażoną odpowiednio w hektolitrach piwa lub hektolitrach czystego alkoholu.</w:t>
            </w:r>
          </w:p>
        </w:tc>
        <w:tc>
          <w:tcPr>
            <w:tcW w:w="855" w:type="dxa"/>
            <w:gridSpan w:val="2"/>
          </w:tcPr>
          <w:p w14:paraId="2D3AB878" w14:textId="2CEDF30B" w:rsidR="00611EF0" w:rsidRPr="00CD5AB3" w:rsidRDefault="00611EF0" w:rsidP="00611EF0">
            <w:pPr>
              <w:pStyle w:val="pqiTabBody"/>
            </w:pPr>
            <w:r w:rsidRPr="009079F8">
              <w:t>n..15</w:t>
            </w:r>
          </w:p>
        </w:tc>
      </w:tr>
      <w:tr w:rsidR="00421F04" w:rsidRPr="00CD5AB3" w14:paraId="06842918" w14:textId="77777777" w:rsidTr="00CB14AE">
        <w:trPr>
          <w:gridAfter w:val="1"/>
          <w:wAfter w:w="31" w:type="dxa"/>
        </w:trPr>
        <w:tc>
          <w:tcPr>
            <w:tcW w:w="750" w:type="dxa"/>
            <w:gridSpan w:val="8"/>
          </w:tcPr>
          <w:p w14:paraId="0A6AFF33" w14:textId="485E02EC" w:rsidR="00421F04" w:rsidRPr="00CD5AB3" w:rsidRDefault="00421F04" w:rsidP="00421F04">
            <w:pPr>
              <w:pStyle w:val="pqiTabBody"/>
              <w:rPr>
                <w:i/>
              </w:rPr>
            </w:pPr>
            <w:r w:rsidRPr="00CD5AB3">
              <w:rPr>
                <w:b/>
              </w:rPr>
              <w:t>12.1</w:t>
            </w:r>
          </w:p>
        </w:tc>
        <w:tc>
          <w:tcPr>
            <w:tcW w:w="4457" w:type="dxa"/>
            <w:gridSpan w:val="2"/>
          </w:tcPr>
          <w:p w14:paraId="45CD01AC" w14:textId="77777777" w:rsidR="00421F04" w:rsidRPr="00CD5AB3" w:rsidRDefault="00421F04" w:rsidP="00421F04">
            <w:pPr>
              <w:pStyle w:val="pqiTabBody"/>
              <w:rPr>
                <w:b/>
              </w:rPr>
            </w:pPr>
            <w:r w:rsidRPr="00CD5AB3">
              <w:rPr>
                <w:b/>
              </w:rPr>
              <w:t>OPAKOWANIE</w:t>
            </w:r>
          </w:p>
          <w:p w14:paraId="64C5FB86" w14:textId="77777777" w:rsidR="00421F04" w:rsidRPr="00CD5AB3" w:rsidRDefault="00421F04" w:rsidP="00421F04">
            <w:pPr>
              <w:pStyle w:val="pqiTabBody"/>
              <w:rPr>
                <w:b/>
              </w:rPr>
            </w:pPr>
            <w:r w:rsidRPr="00CD5AB3">
              <w:rPr>
                <w:rFonts w:ascii="Courier New" w:hAnsi="Courier New" w:cs="Courier New"/>
                <w:noProof/>
                <w:color w:val="0000FF"/>
              </w:rPr>
              <w:t>Package</w:t>
            </w:r>
          </w:p>
        </w:tc>
        <w:tc>
          <w:tcPr>
            <w:tcW w:w="426" w:type="dxa"/>
            <w:gridSpan w:val="3"/>
          </w:tcPr>
          <w:p w14:paraId="1A4F2DEE" w14:textId="77777777" w:rsidR="00421F04" w:rsidRPr="00CD5AB3" w:rsidRDefault="00421F04" w:rsidP="00421F04">
            <w:pPr>
              <w:pStyle w:val="pqiTabBody"/>
              <w:rPr>
                <w:b/>
              </w:rPr>
            </w:pPr>
            <w:r w:rsidRPr="00CD5AB3">
              <w:rPr>
                <w:b/>
              </w:rPr>
              <w:t>R</w:t>
            </w:r>
          </w:p>
        </w:tc>
        <w:tc>
          <w:tcPr>
            <w:tcW w:w="2125" w:type="dxa"/>
            <w:gridSpan w:val="2"/>
          </w:tcPr>
          <w:p w14:paraId="6AA1CCAA" w14:textId="77777777" w:rsidR="00421F04" w:rsidRPr="00CD5AB3" w:rsidRDefault="00421F04" w:rsidP="00421F04">
            <w:pPr>
              <w:pStyle w:val="pqiTabBody"/>
              <w:rPr>
                <w:b/>
              </w:rPr>
            </w:pPr>
          </w:p>
        </w:tc>
        <w:tc>
          <w:tcPr>
            <w:tcW w:w="4536" w:type="dxa"/>
            <w:gridSpan w:val="2"/>
          </w:tcPr>
          <w:p w14:paraId="5C35815A" w14:textId="77777777" w:rsidR="00421F04" w:rsidRPr="00CD5AB3" w:rsidRDefault="00421F04" w:rsidP="00421F04">
            <w:pPr>
              <w:pStyle w:val="pqiTabBody"/>
              <w:rPr>
                <w:b/>
              </w:rPr>
            </w:pPr>
          </w:p>
        </w:tc>
        <w:tc>
          <w:tcPr>
            <w:tcW w:w="855" w:type="dxa"/>
            <w:gridSpan w:val="2"/>
          </w:tcPr>
          <w:p w14:paraId="0BB0539B" w14:textId="77777777" w:rsidR="00421F04" w:rsidRPr="00CD5AB3" w:rsidRDefault="00421F04" w:rsidP="00421F04">
            <w:pPr>
              <w:pStyle w:val="pqiTabBody"/>
              <w:rPr>
                <w:b/>
              </w:rPr>
            </w:pPr>
            <w:r w:rsidRPr="00CD5AB3">
              <w:rPr>
                <w:b/>
              </w:rPr>
              <w:t>99x</w:t>
            </w:r>
          </w:p>
        </w:tc>
      </w:tr>
      <w:tr w:rsidR="00421F04" w:rsidRPr="00CD5AB3" w14:paraId="7E5097DB" w14:textId="77777777" w:rsidTr="00CB14AE">
        <w:trPr>
          <w:gridAfter w:val="1"/>
          <w:wAfter w:w="31" w:type="dxa"/>
        </w:trPr>
        <w:tc>
          <w:tcPr>
            <w:tcW w:w="363" w:type="dxa"/>
          </w:tcPr>
          <w:p w14:paraId="172931A6" w14:textId="77777777" w:rsidR="00421F04" w:rsidRPr="00CD5AB3" w:rsidRDefault="00421F04" w:rsidP="00421F04">
            <w:pPr>
              <w:pStyle w:val="pqiTabBody"/>
              <w:rPr>
                <w:b/>
              </w:rPr>
            </w:pPr>
          </w:p>
        </w:tc>
        <w:tc>
          <w:tcPr>
            <w:tcW w:w="387" w:type="dxa"/>
            <w:gridSpan w:val="7"/>
          </w:tcPr>
          <w:p w14:paraId="22625C10" w14:textId="77777777" w:rsidR="00421F04" w:rsidRPr="00CD5AB3" w:rsidRDefault="00421F04" w:rsidP="00421F04">
            <w:pPr>
              <w:pStyle w:val="pqiTabBody"/>
              <w:rPr>
                <w:i/>
              </w:rPr>
            </w:pPr>
            <w:r w:rsidRPr="00CD5AB3">
              <w:rPr>
                <w:i/>
              </w:rPr>
              <w:t>a</w:t>
            </w:r>
          </w:p>
        </w:tc>
        <w:tc>
          <w:tcPr>
            <w:tcW w:w="4457" w:type="dxa"/>
            <w:gridSpan w:val="2"/>
          </w:tcPr>
          <w:p w14:paraId="3272927A" w14:textId="77777777" w:rsidR="00421F04" w:rsidRPr="00CD5AB3" w:rsidRDefault="00421F04" w:rsidP="00421F04">
            <w:pPr>
              <w:pStyle w:val="pqiTabBody"/>
            </w:pPr>
            <w:r w:rsidRPr="00CD5AB3">
              <w:t>Kod rodzaju opakowań</w:t>
            </w:r>
          </w:p>
          <w:p w14:paraId="706A22CA" w14:textId="77777777" w:rsidR="00421F04" w:rsidRPr="00CD5AB3" w:rsidRDefault="00421F04" w:rsidP="00421F04">
            <w:pPr>
              <w:pStyle w:val="pqiTabBody"/>
            </w:pPr>
            <w:r w:rsidRPr="00CD5AB3">
              <w:rPr>
                <w:rFonts w:ascii="Courier New" w:hAnsi="Courier New" w:cs="Courier New"/>
                <w:noProof/>
                <w:color w:val="0000FF"/>
              </w:rPr>
              <w:t>KindOfPackages</w:t>
            </w:r>
          </w:p>
        </w:tc>
        <w:tc>
          <w:tcPr>
            <w:tcW w:w="426" w:type="dxa"/>
            <w:gridSpan w:val="3"/>
          </w:tcPr>
          <w:p w14:paraId="32C5A2BC" w14:textId="77777777" w:rsidR="00421F04" w:rsidRPr="00CD5AB3" w:rsidRDefault="00421F04" w:rsidP="00421F04">
            <w:pPr>
              <w:pStyle w:val="pqiTabBody"/>
            </w:pPr>
            <w:r w:rsidRPr="00CD5AB3">
              <w:t>R</w:t>
            </w:r>
          </w:p>
        </w:tc>
        <w:tc>
          <w:tcPr>
            <w:tcW w:w="2125" w:type="dxa"/>
            <w:gridSpan w:val="2"/>
          </w:tcPr>
          <w:p w14:paraId="6300C9CE" w14:textId="77777777" w:rsidR="00421F04" w:rsidRPr="00CD5AB3" w:rsidRDefault="00421F04" w:rsidP="00421F04">
            <w:pPr>
              <w:pStyle w:val="pqiTabBody"/>
            </w:pPr>
          </w:p>
        </w:tc>
        <w:tc>
          <w:tcPr>
            <w:tcW w:w="4536" w:type="dxa"/>
            <w:gridSpan w:val="2"/>
          </w:tcPr>
          <w:p w14:paraId="304AD6ED" w14:textId="77777777" w:rsidR="00421F04" w:rsidRPr="00CD5AB3" w:rsidRDefault="00421F04" w:rsidP="00421F04">
            <w:r w:rsidRPr="00CD5AB3">
              <w:t>Wartość ze słownika „Kody opakowań (Packaging codes)”.</w:t>
            </w:r>
          </w:p>
        </w:tc>
        <w:tc>
          <w:tcPr>
            <w:tcW w:w="855" w:type="dxa"/>
            <w:gridSpan w:val="2"/>
          </w:tcPr>
          <w:p w14:paraId="42241BF0" w14:textId="77777777" w:rsidR="00421F04" w:rsidRPr="00CD5AB3" w:rsidRDefault="00421F04" w:rsidP="00421F04">
            <w:pPr>
              <w:pStyle w:val="pqiTabBody"/>
            </w:pPr>
            <w:r w:rsidRPr="00CD5AB3">
              <w:t>an2</w:t>
            </w:r>
          </w:p>
        </w:tc>
      </w:tr>
      <w:tr w:rsidR="00421F04" w:rsidRPr="00CD5AB3" w14:paraId="33E84D8E" w14:textId="77777777" w:rsidTr="00CB14AE">
        <w:trPr>
          <w:gridAfter w:val="1"/>
          <w:wAfter w:w="31" w:type="dxa"/>
        </w:trPr>
        <w:tc>
          <w:tcPr>
            <w:tcW w:w="363" w:type="dxa"/>
          </w:tcPr>
          <w:p w14:paraId="74DEAC4F" w14:textId="77777777" w:rsidR="00421F04" w:rsidRPr="00CD5AB3" w:rsidRDefault="00421F04" w:rsidP="00421F04">
            <w:pPr>
              <w:pStyle w:val="pqiTabBody"/>
              <w:rPr>
                <w:b/>
              </w:rPr>
            </w:pPr>
          </w:p>
        </w:tc>
        <w:tc>
          <w:tcPr>
            <w:tcW w:w="387" w:type="dxa"/>
            <w:gridSpan w:val="7"/>
          </w:tcPr>
          <w:p w14:paraId="1D85475D" w14:textId="77777777" w:rsidR="00421F04" w:rsidRPr="00CD5AB3" w:rsidRDefault="00421F04" w:rsidP="00421F04">
            <w:pPr>
              <w:pStyle w:val="pqiTabBody"/>
              <w:rPr>
                <w:i/>
              </w:rPr>
            </w:pPr>
            <w:r w:rsidRPr="00CD5AB3">
              <w:rPr>
                <w:i/>
              </w:rPr>
              <w:t>b</w:t>
            </w:r>
          </w:p>
        </w:tc>
        <w:tc>
          <w:tcPr>
            <w:tcW w:w="4457" w:type="dxa"/>
            <w:gridSpan w:val="2"/>
          </w:tcPr>
          <w:p w14:paraId="1D0F8D95" w14:textId="77777777" w:rsidR="00421F04" w:rsidRPr="00CD5AB3" w:rsidRDefault="00421F04" w:rsidP="00421F04">
            <w:pPr>
              <w:pStyle w:val="pqiTabBody"/>
            </w:pPr>
            <w:r w:rsidRPr="00CD5AB3">
              <w:t>Liczba opakowań</w:t>
            </w:r>
          </w:p>
          <w:p w14:paraId="78B75BF3" w14:textId="77777777" w:rsidR="00421F04" w:rsidRPr="00CD5AB3" w:rsidRDefault="00421F04" w:rsidP="00421F04">
            <w:pPr>
              <w:pStyle w:val="pqiTabBody"/>
            </w:pPr>
            <w:r w:rsidRPr="00CD5AB3">
              <w:rPr>
                <w:rFonts w:ascii="Courier New" w:hAnsi="Courier New" w:cs="Courier New"/>
                <w:noProof/>
                <w:color w:val="0000FF"/>
              </w:rPr>
              <w:t>NumberOfPackages</w:t>
            </w:r>
          </w:p>
        </w:tc>
        <w:tc>
          <w:tcPr>
            <w:tcW w:w="426" w:type="dxa"/>
            <w:gridSpan w:val="3"/>
          </w:tcPr>
          <w:p w14:paraId="2D4F7CC7" w14:textId="77777777" w:rsidR="00421F04" w:rsidRPr="00CD5AB3" w:rsidRDefault="00421F04" w:rsidP="00421F04">
            <w:pPr>
              <w:pStyle w:val="pqiTabBody"/>
            </w:pPr>
            <w:r w:rsidRPr="00CD5AB3">
              <w:t>C</w:t>
            </w:r>
          </w:p>
        </w:tc>
        <w:tc>
          <w:tcPr>
            <w:tcW w:w="2125" w:type="dxa"/>
            <w:gridSpan w:val="2"/>
          </w:tcPr>
          <w:p w14:paraId="5D72AFBD" w14:textId="77777777" w:rsidR="00421F04" w:rsidRPr="00CD5AB3" w:rsidRDefault="00421F04" w:rsidP="00421F04">
            <w:pPr>
              <w:pStyle w:val="pqiTabBody"/>
            </w:pPr>
            <w:r w:rsidRPr="00CD5AB3">
              <w:t>„R”, jeżeli oznaczone jako „policzalne”.</w:t>
            </w:r>
          </w:p>
        </w:tc>
        <w:tc>
          <w:tcPr>
            <w:tcW w:w="4536" w:type="dxa"/>
            <w:gridSpan w:val="2"/>
          </w:tcPr>
          <w:p w14:paraId="13CCD083" w14:textId="77777777" w:rsidR="00421F04" w:rsidRPr="00CD5AB3" w:rsidRDefault="00421F04" w:rsidP="00421F04">
            <w:r w:rsidRPr="00CD5AB3">
              <w:t>Należy podać liczbę opakowań, jeżeli są one policzalne zgodnie ze słownikiem „Kody opakowań (Packaging codes)”.</w:t>
            </w:r>
          </w:p>
        </w:tc>
        <w:tc>
          <w:tcPr>
            <w:tcW w:w="855" w:type="dxa"/>
            <w:gridSpan w:val="2"/>
          </w:tcPr>
          <w:p w14:paraId="3367E5D1" w14:textId="77777777" w:rsidR="00421F04" w:rsidRPr="00CD5AB3" w:rsidRDefault="00421F04" w:rsidP="00421F04">
            <w:pPr>
              <w:pStyle w:val="pqiTabBody"/>
            </w:pPr>
            <w:r w:rsidRPr="00CD5AB3">
              <w:t>n..15</w:t>
            </w:r>
          </w:p>
        </w:tc>
      </w:tr>
      <w:tr w:rsidR="00421F04" w:rsidRPr="00CD5AB3" w14:paraId="5CB8C88B" w14:textId="77777777" w:rsidTr="00CB14AE">
        <w:trPr>
          <w:gridAfter w:val="1"/>
          <w:wAfter w:w="31" w:type="dxa"/>
        </w:trPr>
        <w:tc>
          <w:tcPr>
            <w:tcW w:w="708" w:type="dxa"/>
            <w:gridSpan w:val="7"/>
          </w:tcPr>
          <w:p w14:paraId="71F41720" w14:textId="069664AE" w:rsidR="00421F04" w:rsidRPr="00CD5AB3" w:rsidRDefault="00421F04" w:rsidP="00421F04">
            <w:pPr>
              <w:pStyle w:val="pqiTabHead"/>
              <w:rPr>
                <w:i/>
              </w:rPr>
            </w:pPr>
            <w:r w:rsidRPr="00CD5AB3">
              <w:t>13</w:t>
            </w:r>
          </w:p>
        </w:tc>
        <w:tc>
          <w:tcPr>
            <w:tcW w:w="4493" w:type="dxa"/>
            <w:gridSpan w:val="2"/>
          </w:tcPr>
          <w:p w14:paraId="3C281EF6" w14:textId="77777777" w:rsidR="00421F04" w:rsidRPr="00CD5AB3" w:rsidRDefault="00421F04" w:rsidP="00421F04">
            <w:pPr>
              <w:pStyle w:val="pqiTabHead"/>
            </w:pPr>
            <w:r w:rsidRPr="00CD5AB3">
              <w:t>DOKUMENTY DODATKOWE</w:t>
            </w:r>
          </w:p>
          <w:p w14:paraId="6A38926A" w14:textId="77777777" w:rsidR="00421F04" w:rsidRPr="00CD5AB3" w:rsidRDefault="00421F04" w:rsidP="00421F04">
            <w:pPr>
              <w:pStyle w:val="pqiTabHead"/>
            </w:pPr>
            <w:r w:rsidRPr="00CD5AB3">
              <w:rPr>
                <w:rFonts w:ascii="Courier New" w:hAnsi="Courier New" w:cs="Courier New"/>
                <w:noProof/>
                <w:color w:val="0000FF"/>
              </w:rPr>
              <w:t>AdditionalDocument</w:t>
            </w:r>
          </w:p>
        </w:tc>
        <w:tc>
          <w:tcPr>
            <w:tcW w:w="426" w:type="dxa"/>
            <w:gridSpan w:val="3"/>
          </w:tcPr>
          <w:p w14:paraId="1755DE8D" w14:textId="77777777" w:rsidR="00421F04" w:rsidRPr="00CD5AB3" w:rsidRDefault="00421F04" w:rsidP="00421F04">
            <w:pPr>
              <w:pStyle w:val="pqiTabHead"/>
            </w:pPr>
            <w:r w:rsidRPr="00CD5AB3">
              <w:t>O</w:t>
            </w:r>
          </w:p>
        </w:tc>
        <w:tc>
          <w:tcPr>
            <w:tcW w:w="2131" w:type="dxa"/>
            <w:gridSpan w:val="3"/>
          </w:tcPr>
          <w:p w14:paraId="54478C3B" w14:textId="77777777" w:rsidR="00421F04" w:rsidRPr="00CD5AB3" w:rsidRDefault="00421F04" w:rsidP="00421F04">
            <w:pPr>
              <w:pStyle w:val="pqiTabHead"/>
            </w:pPr>
          </w:p>
        </w:tc>
        <w:tc>
          <w:tcPr>
            <w:tcW w:w="4536" w:type="dxa"/>
            <w:gridSpan w:val="2"/>
          </w:tcPr>
          <w:p w14:paraId="57DB9870" w14:textId="77777777" w:rsidR="00421F04" w:rsidRPr="00CD5AB3" w:rsidRDefault="00421F04" w:rsidP="00421F04">
            <w:pPr>
              <w:pStyle w:val="pqiTabHead"/>
            </w:pPr>
          </w:p>
        </w:tc>
        <w:tc>
          <w:tcPr>
            <w:tcW w:w="855" w:type="dxa"/>
            <w:gridSpan w:val="2"/>
          </w:tcPr>
          <w:p w14:paraId="1E73D4D6" w14:textId="77777777" w:rsidR="00421F04" w:rsidRPr="00CD5AB3" w:rsidRDefault="00421F04" w:rsidP="00421F04">
            <w:pPr>
              <w:pStyle w:val="pqiTabHead"/>
            </w:pPr>
            <w:r w:rsidRPr="00CD5AB3">
              <w:t>99X</w:t>
            </w:r>
          </w:p>
        </w:tc>
      </w:tr>
      <w:tr w:rsidR="006E7D24" w:rsidRPr="00CD5AB3" w14:paraId="3EA7FDC6" w14:textId="77777777" w:rsidTr="00CB14AE">
        <w:trPr>
          <w:gridAfter w:val="1"/>
          <w:wAfter w:w="31" w:type="dxa"/>
        </w:trPr>
        <w:tc>
          <w:tcPr>
            <w:tcW w:w="403" w:type="dxa"/>
            <w:gridSpan w:val="5"/>
          </w:tcPr>
          <w:p w14:paraId="72839110" w14:textId="77777777" w:rsidR="006E7D24" w:rsidRPr="00CD5AB3" w:rsidRDefault="006E7D24" w:rsidP="006E7D24">
            <w:pPr>
              <w:pStyle w:val="pqiTabBody"/>
              <w:rPr>
                <w:i/>
              </w:rPr>
            </w:pPr>
          </w:p>
        </w:tc>
        <w:tc>
          <w:tcPr>
            <w:tcW w:w="305" w:type="dxa"/>
            <w:gridSpan w:val="2"/>
          </w:tcPr>
          <w:p w14:paraId="3C610155" w14:textId="3070C14C" w:rsidR="006E7D24" w:rsidRPr="00CD5AB3" w:rsidRDefault="006E7D24" w:rsidP="006E7D24">
            <w:pPr>
              <w:pStyle w:val="pqiTabBody"/>
              <w:rPr>
                <w:i/>
              </w:rPr>
            </w:pPr>
            <w:r w:rsidRPr="00CD5AB3">
              <w:rPr>
                <w:i/>
              </w:rPr>
              <w:t>a</w:t>
            </w:r>
          </w:p>
        </w:tc>
        <w:tc>
          <w:tcPr>
            <w:tcW w:w="4493" w:type="dxa"/>
            <w:gridSpan w:val="2"/>
          </w:tcPr>
          <w:p w14:paraId="08308F4C" w14:textId="77777777" w:rsidR="006E7D24" w:rsidRPr="00CD5AB3" w:rsidRDefault="006E7D24" w:rsidP="006E7D24">
            <w:pPr>
              <w:pStyle w:val="pqiTabBody"/>
            </w:pPr>
            <w:r w:rsidRPr="00CD5AB3">
              <w:t>Numer dokumentu dodatkowego</w:t>
            </w:r>
          </w:p>
          <w:p w14:paraId="042BB0B1" w14:textId="5F051C66" w:rsidR="006E7D24" w:rsidRPr="00CD5AB3" w:rsidRDefault="006E7D24" w:rsidP="006E7D24">
            <w:pPr>
              <w:pStyle w:val="pqiTabBody"/>
            </w:pPr>
            <w:r w:rsidRPr="00CD5AB3">
              <w:rPr>
                <w:rFonts w:ascii="Courier New" w:hAnsi="Courier New" w:cs="Courier New"/>
                <w:noProof/>
                <w:color w:val="0000FF"/>
              </w:rPr>
              <w:t>AdditionalDocumentNumber</w:t>
            </w:r>
          </w:p>
        </w:tc>
        <w:tc>
          <w:tcPr>
            <w:tcW w:w="426" w:type="dxa"/>
            <w:gridSpan w:val="3"/>
          </w:tcPr>
          <w:p w14:paraId="1B2634DE" w14:textId="621F60F3" w:rsidR="006E7D24" w:rsidRPr="00CD5AB3" w:rsidRDefault="006E7D24" w:rsidP="006E7D24">
            <w:pPr>
              <w:pStyle w:val="pqiTabBody"/>
            </w:pPr>
            <w:r w:rsidRPr="00CD5AB3">
              <w:t>R</w:t>
            </w:r>
          </w:p>
        </w:tc>
        <w:tc>
          <w:tcPr>
            <w:tcW w:w="2131" w:type="dxa"/>
            <w:gridSpan w:val="3"/>
          </w:tcPr>
          <w:p w14:paraId="23C6F5D4" w14:textId="77777777" w:rsidR="006E7D24" w:rsidRPr="00CD5AB3" w:rsidRDefault="006E7D24" w:rsidP="006E7D24">
            <w:pPr>
              <w:pStyle w:val="pqiTabBody"/>
            </w:pPr>
          </w:p>
        </w:tc>
        <w:tc>
          <w:tcPr>
            <w:tcW w:w="4536" w:type="dxa"/>
            <w:gridSpan w:val="2"/>
          </w:tcPr>
          <w:p w14:paraId="22D17CF1" w14:textId="23CD3F54" w:rsidR="006E7D24" w:rsidRPr="00CD5AB3" w:rsidRDefault="006E7D24" w:rsidP="006E7D24">
            <w:pPr>
              <w:pStyle w:val="pqiTabBody"/>
            </w:pPr>
            <w:r w:rsidRPr="00CD5AB3">
              <w:rPr>
                <w:lang w:eastAsia="en-GB"/>
              </w:rPr>
              <w:t>Należy podać numer dokumentu dodatkowego związanego z e-DD</w:t>
            </w:r>
          </w:p>
        </w:tc>
        <w:tc>
          <w:tcPr>
            <w:tcW w:w="855" w:type="dxa"/>
            <w:gridSpan w:val="2"/>
          </w:tcPr>
          <w:p w14:paraId="59B2E27F" w14:textId="14032EF1" w:rsidR="006E7D24" w:rsidRPr="00CD5AB3" w:rsidRDefault="006E7D24" w:rsidP="006E7D24">
            <w:pPr>
              <w:pStyle w:val="pqiTabBody"/>
            </w:pPr>
            <w:r w:rsidRPr="00CD5AB3">
              <w:t>an50</w:t>
            </w:r>
          </w:p>
        </w:tc>
      </w:tr>
      <w:tr w:rsidR="006E7D24" w:rsidRPr="00CD5AB3" w14:paraId="4E210747" w14:textId="77777777" w:rsidTr="00CB14AE">
        <w:trPr>
          <w:gridAfter w:val="1"/>
          <w:wAfter w:w="31" w:type="dxa"/>
        </w:trPr>
        <w:tc>
          <w:tcPr>
            <w:tcW w:w="403" w:type="dxa"/>
            <w:gridSpan w:val="5"/>
          </w:tcPr>
          <w:p w14:paraId="4DBF7463" w14:textId="77777777" w:rsidR="006E7D24" w:rsidRPr="00CD5AB3" w:rsidRDefault="006E7D24" w:rsidP="006E7D24">
            <w:pPr>
              <w:pStyle w:val="pqiTabBody"/>
              <w:rPr>
                <w:i/>
              </w:rPr>
            </w:pPr>
          </w:p>
        </w:tc>
        <w:tc>
          <w:tcPr>
            <w:tcW w:w="305" w:type="dxa"/>
            <w:gridSpan w:val="2"/>
          </w:tcPr>
          <w:p w14:paraId="44E0E38A" w14:textId="592C9A95" w:rsidR="006E7D24" w:rsidRPr="00CD5AB3" w:rsidRDefault="006E7D24" w:rsidP="006E7D24">
            <w:pPr>
              <w:pStyle w:val="pqiTabBody"/>
              <w:rPr>
                <w:i/>
              </w:rPr>
            </w:pPr>
            <w:r w:rsidRPr="00CD5AB3">
              <w:rPr>
                <w:i/>
              </w:rPr>
              <w:t>b</w:t>
            </w:r>
          </w:p>
        </w:tc>
        <w:tc>
          <w:tcPr>
            <w:tcW w:w="4493" w:type="dxa"/>
            <w:gridSpan w:val="2"/>
          </w:tcPr>
          <w:p w14:paraId="61EE80B8" w14:textId="77777777" w:rsidR="006E7D24" w:rsidRPr="00CD5AB3" w:rsidRDefault="006E7D24" w:rsidP="006E7D24">
            <w:pPr>
              <w:pStyle w:val="pqiTabBody"/>
            </w:pPr>
            <w:r w:rsidRPr="00CD5AB3">
              <w:t>Data dokumentu dodatkowego</w:t>
            </w:r>
          </w:p>
          <w:p w14:paraId="692ECCA7" w14:textId="591C1BA8" w:rsidR="006E7D24" w:rsidRPr="00CD5AB3" w:rsidRDefault="006E7D24" w:rsidP="006E7D24">
            <w:pPr>
              <w:pStyle w:val="pqiTabBody"/>
            </w:pPr>
            <w:r w:rsidRPr="00CD5AB3">
              <w:rPr>
                <w:rFonts w:ascii="Courier New" w:hAnsi="Courier New" w:cs="Courier New"/>
                <w:noProof/>
                <w:color w:val="0000FF"/>
              </w:rPr>
              <w:t>DocumentDate</w:t>
            </w:r>
          </w:p>
        </w:tc>
        <w:tc>
          <w:tcPr>
            <w:tcW w:w="426" w:type="dxa"/>
            <w:gridSpan w:val="3"/>
          </w:tcPr>
          <w:p w14:paraId="436E1935" w14:textId="265DEFB9" w:rsidR="006E7D24" w:rsidRPr="00CD5AB3" w:rsidRDefault="006E7D24" w:rsidP="006E7D24">
            <w:pPr>
              <w:pStyle w:val="pqiTabBody"/>
            </w:pPr>
            <w:r w:rsidRPr="00CD5AB3">
              <w:t>O</w:t>
            </w:r>
          </w:p>
        </w:tc>
        <w:tc>
          <w:tcPr>
            <w:tcW w:w="2131" w:type="dxa"/>
            <w:gridSpan w:val="3"/>
          </w:tcPr>
          <w:p w14:paraId="71C9DE5E" w14:textId="77777777" w:rsidR="006E7D24" w:rsidRPr="00CD5AB3" w:rsidRDefault="006E7D24" w:rsidP="006E7D24">
            <w:pPr>
              <w:pStyle w:val="pqiTabBody"/>
            </w:pPr>
          </w:p>
        </w:tc>
        <w:tc>
          <w:tcPr>
            <w:tcW w:w="4536" w:type="dxa"/>
            <w:gridSpan w:val="2"/>
          </w:tcPr>
          <w:p w14:paraId="6864AD5D" w14:textId="7CC25110" w:rsidR="006E7D24" w:rsidRPr="00CD5AB3" w:rsidRDefault="006E7D24" w:rsidP="006E7D24">
            <w:pPr>
              <w:pStyle w:val="pqiTabBody"/>
            </w:pPr>
            <w:r w:rsidRPr="00CD5AB3">
              <w:t>Należy podać datę dokumentu dodatkowego, jeśli dotyczy</w:t>
            </w:r>
          </w:p>
        </w:tc>
        <w:tc>
          <w:tcPr>
            <w:tcW w:w="855" w:type="dxa"/>
            <w:gridSpan w:val="2"/>
          </w:tcPr>
          <w:p w14:paraId="795BB44E" w14:textId="45ACD03E" w:rsidR="006E7D24" w:rsidRPr="00CD5AB3" w:rsidRDefault="006E7D24" w:rsidP="006E7D24">
            <w:pPr>
              <w:pStyle w:val="pqiTabBody"/>
            </w:pPr>
            <w:r w:rsidRPr="00CD5AB3">
              <w:t>date</w:t>
            </w:r>
          </w:p>
        </w:tc>
      </w:tr>
      <w:tr w:rsidR="006E7D24" w:rsidRPr="00CD5AB3" w14:paraId="53397199" w14:textId="77777777" w:rsidTr="00CB14AE">
        <w:trPr>
          <w:gridAfter w:val="1"/>
          <w:wAfter w:w="31" w:type="dxa"/>
        </w:trPr>
        <w:tc>
          <w:tcPr>
            <w:tcW w:w="403" w:type="dxa"/>
            <w:gridSpan w:val="5"/>
          </w:tcPr>
          <w:p w14:paraId="6420FAD8" w14:textId="77777777" w:rsidR="006E7D24" w:rsidRPr="00CD5AB3" w:rsidRDefault="006E7D24" w:rsidP="006E7D24">
            <w:pPr>
              <w:pStyle w:val="pqiTabBody"/>
              <w:rPr>
                <w:i/>
              </w:rPr>
            </w:pPr>
          </w:p>
        </w:tc>
        <w:tc>
          <w:tcPr>
            <w:tcW w:w="305" w:type="dxa"/>
            <w:gridSpan w:val="2"/>
          </w:tcPr>
          <w:p w14:paraId="60441851" w14:textId="11BDB710" w:rsidR="006E7D24" w:rsidRPr="00CD5AB3" w:rsidRDefault="006E7D24" w:rsidP="006E7D24">
            <w:pPr>
              <w:pStyle w:val="pqiTabBody"/>
              <w:rPr>
                <w:i/>
              </w:rPr>
            </w:pPr>
            <w:r>
              <w:rPr>
                <w:i/>
              </w:rPr>
              <w:t>c</w:t>
            </w:r>
          </w:p>
        </w:tc>
        <w:tc>
          <w:tcPr>
            <w:tcW w:w="4493" w:type="dxa"/>
            <w:gridSpan w:val="2"/>
          </w:tcPr>
          <w:p w14:paraId="4C039BE5" w14:textId="77777777" w:rsidR="006E7D24" w:rsidRPr="00CD5AB3" w:rsidRDefault="006E7D24" w:rsidP="006E7D24">
            <w:pPr>
              <w:pStyle w:val="pqiTabBody"/>
            </w:pPr>
            <w:r w:rsidRPr="00CD5AB3">
              <w:t>Dodatkowe informacje</w:t>
            </w:r>
          </w:p>
          <w:p w14:paraId="703D5174" w14:textId="5F2CB0B7" w:rsidR="006E7D24" w:rsidRPr="00CD5AB3" w:rsidRDefault="006E7D24" w:rsidP="006E7D24">
            <w:pPr>
              <w:pStyle w:val="pqiTabBody"/>
            </w:pPr>
            <w:r w:rsidRPr="00CD5AB3">
              <w:rPr>
                <w:rFonts w:ascii="Courier New" w:hAnsi="Courier New" w:cs="Courier New"/>
                <w:noProof/>
                <w:color w:val="0000FF"/>
              </w:rPr>
              <w:t>ComplementaryInformation</w:t>
            </w:r>
          </w:p>
        </w:tc>
        <w:tc>
          <w:tcPr>
            <w:tcW w:w="426" w:type="dxa"/>
            <w:gridSpan w:val="3"/>
          </w:tcPr>
          <w:p w14:paraId="7B6ABD0F" w14:textId="508442E8" w:rsidR="006E7D24" w:rsidRPr="00CD5AB3" w:rsidRDefault="006E7D24" w:rsidP="006E7D24">
            <w:pPr>
              <w:pStyle w:val="pqiTabBody"/>
            </w:pPr>
            <w:r w:rsidRPr="00CD5AB3">
              <w:t>O</w:t>
            </w:r>
          </w:p>
        </w:tc>
        <w:tc>
          <w:tcPr>
            <w:tcW w:w="2131" w:type="dxa"/>
            <w:gridSpan w:val="3"/>
          </w:tcPr>
          <w:p w14:paraId="48E3D445" w14:textId="77777777" w:rsidR="006E7D24" w:rsidRPr="00CD5AB3" w:rsidRDefault="006E7D24" w:rsidP="006E7D24">
            <w:pPr>
              <w:pStyle w:val="pqiTabBody"/>
            </w:pPr>
          </w:p>
        </w:tc>
        <w:tc>
          <w:tcPr>
            <w:tcW w:w="4536" w:type="dxa"/>
            <w:gridSpan w:val="2"/>
          </w:tcPr>
          <w:p w14:paraId="67534397" w14:textId="7D07A3BB" w:rsidR="006E7D24" w:rsidRPr="00CD5AB3" w:rsidRDefault="006E7D24" w:rsidP="006E7D24">
            <w:r w:rsidRPr="00CD5AB3">
              <w:t>Należy podać wszelkie informacje dodatkowe dla dokumentu (jeśli dotyczy)</w:t>
            </w:r>
          </w:p>
        </w:tc>
        <w:tc>
          <w:tcPr>
            <w:tcW w:w="855" w:type="dxa"/>
            <w:gridSpan w:val="2"/>
          </w:tcPr>
          <w:p w14:paraId="0054E09C" w14:textId="29213AE4" w:rsidR="006E7D24" w:rsidRPr="00CD5AB3" w:rsidRDefault="006E7D24" w:rsidP="006E7D24">
            <w:pPr>
              <w:pStyle w:val="pqiTabBody"/>
            </w:pPr>
            <w:r w:rsidRPr="00CD5AB3">
              <w:t>an..350</w:t>
            </w:r>
          </w:p>
        </w:tc>
      </w:tr>
      <w:tr w:rsidR="00421F04" w:rsidRPr="00CD5AB3" w14:paraId="0D75FBAD" w14:textId="77777777" w:rsidTr="00CB14AE">
        <w:trPr>
          <w:gridAfter w:val="1"/>
          <w:wAfter w:w="31" w:type="dxa"/>
        </w:trPr>
        <w:tc>
          <w:tcPr>
            <w:tcW w:w="708" w:type="dxa"/>
            <w:gridSpan w:val="7"/>
          </w:tcPr>
          <w:p w14:paraId="5DC7EBE0" w14:textId="77777777" w:rsidR="00421F04" w:rsidRPr="00CD5AB3" w:rsidRDefault="00421F04" w:rsidP="00421F04">
            <w:pPr>
              <w:pStyle w:val="pqiTabBody"/>
              <w:rPr>
                <w:i/>
              </w:rPr>
            </w:pPr>
          </w:p>
        </w:tc>
        <w:tc>
          <w:tcPr>
            <w:tcW w:w="4493" w:type="dxa"/>
            <w:gridSpan w:val="2"/>
          </w:tcPr>
          <w:p w14:paraId="59B0CAD0" w14:textId="77777777" w:rsidR="00421F04" w:rsidRPr="00CD5AB3" w:rsidRDefault="00421F04" w:rsidP="00421F04">
            <w:pPr>
              <w:pStyle w:val="pqiTabBody"/>
            </w:pPr>
            <w:r w:rsidRPr="00CD5AB3">
              <w:t xml:space="preserve">JĘZYK ELEMENTU </w:t>
            </w:r>
          </w:p>
          <w:p w14:paraId="6E61709D" w14:textId="77777777" w:rsidR="00421F04" w:rsidRPr="00CD5AB3" w:rsidRDefault="00421F04" w:rsidP="00421F04">
            <w:pPr>
              <w:pStyle w:val="pqiTabBody"/>
            </w:pPr>
            <w:r w:rsidRPr="00CD5AB3">
              <w:rPr>
                <w:rFonts w:ascii="Courier New" w:hAnsi="Courier New" w:cs="Courier New"/>
                <w:noProof/>
                <w:color w:val="0000FF"/>
              </w:rPr>
              <w:t>@language</w:t>
            </w:r>
          </w:p>
        </w:tc>
        <w:tc>
          <w:tcPr>
            <w:tcW w:w="426" w:type="dxa"/>
            <w:gridSpan w:val="3"/>
          </w:tcPr>
          <w:p w14:paraId="2B2A3C2F" w14:textId="77777777" w:rsidR="00421F04" w:rsidRPr="00CD5AB3" w:rsidRDefault="00421F04" w:rsidP="00421F04">
            <w:pPr>
              <w:pStyle w:val="pqiTabBody"/>
            </w:pPr>
            <w:r w:rsidRPr="00CD5AB3">
              <w:t>D</w:t>
            </w:r>
          </w:p>
        </w:tc>
        <w:tc>
          <w:tcPr>
            <w:tcW w:w="2131" w:type="dxa"/>
            <w:gridSpan w:val="3"/>
          </w:tcPr>
          <w:p w14:paraId="0E53A860" w14:textId="77777777" w:rsidR="00421F04" w:rsidRPr="00CD5AB3" w:rsidRDefault="00421F04" w:rsidP="00421F04">
            <w:pPr>
              <w:pStyle w:val="pqiTabBody"/>
            </w:pPr>
            <w:r w:rsidRPr="00CD5AB3">
              <w:t>„R”, jeżeli stosuje się pole tekstowe „ComplementaryInformation”.</w:t>
            </w:r>
          </w:p>
        </w:tc>
        <w:tc>
          <w:tcPr>
            <w:tcW w:w="4536" w:type="dxa"/>
            <w:gridSpan w:val="2"/>
          </w:tcPr>
          <w:p w14:paraId="3A6F216C" w14:textId="77777777" w:rsidR="00421F04" w:rsidRPr="00CD5AB3" w:rsidRDefault="00421F04" w:rsidP="00421F04">
            <w:pPr>
              <w:pStyle w:val="pqiTabBody"/>
            </w:pPr>
            <w:r w:rsidRPr="00CD5AB3">
              <w:t>Atrybut.</w:t>
            </w:r>
          </w:p>
          <w:p w14:paraId="54620F10" w14:textId="77777777" w:rsidR="00421F04" w:rsidRPr="00CD5AB3" w:rsidRDefault="00421F04" w:rsidP="00421F04">
            <w:r w:rsidRPr="00CD5AB3">
              <w:t>Wartość ze słownika „Kody języka (Language codes)”.</w:t>
            </w:r>
          </w:p>
        </w:tc>
        <w:tc>
          <w:tcPr>
            <w:tcW w:w="855" w:type="dxa"/>
            <w:gridSpan w:val="2"/>
          </w:tcPr>
          <w:p w14:paraId="50E8C90E" w14:textId="77777777" w:rsidR="00421F04" w:rsidRPr="00CD5AB3" w:rsidRDefault="00421F04" w:rsidP="00421F04">
            <w:pPr>
              <w:pStyle w:val="pqiTabBody"/>
            </w:pPr>
            <w:r w:rsidRPr="00CD5AB3">
              <w:t>a2</w:t>
            </w:r>
          </w:p>
        </w:tc>
      </w:tr>
    </w:tbl>
    <w:p w14:paraId="0244CA4F" w14:textId="77777777" w:rsidR="00C87C29" w:rsidRPr="00CD5AB3" w:rsidRDefault="00C87C29" w:rsidP="00C87C29"/>
    <w:p w14:paraId="2411DD7E" w14:textId="51777E44" w:rsidR="00C87C29" w:rsidRPr="00CD5AB3" w:rsidRDefault="00C87C29" w:rsidP="00C87C29"/>
    <w:p w14:paraId="7033E166" w14:textId="5F7B597D" w:rsidR="00687D9A" w:rsidRPr="00CD5AB3" w:rsidRDefault="00687D9A" w:rsidP="00C87C29"/>
    <w:p w14:paraId="1A24F5CA" w14:textId="1FDEAC0F" w:rsidR="00687D9A" w:rsidRPr="00CD5AB3" w:rsidRDefault="00687D9A" w:rsidP="00C87C29"/>
    <w:p w14:paraId="3C7B7957" w14:textId="77777777" w:rsidR="00687D9A" w:rsidRPr="00CD5AB3" w:rsidRDefault="00687D9A" w:rsidP="00C87C29"/>
    <w:p w14:paraId="5C6AE55E" w14:textId="77777777" w:rsidR="00C87C29" w:rsidRPr="00CD5AB3" w:rsidRDefault="00C87C29" w:rsidP="00C87C29"/>
    <w:p w14:paraId="0BEE39A4" w14:textId="77777777" w:rsidR="00C87C29" w:rsidRPr="00CD5AB3" w:rsidRDefault="00C87C29" w:rsidP="00C87C29"/>
    <w:p w14:paraId="22513398" w14:textId="4FB964A1" w:rsidR="00A645E0" w:rsidRDefault="00A645E0">
      <w:pPr>
        <w:pStyle w:val="pqiChpHeadNum2"/>
      </w:pPr>
      <w:bookmarkStart w:id="231" w:name="_Toc526429223"/>
      <w:bookmarkStart w:id="232" w:name="_Toc528064589"/>
      <w:bookmarkStart w:id="233" w:name="_Toc97636645"/>
      <w:r w:rsidRPr="00CD5AB3">
        <w:t>DD815B -  Projekt e-DD B</w:t>
      </w:r>
      <w:bookmarkStart w:id="234" w:name="OLE_LINK9"/>
      <w:bookmarkStart w:id="235" w:name="OLE_LINK10"/>
      <w:bookmarkEnd w:id="231"/>
      <w:bookmarkEnd w:id="232"/>
      <w:bookmarkEnd w:id="233"/>
    </w:p>
    <w:p w14:paraId="16566123" w14:textId="01167C12" w:rsidR="00F26ABE" w:rsidRPr="00F26ABE" w:rsidRDefault="00DE2CD3" w:rsidP="00F26ABE">
      <w:pPr>
        <w:pStyle w:val="pqiText"/>
      </w:pPr>
      <w:r>
        <w:t>Komunikat wysyłany tylko przy przemieszczeniach LPG, paliwa lotniczego, żeglugowego oraz wyrobów ze stawką zerową.</w:t>
      </w:r>
    </w:p>
    <w:bookmarkEnd w:id="234"/>
    <w:bookmarkEnd w:id="235"/>
    <w:tbl>
      <w:tblPr>
        <w:tblW w:w="13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64"/>
        <w:gridCol w:w="7"/>
        <w:gridCol w:w="11"/>
        <w:gridCol w:w="11"/>
        <w:gridCol w:w="11"/>
        <w:gridCol w:w="18"/>
        <w:gridCol w:w="330"/>
        <w:gridCol w:w="47"/>
        <w:gridCol w:w="20"/>
        <w:gridCol w:w="4397"/>
        <w:gridCol w:w="427"/>
        <w:gridCol w:w="6"/>
        <w:gridCol w:w="2129"/>
        <w:gridCol w:w="4545"/>
        <w:gridCol w:w="857"/>
      </w:tblGrid>
      <w:tr w:rsidR="002A6E7F" w:rsidRPr="00CD5AB3" w14:paraId="7E1577E8" w14:textId="77777777" w:rsidTr="00D46974">
        <w:trPr>
          <w:tblHeader/>
        </w:trPr>
        <w:tc>
          <w:tcPr>
            <w:tcW w:w="371" w:type="dxa"/>
            <w:gridSpan w:val="2"/>
            <w:shd w:val="clear" w:color="auto" w:fill="F3F3F3"/>
            <w:vAlign w:val="center"/>
          </w:tcPr>
          <w:p w14:paraId="449DE2DB" w14:textId="77777777" w:rsidR="002A6E7F" w:rsidRPr="00CD5AB3" w:rsidRDefault="002A6E7F" w:rsidP="0029674E">
            <w:pPr>
              <w:pStyle w:val="pqiTabBody"/>
            </w:pPr>
            <w:r w:rsidRPr="00CD5AB3">
              <w:br w:type="page"/>
            </w:r>
            <w:r w:rsidRPr="00CD5AB3">
              <w:br w:type="page"/>
              <w:t>A</w:t>
            </w:r>
          </w:p>
        </w:tc>
        <w:tc>
          <w:tcPr>
            <w:tcW w:w="428" w:type="dxa"/>
            <w:gridSpan w:val="6"/>
            <w:shd w:val="clear" w:color="auto" w:fill="F3F3F3"/>
            <w:vAlign w:val="center"/>
          </w:tcPr>
          <w:p w14:paraId="7814BA28" w14:textId="77777777" w:rsidR="002A6E7F" w:rsidRPr="00CD5AB3" w:rsidRDefault="002A6E7F" w:rsidP="0029674E">
            <w:pPr>
              <w:pStyle w:val="pqiTabBody"/>
            </w:pPr>
            <w:r w:rsidRPr="00CD5AB3">
              <w:t>B</w:t>
            </w:r>
          </w:p>
        </w:tc>
        <w:tc>
          <w:tcPr>
            <w:tcW w:w="4417" w:type="dxa"/>
            <w:gridSpan w:val="2"/>
            <w:shd w:val="clear" w:color="auto" w:fill="F3F3F3"/>
            <w:vAlign w:val="center"/>
          </w:tcPr>
          <w:p w14:paraId="4E367F20" w14:textId="77777777" w:rsidR="002A6E7F" w:rsidRPr="00CD5AB3" w:rsidRDefault="002A6E7F" w:rsidP="0029674E">
            <w:pPr>
              <w:pStyle w:val="pqiTabBody"/>
            </w:pPr>
            <w:r w:rsidRPr="00CD5AB3">
              <w:t>C</w:t>
            </w:r>
          </w:p>
        </w:tc>
        <w:tc>
          <w:tcPr>
            <w:tcW w:w="433" w:type="dxa"/>
            <w:gridSpan w:val="2"/>
            <w:shd w:val="clear" w:color="auto" w:fill="F3F3F3"/>
            <w:vAlign w:val="center"/>
          </w:tcPr>
          <w:p w14:paraId="1BB7CC5D" w14:textId="77777777" w:rsidR="002A6E7F" w:rsidRPr="00CD5AB3" w:rsidRDefault="002A6E7F" w:rsidP="0029674E">
            <w:pPr>
              <w:pStyle w:val="pqiTabBody"/>
            </w:pPr>
            <w:r w:rsidRPr="00CD5AB3">
              <w:t>D</w:t>
            </w:r>
          </w:p>
        </w:tc>
        <w:tc>
          <w:tcPr>
            <w:tcW w:w="2129" w:type="dxa"/>
            <w:shd w:val="clear" w:color="auto" w:fill="F3F3F3"/>
            <w:vAlign w:val="center"/>
          </w:tcPr>
          <w:p w14:paraId="7527C82D" w14:textId="77777777" w:rsidR="002A6E7F" w:rsidRPr="00CD5AB3" w:rsidRDefault="002A6E7F" w:rsidP="0029674E">
            <w:pPr>
              <w:pStyle w:val="pqiTabBody"/>
            </w:pPr>
            <w:r w:rsidRPr="00CD5AB3">
              <w:t>E</w:t>
            </w:r>
          </w:p>
        </w:tc>
        <w:tc>
          <w:tcPr>
            <w:tcW w:w="4545" w:type="dxa"/>
            <w:shd w:val="clear" w:color="auto" w:fill="F3F3F3"/>
            <w:vAlign w:val="center"/>
          </w:tcPr>
          <w:p w14:paraId="12374FA0" w14:textId="77777777" w:rsidR="002A6E7F" w:rsidRPr="00CD5AB3" w:rsidRDefault="002A6E7F" w:rsidP="0029674E">
            <w:pPr>
              <w:pStyle w:val="pqiTabBody"/>
            </w:pPr>
            <w:r w:rsidRPr="00CD5AB3">
              <w:t>F</w:t>
            </w:r>
          </w:p>
        </w:tc>
        <w:tc>
          <w:tcPr>
            <w:tcW w:w="857" w:type="dxa"/>
            <w:shd w:val="clear" w:color="auto" w:fill="F3F3F3"/>
            <w:vAlign w:val="center"/>
          </w:tcPr>
          <w:p w14:paraId="6EF6688A" w14:textId="77777777" w:rsidR="002A6E7F" w:rsidRPr="00CD5AB3" w:rsidRDefault="002A6E7F" w:rsidP="0029674E">
            <w:pPr>
              <w:pStyle w:val="pqiTabBody"/>
            </w:pPr>
            <w:r w:rsidRPr="00CD5AB3">
              <w:t>G</w:t>
            </w:r>
          </w:p>
        </w:tc>
      </w:tr>
      <w:tr w:rsidR="002A6E7F" w:rsidRPr="00CD5AB3" w14:paraId="30FCA42D" w14:textId="77777777" w:rsidTr="00D46974">
        <w:tc>
          <w:tcPr>
            <w:tcW w:w="13180" w:type="dxa"/>
            <w:gridSpan w:val="15"/>
          </w:tcPr>
          <w:p w14:paraId="18A5F033" w14:textId="12DE5DB9" w:rsidR="002A6E7F" w:rsidRPr="00CD5AB3" w:rsidRDefault="002A6E7F" w:rsidP="0029674E">
            <w:pPr>
              <w:pStyle w:val="pqiTabHead"/>
            </w:pPr>
            <w:r w:rsidRPr="00CD5AB3">
              <w:t>DD815</w:t>
            </w:r>
            <w:r w:rsidR="004948FF">
              <w:t>B</w:t>
            </w:r>
            <w:r w:rsidRPr="00CD5AB3">
              <w:t xml:space="preserve"> – PL_EDD_SUB – Projekt e-DD.</w:t>
            </w:r>
          </w:p>
        </w:tc>
      </w:tr>
      <w:tr w:rsidR="002A6E7F" w:rsidRPr="00CD5AB3" w14:paraId="7F67A909" w14:textId="77777777" w:rsidTr="00D46974">
        <w:tc>
          <w:tcPr>
            <w:tcW w:w="799" w:type="dxa"/>
            <w:gridSpan w:val="8"/>
          </w:tcPr>
          <w:p w14:paraId="67332F68" w14:textId="77777777" w:rsidR="002A6E7F" w:rsidRPr="00CD5AB3" w:rsidRDefault="002A6E7F" w:rsidP="0029674E">
            <w:pPr>
              <w:pStyle w:val="pqiTabBody"/>
              <w:rPr>
                <w:b/>
                <w:i/>
              </w:rPr>
            </w:pPr>
          </w:p>
        </w:tc>
        <w:tc>
          <w:tcPr>
            <w:tcW w:w="4417" w:type="dxa"/>
            <w:gridSpan w:val="2"/>
          </w:tcPr>
          <w:p w14:paraId="31AE998D" w14:textId="77777777" w:rsidR="002A6E7F" w:rsidRPr="00CD5AB3" w:rsidRDefault="002A6E7F" w:rsidP="0029674E">
            <w:pPr>
              <w:pStyle w:val="pqiTabBody"/>
              <w:rPr>
                <w:b/>
              </w:rPr>
            </w:pPr>
            <w:r w:rsidRPr="00CD5AB3">
              <w:rPr>
                <w:b/>
              </w:rPr>
              <w:t>&lt;NAGŁÓWEK&gt;</w:t>
            </w:r>
          </w:p>
          <w:p w14:paraId="124577DD" w14:textId="13CD6A6C" w:rsidR="002A6E7F" w:rsidRPr="00CD5AB3" w:rsidRDefault="002A6E7F" w:rsidP="0029674E">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DD815</w:t>
            </w:r>
            <w:r w:rsidR="00C460B7">
              <w:rPr>
                <w:rFonts w:ascii="Courier New" w:hAnsi="Courier New" w:cs="Courier New"/>
                <w:noProof/>
                <w:color w:val="0000FF"/>
              </w:rPr>
              <w:t>B</w:t>
            </w:r>
            <w:r w:rsidRPr="00CD5AB3">
              <w:rPr>
                <w:rFonts w:ascii="Courier New" w:hAnsi="Courier New"/>
                <w:color w:val="0000FF"/>
              </w:rPr>
              <w:t>/Header</w:t>
            </w:r>
          </w:p>
        </w:tc>
        <w:tc>
          <w:tcPr>
            <w:tcW w:w="433" w:type="dxa"/>
            <w:gridSpan w:val="2"/>
          </w:tcPr>
          <w:p w14:paraId="0E141143" w14:textId="77777777" w:rsidR="002A6E7F" w:rsidRPr="00CD5AB3" w:rsidRDefault="002A6E7F" w:rsidP="0029674E">
            <w:pPr>
              <w:pStyle w:val="pqiTabBody"/>
              <w:rPr>
                <w:b/>
              </w:rPr>
            </w:pPr>
            <w:r w:rsidRPr="00CD5AB3">
              <w:rPr>
                <w:b/>
              </w:rPr>
              <w:t>R</w:t>
            </w:r>
          </w:p>
        </w:tc>
        <w:tc>
          <w:tcPr>
            <w:tcW w:w="2129" w:type="dxa"/>
          </w:tcPr>
          <w:p w14:paraId="32E6DEC1" w14:textId="77777777" w:rsidR="002A6E7F" w:rsidRPr="00CD5AB3" w:rsidRDefault="002A6E7F" w:rsidP="0029674E">
            <w:pPr>
              <w:pStyle w:val="pqiTabBody"/>
              <w:rPr>
                <w:b/>
              </w:rPr>
            </w:pPr>
          </w:p>
        </w:tc>
        <w:tc>
          <w:tcPr>
            <w:tcW w:w="4545" w:type="dxa"/>
          </w:tcPr>
          <w:p w14:paraId="5DFC5A6B" w14:textId="77777777" w:rsidR="002A6E7F" w:rsidRPr="00CD5AB3" w:rsidRDefault="002A6E7F" w:rsidP="0029674E">
            <w:pPr>
              <w:pStyle w:val="pqiTabBody"/>
              <w:rPr>
                <w:b/>
              </w:rPr>
            </w:pPr>
          </w:p>
        </w:tc>
        <w:tc>
          <w:tcPr>
            <w:tcW w:w="857" w:type="dxa"/>
          </w:tcPr>
          <w:p w14:paraId="35259F93" w14:textId="77777777" w:rsidR="002A6E7F" w:rsidRPr="00CD5AB3" w:rsidRDefault="002A6E7F" w:rsidP="0029674E">
            <w:pPr>
              <w:pStyle w:val="pqiTabBody"/>
              <w:rPr>
                <w:b/>
              </w:rPr>
            </w:pPr>
            <w:r w:rsidRPr="00CD5AB3">
              <w:rPr>
                <w:b/>
              </w:rPr>
              <w:t>1x</w:t>
            </w:r>
          </w:p>
        </w:tc>
      </w:tr>
      <w:tr w:rsidR="002A6E7F" w:rsidRPr="00CD5AB3" w14:paraId="65B7AD87" w14:textId="77777777" w:rsidTr="00D46974">
        <w:tc>
          <w:tcPr>
            <w:tcW w:w="13180" w:type="dxa"/>
            <w:gridSpan w:val="15"/>
          </w:tcPr>
          <w:p w14:paraId="46CCA7EB" w14:textId="77777777" w:rsidR="002A6E7F" w:rsidRPr="00CD5AB3" w:rsidRDefault="002A6E7F" w:rsidP="0029674E">
            <w:pPr>
              <w:pStyle w:val="pqiTabBody"/>
            </w:pPr>
            <w:r w:rsidRPr="00CD5AB3">
              <w:t>Wszystkie elementy począwszy od poniższego zawarte są w elemencie:</w:t>
            </w:r>
          </w:p>
          <w:p w14:paraId="3452C0B5" w14:textId="2E81EC54" w:rsidR="002A6E7F" w:rsidRPr="00CD5AB3" w:rsidRDefault="002A6E7F" w:rsidP="0029674E">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DD815</w:t>
            </w:r>
            <w:r w:rsidR="00C460B7">
              <w:rPr>
                <w:rFonts w:ascii="Courier New" w:hAnsi="Courier New" w:cs="Courier New"/>
                <w:noProof/>
                <w:color w:val="0000FF"/>
              </w:rPr>
              <w:t>B</w:t>
            </w:r>
            <w:r w:rsidRPr="00CD5AB3">
              <w:rPr>
                <w:rFonts w:ascii="Courier New" w:hAnsi="Courier New"/>
                <w:color w:val="0000FF"/>
              </w:rPr>
              <w:t>/Body/SubmittedDraftOfEDD</w:t>
            </w:r>
          </w:p>
        </w:tc>
      </w:tr>
      <w:tr w:rsidR="002A6E7F" w:rsidRPr="00CD5AB3" w14:paraId="0D3B0EF1" w14:textId="77777777" w:rsidTr="00D46974">
        <w:tc>
          <w:tcPr>
            <w:tcW w:w="799" w:type="dxa"/>
            <w:gridSpan w:val="8"/>
          </w:tcPr>
          <w:p w14:paraId="528902B6" w14:textId="77777777" w:rsidR="002A6E7F" w:rsidRPr="00CD5AB3" w:rsidRDefault="002A6E7F" w:rsidP="0029674E">
            <w:pPr>
              <w:pStyle w:val="pqiTabHead"/>
            </w:pPr>
            <w:r w:rsidRPr="00CD5AB3">
              <w:lastRenderedPageBreak/>
              <w:t>1</w:t>
            </w:r>
          </w:p>
        </w:tc>
        <w:tc>
          <w:tcPr>
            <w:tcW w:w="4417" w:type="dxa"/>
            <w:gridSpan w:val="2"/>
          </w:tcPr>
          <w:p w14:paraId="6D39E4D2" w14:textId="63E13219" w:rsidR="002A6E7F" w:rsidRPr="00CD5AB3" w:rsidRDefault="002A6E7F" w:rsidP="0029674E">
            <w:pPr>
              <w:pStyle w:val="pqiTabHead"/>
            </w:pPr>
            <w:r w:rsidRPr="00CD5AB3">
              <w:t>Nagłówek</w:t>
            </w:r>
            <w:r w:rsidR="00CF4662">
              <w:t xml:space="preserve"> projektu</w:t>
            </w:r>
            <w:r w:rsidRPr="00CD5AB3">
              <w:t xml:space="preserve"> dokumentu e-DD</w:t>
            </w:r>
            <w:r w:rsidR="00744990">
              <w:t xml:space="preserve"> B</w:t>
            </w:r>
          </w:p>
          <w:p w14:paraId="610C2AEC" w14:textId="564AF2E2" w:rsidR="002A6E7F" w:rsidRPr="00CD5AB3" w:rsidRDefault="003151F0" w:rsidP="0029674E">
            <w:pPr>
              <w:pStyle w:val="pqiTabHead"/>
            </w:pPr>
            <w:r w:rsidRPr="003151F0">
              <w:rPr>
                <w:rFonts w:ascii="Courier New" w:hAnsi="Courier New" w:cs="Courier New"/>
                <w:noProof/>
                <w:color w:val="0000FF"/>
              </w:rPr>
              <w:t>DDDraft</w:t>
            </w:r>
          </w:p>
        </w:tc>
        <w:tc>
          <w:tcPr>
            <w:tcW w:w="433" w:type="dxa"/>
            <w:gridSpan w:val="2"/>
          </w:tcPr>
          <w:p w14:paraId="2AD78976" w14:textId="77777777" w:rsidR="002A6E7F" w:rsidRPr="00CD5AB3" w:rsidRDefault="002A6E7F" w:rsidP="0029674E">
            <w:pPr>
              <w:pStyle w:val="pqiTabHead"/>
            </w:pPr>
            <w:r w:rsidRPr="00CD5AB3">
              <w:t>R</w:t>
            </w:r>
          </w:p>
        </w:tc>
        <w:tc>
          <w:tcPr>
            <w:tcW w:w="2129" w:type="dxa"/>
          </w:tcPr>
          <w:p w14:paraId="29C132A9" w14:textId="77777777" w:rsidR="002A6E7F" w:rsidRPr="00CD5AB3" w:rsidRDefault="002A6E7F" w:rsidP="0029674E">
            <w:pPr>
              <w:pStyle w:val="pqiTabHead"/>
            </w:pPr>
          </w:p>
        </w:tc>
        <w:tc>
          <w:tcPr>
            <w:tcW w:w="4545" w:type="dxa"/>
          </w:tcPr>
          <w:p w14:paraId="73C1391C" w14:textId="77777777" w:rsidR="002A6E7F" w:rsidRPr="00CD5AB3" w:rsidRDefault="002A6E7F" w:rsidP="0029674E">
            <w:pPr>
              <w:pStyle w:val="pqiTabHead"/>
            </w:pPr>
          </w:p>
        </w:tc>
        <w:tc>
          <w:tcPr>
            <w:tcW w:w="857" w:type="dxa"/>
          </w:tcPr>
          <w:p w14:paraId="56B8DE75" w14:textId="77777777" w:rsidR="002A6E7F" w:rsidRPr="00CD5AB3" w:rsidRDefault="002A6E7F" w:rsidP="0029674E">
            <w:pPr>
              <w:pStyle w:val="pqiTabHead"/>
            </w:pPr>
            <w:r w:rsidRPr="00CD5AB3">
              <w:t>1x</w:t>
            </w:r>
          </w:p>
        </w:tc>
      </w:tr>
      <w:tr w:rsidR="002A6E7F" w:rsidRPr="00CD5AB3" w14:paraId="40D491E3" w14:textId="77777777" w:rsidTr="00D46974">
        <w:tc>
          <w:tcPr>
            <w:tcW w:w="371" w:type="dxa"/>
            <w:gridSpan w:val="2"/>
          </w:tcPr>
          <w:p w14:paraId="2DB8DE43" w14:textId="77777777" w:rsidR="002A6E7F" w:rsidRPr="00CD5AB3" w:rsidRDefault="002A6E7F" w:rsidP="0029674E">
            <w:pPr>
              <w:pStyle w:val="pqiTabBody"/>
              <w:rPr>
                <w:b/>
              </w:rPr>
            </w:pPr>
          </w:p>
        </w:tc>
        <w:tc>
          <w:tcPr>
            <w:tcW w:w="428" w:type="dxa"/>
            <w:gridSpan w:val="6"/>
          </w:tcPr>
          <w:p w14:paraId="28337859" w14:textId="77777777" w:rsidR="002A6E7F" w:rsidRPr="00CD5AB3" w:rsidRDefault="002A6E7F" w:rsidP="0029674E">
            <w:pPr>
              <w:pStyle w:val="pqiTabBody"/>
              <w:rPr>
                <w:i/>
              </w:rPr>
            </w:pPr>
            <w:r w:rsidRPr="00CD5AB3">
              <w:rPr>
                <w:i/>
              </w:rPr>
              <w:t>a</w:t>
            </w:r>
          </w:p>
        </w:tc>
        <w:tc>
          <w:tcPr>
            <w:tcW w:w="4417" w:type="dxa"/>
            <w:gridSpan w:val="2"/>
          </w:tcPr>
          <w:p w14:paraId="599CB729" w14:textId="77777777" w:rsidR="002A6E7F" w:rsidRPr="00CD5AB3" w:rsidRDefault="002A6E7F" w:rsidP="0029674E">
            <w:pPr>
              <w:pStyle w:val="pqiTabBody"/>
            </w:pPr>
            <w:r w:rsidRPr="00CD5AB3">
              <w:t>Lokalny nr referencyjny</w:t>
            </w:r>
          </w:p>
          <w:p w14:paraId="6C2B8F03" w14:textId="77777777" w:rsidR="002A6E7F" w:rsidRPr="00CD5AB3" w:rsidRDefault="002A6E7F" w:rsidP="0029674E">
            <w:pPr>
              <w:pStyle w:val="pqiTabBody"/>
            </w:pPr>
            <w:r w:rsidRPr="00CD5AB3">
              <w:rPr>
                <w:rFonts w:ascii="Courier New" w:hAnsi="Courier New" w:cs="Courier New"/>
                <w:noProof/>
                <w:color w:val="0000FF"/>
              </w:rPr>
              <w:t>LocalReferenceNumber</w:t>
            </w:r>
          </w:p>
        </w:tc>
        <w:tc>
          <w:tcPr>
            <w:tcW w:w="433" w:type="dxa"/>
            <w:gridSpan w:val="2"/>
          </w:tcPr>
          <w:p w14:paraId="5E1A4E3D" w14:textId="77777777" w:rsidR="002A6E7F" w:rsidRPr="00CD5AB3" w:rsidRDefault="002A6E7F" w:rsidP="0029674E">
            <w:pPr>
              <w:pStyle w:val="pqiTabBody"/>
            </w:pPr>
            <w:r w:rsidRPr="00CD5AB3">
              <w:t>R</w:t>
            </w:r>
          </w:p>
        </w:tc>
        <w:tc>
          <w:tcPr>
            <w:tcW w:w="2129" w:type="dxa"/>
          </w:tcPr>
          <w:p w14:paraId="32386695" w14:textId="77777777" w:rsidR="002A6E7F" w:rsidRPr="00CD5AB3" w:rsidRDefault="002A6E7F" w:rsidP="0029674E">
            <w:pPr>
              <w:pStyle w:val="pqiTabBody"/>
            </w:pPr>
          </w:p>
        </w:tc>
        <w:tc>
          <w:tcPr>
            <w:tcW w:w="4545" w:type="dxa"/>
          </w:tcPr>
          <w:p w14:paraId="38C4359A" w14:textId="77777777" w:rsidR="002A6E7F" w:rsidRPr="00CD5AB3" w:rsidRDefault="002A6E7F" w:rsidP="0029674E">
            <w:pPr>
              <w:rPr>
                <w:lang w:eastAsia="en-GB"/>
              </w:rPr>
            </w:pPr>
          </w:p>
        </w:tc>
        <w:tc>
          <w:tcPr>
            <w:tcW w:w="857" w:type="dxa"/>
          </w:tcPr>
          <w:p w14:paraId="5A4915C2" w14:textId="77777777" w:rsidR="002A6E7F" w:rsidRPr="00CD5AB3" w:rsidRDefault="002A6E7F" w:rsidP="0029674E">
            <w:pPr>
              <w:pStyle w:val="pqiTabBody"/>
            </w:pPr>
            <w:r w:rsidRPr="00CD5AB3">
              <w:t>an23</w:t>
            </w:r>
          </w:p>
        </w:tc>
      </w:tr>
      <w:tr w:rsidR="002A6E7F" w:rsidRPr="00CD5AB3" w14:paraId="75D628DF" w14:textId="77777777" w:rsidTr="00D46974">
        <w:tc>
          <w:tcPr>
            <w:tcW w:w="371" w:type="dxa"/>
            <w:gridSpan w:val="2"/>
          </w:tcPr>
          <w:p w14:paraId="35ED8636" w14:textId="77777777" w:rsidR="002A6E7F" w:rsidRPr="00CD5AB3" w:rsidRDefault="002A6E7F" w:rsidP="0029674E">
            <w:pPr>
              <w:pStyle w:val="pqiTabBody"/>
              <w:rPr>
                <w:b/>
              </w:rPr>
            </w:pPr>
          </w:p>
        </w:tc>
        <w:tc>
          <w:tcPr>
            <w:tcW w:w="428" w:type="dxa"/>
            <w:gridSpan w:val="6"/>
          </w:tcPr>
          <w:p w14:paraId="744289CD" w14:textId="77777777" w:rsidR="002A6E7F" w:rsidRPr="00CD5AB3" w:rsidRDefault="002A6E7F" w:rsidP="0029674E">
            <w:pPr>
              <w:pStyle w:val="pqiTabBody"/>
              <w:rPr>
                <w:i/>
              </w:rPr>
            </w:pPr>
            <w:r w:rsidRPr="00CD5AB3">
              <w:rPr>
                <w:i/>
              </w:rPr>
              <w:t>b</w:t>
            </w:r>
          </w:p>
        </w:tc>
        <w:tc>
          <w:tcPr>
            <w:tcW w:w="4417" w:type="dxa"/>
            <w:gridSpan w:val="2"/>
          </w:tcPr>
          <w:p w14:paraId="37AD628D" w14:textId="77777777" w:rsidR="002A6E7F" w:rsidRPr="00CD5AB3" w:rsidRDefault="002A6E7F" w:rsidP="0029674E">
            <w:pPr>
              <w:pStyle w:val="pqiTabBody"/>
            </w:pPr>
            <w:r w:rsidRPr="00CD5AB3">
              <w:t>Tryb dostawy</w:t>
            </w:r>
          </w:p>
          <w:p w14:paraId="11AA966A" w14:textId="77777777" w:rsidR="002A6E7F" w:rsidRPr="00CD5AB3" w:rsidRDefault="002A6E7F" w:rsidP="0029674E">
            <w:pPr>
              <w:pStyle w:val="pqiTabBody"/>
            </w:pPr>
            <w:r w:rsidRPr="00CD5AB3">
              <w:rPr>
                <w:rFonts w:ascii="Courier New" w:hAnsi="Courier New" w:cs="Courier New"/>
                <w:noProof/>
                <w:color w:val="0000FF"/>
              </w:rPr>
              <w:t>DeliveryDocumentMode</w:t>
            </w:r>
          </w:p>
        </w:tc>
        <w:tc>
          <w:tcPr>
            <w:tcW w:w="433" w:type="dxa"/>
            <w:gridSpan w:val="2"/>
          </w:tcPr>
          <w:p w14:paraId="58591628" w14:textId="77777777" w:rsidR="002A6E7F" w:rsidRPr="00CD5AB3" w:rsidRDefault="002A6E7F" w:rsidP="0029674E">
            <w:pPr>
              <w:pStyle w:val="pqiTabBody"/>
            </w:pPr>
            <w:r w:rsidRPr="00CD5AB3">
              <w:t>O</w:t>
            </w:r>
          </w:p>
        </w:tc>
        <w:tc>
          <w:tcPr>
            <w:tcW w:w="2129" w:type="dxa"/>
          </w:tcPr>
          <w:p w14:paraId="6CB3D877" w14:textId="77777777" w:rsidR="002A6E7F" w:rsidRPr="00CD5AB3" w:rsidRDefault="002A6E7F" w:rsidP="0029674E">
            <w:pPr>
              <w:pStyle w:val="pqiTabBody"/>
            </w:pPr>
          </w:p>
        </w:tc>
        <w:tc>
          <w:tcPr>
            <w:tcW w:w="4545" w:type="dxa"/>
          </w:tcPr>
          <w:p w14:paraId="1F48184A" w14:textId="77777777" w:rsidR="002A6E7F" w:rsidRDefault="002A6E7F" w:rsidP="0029674E">
            <w:r w:rsidRPr="00CD5AB3">
              <w:t>Wartość z enumeracji „Tryb dostawy”. Wartość „0” jest wartością domyślną. Brak elementu oznacza standardową dostawę.</w:t>
            </w:r>
          </w:p>
          <w:p w14:paraId="56E19DF7" w14:textId="77777777" w:rsidR="003C6623" w:rsidRDefault="003C6623" w:rsidP="0029674E">
            <w:r>
              <w:t xml:space="preserve">Możliwe wartości: </w:t>
            </w:r>
          </w:p>
          <w:p w14:paraId="14072304" w14:textId="77777777" w:rsidR="003C6623" w:rsidRDefault="003C6623" w:rsidP="0029674E">
            <w:r>
              <w:t>0 – dostawa standardowa</w:t>
            </w:r>
          </w:p>
          <w:p w14:paraId="4A844890" w14:textId="173AA80D" w:rsidR="003C6623" w:rsidRPr="00CD5AB3" w:rsidRDefault="003C6623" w:rsidP="0029674E">
            <w:pPr>
              <w:rPr>
                <w:lang w:eastAsia="en-GB"/>
              </w:rPr>
            </w:pPr>
            <w:r>
              <w:t>1 - zwrot</w:t>
            </w:r>
          </w:p>
        </w:tc>
        <w:tc>
          <w:tcPr>
            <w:tcW w:w="857" w:type="dxa"/>
          </w:tcPr>
          <w:p w14:paraId="4FE0958D" w14:textId="77777777" w:rsidR="002A6E7F" w:rsidRPr="00CD5AB3" w:rsidRDefault="002A6E7F" w:rsidP="0029674E">
            <w:pPr>
              <w:pStyle w:val="pqiTabBody"/>
            </w:pPr>
            <w:r w:rsidRPr="00CD5AB3">
              <w:t>n1</w:t>
            </w:r>
          </w:p>
        </w:tc>
      </w:tr>
      <w:tr w:rsidR="002A6E7F" w:rsidRPr="00CD5AB3" w14:paraId="45EA5363" w14:textId="77777777" w:rsidTr="00D46974">
        <w:tc>
          <w:tcPr>
            <w:tcW w:w="371" w:type="dxa"/>
            <w:gridSpan w:val="2"/>
          </w:tcPr>
          <w:p w14:paraId="33EAED5F" w14:textId="77777777" w:rsidR="002A6E7F" w:rsidRPr="00CD5AB3" w:rsidRDefault="002A6E7F" w:rsidP="0029674E">
            <w:pPr>
              <w:pStyle w:val="pqiTabBody"/>
              <w:rPr>
                <w:b/>
              </w:rPr>
            </w:pPr>
          </w:p>
        </w:tc>
        <w:tc>
          <w:tcPr>
            <w:tcW w:w="428" w:type="dxa"/>
            <w:gridSpan w:val="6"/>
          </w:tcPr>
          <w:p w14:paraId="56A120D0" w14:textId="77777777" w:rsidR="002A6E7F" w:rsidRPr="00CD5AB3" w:rsidRDefault="002A6E7F" w:rsidP="0029674E">
            <w:pPr>
              <w:pStyle w:val="pqiTabBody"/>
              <w:rPr>
                <w:i/>
              </w:rPr>
            </w:pPr>
            <w:r w:rsidRPr="00CD5AB3">
              <w:rPr>
                <w:i/>
              </w:rPr>
              <w:t>c</w:t>
            </w:r>
          </w:p>
        </w:tc>
        <w:tc>
          <w:tcPr>
            <w:tcW w:w="4417" w:type="dxa"/>
            <w:gridSpan w:val="2"/>
          </w:tcPr>
          <w:p w14:paraId="7E74BA74" w14:textId="77777777" w:rsidR="002A6E7F" w:rsidRPr="00CD5AB3" w:rsidRDefault="002A6E7F" w:rsidP="0029674E">
            <w:pPr>
              <w:pStyle w:val="pqiTabBody"/>
            </w:pPr>
            <w:r w:rsidRPr="00CD5AB3">
              <w:t>Informacja o stawce „0” podatku akcyzowego albo o zwolnieniu dla (wszystkich) produktów z dokumentu</w:t>
            </w:r>
          </w:p>
          <w:p w14:paraId="5F21EDBF" w14:textId="77777777" w:rsidR="002A6E7F" w:rsidRPr="00CD5AB3" w:rsidRDefault="002A6E7F" w:rsidP="0029674E">
            <w:pPr>
              <w:pStyle w:val="pqiTabBody"/>
            </w:pPr>
            <w:r w:rsidRPr="00CD5AB3">
              <w:rPr>
                <w:rFonts w:ascii="Courier New" w:hAnsi="Courier New" w:cs="Courier New"/>
                <w:noProof/>
                <w:color w:val="0000FF"/>
              </w:rPr>
              <w:t>ExciseDutyRate</w:t>
            </w:r>
          </w:p>
        </w:tc>
        <w:tc>
          <w:tcPr>
            <w:tcW w:w="433" w:type="dxa"/>
            <w:gridSpan w:val="2"/>
          </w:tcPr>
          <w:p w14:paraId="33AAB119" w14:textId="77777777" w:rsidR="002A6E7F" w:rsidRPr="00CD5AB3" w:rsidRDefault="002A6E7F" w:rsidP="0029674E">
            <w:pPr>
              <w:pStyle w:val="pqiTabBody"/>
            </w:pPr>
          </w:p>
        </w:tc>
        <w:tc>
          <w:tcPr>
            <w:tcW w:w="2129" w:type="dxa"/>
          </w:tcPr>
          <w:p w14:paraId="3658D776" w14:textId="77777777" w:rsidR="002A6E7F" w:rsidRPr="00CD5AB3" w:rsidRDefault="002A6E7F" w:rsidP="0029674E">
            <w:pPr>
              <w:pStyle w:val="pqiTabBody"/>
            </w:pPr>
          </w:p>
        </w:tc>
        <w:tc>
          <w:tcPr>
            <w:tcW w:w="4545" w:type="dxa"/>
          </w:tcPr>
          <w:p w14:paraId="094E995F" w14:textId="77777777" w:rsidR="002A6E7F" w:rsidRPr="00CD5AB3" w:rsidRDefault="002A6E7F" w:rsidP="0029674E">
            <w:pPr>
              <w:rPr>
                <w:lang w:eastAsia="en-GB"/>
              </w:rPr>
            </w:pPr>
            <w:r w:rsidRPr="00CD5AB3">
              <w:rPr>
                <w:lang w:eastAsia="en-GB"/>
              </w:rPr>
              <w:t>Wartości ze słownika ExciseDutyRate</w:t>
            </w:r>
          </w:p>
          <w:p w14:paraId="275E7A46" w14:textId="77777777" w:rsidR="002A6E7F" w:rsidRPr="00CD5AB3" w:rsidRDefault="002A6E7F" w:rsidP="0029674E">
            <w:pPr>
              <w:rPr>
                <w:lang w:eastAsia="en-GB"/>
              </w:rPr>
            </w:pPr>
            <w:r w:rsidRPr="00CD5AB3">
              <w:rPr>
                <w:lang w:eastAsia="en-GB"/>
              </w:rPr>
              <w:t>Możliwe wartości:</w:t>
            </w:r>
          </w:p>
          <w:p w14:paraId="6E85A213" w14:textId="1D0C7492" w:rsidR="002A6E7F" w:rsidRDefault="002A6E7F" w:rsidP="0029674E">
            <w:pPr>
              <w:rPr>
                <w:lang w:eastAsia="en-GB"/>
              </w:rPr>
            </w:pPr>
            <w:r w:rsidRPr="00CD5AB3">
              <w:rPr>
                <w:lang w:eastAsia="en-GB"/>
              </w:rPr>
              <w:t xml:space="preserve">1 – wyroby zwolnione </w:t>
            </w:r>
            <w:r w:rsidR="00744990">
              <w:rPr>
                <w:lang w:eastAsia="en-GB"/>
              </w:rPr>
              <w:t>od</w:t>
            </w:r>
            <w:r w:rsidR="00744990" w:rsidRPr="00CD5AB3">
              <w:rPr>
                <w:lang w:eastAsia="en-GB"/>
              </w:rPr>
              <w:t xml:space="preserve"> </w:t>
            </w:r>
            <w:r w:rsidRPr="00CD5AB3">
              <w:rPr>
                <w:lang w:eastAsia="en-GB"/>
              </w:rPr>
              <w:t xml:space="preserve">akcyzy ze względu na </w:t>
            </w:r>
            <w:r w:rsidR="00744990">
              <w:rPr>
                <w:lang w:eastAsia="en-GB"/>
              </w:rPr>
              <w:t xml:space="preserve">ich </w:t>
            </w:r>
            <w:r w:rsidRPr="00CD5AB3">
              <w:rPr>
                <w:lang w:eastAsia="en-GB"/>
              </w:rPr>
              <w:t>przeznaczenie</w:t>
            </w:r>
          </w:p>
          <w:p w14:paraId="01E0CABA" w14:textId="536989D7" w:rsidR="00D711E6" w:rsidRPr="00CD5AB3" w:rsidRDefault="00D711E6" w:rsidP="0029674E">
            <w:pPr>
              <w:rPr>
                <w:lang w:eastAsia="en-GB"/>
              </w:rPr>
            </w:pPr>
            <w:r w:rsidRPr="00CD5AB3">
              <w:rPr>
                <w:lang w:eastAsia="en-GB"/>
              </w:rPr>
              <w:t>2 – wyroby objęte zerową stawką</w:t>
            </w:r>
          </w:p>
          <w:p w14:paraId="13D1AFB3" w14:textId="7ADCFD57" w:rsidR="002A6E7F" w:rsidRPr="00CD5AB3" w:rsidRDefault="002A6E7F" w:rsidP="00687D9A">
            <w:pPr>
              <w:rPr>
                <w:lang w:eastAsia="en-GB"/>
              </w:rPr>
            </w:pPr>
          </w:p>
        </w:tc>
        <w:tc>
          <w:tcPr>
            <w:tcW w:w="857" w:type="dxa"/>
          </w:tcPr>
          <w:p w14:paraId="6E4E1E39" w14:textId="77777777" w:rsidR="002A6E7F" w:rsidRPr="00CD5AB3" w:rsidRDefault="002A6E7F" w:rsidP="0029674E">
            <w:pPr>
              <w:pStyle w:val="pqiTabBody"/>
            </w:pPr>
            <w:r w:rsidRPr="00CD5AB3">
              <w:t>n1</w:t>
            </w:r>
          </w:p>
        </w:tc>
      </w:tr>
      <w:tr w:rsidR="002A6E7F" w:rsidRPr="00CD5AB3" w14:paraId="387EFAD7" w14:textId="77777777" w:rsidTr="00D46974">
        <w:tc>
          <w:tcPr>
            <w:tcW w:w="371" w:type="dxa"/>
            <w:gridSpan w:val="2"/>
          </w:tcPr>
          <w:p w14:paraId="498DDF58" w14:textId="77777777" w:rsidR="002A6E7F" w:rsidRPr="00CD5AB3" w:rsidRDefault="002A6E7F" w:rsidP="0029674E">
            <w:pPr>
              <w:pStyle w:val="pqiTabBody"/>
              <w:rPr>
                <w:b/>
              </w:rPr>
            </w:pPr>
          </w:p>
        </w:tc>
        <w:tc>
          <w:tcPr>
            <w:tcW w:w="428" w:type="dxa"/>
            <w:gridSpan w:val="6"/>
          </w:tcPr>
          <w:p w14:paraId="62BE1FC3" w14:textId="77777777" w:rsidR="002A6E7F" w:rsidRPr="00CD5AB3" w:rsidRDefault="002A6E7F" w:rsidP="0029674E">
            <w:pPr>
              <w:pStyle w:val="pqiTabBody"/>
              <w:rPr>
                <w:i/>
              </w:rPr>
            </w:pPr>
            <w:r w:rsidRPr="00CD5AB3">
              <w:rPr>
                <w:i/>
              </w:rPr>
              <w:t>d</w:t>
            </w:r>
          </w:p>
        </w:tc>
        <w:tc>
          <w:tcPr>
            <w:tcW w:w="4417" w:type="dxa"/>
            <w:gridSpan w:val="2"/>
          </w:tcPr>
          <w:p w14:paraId="32D57227" w14:textId="77777777" w:rsidR="002A6E7F" w:rsidRPr="00CD5AB3" w:rsidRDefault="002A6E7F" w:rsidP="0029674E">
            <w:pPr>
              <w:pStyle w:val="pqiTabBody"/>
            </w:pPr>
            <w:r w:rsidRPr="00CD5AB3">
              <w:t>Znacznik zgłoszenia w trybie odroczonym</w:t>
            </w:r>
          </w:p>
          <w:p w14:paraId="418914BD" w14:textId="77777777" w:rsidR="002A6E7F" w:rsidRPr="00CD5AB3" w:rsidRDefault="002A6E7F" w:rsidP="0029674E">
            <w:pPr>
              <w:pStyle w:val="pqiTabBody"/>
              <w:rPr>
                <w:rFonts w:ascii="Courier New" w:hAnsi="Courier New" w:cs="Courier New"/>
                <w:noProof/>
                <w:color w:val="0000FF"/>
              </w:rPr>
            </w:pPr>
            <w:r w:rsidRPr="00CD5AB3">
              <w:rPr>
                <w:rFonts w:ascii="Courier New" w:hAnsi="Courier New" w:cs="Courier New"/>
                <w:noProof/>
                <w:color w:val="0000FF"/>
              </w:rPr>
              <w:t>DeferredSubmissionFlag</w:t>
            </w:r>
          </w:p>
        </w:tc>
        <w:tc>
          <w:tcPr>
            <w:tcW w:w="433" w:type="dxa"/>
            <w:gridSpan w:val="2"/>
          </w:tcPr>
          <w:p w14:paraId="42ED76F1" w14:textId="77777777" w:rsidR="002A6E7F" w:rsidRPr="00CD5AB3" w:rsidRDefault="002A6E7F" w:rsidP="0029674E">
            <w:pPr>
              <w:pStyle w:val="pqiTabBody"/>
            </w:pPr>
            <w:r w:rsidRPr="00CD5AB3">
              <w:t>D</w:t>
            </w:r>
          </w:p>
        </w:tc>
        <w:tc>
          <w:tcPr>
            <w:tcW w:w="2129" w:type="dxa"/>
          </w:tcPr>
          <w:p w14:paraId="2AF8E50D" w14:textId="77777777" w:rsidR="002A6E7F" w:rsidRPr="00CD5AB3" w:rsidRDefault="002A6E7F" w:rsidP="0029674E">
            <w:pPr>
              <w:pStyle w:val="pqiTabBody"/>
              <w:rPr>
                <w:lang w:eastAsia="en-GB"/>
              </w:rPr>
            </w:pPr>
            <w:r w:rsidRPr="00CD5AB3">
              <w:rPr>
                <w:lang w:eastAsia="en-GB"/>
              </w:rPr>
              <w:t>Przyjmuje wartość „1” jeżeli nastąpiła awaria</w:t>
            </w:r>
          </w:p>
          <w:p w14:paraId="2977F3F9" w14:textId="77777777" w:rsidR="002A6E7F" w:rsidRPr="00CD5AB3" w:rsidRDefault="002A6E7F" w:rsidP="0029674E">
            <w:pPr>
              <w:pStyle w:val="pqiTabBody"/>
              <w:rPr>
                <w:lang w:eastAsia="en-GB"/>
              </w:rPr>
            </w:pPr>
            <w:r w:rsidRPr="00CD5AB3">
              <w:rPr>
                <w:lang w:eastAsia="en-GB"/>
              </w:rPr>
              <w:t>Systemu EMCS PL2, wyroby zostały wysłane  przy wykorzystaniu</w:t>
            </w:r>
          </w:p>
          <w:p w14:paraId="79D75F89" w14:textId="77777777" w:rsidR="002A6E7F" w:rsidRPr="00CD5AB3" w:rsidRDefault="002A6E7F" w:rsidP="0029674E">
            <w:pPr>
              <w:pStyle w:val="pqiTabBody"/>
              <w:rPr>
                <w:lang w:eastAsia="en-GB"/>
              </w:rPr>
            </w:pPr>
            <w:r w:rsidRPr="00CD5AB3">
              <w:rPr>
                <w:lang w:eastAsia="en-GB"/>
              </w:rPr>
              <w:lastRenderedPageBreak/>
              <w:t xml:space="preserve">dokumentu zastępującego e-DD (projekt e-DD dorejestrowuje się po udostępnieniu Systemu). </w:t>
            </w:r>
          </w:p>
          <w:p w14:paraId="567900EE" w14:textId="77777777" w:rsidR="002A6E7F" w:rsidRPr="00CD5AB3" w:rsidRDefault="002A6E7F" w:rsidP="0029674E">
            <w:pPr>
              <w:pStyle w:val="pqiTabBody"/>
              <w:rPr>
                <w:lang w:eastAsia="en-GB"/>
              </w:rPr>
            </w:pPr>
            <w:r w:rsidRPr="00CD5AB3">
              <w:rPr>
                <w:lang w:eastAsia="en-GB"/>
              </w:rPr>
              <w:t>W innym przypadku ma</w:t>
            </w:r>
          </w:p>
          <w:p w14:paraId="7B259588" w14:textId="77777777" w:rsidR="002A6E7F" w:rsidRPr="00CD5AB3" w:rsidRDefault="002A6E7F" w:rsidP="0029674E">
            <w:pPr>
              <w:pStyle w:val="pqiTabBody"/>
              <w:rPr>
                <w:lang w:eastAsia="en-GB"/>
              </w:rPr>
            </w:pPr>
            <w:r w:rsidRPr="00CD5AB3">
              <w:rPr>
                <w:lang w:eastAsia="en-GB"/>
              </w:rPr>
              <w:t>wartość „0”</w:t>
            </w:r>
          </w:p>
          <w:p w14:paraId="6BE671E6" w14:textId="77777777" w:rsidR="002A6E7F" w:rsidRPr="00CD5AB3" w:rsidRDefault="002A6E7F" w:rsidP="0029674E">
            <w:pPr>
              <w:pStyle w:val="pqiTabBody"/>
            </w:pPr>
          </w:p>
        </w:tc>
        <w:tc>
          <w:tcPr>
            <w:tcW w:w="4545" w:type="dxa"/>
          </w:tcPr>
          <w:p w14:paraId="02AC6930" w14:textId="77777777" w:rsidR="002A6E7F" w:rsidRPr="00CD5AB3" w:rsidRDefault="002A6E7F" w:rsidP="0029674E">
            <w:r w:rsidRPr="00CD5AB3">
              <w:lastRenderedPageBreak/>
              <w:t>Możliwe wartości:</w:t>
            </w:r>
          </w:p>
          <w:p w14:paraId="2B4C07D1" w14:textId="77777777" w:rsidR="002A6E7F" w:rsidRPr="00CD5AB3" w:rsidRDefault="002A6E7F" w:rsidP="0029674E">
            <w:r w:rsidRPr="00CD5AB3">
              <w:t>0 = fałszywe</w:t>
            </w:r>
          </w:p>
          <w:p w14:paraId="1ED4AB4E" w14:textId="77777777" w:rsidR="002A6E7F" w:rsidRPr="00CD5AB3" w:rsidRDefault="002A6E7F" w:rsidP="0029674E">
            <w:r w:rsidRPr="00CD5AB3">
              <w:t>1 = prawdziwe.</w:t>
            </w:r>
          </w:p>
          <w:p w14:paraId="5FBC99AA" w14:textId="77777777" w:rsidR="002A6E7F" w:rsidRPr="00CD5AB3" w:rsidRDefault="002A6E7F" w:rsidP="0029674E">
            <w:r w:rsidRPr="00CD5AB3">
              <w:t>Wartość „0” jest wartością domyślną.</w:t>
            </w:r>
          </w:p>
        </w:tc>
        <w:tc>
          <w:tcPr>
            <w:tcW w:w="857" w:type="dxa"/>
          </w:tcPr>
          <w:p w14:paraId="615FEFCA" w14:textId="77777777" w:rsidR="002A6E7F" w:rsidRPr="00CD5AB3" w:rsidRDefault="002A6E7F" w:rsidP="0029674E">
            <w:pPr>
              <w:pStyle w:val="pqiTabBody"/>
            </w:pPr>
            <w:r w:rsidRPr="00CD5AB3">
              <w:t>n1</w:t>
            </w:r>
          </w:p>
        </w:tc>
      </w:tr>
      <w:tr w:rsidR="002A6E7F" w:rsidRPr="00CD5AB3" w14:paraId="03DC4D2F" w14:textId="77777777" w:rsidTr="00D46974">
        <w:tc>
          <w:tcPr>
            <w:tcW w:w="371" w:type="dxa"/>
            <w:gridSpan w:val="2"/>
          </w:tcPr>
          <w:p w14:paraId="7A69D781" w14:textId="77777777" w:rsidR="002A6E7F" w:rsidRPr="00CD5AB3" w:rsidRDefault="002A6E7F" w:rsidP="0029674E">
            <w:pPr>
              <w:pStyle w:val="pqiTabBody"/>
              <w:rPr>
                <w:b/>
              </w:rPr>
            </w:pPr>
          </w:p>
        </w:tc>
        <w:tc>
          <w:tcPr>
            <w:tcW w:w="428" w:type="dxa"/>
            <w:gridSpan w:val="6"/>
          </w:tcPr>
          <w:p w14:paraId="497D620E" w14:textId="77777777" w:rsidR="002A6E7F" w:rsidRPr="00CD5AB3" w:rsidRDefault="002A6E7F" w:rsidP="0029674E">
            <w:pPr>
              <w:pStyle w:val="pqiTabBody"/>
              <w:rPr>
                <w:i/>
              </w:rPr>
            </w:pPr>
            <w:r w:rsidRPr="00CD5AB3">
              <w:rPr>
                <w:i/>
              </w:rPr>
              <w:t>e</w:t>
            </w:r>
          </w:p>
        </w:tc>
        <w:tc>
          <w:tcPr>
            <w:tcW w:w="4417" w:type="dxa"/>
            <w:gridSpan w:val="2"/>
          </w:tcPr>
          <w:p w14:paraId="6A278608" w14:textId="77777777" w:rsidR="002A6E7F" w:rsidRPr="00CD5AB3" w:rsidRDefault="002A6E7F" w:rsidP="0029674E">
            <w:pPr>
              <w:pStyle w:val="pqiTabBody"/>
            </w:pPr>
            <w:r w:rsidRPr="00CD5AB3">
              <w:t>Numer faktury</w:t>
            </w:r>
          </w:p>
          <w:p w14:paraId="094DBDAC" w14:textId="77777777" w:rsidR="002A6E7F" w:rsidRPr="00CD5AB3" w:rsidRDefault="002A6E7F" w:rsidP="0029674E">
            <w:pPr>
              <w:pStyle w:val="pqiTabBody"/>
            </w:pPr>
            <w:r w:rsidRPr="00CD5AB3">
              <w:rPr>
                <w:rFonts w:ascii="Courier New" w:hAnsi="Courier New" w:cs="Courier New"/>
                <w:noProof/>
                <w:color w:val="0000FF"/>
              </w:rPr>
              <w:t>InvoiceNumber</w:t>
            </w:r>
          </w:p>
        </w:tc>
        <w:tc>
          <w:tcPr>
            <w:tcW w:w="433" w:type="dxa"/>
            <w:gridSpan w:val="2"/>
          </w:tcPr>
          <w:p w14:paraId="06721E05" w14:textId="0AEFDB82" w:rsidR="002A6E7F" w:rsidRPr="00CD5AB3" w:rsidRDefault="00281B7C" w:rsidP="0029674E">
            <w:pPr>
              <w:pStyle w:val="pqiTabBody"/>
            </w:pPr>
            <w:r>
              <w:t>R</w:t>
            </w:r>
          </w:p>
        </w:tc>
        <w:tc>
          <w:tcPr>
            <w:tcW w:w="2129" w:type="dxa"/>
          </w:tcPr>
          <w:p w14:paraId="62F65193" w14:textId="77777777" w:rsidR="002A6E7F" w:rsidRPr="00CD5AB3" w:rsidRDefault="002A6E7F" w:rsidP="0029674E">
            <w:pPr>
              <w:pStyle w:val="pqiTabBody"/>
            </w:pPr>
          </w:p>
        </w:tc>
        <w:tc>
          <w:tcPr>
            <w:tcW w:w="4545" w:type="dxa"/>
          </w:tcPr>
          <w:p w14:paraId="1EA4513E" w14:textId="77777777" w:rsidR="002A6E7F" w:rsidRPr="00CD5AB3" w:rsidRDefault="002A6E7F" w:rsidP="0029674E">
            <w:pPr>
              <w:pStyle w:val="pqiTabBody"/>
            </w:pPr>
            <w:r w:rsidRPr="00CD5AB3">
              <w:t>Należy podać numer faktury dotyczącej wyrobów. Jeżeli faktura nie została jeszcze przygotowana, należy podać numer potwierdzenia dostawy lub innego dokumentu przewozowego.</w:t>
            </w:r>
          </w:p>
        </w:tc>
        <w:tc>
          <w:tcPr>
            <w:tcW w:w="857" w:type="dxa"/>
          </w:tcPr>
          <w:p w14:paraId="20CD6D06" w14:textId="77777777" w:rsidR="002A6E7F" w:rsidRPr="00CD5AB3" w:rsidRDefault="002A6E7F" w:rsidP="0029674E">
            <w:pPr>
              <w:pStyle w:val="pqiTabBody"/>
            </w:pPr>
            <w:r w:rsidRPr="00CD5AB3">
              <w:t>an..35</w:t>
            </w:r>
          </w:p>
        </w:tc>
      </w:tr>
      <w:tr w:rsidR="002A6E7F" w:rsidRPr="00CD5AB3" w14:paraId="0F44B739" w14:textId="77777777" w:rsidTr="00D46974">
        <w:trPr>
          <w:cantSplit/>
        </w:trPr>
        <w:tc>
          <w:tcPr>
            <w:tcW w:w="393" w:type="dxa"/>
            <w:gridSpan w:val="4"/>
          </w:tcPr>
          <w:p w14:paraId="3589BAEC" w14:textId="77777777" w:rsidR="002A6E7F" w:rsidRPr="00CD5AB3" w:rsidRDefault="002A6E7F" w:rsidP="0029674E">
            <w:pPr>
              <w:rPr>
                <w:b/>
              </w:rPr>
            </w:pPr>
          </w:p>
        </w:tc>
        <w:tc>
          <w:tcPr>
            <w:tcW w:w="426" w:type="dxa"/>
            <w:gridSpan w:val="5"/>
          </w:tcPr>
          <w:p w14:paraId="7FD4C812" w14:textId="77777777" w:rsidR="002A6E7F" w:rsidRPr="00CD5AB3" w:rsidRDefault="002A6E7F" w:rsidP="0029674E">
            <w:pPr>
              <w:rPr>
                <w:i/>
              </w:rPr>
            </w:pPr>
            <w:r w:rsidRPr="00CD5AB3">
              <w:rPr>
                <w:i/>
              </w:rPr>
              <w:t>f</w:t>
            </w:r>
          </w:p>
        </w:tc>
        <w:tc>
          <w:tcPr>
            <w:tcW w:w="4397" w:type="dxa"/>
          </w:tcPr>
          <w:p w14:paraId="210C60AA" w14:textId="77777777" w:rsidR="002A6E7F" w:rsidRPr="00CD5AB3" w:rsidRDefault="002A6E7F" w:rsidP="0029674E">
            <w:pPr>
              <w:pStyle w:val="pqiTabBody"/>
            </w:pPr>
            <w:r w:rsidRPr="00CD5AB3">
              <w:t>Data faktury</w:t>
            </w:r>
          </w:p>
          <w:p w14:paraId="72E512A0" w14:textId="77777777" w:rsidR="002A6E7F" w:rsidRPr="00CD5AB3" w:rsidRDefault="002A6E7F" w:rsidP="0029674E">
            <w:r w:rsidRPr="00CD5AB3">
              <w:rPr>
                <w:rFonts w:ascii="Courier New" w:hAnsi="Courier New" w:cs="Courier New"/>
                <w:noProof/>
                <w:color w:val="0000FF"/>
              </w:rPr>
              <w:t>InvoiceDate</w:t>
            </w:r>
          </w:p>
        </w:tc>
        <w:tc>
          <w:tcPr>
            <w:tcW w:w="427" w:type="dxa"/>
          </w:tcPr>
          <w:p w14:paraId="59087F28" w14:textId="77777777" w:rsidR="002A6E7F" w:rsidRPr="00CD5AB3" w:rsidRDefault="002A6E7F" w:rsidP="0029674E">
            <w:pPr>
              <w:jc w:val="center"/>
            </w:pPr>
            <w:r w:rsidRPr="00CD5AB3">
              <w:t>R</w:t>
            </w:r>
          </w:p>
        </w:tc>
        <w:tc>
          <w:tcPr>
            <w:tcW w:w="2135" w:type="dxa"/>
            <w:gridSpan w:val="2"/>
          </w:tcPr>
          <w:p w14:paraId="36030543" w14:textId="77777777" w:rsidR="002A6E7F" w:rsidRPr="00CD5AB3" w:rsidRDefault="002A6E7F" w:rsidP="0029674E"/>
        </w:tc>
        <w:tc>
          <w:tcPr>
            <w:tcW w:w="4545" w:type="dxa"/>
          </w:tcPr>
          <w:p w14:paraId="2CEDAC1D" w14:textId="77777777" w:rsidR="002A6E7F" w:rsidRPr="00CD5AB3" w:rsidRDefault="002A6E7F" w:rsidP="0029674E">
            <w:r w:rsidRPr="00CD5AB3">
              <w:t>Data wystawienie dokumentu wskazanego w elemencie 1e</w:t>
            </w:r>
          </w:p>
        </w:tc>
        <w:tc>
          <w:tcPr>
            <w:tcW w:w="857" w:type="dxa"/>
          </w:tcPr>
          <w:p w14:paraId="34F0A708" w14:textId="77777777" w:rsidR="002A6E7F" w:rsidRPr="00CD5AB3" w:rsidRDefault="002A6E7F" w:rsidP="0029674E">
            <w:r w:rsidRPr="00CD5AB3">
              <w:t>date</w:t>
            </w:r>
          </w:p>
        </w:tc>
      </w:tr>
      <w:tr w:rsidR="002A6E7F" w:rsidRPr="00CD5AB3" w14:paraId="3037DD9C" w14:textId="77777777" w:rsidTr="00D46974">
        <w:tc>
          <w:tcPr>
            <w:tcW w:w="371" w:type="dxa"/>
            <w:gridSpan w:val="2"/>
          </w:tcPr>
          <w:p w14:paraId="5A35CCF6" w14:textId="77777777" w:rsidR="002A6E7F" w:rsidRPr="00CD5AB3" w:rsidRDefault="002A6E7F" w:rsidP="0029674E">
            <w:pPr>
              <w:pStyle w:val="pqiTabBody"/>
              <w:rPr>
                <w:b/>
              </w:rPr>
            </w:pPr>
          </w:p>
        </w:tc>
        <w:tc>
          <w:tcPr>
            <w:tcW w:w="428" w:type="dxa"/>
            <w:gridSpan w:val="6"/>
          </w:tcPr>
          <w:p w14:paraId="5D04EF9A" w14:textId="77777777" w:rsidR="002A6E7F" w:rsidRPr="00CD5AB3" w:rsidRDefault="002A6E7F" w:rsidP="0029674E">
            <w:pPr>
              <w:pStyle w:val="pqiTabBody"/>
              <w:rPr>
                <w:i/>
              </w:rPr>
            </w:pPr>
            <w:r w:rsidRPr="00CD5AB3">
              <w:rPr>
                <w:i/>
              </w:rPr>
              <w:t>g</w:t>
            </w:r>
          </w:p>
        </w:tc>
        <w:tc>
          <w:tcPr>
            <w:tcW w:w="4417" w:type="dxa"/>
            <w:gridSpan w:val="2"/>
          </w:tcPr>
          <w:p w14:paraId="2168D8EA" w14:textId="77777777" w:rsidR="002A6E7F" w:rsidRPr="00CD5AB3" w:rsidRDefault="002A6E7F" w:rsidP="0029674E">
            <w:pPr>
              <w:pStyle w:val="pqiTabBody"/>
            </w:pPr>
            <w:r w:rsidRPr="00CD5AB3">
              <w:t>Data wysyłki</w:t>
            </w:r>
          </w:p>
          <w:p w14:paraId="4E56470C" w14:textId="77777777" w:rsidR="002A6E7F" w:rsidRPr="00CD5AB3" w:rsidRDefault="002A6E7F" w:rsidP="0029674E">
            <w:pPr>
              <w:pStyle w:val="pqiTabBody"/>
            </w:pPr>
            <w:r w:rsidRPr="00CD5AB3">
              <w:rPr>
                <w:rFonts w:ascii="Courier New" w:hAnsi="Courier New" w:cs="Courier New"/>
                <w:noProof/>
                <w:color w:val="0000FF"/>
              </w:rPr>
              <w:t>DateOfDispatch</w:t>
            </w:r>
          </w:p>
        </w:tc>
        <w:tc>
          <w:tcPr>
            <w:tcW w:w="433" w:type="dxa"/>
            <w:gridSpan w:val="2"/>
          </w:tcPr>
          <w:p w14:paraId="5EF0807B" w14:textId="77777777" w:rsidR="002A6E7F" w:rsidRPr="00CD5AB3" w:rsidRDefault="002A6E7F" w:rsidP="0029674E">
            <w:pPr>
              <w:pStyle w:val="pqiTabBody"/>
            </w:pPr>
            <w:r w:rsidRPr="00CD5AB3">
              <w:t>R</w:t>
            </w:r>
          </w:p>
        </w:tc>
        <w:tc>
          <w:tcPr>
            <w:tcW w:w="2129" w:type="dxa"/>
          </w:tcPr>
          <w:p w14:paraId="4B7DE8D1" w14:textId="77777777" w:rsidR="002A6E7F" w:rsidRPr="00CD5AB3" w:rsidRDefault="002A6E7F" w:rsidP="0029674E">
            <w:pPr>
              <w:pStyle w:val="pqiTabBody"/>
            </w:pPr>
          </w:p>
        </w:tc>
        <w:tc>
          <w:tcPr>
            <w:tcW w:w="4545" w:type="dxa"/>
          </w:tcPr>
          <w:p w14:paraId="3859769D" w14:textId="05A7CC65" w:rsidR="002A6E7F" w:rsidRPr="00CD5AB3" w:rsidRDefault="00663507" w:rsidP="0029674E">
            <w:pPr>
              <w:pStyle w:val="pqiTabBody"/>
            </w:pPr>
            <w:r w:rsidRPr="00CD5AB3">
              <w:t xml:space="preserve">Data rozpoczęcia przemieszczenia/dostawy na podstawie e-DD. Ta data nie może być późniejsza niż 7 dni po dniu przesłania </w:t>
            </w:r>
            <w:r w:rsidR="00CF4662">
              <w:t xml:space="preserve">projektu </w:t>
            </w:r>
            <w:r w:rsidRPr="00CD5AB3">
              <w:t>dokumentu e-DD. Data wysyłki może być przeszłą datą</w:t>
            </w:r>
            <w:r>
              <w:t xml:space="preserve"> w przypadku wypełnienia pola 1d o wartości = 1.</w:t>
            </w:r>
          </w:p>
        </w:tc>
        <w:tc>
          <w:tcPr>
            <w:tcW w:w="857" w:type="dxa"/>
          </w:tcPr>
          <w:p w14:paraId="5B2832F6" w14:textId="77777777" w:rsidR="002A6E7F" w:rsidRPr="00CD5AB3" w:rsidRDefault="002A6E7F" w:rsidP="0029674E">
            <w:pPr>
              <w:pStyle w:val="pqiTabBody"/>
            </w:pPr>
            <w:r w:rsidRPr="00CD5AB3">
              <w:t>date</w:t>
            </w:r>
          </w:p>
        </w:tc>
      </w:tr>
      <w:tr w:rsidR="002A6E7F" w:rsidRPr="00CD5AB3" w14:paraId="0825DE26" w14:textId="77777777" w:rsidTr="00D46974">
        <w:tc>
          <w:tcPr>
            <w:tcW w:w="371" w:type="dxa"/>
            <w:gridSpan w:val="2"/>
          </w:tcPr>
          <w:p w14:paraId="6A3D8622" w14:textId="77777777" w:rsidR="002A6E7F" w:rsidRPr="00CD5AB3" w:rsidRDefault="002A6E7F" w:rsidP="0029674E">
            <w:pPr>
              <w:pStyle w:val="pqiTabBody"/>
              <w:rPr>
                <w:b/>
              </w:rPr>
            </w:pPr>
          </w:p>
        </w:tc>
        <w:tc>
          <w:tcPr>
            <w:tcW w:w="428" w:type="dxa"/>
            <w:gridSpan w:val="6"/>
          </w:tcPr>
          <w:p w14:paraId="554FA5BC" w14:textId="77777777" w:rsidR="002A6E7F" w:rsidRPr="00CD5AB3" w:rsidRDefault="002A6E7F" w:rsidP="0029674E">
            <w:pPr>
              <w:pStyle w:val="pqiTabBody"/>
              <w:rPr>
                <w:i/>
              </w:rPr>
            </w:pPr>
            <w:r w:rsidRPr="00CD5AB3">
              <w:rPr>
                <w:i/>
              </w:rPr>
              <w:t>h</w:t>
            </w:r>
          </w:p>
        </w:tc>
        <w:tc>
          <w:tcPr>
            <w:tcW w:w="4417" w:type="dxa"/>
            <w:gridSpan w:val="2"/>
          </w:tcPr>
          <w:p w14:paraId="6B95FFE6" w14:textId="77777777" w:rsidR="002A6E7F" w:rsidRPr="00CD5AB3" w:rsidRDefault="002A6E7F" w:rsidP="0029674E">
            <w:pPr>
              <w:pStyle w:val="pqiTabBody"/>
            </w:pPr>
            <w:r w:rsidRPr="00CD5AB3">
              <w:t>Czas wysyłki</w:t>
            </w:r>
          </w:p>
          <w:p w14:paraId="74871C41" w14:textId="77777777" w:rsidR="002A6E7F" w:rsidRPr="00CD5AB3" w:rsidRDefault="002A6E7F" w:rsidP="0029674E">
            <w:pPr>
              <w:pStyle w:val="pqiTabBody"/>
            </w:pPr>
            <w:r w:rsidRPr="00CD5AB3">
              <w:rPr>
                <w:rFonts w:ascii="Courier New" w:hAnsi="Courier New" w:cs="Courier New"/>
                <w:noProof/>
                <w:color w:val="0000FF"/>
              </w:rPr>
              <w:t>TimeOfDispatch</w:t>
            </w:r>
          </w:p>
        </w:tc>
        <w:tc>
          <w:tcPr>
            <w:tcW w:w="433" w:type="dxa"/>
            <w:gridSpan w:val="2"/>
          </w:tcPr>
          <w:p w14:paraId="7E53D3A2" w14:textId="77777777" w:rsidR="002A6E7F" w:rsidRPr="00CD5AB3" w:rsidRDefault="002A6E7F" w:rsidP="0029674E">
            <w:pPr>
              <w:pStyle w:val="pqiTabBody"/>
            </w:pPr>
            <w:r w:rsidRPr="00CD5AB3">
              <w:t>O</w:t>
            </w:r>
          </w:p>
        </w:tc>
        <w:tc>
          <w:tcPr>
            <w:tcW w:w="2129" w:type="dxa"/>
          </w:tcPr>
          <w:p w14:paraId="70EAEEF3" w14:textId="77777777" w:rsidR="002A6E7F" w:rsidRPr="00CD5AB3" w:rsidRDefault="002A6E7F" w:rsidP="0029674E">
            <w:pPr>
              <w:pStyle w:val="pqiTabBody"/>
            </w:pPr>
          </w:p>
        </w:tc>
        <w:tc>
          <w:tcPr>
            <w:tcW w:w="4545" w:type="dxa"/>
          </w:tcPr>
          <w:p w14:paraId="7FDDDF47" w14:textId="6307E00E" w:rsidR="002A6E7F" w:rsidRPr="00CD5AB3" w:rsidRDefault="002A6E7F" w:rsidP="004948FF">
            <w:pPr>
              <w:pStyle w:val="pqiTabBody"/>
            </w:pPr>
            <w:r w:rsidRPr="00CD5AB3">
              <w:t xml:space="preserve">Czas rozpoczęcia przemieszczenia zgodnie z art. </w:t>
            </w:r>
            <w:r w:rsidR="00424266">
              <w:t>46b ust 1</w:t>
            </w:r>
            <w:r w:rsidRPr="00CD5AB3">
              <w:t xml:space="preserve">oraz </w:t>
            </w:r>
            <w:r w:rsidR="00424266">
              <w:t xml:space="preserve">46c ust </w:t>
            </w:r>
            <w:r w:rsidR="00744990">
              <w:t xml:space="preserve">1 </w:t>
            </w:r>
            <w:r w:rsidR="004948FF">
              <w:t>Ustawy</w:t>
            </w:r>
            <w:r w:rsidR="004948FF" w:rsidRPr="00CD5AB3">
              <w:t xml:space="preserve"> </w:t>
            </w:r>
            <w:r w:rsidRPr="00CD5AB3">
              <w:t>o UPA.</w:t>
            </w:r>
          </w:p>
        </w:tc>
        <w:tc>
          <w:tcPr>
            <w:tcW w:w="857" w:type="dxa"/>
          </w:tcPr>
          <w:p w14:paraId="7DCBA27F" w14:textId="77777777" w:rsidR="002A6E7F" w:rsidRPr="00CD5AB3" w:rsidRDefault="002A6E7F" w:rsidP="0029674E">
            <w:pPr>
              <w:pStyle w:val="pqiTabBody"/>
            </w:pPr>
            <w:r w:rsidRPr="00CD5AB3">
              <w:t>time</w:t>
            </w:r>
          </w:p>
        </w:tc>
      </w:tr>
      <w:tr w:rsidR="002A6E7F" w:rsidRPr="00CD5AB3" w14:paraId="7FD51E29" w14:textId="77777777" w:rsidTr="00D46974">
        <w:tc>
          <w:tcPr>
            <w:tcW w:w="371" w:type="dxa"/>
            <w:gridSpan w:val="2"/>
          </w:tcPr>
          <w:p w14:paraId="2FC7FC99" w14:textId="77777777" w:rsidR="002A6E7F" w:rsidRPr="00CD5AB3" w:rsidRDefault="002A6E7F" w:rsidP="0029674E">
            <w:pPr>
              <w:pStyle w:val="pqiTabBody"/>
              <w:rPr>
                <w:b/>
              </w:rPr>
            </w:pPr>
          </w:p>
        </w:tc>
        <w:tc>
          <w:tcPr>
            <w:tcW w:w="428" w:type="dxa"/>
            <w:gridSpan w:val="6"/>
          </w:tcPr>
          <w:p w14:paraId="2632342E" w14:textId="77777777" w:rsidR="002A6E7F" w:rsidRPr="00CD5AB3" w:rsidRDefault="002A6E7F" w:rsidP="0029674E">
            <w:pPr>
              <w:rPr>
                <w:i/>
              </w:rPr>
            </w:pPr>
            <w:r w:rsidRPr="00CD5AB3">
              <w:rPr>
                <w:i/>
              </w:rPr>
              <w:t>i</w:t>
            </w:r>
          </w:p>
        </w:tc>
        <w:tc>
          <w:tcPr>
            <w:tcW w:w="4417" w:type="dxa"/>
            <w:gridSpan w:val="2"/>
          </w:tcPr>
          <w:p w14:paraId="6F087DD5" w14:textId="77777777" w:rsidR="002A6E7F" w:rsidRPr="00CD5AB3" w:rsidRDefault="002A6E7F" w:rsidP="0029674E">
            <w:r w:rsidRPr="00CD5AB3">
              <w:t>Czas przewozu</w:t>
            </w:r>
          </w:p>
          <w:p w14:paraId="33D04C44" w14:textId="77777777" w:rsidR="002A6E7F" w:rsidRPr="00CD5AB3" w:rsidRDefault="002A6E7F" w:rsidP="0029674E">
            <w:r w:rsidRPr="00CD5AB3">
              <w:rPr>
                <w:rFonts w:ascii="Courier New" w:hAnsi="Courier New" w:cs="Courier New"/>
                <w:noProof/>
                <w:color w:val="0000FF"/>
                <w:szCs w:val="20"/>
              </w:rPr>
              <w:t>JourneyTime</w:t>
            </w:r>
          </w:p>
        </w:tc>
        <w:tc>
          <w:tcPr>
            <w:tcW w:w="433" w:type="dxa"/>
            <w:gridSpan w:val="2"/>
          </w:tcPr>
          <w:p w14:paraId="590A9828" w14:textId="77777777" w:rsidR="002A6E7F" w:rsidRPr="00CD5AB3" w:rsidRDefault="002A6E7F" w:rsidP="0029674E">
            <w:pPr>
              <w:jc w:val="center"/>
            </w:pPr>
            <w:r w:rsidRPr="00CD5AB3">
              <w:t>R</w:t>
            </w:r>
          </w:p>
        </w:tc>
        <w:tc>
          <w:tcPr>
            <w:tcW w:w="2129" w:type="dxa"/>
          </w:tcPr>
          <w:p w14:paraId="067C0D01" w14:textId="77777777" w:rsidR="002A6E7F" w:rsidRPr="00CD5AB3" w:rsidRDefault="002A6E7F" w:rsidP="0029674E"/>
        </w:tc>
        <w:tc>
          <w:tcPr>
            <w:tcW w:w="4545" w:type="dxa"/>
          </w:tcPr>
          <w:p w14:paraId="600B8400" w14:textId="3BBB4FB8" w:rsidR="002A6E7F" w:rsidRPr="00CD5AB3" w:rsidRDefault="002A6E7F" w:rsidP="0029674E">
            <w:r w:rsidRPr="00CD5AB3">
              <w:t xml:space="preserve">Należy podać normalny okres czasu konieczny do przewozu, biorąc pod uwagę środek transportu i odległość, wyrażony w godzinach (H) albo dniach (D) poprzedzających dwucyfrową liczbę. (Przykłady: H12 lub D04). </w:t>
            </w:r>
            <w:r w:rsidRPr="00CD5AB3">
              <w:rPr>
                <w:szCs w:val="20"/>
              </w:rPr>
              <w:t xml:space="preserve">Wskazana wartość </w:t>
            </w:r>
            <w:r w:rsidRPr="00CD5AB3">
              <w:t xml:space="preserve">dla „H” powinna być mniejsza lub równa 24. </w:t>
            </w:r>
            <w:r w:rsidRPr="00CD5AB3">
              <w:rPr>
                <w:szCs w:val="20"/>
              </w:rPr>
              <w:t xml:space="preserve">Wskazana wartość </w:t>
            </w:r>
            <w:r w:rsidRPr="00CD5AB3">
              <w:t xml:space="preserve">dla „D” powinna być mniejsza lub równa </w:t>
            </w:r>
            <w:r w:rsidR="00D46974">
              <w:t>30</w:t>
            </w:r>
            <w:r w:rsidRPr="00CD5AB3">
              <w:t>.</w:t>
            </w:r>
          </w:p>
          <w:p w14:paraId="34D3ED63" w14:textId="77777777" w:rsidR="002A6E7F" w:rsidRPr="00CD5AB3" w:rsidRDefault="002A6E7F" w:rsidP="0029674E"/>
          <w:p w14:paraId="4146AC55" w14:textId="315963A9" w:rsidR="002A6E7F" w:rsidRPr="00CD5AB3" w:rsidRDefault="002A6E7F" w:rsidP="0029674E">
            <w:r w:rsidRPr="00CD5AB3">
              <w:t>Podany czas jest traktowany przez EMCS PL jako czas od planowanej daty wysyłki podanej w komunikacie DD815</w:t>
            </w:r>
            <w:r w:rsidR="004948FF">
              <w:t>B</w:t>
            </w:r>
            <w:r w:rsidRPr="00CD5AB3">
              <w:t>.</w:t>
            </w:r>
          </w:p>
        </w:tc>
        <w:tc>
          <w:tcPr>
            <w:tcW w:w="857" w:type="dxa"/>
          </w:tcPr>
          <w:p w14:paraId="4F4E09A7" w14:textId="77777777" w:rsidR="002A6E7F" w:rsidRPr="00CD5AB3" w:rsidRDefault="002A6E7F" w:rsidP="0029674E">
            <w:r w:rsidRPr="00CD5AB3">
              <w:t>an3</w:t>
            </w:r>
          </w:p>
        </w:tc>
      </w:tr>
      <w:tr w:rsidR="00D46974" w:rsidRPr="00CD5AB3" w14:paraId="7BB7F034" w14:textId="77777777" w:rsidTr="00D46974">
        <w:tc>
          <w:tcPr>
            <w:tcW w:w="371" w:type="dxa"/>
            <w:gridSpan w:val="2"/>
          </w:tcPr>
          <w:p w14:paraId="39BE255E" w14:textId="77777777" w:rsidR="00D46974" w:rsidRPr="00CD5AB3" w:rsidRDefault="00D46974" w:rsidP="00D46974">
            <w:pPr>
              <w:pStyle w:val="pqiTabBody"/>
              <w:rPr>
                <w:b/>
              </w:rPr>
            </w:pPr>
          </w:p>
        </w:tc>
        <w:tc>
          <w:tcPr>
            <w:tcW w:w="428" w:type="dxa"/>
            <w:gridSpan w:val="6"/>
          </w:tcPr>
          <w:p w14:paraId="4EAC511A" w14:textId="5223D434" w:rsidR="00D46974" w:rsidRPr="00CD5AB3" w:rsidRDefault="00D46974" w:rsidP="00D46974">
            <w:pPr>
              <w:rPr>
                <w:i/>
              </w:rPr>
            </w:pPr>
            <w:r>
              <w:rPr>
                <w:i/>
              </w:rPr>
              <w:t>j</w:t>
            </w:r>
          </w:p>
        </w:tc>
        <w:tc>
          <w:tcPr>
            <w:tcW w:w="4417" w:type="dxa"/>
            <w:gridSpan w:val="2"/>
          </w:tcPr>
          <w:p w14:paraId="4390A821" w14:textId="77777777" w:rsidR="00D46974" w:rsidRPr="00CD5AB3" w:rsidRDefault="00D46974" w:rsidP="00D46974">
            <w:pPr>
              <w:pStyle w:val="pqiTabBody"/>
            </w:pPr>
            <w:r w:rsidRPr="00CD5AB3">
              <w:t>Znacznik trybu zamknięcia dostawy</w:t>
            </w:r>
          </w:p>
          <w:p w14:paraId="43B03700" w14:textId="1F8EE0A4" w:rsidR="00D46974" w:rsidRPr="00CD5AB3" w:rsidRDefault="00D46974" w:rsidP="00D46974">
            <w:r w:rsidRPr="00CD5AB3">
              <w:rPr>
                <w:rFonts w:ascii="Courier New" w:hAnsi="Courier New" w:cs="Courier New"/>
                <w:noProof/>
                <w:color w:val="0000FF"/>
              </w:rPr>
              <w:t>DeliveryClosingFlag</w:t>
            </w:r>
          </w:p>
        </w:tc>
        <w:tc>
          <w:tcPr>
            <w:tcW w:w="433" w:type="dxa"/>
            <w:gridSpan w:val="2"/>
          </w:tcPr>
          <w:p w14:paraId="5A3ACBB2" w14:textId="474CC793" w:rsidR="00D46974" w:rsidRPr="00CD5AB3" w:rsidRDefault="00D46974" w:rsidP="00D46974">
            <w:pPr>
              <w:jc w:val="center"/>
            </w:pPr>
            <w:r>
              <w:t>R</w:t>
            </w:r>
          </w:p>
        </w:tc>
        <w:tc>
          <w:tcPr>
            <w:tcW w:w="2129" w:type="dxa"/>
          </w:tcPr>
          <w:p w14:paraId="1CA55D8F" w14:textId="77777777" w:rsidR="00D46974" w:rsidRPr="00CD5AB3" w:rsidRDefault="00D46974" w:rsidP="00D46974"/>
        </w:tc>
        <w:tc>
          <w:tcPr>
            <w:tcW w:w="4545" w:type="dxa"/>
          </w:tcPr>
          <w:p w14:paraId="67911DA1" w14:textId="77777777" w:rsidR="00D46974" w:rsidRPr="00CD5AB3" w:rsidRDefault="00D46974" w:rsidP="00D46974">
            <w:r w:rsidRPr="00CD5AB3">
              <w:t>Znacznik określający tryb, w jakim ma być dostarczony raport odbioru.</w:t>
            </w:r>
          </w:p>
          <w:p w14:paraId="452A916A" w14:textId="77777777" w:rsidR="00D46974" w:rsidRPr="00CD5AB3" w:rsidRDefault="00D46974" w:rsidP="00D46974">
            <w:r w:rsidRPr="00CD5AB3">
              <w:t>Możliwe wartości:</w:t>
            </w:r>
          </w:p>
          <w:p w14:paraId="228C7146" w14:textId="48F87830" w:rsidR="00D46974" w:rsidRDefault="00D46974" w:rsidP="00D46974">
            <w:r w:rsidRPr="00CD5AB3">
              <w:t xml:space="preserve">2 = Zakończenie dostawy przez </w:t>
            </w:r>
            <w:r w:rsidR="00CF4662">
              <w:t xml:space="preserve">sporządzenie raportu odbioru przez </w:t>
            </w:r>
            <w:r>
              <w:t>P</w:t>
            </w:r>
            <w:r w:rsidRPr="00CD5AB3">
              <w:t xml:space="preserve">odmiot wysyłający w imieniu </w:t>
            </w:r>
            <w:r>
              <w:t>P</w:t>
            </w:r>
            <w:r w:rsidRPr="00CD5AB3">
              <w:t>odmiotu odbierającego.</w:t>
            </w:r>
          </w:p>
          <w:p w14:paraId="0F02EE06" w14:textId="77777777" w:rsidR="00D46974" w:rsidRPr="00CD5AB3" w:rsidRDefault="00D46974" w:rsidP="00C07901"/>
        </w:tc>
        <w:tc>
          <w:tcPr>
            <w:tcW w:w="857" w:type="dxa"/>
          </w:tcPr>
          <w:p w14:paraId="7E72230F" w14:textId="057E7BA7" w:rsidR="00D46974" w:rsidRPr="00CD5AB3" w:rsidRDefault="00D46974" w:rsidP="00D46974">
            <w:r w:rsidRPr="00CD5AB3">
              <w:t>n1</w:t>
            </w:r>
          </w:p>
        </w:tc>
      </w:tr>
      <w:tr w:rsidR="002A6E7F" w:rsidRPr="00CD5AB3" w14:paraId="4F8C3B6F" w14:textId="77777777" w:rsidTr="00D46974">
        <w:tc>
          <w:tcPr>
            <w:tcW w:w="799" w:type="dxa"/>
            <w:gridSpan w:val="8"/>
          </w:tcPr>
          <w:p w14:paraId="0B20A5C2" w14:textId="77777777" w:rsidR="002A6E7F" w:rsidRPr="00CD5AB3" w:rsidRDefault="002A6E7F" w:rsidP="0029674E">
            <w:pPr>
              <w:pStyle w:val="pqiTabHead"/>
            </w:pPr>
            <w:r w:rsidRPr="00CD5AB3">
              <w:t>2</w:t>
            </w:r>
          </w:p>
        </w:tc>
        <w:tc>
          <w:tcPr>
            <w:tcW w:w="4417" w:type="dxa"/>
            <w:gridSpan w:val="2"/>
          </w:tcPr>
          <w:p w14:paraId="7E83C58F" w14:textId="77777777" w:rsidR="002A6E7F" w:rsidRPr="00CD5AB3" w:rsidRDefault="002A6E7F" w:rsidP="0029674E">
            <w:pPr>
              <w:pStyle w:val="pqiTabHead"/>
            </w:pPr>
            <w:r w:rsidRPr="00CD5AB3">
              <w:t>PODMIOT wysyłający</w:t>
            </w:r>
          </w:p>
          <w:p w14:paraId="203F0719" w14:textId="77777777" w:rsidR="002A6E7F" w:rsidRPr="00CD5AB3" w:rsidRDefault="002A6E7F" w:rsidP="0029674E">
            <w:pPr>
              <w:pStyle w:val="pqiTabHead"/>
            </w:pPr>
            <w:r w:rsidRPr="00CD5AB3">
              <w:rPr>
                <w:rFonts w:ascii="Courier New" w:hAnsi="Courier New" w:cs="Courier New"/>
                <w:noProof/>
                <w:color w:val="0000FF"/>
              </w:rPr>
              <w:t>ConsignorTrader</w:t>
            </w:r>
          </w:p>
        </w:tc>
        <w:tc>
          <w:tcPr>
            <w:tcW w:w="433" w:type="dxa"/>
            <w:gridSpan w:val="2"/>
          </w:tcPr>
          <w:p w14:paraId="2CFFFF35" w14:textId="77777777" w:rsidR="002A6E7F" w:rsidRPr="00CD5AB3" w:rsidRDefault="002A6E7F" w:rsidP="0029674E">
            <w:pPr>
              <w:pStyle w:val="pqiTabHead"/>
            </w:pPr>
            <w:r w:rsidRPr="00CD5AB3">
              <w:t>R</w:t>
            </w:r>
          </w:p>
        </w:tc>
        <w:tc>
          <w:tcPr>
            <w:tcW w:w="2129" w:type="dxa"/>
          </w:tcPr>
          <w:p w14:paraId="73EE65C6" w14:textId="77777777" w:rsidR="002A6E7F" w:rsidRPr="00CD5AB3" w:rsidRDefault="002A6E7F" w:rsidP="0029674E">
            <w:pPr>
              <w:pStyle w:val="pqiTabHead"/>
            </w:pPr>
          </w:p>
        </w:tc>
        <w:tc>
          <w:tcPr>
            <w:tcW w:w="4545" w:type="dxa"/>
          </w:tcPr>
          <w:p w14:paraId="1BC34EC0" w14:textId="77777777" w:rsidR="002A6E7F" w:rsidRPr="00CD5AB3" w:rsidRDefault="002A6E7F" w:rsidP="0029674E">
            <w:pPr>
              <w:pStyle w:val="pqiTabHead"/>
            </w:pPr>
          </w:p>
        </w:tc>
        <w:tc>
          <w:tcPr>
            <w:tcW w:w="857" w:type="dxa"/>
          </w:tcPr>
          <w:p w14:paraId="2EB0CBEE" w14:textId="77777777" w:rsidR="002A6E7F" w:rsidRPr="00CD5AB3" w:rsidRDefault="002A6E7F" w:rsidP="0029674E">
            <w:pPr>
              <w:pStyle w:val="pqiTabHead"/>
            </w:pPr>
            <w:r w:rsidRPr="00CD5AB3">
              <w:t>1x</w:t>
            </w:r>
          </w:p>
        </w:tc>
      </w:tr>
      <w:tr w:rsidR="002A6E7F" w:rsidRPr="00CD5AB3" w14:paraId="1B790B5C" w14:textId="77777777" w:rsidTr="00D46974">
        <w:tc>
          <w:tcPr>
            <w:tcW w:w="799" w:type="dxa"/>
            <w:gridSpan w:val="8"/>
          </w:tcPr>
          <w:p w14:paraId="51D0E039" w14:textId="77777777" w:rsidR="002A6E7F" w:rsidRPr="00CD5AB3" w:rsidRDefault="002A6E7F" w:rsidP="0029674E">
            <w:pPr>
              <w:pStyle w:val="pqiTabBody"/>
              <w:rPr>
                <w:i/>
              </w:rPr>
            </w:pPr>
          </w:p>
        </w:tc>
        <w:tc>
          <w:tcPr>
            <w:tcW w:w="4417" w:type="dxa"/>
            <w:gridSpan w:val="2"/>
          </w:tcPr>
          <w:p w14:paraId="5536CECF" w14:textId="77777777" w:rsidR="002A6E7F" w:rsidRPr="00CD5AB3" w:rsidRDefault="002A6E7F" w:rsidP="0029674E">
            <w:pPr>
              <w:pStyle w:val="pqiTabBody"/>
            </w:pPr>
            <w:r w:rsidRPr="00CD5AB3">
              <w:t>JĘZYK ELEMENTU</w:t>
            </w:r>
          </w:p>
          <w:p w14:paraId="32A8CED1" w14:textId="77777777" w:rsidR="002A6E7F" w:rsidRPr="00CD5AB3" w:rsidRDefault="002A6E7F" w:rsidP="0029674E">
            <w:pPr>
              <w:pStyle w:val="pqiTabBody"/>
            </w:pPr>
            <w:r w:rsidRPr="00CD5AB3">
              <w:rPr>
                <w:rFonts w:ascii="Courier New" w:hAnsi="Courier New" w:cs="Courier New"/>
                <w:noProof/>
                <w:color w:val="0000FF"/>
              </w:rPr>
              <w:t>@language</w:t>
            </w:r>
          </w:p>
        </w:tc>
        <w:tc>
          <w:tcPr>
            <w:tcW w:w="433" w:type="dxa"/>
            <w:gridSpan w:val="2"/>
          </w:tcPr>
          <w:p w14:paraId="1112E5D2" w14:textId="77777777" w:rsidR="002A6E7F" w:rsidRPr="00CD5AB3" w:rsidRDefault="002A6E7F" w:rsidP="0029674E">
            <w:pPr>
              <w:pStyle w:val="pqiTabBody"/>
            </w:pPr>
            <w:r w:rsidRPr="00CD5AB3">
              <w:t>R</w:t>
            </w:r>
          </w:p>
        </w:tc>
        <w:tc>
          <w:tcPr>
            <w:tcW w:w="2129" w:type="dxa"/>
          </w:tcPr>
          <w:p w14:paraId="1D075E1E" w14:textId="77777777" w:rsidR="002A6E7F" w:rsidRPr="00CD5AB3" w:rsidRDefault="002A6E7F" w:rsidP="0029674E">
            <w:pPr>
              <w:pStyle w:val="pqiTabBody"/>
            </w:pPr>
          </w:p>
        </w:tc>
        <w:tc>
          <w:tcPr>
            <w:tcW w:w="4545" w:type="dxa"/>
          </w:tcPr>
          <w:p w14:paraId="3EB25A8C" w14:textId="77777777" w:rsidR="002A6E7F" w:rsidRPr="00CD5AB3" w:rsidRDefault="002A6E7F" w:rsidP="0029674E">
            <w:pPr>
              <w:pStyle w:val="pqiTabBody"/>
            </w:pPr>
            <w:r w:rsidRPr="00CD5AB3">
              <w:t>Atrybut.</w:t>
            </w:r>
          </w:p>
          <w:p w14:paraId="5B4888CC" w14:textId="77777777" w:rsidR="002A6E7F" w:rsidRPr="00CD5AB3" w:rsidRDefault="002A6E7F" w:rsidP="0029674E">
            <w:pPr>
              <w:pStyle w:val="pqiTabBody"/>
            </w:pPr>
            <w:r w:rsidRPr="00CD5AB3">
              <w:t>Wartość ze słownika „Kody języka (Language codes)”.</w:t>
            </w:r>
          </w:p>
        </w:tc>
        <w:tc>
          <w:tcPr>
            <w:tcW w:w="857" w:type="dxa"/>
          </w:tcPr>
          <w:p w14:paraId="08B4CF15" w14:textId="77777777" w:rsidR="002A6E7F" w:rsidRPr="00CD5AB3" w:rsidRDefault="002A6E7F" w:rsidP="0029674E">
            <w:pPr>
              <w:pStyle w:val="pqiTabBody"/>
            </w:pPr>
            <w:r w:rsidRPr="00CD5AB3">
              <w:t>a2</w:t>
            </w:r>
          </w:p>
        </w:tc>
      </w:tr>
      <w:tr w:rsidR="002A6E7F" w:rsidRPr="00CD5AB3" w14:paraId="0019B90E" w14:textId="77777777" w:rsidTr="00D46974">
        <w:tc>
          <w:tcPr>
            <w:tcW w:w="799" w:type="dxa"/>
            <w:gridSpan w:val="8"/>
          </w:tcPr>
          <w:p w14:paraId="0DB57AC7" w14:textId="77777777" w:rsidR="002A6E7F" w:rsidRPr="00CD5AB3" w:rsidRDefault="002A6E7F" w:rsidP="0029674E">
            <w:pPr>
              <w:pStyle w:val="pqiTabBody"/>
              <w:rPr>
                <w:i/>
              </w:rPr>
            </w:pPr>
          </w:p>
        </w:tc>
        <w:tc>
          <w:tcPr>
            <w:tcW w:w="4417" w:type="dxa"/>
            <w:gridSpan w:val="2"/>
          </w:tcPr>
          <w:p w14:paraId="0633DA2C" w14:textId="77777777" w:rsidR="002A6E7F" w:rsidRPr="00CD5AB3" w:rsidRDefault="002A6E7F" w:rsidP="0029674E">
            <w:pPr>
              <w:pStyle w:val="pqiTabBody"/>
            </w:pPr>
            <w:r w:rsidRPr="00CD5AB3">
              <w:t>TYP PODMIOTU wysyłającego</w:t>
            </w:r>
          </w:p>
          <w:p w14:paraId="0E456E1A"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433" w:type="dxa"/>
            <w:gridSpan w:val="2"/>
          </w:tcPr>
          <w:p w14:paraId="189DA40E" w14:textId="77777777" w:rsidR="002A6E7F" w:rsidRPr="00CD5AB3" w:rsidRDefault="002A6E7F" w:rsidP="0029674E">
            <w:pPr>
              <w:pStyle w:val="pqiTabBody"/>
            </w:pPr>
            <w:r w:rsidRPr="00CD5AB3">
              <w:t>R</w:t>
            </w:r>
          </w:p>
        </w:tc>
        <w:tc>
          <w:tcPr>
            <w:tcW w:w="2129" w:type="dxa"/>
          </w:tcPr>
          <w:p w14:paraId="72AB60EF" w14:textId="77777777" w:rsidR="002A6E7F" w:rsidRPr="00CD5AB3" w:rsidRDefault="002A6E7F" w:rsidP="0029674E">
            <w:pPr>
              <w:pStyle w:val="pqiTabBody"/>
            </w:pPr>
          </w:p>
        </w:tc>
        <w:tc>
          <w:tcPr>
            <w:tcW w:w="4545" w:type="dxa"/>
          </w:tcPr>
          <w:p w14:paraId="33B2A557" w14:textId="77777777" w:rsidR="002A6E7F" w:rsidRPr="00CD5AB3" w:rsidRDefault="002A6E7F" w:rsidP="0029674E">
            <w:pPr>
              <w:pStyle w:val="pqiTabBody"/>
            </w:pPr>
            <w:r w:rsidRPr="00CD5AB3">
              <w:t>Atrybut określa rodzaj podmiotu.</w:t>
            </w:r>
          </w:p>
          <w:p w14:paraId="677DBF76" w14:textId="52412A6B" w:rsidR="002A6E7F" w:rsidRPr="00CD5AB3" w:rsidRDefault="002A6E7F" w:rsidP="0029674E">
            <w:pPr>
              <w:pStyle w:val="pqiTabBody"/>
            </w:pPr>
            <w:r w:rsidRPr="00CD5AB3">
              <w:t>Możliwe wartości określone w słowniku 4.</w:t>
            </w:r>
            <w:r w:rsidR="004D0263">
              <w:t>5</w:t>
            </w:r>
            <w:r w:rsidRPr="00CD5AB3">
              <w:t xml:space="preserve"> „Rodzaje podmiotów”</w:t>
            </w:r>
          </w:p>
          <w:p w14:paraId="5E270F4C" w14:textId="77777777" w:rsidR="002A6E7F" w:rsidRPr="00CD5AB3" w:rsidRDefault="002A6E7F" w:rsidP="0029674E">
            <w:pPr>
              <w:pStyle w:val="pqiTabBody"/>
            </w:pPr>
          </w:p>
        </w:tc>
        <w:tc>
          <w:tcPr>
            <w:tcW w:w="857" w:type="dxa"/>
          </w:tcPr>
          <w:p w14:paraId="1B82B300" w14:textId="77777777" w:rsidR="002A6E7F" w:rsidRPr="00CD5AB3" w:rsidRDefault="002A6E7F" w:rsidP="0029674E">
            <w:pPr>
              <w:pStyle w:val="pqiTabBody"/>
            </w:pPr>
            <w:r w:rsidRPr="00CD5AB3">
              <w:t>n1</w:t>
            </w:r>
          </w:p>
        </w:tc>
      </w:tr>
      <w:tr w:rsidR="002A6E7F" w:rsidRPr="00CD5AB3" w14:paraId="57D6B464" w14:textId="77777777" w:rsidTr="00D46974">
        <w:tc>
          <w:tcPr>
            <w:tcW w:w="371" w:type="dxa"/>
            <w:gridSpan w:val="2"/>
          </w:tcPr>
          <w:p w14:paraId="75DD0E72" w14:textId="77777777" w:rsidR="002A6E7F" w:rsidRPr="00CD5AB3" w:rsidRDefault="002A6E7F" w:rsidP="0029674E">
            <w:pPr>
              <w:pStyle w:val="pqiTabBody"/>
              <w:rPr>
                <w:b/>
              </w:rPr>
            </w:pPr>
          </w:p>
        </w:tc>
        <w:tc>
          <w:tcPr>
            <w:tcW w:w="428" w:type="dxa"/>
            <w:gridSpan w:val="6"/>
          </w:tcPr>
          <w:p w14:paraId="3C802CBE" w14:textId="77777777" w:rsidR="002A6E7F" w:rsidRPr="00CD5AB3" w:rsidRDefault="002A6E7F" w:rsidP="0029674E">
            <w:pPr>
              <w:pStyle w:val="pqiTabBody"/>
              <w:rPr>
                <w:i/>
              </w:rPr>
            </w:pPr>
            <w:r w:rsidRPr="00CD5AB3">
              <w:rPr>
                <w:i/>
              </w:rPr>
              <w:t>a</w:t>
            </w:r>
          </w:p>
        </w:tc>
        <w:tc>
          <w:tcPr>
            <w:tcW w:w="4417" w:type="dxa"/>
            <w:gridSpan w:val="2"/>
          </w:tcPr>
          <w:p w14:paraId="1C4149EB" w14:textId="77777777" w:rsidR="002A6E7F" w:rsidRPr="00CD5AB3" w:rsidRDefault="002A6E7F" w:rsidP="0029674E">
            <w:pPr>
              <w:pStyle w:val="pqiTabBody"/>
              <w:rPr>
                <w:lang w:val="en-US"/>
              </w:rPr>
            </w:pPr>
            <w:r w:rsidRPr="00CD5AB3">
              <w:rPr>
                <w:lang w:val="en-US"/>
              </w:rPr>
              <w:t>Identyfikacja podmiotu</w:t>
            </w:r>
          </w:p>
          <w:p w14:paraId="0FBD8E7F" w14:textId="77777777" w:rsidR="002A6E7F" w:rsidRPr="00CD5AB3" w:rsidRDefault="002A6E7F" w:rsidP="0029674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6B8AC088" w14:textId="68EB22B3" w:rsidR="002A6E7F" w:rsidRPr="0091415B" w:rsidRDefault="002A6E7F" w:rsidP="00687D9A">
            <w:pPr>
              <w:pStyle w:val="pqiTabBody"/>
              <w:rPr>
                <w:lang w:val="en-US"/>
              </w:rPr>
            </w:pPr>
            <w:r w:rsidRPr="00CD5AB3">
              <w:rPr>
                <w:rFonts w:ascii="Courier New" w:hAnsi="Courier New" w:cs="Courier New"/>
                <w:noProof/>
                <w:color w:val="0000FF"/>
                <w:lang w:val="en-US"/>
              </w:rPr>
              <w:t>TraderId/TaxNumber</w:t>
            </w:r>
          </w:p>
        </w:tc>
        <w:tc>
          <w:tcPr>
            <w:tcW w:w="433" w:type="dxa"/>
            <w:gridSpan w:val="2"/>
          </w:tcPr>
          <w:p w14:paraId="450915EB" w14:textId="77777777" w:rsidR="002A6E7F" w:rsidRPr="00CD5AB3" w:rsidRDefault="002A6E7F" w:rsidP="0029674E">
            <w:pPr>
              <w:pStyle w:val="pqiTabBody"/>
            </w:pPr>
            <w:r w:rsidRPr="00CD5AB3">
              <w:t>R</w:t>
            </w:r>
          </w:p>
        </w:tc>
        <w:tc>
          <w:tcPr>
            <w:tcW w:w="2129" w:type="dxa"/>
          </w:tcPr>
          <w:p w14:paraId="089AC399" w14:textId="77777777" w:rsidR="002A6E7F" w:rsidRPr="00CD5AB3" w:rsidRDefault="002A6E7F" w:rsidP="0029674E">
            <w:pPr>
              <w:pStyle w:val="pqiTabBody"/>
            </w:pPr>
          </w:p>
        </w:tc>
        <w:tc>
          <w:tcPr>
            <w:tcW w:w="4545" w:type="dxa"/>
          </w:tcPr>
          <w:p w14:paraId="54C790B1" w14:textId="77777777" w:rsidR="00B46322" w:rsidRDefault="00B46322" w:rsidP="00B46322">
            <w:pPr>
              <w:pStyle w:val="pqiTabBody"/>
            </w:pPr>
            <w:r>
              <w:t>Należy podać identyfikator podmiotu zależny od wybranego typu podmiotu.</w:t>
            </w:r>
          </w:p>
          <w:p w14:paraId="40F64DE8" w14:textId="56A2662D" w:rsidR="002A6E7F" w:rsidRPr="00CD5AB3" w:rsidRDefault="00B46322" w:rsidP="00B248B1">
            <w:pPr>
              <w:pStyle w:val="pqiTabBody"/>
            </w:pPr>
            <w:r>
              <w:t xml:space="preserve">Obowiązkowe podanie dokładnie jednego identyfikatora. </w:t>
            </w:r>
            <w:r w:rsidR="00B248B1">
              <w:t>Dla nieobjętych systemem oraz osób fizycznych zarejestrowanych w PUESC (podmiot zużywający) podajemy Personal ID (PESEL lub inny numer). Dla zużywających i zużywających gospodarczych, podmiotów niszczących podajemy TaxNumber (NIP. Dla reszty podajemy ExciseNumber (numer akcyzowy) lub numer podmiotu pośredniczącego.</w:t>
            </w:r>
            <w:r w:rsidR="00D711E6">
              <w:t>W przypadku wysyłki ze składu podatkowego podajemy numer akcyzowy prowadzącego skład podatkowy.</w:t>
            </w:r>
          </w:p>
        </w:tc>
        <w:tc>
          <w:tcPr>
            <w:tcW w:w="857" w:type="dxa"/>
          </w:tcPr>
          <w:p w14:paraId="441795B2" w14:textId="77777777" w:rsidR="002A6E7F" w:rsidRPr="00CD5AB3" w:rsidRDefault="002A6E7F" w:rsidP="0029674E">
            <w:pPr>
              <w:pStyle w:val="pqiTabBody"/>
            </w:pPr>
            <w:r w:rsidRPr="00CD5AB3">
              <w:t>an13</w:t>
            </w:r>
          </w:p>
        </w:tc>
      </w:tr>
      <w:tr w:rsidR="002A6E7F" w:rsidRPr="00CD5AB3" w14:paraId="2FF3B8D7" w14:textId="77777777" w:rsidTr="00D46974">
        <w:tc>
          <w:tcPr>
            <w:tcW w:w="371" w:type="dxa"/>
            <w:gridSpan w:val="2"/>
          </w:tcPr>
          <w:p w14:paraId="62D33B4A" w14:textId="77777777" w:rsidR="002A6E7F" w:rsidRPr="00CD5AB3" w:rsidRDefault="002A6E7F" w:rsidP="0029674E">
            <w:pPr>
              <w:pStyle w:val="pqiTabBody"/>
              <w:rPr>
                <w:b/>
              </w:rPr>
            </w:pPr>
          </w:p>
        </w:tc>
        <w:tc>
          <w:tcPr>
            <w:tcW w:w="428" w:type="dxa"/>
            <w:gridSpan w:val="6"/>
          </w:tcPr>
          <w:p w14:paraId="5C96735A" w14:textId="77777777" w:rsidR="002A6E7F" w:rsidRPr="00CD5AB3" w:rsidRDefault="002A6E7F" w:rsidP="0029674E">
            <w:pPr>
              <w:pStyle w:val="pqiTabBody"/>
              <w:rPr>
                <w:i/>
              </w:rPr>
            </w:pPr>
            <w:r w:rsidRPr="00CD5AB3">
              <w:rPr>
                <w:i/>
              </w:rPr>
              <w:t>b</w:t>
            </w:r>
          </w:p>
        </w:tc>
        <w:tc>
          <w:tcPr>
            <w:tcW w:w="4417" w:type="dxa"/>
            <w:gridSpan w:val="2"/>
          </w:tcPr>
          <w:p w14:paraId="12D42C00" w14:textId="77777777" w:rsidR="002A6E7F" w:rsidRPr="00CD5AB3" w:rsidRDefault="002A6E7F" w:rsidP="0029674E">
            <w:pPr>
              <w:pStyle w:val="pqiTabBody"/>
            </w:pPr>
            <w:r w:rsidRPr="00CD5AB3">
              <w:t>Nazwa podmiotu / Imię i nazwisko</w:t>
            </w:r>
          </w:p>
          <w:p w14:paraId="70A8A97B" w14:textId="77777777" w:rsidR="002A6E7F" w:rsidRPr="00CD5AB3" w:rsidRDefault="002A6E7F" w:rsidP="0029674E">
            <w:pPr>
              <w:pStyle w:val="pqiTabBody"/>
            </w:pPr>
            <w:r w:rsidRPr="00CD5AB3">
              <w:rPr>
                <w:rFonts w:ascii="Courier New" w:hAnsi="Courier New" w:cs="Courier New"/>
                <w:noProof/>
                <w:color w:val="0000FF"/>
              </w:rPr>
              <w:t>TraderName</w:t>
            </w:r>
          </w:p>
        </w:tc>
        <w:tc>
          <w:tcPr>
            <w:tcW w:w="433" w:type="dxa"/>
            <w:gridSpan w:val="2"/>
          </w:tcPr>
          <w:p w14:paraId="117AB757" w14:textId="77777777" w:rsidR="002A6E7F" w:rsidRPr="00CD5AB3" w:rsidRDefault="002A6E7F" w:rsidP="0029674E">
            <w:pPr>
              <w:pStyle w:val="pqiTabBody"/>
            </w:pPr>
            <w:r w:rsidRPr="00CD5AB3">
              <w:t>R</w:t>
            </w:r>
          </w:p>
        </w:tc>
        <w:tc>
          <w:tcPr>
            <w:tcW w:w="2129" w:type="dxa"/>
          </w:tcPr>
          <w:p w14:paraId="2BD84E90" w14:textId="77777777" w:rsidR="002A6E7F" w:rsidRPr="00CD5AB3" w:rsidRDefault="002A6E7F" w:rsidP="0029674E">
            <w:pPr>
              <w:pStyle w:val="pqiTabBody"/>
            </w:pPr>
          </w:p>
        </w:tc>
        <w:tc>
          <w:tcPr>
            <w:tcW w:w="4545" w:type="dxa"/>
          </w:tcPr>
          <w:p w14:paraId="244AA881" w14:textId="77777777" w:rsidR="002A6E7F" w:rsidRPr="00CD5AB3" w:rsidRDefault="002A6E7F" w:rsidP="0029674E">
            <w:pPr>
              <w:pStyle w:val="pqiTabBody"/>
            </w:pPr>
          </w:p>
        </w:tc>
        <w:tc>
          <w:tcPr>
            <w:tcW w:w="857" w:type="dxa"/>
          </w:tcPr>
          <w:p w14:paraId="5F2F2D8F" w14:textId="77777777" w:rsidR="002A6E7F" w:rsidRPr="00CD5AB3" w:rsidRDefault="002A6E7F" w:rsidP="0029674E">
            <w:pPr>
              <w:pStyle w:val="pqiTabBody"/>
            </w:pPr>
            <w:r w:rsidRPr="00CD5AB3">
              <w:t>an..182</w:t>
            </w:r>
          </w:p>
        </w:tc>
      </w:tr>
      <w:tr w:rsidR="002A6E7F" w:rsidRPr="00CD5AB3" w14:paraId="30552BEB" w14:textId="77777777" w:rsidTr="00D46974">
        <w:tc>
          <w:tcPr>
            <w:tcW w:w="371" w:type="dxa"/>
            <w:gridSpan w:val="2"/>
          </w:tcPr>
          <w:p w14:paraId="3406ED8B" w14:textId="77777777" w:rsidR="002A6E7F" w:rsidRPr="00CD5AB3" w:rsidRDefault="002A6E7F" w:rsidP="0029674E">
            <w:pPr>
              <w:pStyle w:val="pqiTabBody"/>
              <w:rPr>
                <w:b/>
              </w:rPr>
            </w:pPr>
          </w:p>
        </w:tc>
        <w:tc>
          <w:tcPr>
            <w:tcW w:w="428" w:type="dxa"/>
            <w:gridSpan w:val="6"/>
          </w:tcPr>
          <w:p w14:paraId="08D3B462" w14:textId="77777777" w:rsidR="002A6E7F" w:rsidRPr="00CD5AB3" w:rsidRDefault="002A6E7F" w:rsidP="0029674E">
            <w:pPr>
              <w:pStyle w:val="pqiTabBody"/>
              <w:rPr>
                <w:i/>
              </w:rPr>
            </w:pPr>
            <w:r w:rsidRPr="00CD5AB3">
              <w:rPr>
                <w:i/>
              </w:rPr>
              <w:t>c</w:t>
            </w:r>
          </w:p>
        </w:tc>
        <w:tc>
          <w:tcPr>
            <w:tcW w:w="4417" w:type="dxa"/>
            <w:gridSpan w:val="2"/>
          </w:tcPr>
          <w:p w14:paraId="3CBBC0A2" w14:textId="77777777" w:rsidR="002A6E7F" w:rsidRPr="00CD5AB3" w:rsidRDefault="002A6E7F" w:rsidP="0029674E">
            <w:pPr>
              <w:pStyle w:val="pqiTabBody"/>
            </w:pPr>
            <w:r w:rsidRPr="00CD5AB3">
              <w:t>Ulica</w:t>
            </w:r>
          </w:p>
          <w:p w14:paraId="09D9E710" w14:textId="77777777" w:rsidR="002A6E7F" w:rsidRPr="00CD5AB3" w:rsidRDefault="002A6E7F" w:rsidP="0029674E">
            <w:pPr>
              <w:pStyle w:val="pqiTabBody"/>
            </w:pPr>
            <w:r w:rsidRPr="00CD5AB3">
              <w:rPr>
                <w:rFonts w:ascii="Courier New" w:hAnsi="Courier New" w:cs="Courier New"/>
                <w:noProof/>
                <w:color w:val="0000FF"/>
              </w:rPr>
              <w:t>StreetName</w:t>
            </w:r>
          </w:p>
        </w:tc>
        <w:tc>
          <w:tcPr>
            <w:tcW w:w="433" w:type="dxa"/>
            <w:gridSpan w:val="2"/>
          </w:tcPr>
          <w:p w14:paraId="07820CFC" w14:textId="77777777" w:rsidR="002A6E7F" w:rsidRPr="00CD5AB3" w:rsidRDefault="002A6E7F" w:rsidP="0029674E">
            <w:pPr>
              <w:pStyle w:val="pqiTabBody"/>
            </w:pPr>
            <w:r w:rsidRPr="00CD5AB3">
              <w:t>R</w:t>
            </w:r>
          </w:p>
        </w:tc>
        <w:tc>
          <w:tcPr>
            <w:tcW w:w="2129" w:type="dxa"/>
          </w:tcPr>
          <w:p w14:paraId="2338CD8E" w14:textId="77777777" w:rsidR="002A6E7F" w:rsidRPr="00CD5AB3" w:rsidRDefault="002A6E7F" w:rsidP="0029674E">
            <w:pPr>
              <w:pStyle w:val="pqiTabBody"/>
            </w:pPr>
          </w:p>
        </w:tc>
        <w:tc>
          <w:tcPr>
            <w:tcW w:w="4545" w:type="dxa"/>
          </w:tcPr>
          <w:p w14:paraId="5532884B" w14:textId="77777777" w:rsidR="002A6E7F" w:rsidRPr="00CD5AB3" w:rsidRDefault="002A6E7F" w:rsidP="0029674E">
            <w:pPr>
              <w:pStyle w:val="pqiTabBody"/>
            </w:pPr>
          </w:p>
        </w:tc>
        <w:tc>
          <w:tcPr>
            <w:tcW w:w="857" w:type="dxa"/>
          </w:tcPr>
          <w:p w14:paraId="0EA37892" w14:textId="77777777" w:rsidR="002A6E7F" w:rsidRPr="00CD5AB3" w:rsidRDefault="002A6E7F" w:rsidP="0029674E">
            <w:pPr>
              <w:pStyle w:val="pqiTabBody"/>
            </w:pPr>
            <w:r w:rsidRPr="00CD5AB3">
              <w:t>an..65</w:t>
            </w:r>
          </w:p>
        </w:tc>
      </w:tr>
      <w:tr w:rsidR="002A6E7F" w:rsidRPr="00CD5AB3" w14:paraId="5ED3539B" w14:textId="77777777" w:rsidTr="00D46974">
        <w:tc>
          <w:tcPr>
            <w:tcW w:w="371" w:type="dxa"/>
            <w:gridSpan w:val="2"/>
          </w:tcPr>
          <w:p w14:paraId="4E8296A9" w14:textId="77777777" w:rsidR="002A6E7F" w:rsidRPr="00CD5AB3" w:rsidRDefault="002A6E7F" w:rsidP="0029674E">
            <w:pPr>
              <w:pStyle w:val="pqiTabBody"/>
              <w:rPr>
                <w:b/>
              </w:rPr>
            </w:pPr>
          </w:p>
        </w:tc>
        <w:tc>
          <w:tcPr>
            <w:tcW w:w="428" w:type="dxa"/>
            <w:gridSpan w:val="6"/>
          </w:tcPr>
          <w:p w14:paraId="02DAA565" w14:textId="77777777" w:rsidR="002A6E7F" w:rsidRPr="00CD5AB3" w:rsidRDefault="002A6E7F" w:rsidP="0029674E">
            <w:pPr>
              <w:pStyle w:val="pqiTabBody"/>
              <w:rPr>
                <w:i/>
              </w:rPr>
            </w:pPr>
            <w:r w:rsidRPr="00CD5AB3">
              <w:rPr>
                <w:i/>
              </w:rPr>
              <w:t>d</w:t>
            </w:r>
          </w:p>
        </w:tc>
        <w:tc>
          <w:tcPr>
            <w:tcW w:w="4417" w:type="dxa"/>
            <w:gridSpan w:val="2"/>
          </w:tcPr>
          <w:p w14:paraId="1907B88F" w14:textId="77777777" w:rsidR="002A6E7F" w:rsidRPr="00CD5AB3" w:rsidRDefault="002A6E7F" w:rsidP="0029674E">
            <w:pPr>
              <w:pStyle w:val="pqiTabBody"/>
            </w:pPr>
            <w:r w:rsidRPr="00CD5AB3">
              <w:t>Numer domu</w:t>
            </w:r>
          </w:p>
          <w:p w14:paraId="58400783" w14:textId="77777777" w:rsidR="002A6E7F" w:rsidRPr="00CD5AB3" w:rsidRDefault="002A6E7F" w:rsidP="0029674E">
            <w:pPr>
              <w:pStyle w:val="pqiTabBody"/>
            </w:pPr>
            <w:r w:rsidRPr="00CD5AB3">
              <w:rPr>
                <w:rFonts w:ascii="Courier New" w:hAnsi="Courier New" w:cs="Courier New"/>
                <w:noProof/>
                <w:color w:val="0000FF"/>
              </w:rPr>
              <w:t>StreetNumber</w:t>
            </w:r>
          </w:p>
        </w:tc>
        <w:tc>
          <w:tcPr>
            <w:tcW w:w="433" w:type="dxa"/>
            <w:gridSpan w:val="2"/>
          </w:tcPr>
          <w:p w14:paraId="2B6D1AF6" w14:textId="77777777" w:rsidR="002A6E7F" w:rsidRPr="00CD5AB3" w:rsidRDefault="002A6E7F" w:rsidP="0029674E">
            <w:pPr>
              <w:pStyle w:val="pqiTabBody"/>
            </w:pPr>
            <w:r w:rsidRPr="00CD5AB3">
              <w:t>O</w:t>
            </w:r>
          </w:p>
        </w:tc>
        <w:tc>
          <w:tcPr>
            <w:tcW w:w="2129" w:type="dxa"/>
          </w:tcPr>
          <w:p w14:paraId="13B01833" w14:textId="77777777" w:rsidR="002A6E7F" w:rsidRPr="00CD5AB3" w:rsidRDefault="002A6E7F" w:rsidP="0029674E">
            <w:pPr>
              <w:pStyle w:val="pqiTabBody"/>
            </w:pPr>
          </w:p>
        </w:tc>
        <w:tc>
          <w:tcPr>
            <w:tcW w:w="4545" w:type="dxa"/>
          </w:tcPr>
          <w:p w14:paraId="659D2548" w14:textId="77777777" w:rsidR="002A6E7F" w:rsidRPr="00CD5AB3" w:rsidRDefault="002A6E7F" w:rsidP="0029674E">
            <w:pPr>
              <w:pStyle w:val="pqiTabBody"/>
            </w:pPr>
          </w:p>
        </w:tc>
        <w:tc>
          <w:tcPr>
            <w:tcW w:w="857" w:type="dxa"/>
          </w:tcPr>
          <w:p w14:paraId="58AC234E" w14:textId="77777777" w:rsidR="002A6E7F" w:rsidRPr="00CD5AB3" w:rsidRDefault="002A6E7F" w:rsidP="0029674E">
            <w:pPr>
              <w:pStyle w:val="pqiTabBody"/>
            </w:pPr>
            <w:r w:rsidRPr="00CD5AB3">
              <w:t>an..11</w:t>
            </w:r>
          </w:p>
        </w:tc>
      </w:tr>
      <w:tr w:rsidR="002A6E7F" w:rsidRPr="00CD5AB3" w14:paraId="0DF21CC2" w14:textId="77777777" w:rsidTr="00D46974">
        <w:tc>
          <w:tcPr>
            <w:tcW w:w="371" w:type="dxa"/>
            <w:gridSpan w:val="2"/>
          </w:tcPr>
          <w:p w14:paraId="6C3B4D34" w14:textId="77777777" w:rsidR="002A6E7F" w:rsidRPr="00CD5AB3" w:rsidRDefault="002A6E7F" w:rsidP="0029674E">
            <w:pPr>
              <w:pStyle w:val="pqiTabBody"/>
              <w:rPr>
                <w:b/>
              </w:rPr>
            </w:pPr>
          </w:p>
        </w:tc>
        <w:tc>
          <w:tcPr>
            <w:tcW w:w="428" w:type="dxa"/>
            <w:gridSpan w:val="6"/>
          </w:tcPr>
          <w:p w14:paraId="3A0DB34F" w14:textId="77777777" w:rsidR="002A6E7F" w:rsidRPr="00CD5AB3" w:rsidRDefault="002A6E7F" w:rsidP="0029674E">
            <w:pPr>
              <w:pStyle w:val="pqiTabBody"/>
              <w:rPr>
                <w:i/>
              </w:rPr>
            </w:pPr>
            <w:r w:rsidRPr="00CD5AB3">
              <w:rPr>
                <w:i/>
              </w:rPr>
              <w:t>e</w:t>
            </w:r>
          </w:p>
        </w:tc>
        <w:tc>
          <w:tcPr>
            <w:tcW w:w="4417" w:type="dxa"/>
            <w:gridSpan w:val="2"/>
          </w:tcPr>
          <w:p w14:paraId="3AA4BB6F" w14:textId="77777777" w:rsidR="002A6E7F" w:rsidRPr="00CD5AB3" w:rsidRDefault="002A6E7F" w:rsidP="0029674E">
            <w:pPr>
              <w:pStyle w:val="pqiTabBody"/>
            </w:pPr>
            <w:r w:rsidRPr="00CD5AB3">
              <w:t>Kod pocztowy</w:t>
            </w:r>
          </w:p>
          <w:p w14:paraId="5CB77414" w14:textId="77777777" w:rsidR="002A6E7F" w:rsidRPr="00CD5AB3" w:rsidRDefault="002A6E7F" w:rsidP="0029674E">
            <w:pPr>
              <w:pStyle w:val="pqiTabBody"/>
            </w:pPr>
            <w:r w:rsidRPr="00CD5AB3">
              <w:rPr>
                <w:rFonts w:ascii="Courier New" w:hAnsi="Courier New" w:cs="Courier New"/>
                <w:noProof/>
                <w:color w:val="0000FF"/>
              </w:rPr>
              <w:lastRenderedPageBreak/>
              <w:t>Postcode</w:t>
            </w:r>
          </w:p>
        </w:tc>
        <w:tc>
          <w:tcPr>
            <w:tcW w:w="433" w:type="dxa"/>
            <w:gridSpan w:val="2"/>
          </w:tcPr>
          <w:p w14:paraId="04ED0C8B" w14:textId="77777777" w:rsidR="002A6E7F" w:rsidRPr="00CD5AB3" w:rsidRDefault="002A6E7F" w:rsidP="0029674E">
            <w:pPr>
              <w:pStyle w:val="pqiTabBody"/>
            </w:pPr>
            <w:r w:rsidRPr="00CD5AB3">
              <w:lastRenderedPageBreak/>
              <w:t>R</w:t>
            </w:r>
          </w:p>
        </w:tc>
        <w:tc>
          <w:tcPr>
            <w:tcW w:w="2129" w:type="dxa"/>
          </w:tcPr>
          <w:p w14:paraId="1506EBD8" w14:textId="77777777" w:rsidR="002A6E7F" w:rsidRPr="00CD5AB3" w:rsidRDefault="002A6E7F" w:rsidP="0029674E">
            <w:pPr>
              <w:pStyle w:val="pqiTabBody"/>
            </w:pPr>
          </w:p>
        </w:tc>
        <w:tc>
          <w:tcPr>
            <w:tcW w:w="4545" w:type="dxa"/>
          </w:tcPr>
          <w:p w14:paraId="45926B8D" w14:textId="77777777" w:rsidR="002A6E7F" w:rsidRPr="00CD5AB3" w:rsidRDefault="002A6E7F" w:rsidP="0029674E">
            <w:pPr>
              <w:pStyle w:val="pqiTabBody"/>
            </w:pPr>
          </w:p>
        </w:tc>
        <w:tc>
          <w:tcPr>
            <w:tcW w:w="857" w:type="dxa"/>
          </w:tcPr>
          <w:p w14:paraId="1D34CEE6" w14:textId="77777777" w:rsidR="002A6E7F" w:rsidRPr="00CD5AB3" w:rsidRDefault="002A6E7F" w:rsidP="0029674E">
            <w:pPr>
              <w:pStyle w:val="pqiTabBody"/>
            </w:pPr>
            <w:r w:rsidRPr="00CD5AB3">
              <w:t>an..10</w:t>
            </w:r>
          </w:p>
        </w:tc>
      </w:tr>
      <w:tr w:rsidR="002A6E7F" w:rsidRPr="00CD5AB3" w14:paraId="1AF0DD4E" w14:textId="77777777" w:rsidTr="00D46974">
        <w:tc>
          <w:tcPr>
            <w:tcW w:w="371" w:type="dxa"/>
            <w:gridSpan w:val="2"/>
          </w:tcPr>
          <w:p w14:paraId="1C45F1BB" w14:textId="77777777" w:rsidR="002A6E7F" w:rsidRPr="00CD5AB3" w:rsidRDefault="002A6E7F" w:rsidP="0029674E">
            <w:pPr>
              <w:pStyle w:val="pqiTabBody"/>
              <w:rPr>
                <w:b/>
              </w:rPr>
            </w:pPr>
          </w:p>
        </w:tc>
        <w:tc>
          <w:tcPr>
            <w:tcW w:w="428" w:type="dxa"/>
            <w:gridSpan w:val="6"/>
          </w:tcPr>
          <w:p w14:paraId="42574FB3" w14:textId="77777777" w:rsidR="002A6E7F" w:rsidRPr="00CD5AB3" w:rsidRDefault="002A6E7F" w:rsidP="0029674E">
            <w:pPr>
              <w:pStyle w:val="pqiTabBody"/>
              <w:rPr>
                <w:i/>
              </w:rPr>
            </w:pPr>
            <w:r w:rsidRPr="00CD5AB3">
              <w:rPr>
                <w:i/>
              </w:rPr>
              <w:t>f</w:t>
            </w:r>
          </w:p>
        </w:tc>
        <w:tc>
          <w:tcPr>
            <w:tcW w:w="4417" w:type="dxa"/>
            <w:gridSpan w:val="2"/>
          </w:tcPr>
          <w:p w14:paraId="2A996BC8" w14:textId="77777777" w:rsidR="002A6E7F" w:rsidRPr="00CD5AB3" w:rsidRDefault="002A6E7F" w:rsidP="0029674E">
            <w:pPr>
              <w:pStyle w:val="pqiTabBody"/>
            </w:pPr>
            <w:r w:rsidRPr="00CD5AB3">
              <w:t>Miejscowość</w:t>
            </w:r>
          </w:p>
          <w:p w14:paraId="5AC8A4C2" w14:textId="77777777" w:rsidR="002A6E7F" w:rsidRPr="00CD5AB3" w:rsidRDefault="002A6E7F" w:rsidP="0029674E">
            <w:pPr>
              <w:pStyle w:val="pqiTabBody"/>
            </w:pPr>
            <w:r w:rsidRPr="00CD5AB3">
              <w:rPr>
                <w:rFonts w:ascii="Courier New" w:hAnsi="Courier New" w:cs="Courier New"/>
                <w:noProof/>
                <w:color w:val="0000FF"/>
              </w:rPr>
              <w:t>City</w:t>
            </w:r>
          </w:p>
        </w:tc>
        <w:tc>
          <w:tcPr>
            <w:tcW w:w="433" w:type="dxa"/>
            <w:gridSpan w:val="2"/>
          </w:tcPr>
          <w:p w14:paraId="5E657CCB" w14:textId="77777777" w:rsidR="002A6E7F" w:rsidRPr="00CD5AB3" w:rsidRDefault="002A6E7F" w:rsidP="0029674E">
            <w:pPr>
              <w:pStyle w:val="pqiTabBody"/>
            </w:pPr>
            <w:r w:rsidRPr="00CD5AB3">
              <w:t>R</w:t>
            </w:r>
          </w:p>
        </w:tc>
        <w:tc>
          <w:tcPr>
            <w:tcW w:w="2129" w:type="dxa"/>
          </w:tcPr>
          <w:p w14:paraId="76715B2C" w14:textId="77777777" w:rsidR="002A6E7F" w:rsidRPr="00CD5AB3" w:rsidRDefault="002A6E7F" w:rsidP="0029674E">
            <w:pPr>
              <w:pStyle w:val="pqiTabBody"/>
            </w:pPr>
          </w:p>
        </w:tc>
        <w:tc>
          <w:tcPr>
            <w:tcW w:w="4545" w:type="dxa"/>
          </w:tcPr>
          <w:p w14:paraId="75C3A89B" w14:textId="77777777" w:rsidR="002A6E7F" w:rsidRPr="00CD5AB3" w:rsidRDefault="002A6E7F" w:rsidP="0029674E">
            <w:pPr>
              <w:pStyle w:val="pqiTabBody"/>
            </w:pPr>
          </w:p>
        </w:tc>
        <w:tc>
          <w:tcPr>
            <w:tcW w:w="857" w:type="dxa"/>
          </w:tcPr>
          <w:p w14:paraId="6E284BCD" w14:textId="77777777" w:rsidR="002A6E7F" w:rsidRPr="00CD5AB3" w:rsidRDefault="002A6E7F" w:rsidP="0029674E">
            <w:pPr>
              <w:pStyle w:val="pqiTabBody"/>
            </w:pPr>
            <w:r w:rsidRPr="00CD5AB3">
              <w:t>an..50</w:t>
            </w:r>
          </w:p>
        </w:tc>
      </w:tr>
      <w:tr w:rsidR="002A6E7F" w:rsidRPr="00CD5AB3" w14:paraId="6A0175CE" w14:textId="77777777" w:rsidTr="00D46974">
        <w:tc>
          <w:tcPr>
            <w:tcW w:w="799" w:type="dxa"/>
            <w:gridSpan w:val="8"/>
          </w:tcPr>
          <w:p w14:paraId="2566A71E" w14:textId="77777777" w:rsidR="002A6E7F" w:rsidRPr="00CD5AB3" w:rsidRDefault="002A6E7F" w:rsidP="0029674E">
            <w:pPr>
              <w:pStyle w:val="pqiTabHead"/>
            </w:pPr>
            <w:r w:rsidRPr="00CD5AB3">
              <w:t>3</w:t>
            </w:r>
          </w:p>
        </w:tc>
        <w:tc>
          <w:tcPr>
            <w:tcW w:w="4417" w:type="dxa"/>
            <w:gridSpan w:val="2"/>
          </w:tcPr>
          <w:p w14:paraId="6E260310" w14:textId="77777777" w:rsidR="002A6E7F" w:rsidRPr="00CD5AB3" w:rsidRDefault="002A6E7F" w:rsidP="0029674E">
            <w:pPr>
              <w:pStyle w:val="pqiTabHead"/>
            </w:pPr>
            <w:r w:rsidRPr="00CD5AB3">
              <w:t>Miejsce wysyłki</w:t>
            </w:r>
          </w:p>
          <w:p w14:paraId="43505C7F" w14:textId="77777777" w:rsidR="002A6E7F" w:rsidRPr="00CD5AB3" w:rsidRDefault="002A6E7F" w:rsidP="0029674E">
            <w:pPr>
              <w:pStyle w:val="pqiTabHead"/>
            </w:pPr>
            <w:r w:rsidRPr="00CD5AB3">
              <w:rPr>
                <w:rFonts w:ascii="Courier New" w:hAnsi="Courier New" w:cs="Courier New"/>
                <w:noProof/>
                <w:color w:val="0000FF"/>
              </w:rPr>
              <w:t>PlaceOfDispatchTrader</w:t>
            </w:r>
          </w:p>
        </w:tc>
        <w:tc>
          <w:tcPr>
            <w:tcW w:w="433" w:type="dxa"/>
            <w:gridSpan w:val="2"/>
          </w:tcPr>
          <w:p w14:paraId="7CF94C53" w14:textId="77777777" w:rsidR="002A6E7F" w:rsidRPr="00CD5AB3" w:rsidRDefault="002A6E7F" w:rsidP="0029674E">
            <w:pPr>
              <w:pStyle w:val="pqiTabHead"/>
            </w:pPr>
            <w:r w:rsidRPr="00CD5AB3">
              <w:t>D</w:t>
            </w:r>
          </w:p>
        </w:tc>
        <w:tc>
          <w:tcPr>
            <w:tcW w:w="2129" w:type="dxa"/>
          </w:tcPr>
          <w:p w14:paraId="02F20457" w14:textId="77777777" w:rsidR="002A6E7F" w:rsidRPr="00CD5AB3" w:rsidRDefault="002A6E7F" w:rsidP="0029674E">
            <w:pPr>
              <w:pStyle w:val="pqiTabHead"/>
              <w:rPr>
                <w:b w:val="0"/>
              </w:rPr>
            </w:pPr>
            <w:r w:rsidRPr="00CD5AB3">
              <w:t xml:space="preserve">R </w:t>
            </w:r>
            <w:r w:rsidRPr="00CD5AB3">
              <w:rPr>
                <w:b w:val="0"/>
              </w:rPr>
              <w:t>jeśli dane inne niż w 2</w:t>
            </w:r>
          </w:p>
          <w:p w14:paraId="199D3E92" w14:textId="77777777" w:rsidR="002A6E7F" w:rsidRPr="00CD5AB3" w:rsidRDefault="002A6E7F" w:rsidP="0029674E">
            <w:pPr>
              <w:pStyle w:val="pqiTabHead"/>
            </w:pPr>
          </w:p>
        </w:tc>
        <w:tc>
          <w:tcPr>
            <w:tcW w:w="4545" w:type="dxa"/>
          </w:tcPr>
          <w:p w14:paraId="40762D06" w14:textId="77777777" w:rsidR="002A6E7F" w:rsidRPr="00CD5AB3" w:rsidRDefault="002A6E7F" w:rsidP="0029674E">
            <w:pPr>
              <w:pStyle w:val="pqiTabHead"/>
            </w:pPr>
          </w:p>
        </w:tc>
        <w:tc>
          <w:tcPr>
            <w:tcW w:w="857" w:type="dxa"/>
          </w:tcPr>
          <w:p w14:paraId="10AA22B0" w14:textId="77777777" w:rsidR="002A6E7F" w:rsidRPr="00CD5AB3" w:rsidRDefault="002A6E7F" w:rsidP="0029674E">
            <w:pPr>
              <w:pStyle w:val="pqiTabHead"/>
            </w:pPr>
            <w:r w:rsidRPr="00CD5AB3">
              <w:t>1x</w:t>
            </w:r>
          </w:p>
        </w:tc>
      </w:tr>
      <w:tr w:rsidR="002A6E7F" w:rsidRPr="00CD5AB3" w14:paraId="612E7C2C" w14:textId="77777777" w:rsidTr="00D46974">
        <w:tc>
          <w:tcPr>
            <w:tcW w:w="799" w:type="dxa"/>
            <w:gridSpan w:val="8"/>
          </w:tcPr>
          <w:p w14:paraId="55113EB2" w14:textId="77777777" w:rsidR="002A6E7F" w:rsidRPr="00CD5AB3" w:rsidRDefault="002A6E7F" w:rsidP="0029674E">
            <w:pPr>
              <w:pStyle w:val="pqiTabBody"/>
              <w:rPr>
                <w:i/>
              </w:rPr>
            </w:pPr>
          </w:p>
        </w:tc>
        <w:tc>
          <w:tcPr>
            <w:tcW w:w="4417" w:type="dxa"/>
            <w:gridSpan w:val="2"/>
          </w:tcPr>
          <w:p w14:paraId="119F0ADC" w14:textId="77777777" w:rsidR="002A6E7F" w:rsidRPr="00CD5AB3" w:rsidRDefault="002A6E7F" w:rsidP="0029674E">
            <w:pPr>
              <w:pStyle w:val="pqiTabBody"/>
            </w:pPr>
            <w:r w:rsidRPr="00CD5AB3">
              <w:t xml:space="preserve">JĘZYK ELEMENTU </w:t>
            </w:r>
          </w:p>
          <w:p w14:paraId="1D704562" w14:textId="77777777" w:rsidR="002A6E7F" w:rsidRPr="00CD5AB3" w:rsidRDefault="002A6E7F" w:rsidP="0029674E">
            <w:pPr>
              <w:pStyle w:val="pqiTabBody"/>
            </w:pPr>
            <w:r w:rsidRPr="00CD5AB3">
              <w:rPr>
                <w:rFonts w:ascii="Courier New" w:hAnsi="Courier New" w:cs="Courier New"/>
                <w:noProof/>
                <w:color w:val="0000FF"/>
              </w:rPr>
              <w:t>@language</w:t>
            </w:r>
          </w:p>
          <w:p w14:paraId="77228190" w14:textId="77777777" w:rsidR="002A6E7F" w:rsidRPr="00CD5AB3" w:rsidRDefault="002A6E7F" w:rsidP="0029674E">
            <w:pPr>
              <w:pStyle w:val="pqiText"/>
              <w:jc w:val="center"/>
            </w:pPr>
          </w:p>
        </w:tc>
        <w:tc>
          <w:tcPr>
            <w:tcW w:w="433" w:type="dxa"/>
            <w:gridSpan w:val="2"/>
          </w:tcPr>
          <w:p w14:paraId="01D15DAA" w14:textId="77777777" w:rsidR="002A6E7F" w:rsidRPr="00CD5AB3" w:rsidRDefault="002A6E7F" w:rsidP="0029674E">
            <w:pPr>
              <w:pStyle w:val="pqiTabBody"/>
            </w:pPr>
            <w:r w:rsidRPr="00CD5AB3">
              <w:t>D</w:t>
            </w:r>
          </w:p>
        </w:tc>
        <w:tc>
          <w:tcPr>
            <w:tcW w:w="2129" w:type="dxa"/>
          </w:tcPr>
          <w:p w14:paraId="5802E90C" w14:textId="27558B89" w:rsidR="002A6E7F" w:rsidRPr="00CD5AB3" w:rsidRDefault="009A50F9" w:rsidP="0029674E">
            <w:pPr>
              <w:pStyle w:val="pqiTabBody"/>
            </w:pPr>
            <w:r>
              <w:t>R jeśli uzupełniana jest sekcja 3.</w:t>
            </w:r>
          </w:p>
        </w:tc>
        <w:tc>
          <w:tcPr>
            <w:tcW w:w="4545" w:type="dxa"/>
          </w:tcPr>
          <w:p w14:paraId="02B3443D" w14:textId="77777777" w:rsidR="002A6E7F" w:rsidRPr="00CD5AB3" w:rsidRDefault="002A6E7F" w:rsidP="0029674E">
            <w:pPr>
              <w:pStyle w:val="pqiTabBody"/>
            </w:pPr>
            <w:r w:rsidRPr="00CD5AB3">
              <w:t>Atrybut.</w:t>
            </w:r>
          </w:p>
          <w:p w14:paraId="324D783B" w14:textId="77777777" w:rsidR="002A6E7F" w:rsidRPr="00CD5AB3" w:rsidRDefault="002A6E7F" w:rsidP="0029674E">
            <w:pPr>
              <w:pStyle w:val="pqiTabBody"/>
            </w:pPr>
            <w:r w:rsidRPr="00CD5AB3">
              <w:t>Wartość ze słownika „Kody języka (Language codes)”.</w:t>
            </w:r>
          </w:p>
        </w:tc>
        <w:tc>
          <w:tcPr>
            <w:tcW w:w="857" w:type="dxa"/>
          </w:tcPr>
          <w:p w14:paraId="610A3F62" w14:textId="77777777" w:rsidR="002A6E7F" w:rsidRPr="00CD5AB3" w:rsidRDefault="002A6E7F" w:rsidP="0029674E">
            <w:pPr>
              <w:pStyle w:val="pqiTabBody"/>
            </w:pPr>
            <w:r w:rsidRPr="00CD5AB3">
              <w:t>a2</w:t>
            </w:r>
          </w:p>
        </w:tc>
      </w:tr>
      <w:tr w:rsidR="002A6E7F" w:rsidRPr="00CD5AB3" w14:paraId="57B4F49B" w14:textId="77777777" w:rsidTr="00D46974">
        <w:tc>
          <w:tcPr>
            <w:tcW w:w="799" w:type="dxa"/>
            <w:gridSpan w:val="8"/>
          </w:tcPr>
          <w:p w14:paraId="4F5EA190" w14:textId="77777777" w:rsidR="002A6E7F" w:rsidRPr="00CD5AB3" w:rsidRDefault="002A6E7F" w:rsidP="0029674E">
            <w:pPr>
              <w:pStyle w:val="pqiTabBody"/>
              <w:rPr>
                <w:i/>
              </w:rPr>
            </w:pPr>
          </w:p>
        </w:tc>
        <w:tc>
          <w:tcPr>
            <w:tcW w:w="4417" w:type="dxa"/>
            <w:gridSpan w:val="2"/>
          </w:tcPr>
          <w:p w14:paraId="7C68FBA2" w14:textId="77777777" w:rsidR="002A6E7F" w:rsidRPr="00CD5AB3" w:rsidRDefault="002A6E7F" w:rsidP="0029674E">
            <w:pPr>
              <w:pStyle w:val="pqiTabBody"/>
            </w:pPr>
            <w:r w:rsidRPr="00CD5AB3">
              <w:t xml:space="preserve">TYP PODMIOTU </w:t>
            </w:r>
          </w:p>
          <w:p w14:paraId="628A6C63"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433" w:type="dxa"/>
            <w:gridSpan w:val="2"/>
          </w:tcPr>
          <w:p w14:paraId="736CF996" w14:textId="77777777" w:rsidR="002A6E7F" w:rsidRPr="00CD5AB3" w:rsidRDefault="002A6E7F" w:rsidP="0029674E">
            <w:pPr>
              <w:pStyle w:val="pqiTabBody"/>
            </w:pPr>
            <w:r w:rsidRPr="00CD5AB3">
              <w:t>R</w:t>
            </w:r>
          </w:p>
        </w:tc>
        <w:tc>
          <w:tcPr>
            <w:tcW w:w="2129" w:type="dxa"/>
          </w:tcPr>
          <w:p w14:paraId="36AFF7B6" w14:textId="77777777" w:rsidR="002A6E7F" w:rsidRPr="00CD5AB3" w:rsidRDefault="002A6E7F" w:rsidP="0029674E">
            <w:pPr>
              <w:pStyle w:val="pqiTabBody"/>
            </w:pPr>
          </w:p>
        </w:tc>
        <w:tc>
          <w:tcPr>
            <w:tcW w:w="4545" w:type="dxa"/>
          </w:tcPr>
          <w:p w14:paraId="17BEE3A7" w14:textId="77777777" w:rsidR="002A6E7F" w:rsidRPr="00CD5AB3" w:rsidRDefault="002A6E7F" w:rsidP="0029674E">
            <w:pPr>
              <w:pStyle w:val="pqiTabBody"/>
            </w:pPr>
            <w:r w:rsidRPr="00CD5AB3">
              <w:t>Atrybut</w:t>
            </w:r>
          </w:p>
          <w:p w14:paraId="11302BAD" w14:textId="77777777" w:rsidR="002A6E7F" w:rsidRPr="00CD5AB3" w:rsidRDefault="002A6E7F" w:rsidP="0029674E">
            <w:pPr>
              <w:pStyle w:val="pqiTabBody"/>
            </w:pPr>
            <w:r w:rsidRPr="00CD5AB3">
              <w:t>Określa rodzaj podmiotu.</w:t>
            </w:r>
          </w:p>
          <w:p w14:paraId="0008538F" w14:textId="290528D5" w:rsidR="002A6E7F" w:rsidRPr="00CD5AB3" w:rsidRDefault="002A6E7F" w:rsidP="0029674E">
            <w:pPr>
              <w:pStyle w:val="pqiTabBody"/>
            </w:pPr>
            <w:r w:rsidRPr="00CD5AB3">
              <w:t>Możliwe wartości określone w słowniku 4.</w:t>
            </w:r>
            <w:r w:rsidR="004D0263">
              <w:t>5</w:t>
            </w:r>
            <w:r w:rsidRPr="00CD5AB3">
              <w:t>: „Rodzaje podmiotów”</w:t>
            </w:r>
          </w:p>
          <w:p w14:paraId="5A7A41E8" w14:textId="77777777" w:rsidR="002A6E7F" w:rsidRPr="00CD5AB3" w:rsidRDefault="002A6E7F" w:rsidP="0029674E">
            <w:pPr>
              <w:pStyle w:val="pqiTabBody"/>
            </w:pPr>
          </w:p>
        </w:tc>
        <w:tc>
          <w:tcPr>
            <w:tcW w:w="857" w:type="dxa"/>
          </w:tcPr>
          <w:p w14:paraId="1F3F3A86" w14:textId="77777777" w:rsidR="002A6E7F" w:rsidRPr="00CD5AB3" w:rsidRDefault="002A6E7F" w:rsidP="0029674E">
            <w:pPr>
              <w:pStyle w:val="pqiTabBody"/>
            </w:pPr>
            <w:r w:rsidRPr="00CD5AB3">
              <w:t>n1</w:t>
            </w:r>
          </w:p>
        </w:tc>
      </w:tr>
      <w:tr w:rsidR="002A6E7F" w:rsidRPr="00CD5AB3" w14:paraId="3AC18E07" w14:textId="77777777" w:rsidTr="00D46974">
        <w:tc>
          <w:tcPr>
            <w:tcW w:w="371" w:type="dxa"/>
            <w:gridSpan w:val="2"/>
          </w:tcPr>
          <w:p w14:paraId="5418B48D" w14:textId="77777777" w:rsidR="002A6E7F" w:rsidRPr="00CD5AB3" w:rsidRDefault="002A6E7F" w:rsidP="0029674E">
            <w:pPr>
              <w:pStyle w:val="pqiTabBody"/>
              <w:rPr>
                <w:b/>
              </w:rPr>
            </w:pPr>
          </w:p>
        </w:tc>
        <w:tc>
          <w:tcPr>
            <w:tcW w:w="428" w:type="dxa"/>
            <w:gridSpan w:val="6"/>
          </w:tcPr>
          <w:p w14:paraId="52D361AF" w14:textId="77777777" w:rsidR="002A6E7F" w:rsidRPr="00CD5AB3" w:rsidRDefault="002A6E7F" w:rsidP="0029674E">
            <w:pPr>
              <w:pStyle w:val="pqiTabBody"/>
              <w:rPr>
                <w:i/>
              </w:rPr>
            </w:pPr>
            <w:r w:rsidRPr="00CD5AB3">
              <w:rPr>
                <w:i/>
              </w:rPr>
              <w:t>a</w:t>
            </w:r>
          </w:p>
        </w:tc>
        <w:tc>
          <w:tcPr>
            <w:tcW w:w="4417" w:type="dxa"/>
            <w:gridSpan w:val="2"/>
          </w:tcPr>
          <w:p w14:paraId="5FC71AD2" w14:textId="77777777" w:rsidR="00B46322" w:rsidRPr="00CD5AB3" w:rsidRDefault="00B46322" w:rsidP="00B46322">
            <w:pPr>
              <w:pStyle w:val="pqiTabBody"/>
              <w:rPr>
                <w:lang w:val="en-US"/>
              </w:rPr>
            </w:pPr>
            <w:r w:rsidRPr="00CD5AB3">
              <w:rPr>
                <w:lang w:val="en-US"/>
              </w:rPr>
              <w:t>Identyfikacja podmiotu</w:t>
            </w:r>
          </w:p>
          <w:p w14:paraId="745CC16E" w14:textId="77777777" w:rsidR="00B46322" w:rsidRPr="00CD5AB3" w:rsidRDefault="00B46322" w:rsidP="00B46322">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5757C51" w14:textId="77777777" w:rsidR="00B46322" w:rsidRPr="00CD5AB3" w:rsidRDefault="00B46322" w:rsidP="00B46322">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3B897A9C" w14:textId="0E9263E7" w:rsidR="002A6E7F" w:rsidRPr="0091415B" w:rsidRDefault="002A6E7F" w:rsidP="0029674E">
            <w:pPr>
              <w:pStyle w:val="pqiTabBody"/>
              <w:rPr>
                <w:lang w:val="en-US"/>
              </w:rPr>
            </w:pPr>
          </w:p>
        </w:tc>
        <w:tc>
          <w:tcPr>
            <w:tcW w:w="433" w:type="dxa"/>
            <w:gridSpan w:val="2"/>
          </w:tcPr>
          <w:p w14:paraId="24318E03" w14:textId="77777777" w:rsidR="002A6E7F" w:rsidRPr="00CD5AB3" w:rsidRDefault="002A6E7F" w:rsidP="0029674E">
            <w:pPr>
              <w:pStyle w:val="pqiTabBody"/>
            </w:pPr>
            <w:r w:rsidRPr="00CD5AB3">
              <w:t>R</w:t>
            </w:r>
          </w:p>
        </w:tc>
        <w:tc>
          <w:tcPr>
            <w:tcW w:w="2129" w:type="dxa"/>
          </w:tcPr>
          <w:p w14:paraId="1C21CCAD" w14:textId="77777777" w:rsidR="002A6E7F" w:rsidRPr="00CD5AB3" w:rsidRDefault="002A6E7F" w:rsidP="0029674E">
            <w:pPr>
              <w:pStyle w:val="pqiTabBody"/>
            </w:pPr>
          </w:p>
        </w:tc>
        <w:tc>
          <w:tcPr>
            <w:tcW w:w="4545" w:type="dxa"/>
          </w:tcPr>
          <w:p w14:paraId="0ED0BA46" w14:textId="77777777" w:rsidR="00B46322" w:rsidRDefault="00B46322" w:rsidP="00B46322">
            <w:pPr>
              <w:pStyle w:val="pqiTabBody"/>
            </w:pPr>
            <w:r>
              <w:t>Należy podać identyfikator podmiotu zależny od wybranego typu podmiotu.</w:t>
            </w:r>
          </w:p>
          <w:p w14:paraId="57B5DC8B" w14:textId="73BF38FC" w:rsidR="002A6E7F" w:rsidRPr="00CD5AB3" w:rsidRDefault="00B46322" w:rsidP="00B248B1">
            <w:pPr>
              <w:pStyle w:val="pqiTabBody"/>
            </w:pPr>
            <w:r>
              <w:t xml:space="preserve">Obowiązkowe podanie dokładnie jednego identyfikatora. </w:t>
            </w:r>
            <w:r w:rsidR="00B248B1">
              <w:t xml:space="preserve">Dla nieobjętych systemem oraz osób fizycznych zarejestrowanych w PUESC (podmiot zużywający) podajemy Personal ID (PESEL lub inny numer). Dla zużywających i zużywających gospodarczych podajemy TaxNumber (NIP). Dla reszty podajemy </w:t>
            </w:r>
            <w:r w:rsidR="00B248B1">
              <w:lastRenderedPageBreak/>
              <w:t>ExciseNumber (numer akcyzowy) lub numer podmiotu pośredniczącego.</w:t>
            </w:r>
          </w:p>
        </w:tc>
        <w:tc>
          <w:tcPr>
            <w:tcW w:w="857" w:type="dxa"/>
          </w:tcPr>
          <w:p w14:paraId="76DA9636" w14:textId="77777777" w:rsidR="002A6E7F" w:rsidRPr="00CD5AB3" w:rsidRDefault="002A6E7F" w:rsidP="0029674E">
            <w:pPr>
              <w:pStyle w:val="pqiTabBody"/>
            </w:pPr>
            <w:r w:rsidRPr="00CD5AB3">
              <w:lastRenderedPageBreak/>
              <w:t>an13</w:t>
            </w:r>
          </w:p>
        </w:tc>
      </w:tr>
      <w:tr w:rsidR="002A6E7F" w:rsidRPr="00CD5AB3" w14:paraId="2E97438E" w14:textId="77777777" w:rsidTr="00D46974">
        <w:tc>
          <w:tcPr>
            <w:tcW w:w="371" w:type="dxa"/>
            <w:gridSpan w:val="2"/>
          </w:tcPr>
          <w:p w14:paraId="2E72787D" w14:textId="77777777" w:rsidR="002A6E7F" w:rsidRPr="00CD5AB3" w:rsidRDefault="002A6E7F" w:rsidP="0029674E">
            <w:pPr>
              <w:pStyle w:val="pqiTabBody"/>
              <w:rPr>
                <w:b/>
              </w:rPr>
            </w:pPr>
          </w:p>
        </w:tc>
        <w:tc>
          <w:tcPr>
            <w:tcW w:w="428" w:type="dxa"/>
            <w:gridSpan w:val="6"/>
          </w:tcPr>
          <w:p w14:paraId="788513FF" w14:textId="77777777" w:rsidR="002A6E7F" w:rsidRPr="00CD5AB3" w:rsidRDefault="002A6E7F" w:rsidP="0029674E">
            <w:pPr>
              <w:pStyle w:val="pqiTabBody"/>
              <w:rPr>
                <w:i/>
              </w:rPr>
            </w:pPr>
            <w:r w:rsidRPr="00CD5AB3">
              <w:rPr>
                <w:i/>
              </w:rPr>
              <w:t>b</w:t>
            </w:r>
          </w:p>
        </w:tc>
        <w:tc>
          <w:tcPr>
            <w:tcW w:w="4417" w:type="dxa"/>
            <w:gridSpan w:val="2"/>
          </w:tcPr>
          <w:p w14:paraId="245D0D82" w14:textId="201DF799" w:rsidR="002A6E7F" w:rsidRPr="00CD5AB3" w:rsidRDefault="002A6E7F" w:rsidP="0029674E">
            <w:pPr>
              <w:pStyle w:val="pqiTabBody"/>
            </w:pPr>
            <w:r w:rsidRPr="00CD5AB3">
              <w:t xml:space="preserve">Nazwa </w:t>
            </w:r>
            <w:r w:rsidR="00D46974">
              <w:t>P</w:t>
            </w:r>
            <w:r w:rsidRPr="00CD5AB3">
              <w:t>odmiotu wysyłającego</w:t>
            </w:r>
          </w:p>
          <w:p w14:paraId="20DBEF0C" w14:textId="77777777" w:rsidR="002A6E7F" w:rsidRPr="00CD5AB3" w:rsidRDefault="002A6E7F" w:rsidP="0029674E">
            <w:pPr>
              <w:pStyle w:val="pqiTabBody"/>
            </w:pPr>
            <w:r w:rsidRPr="00CD5AB3">
              <w:rPr>
                <w:rFonts w:ascii="Courier New" w:hAnsi="Courier New" w:cs="Courier New"/>
                <w:noProof/>
                <w:color w:val="0000FF"/>
              </w:rPr>
              <w:t>TraderName</w:t>
            </w:r>
          </w:p>
        </w:tc>
        <w:tc>
          <w:tcPr>
            <w:tcW w:w="433" w:type="dxa"/>
            <w:gridSpan w:val="2"/>
          </w:tcPr>
          <w:p w14:paraId="306E6964" w14:textId="77777777" w:rsidR="002A6E7F" w:rsidRPr="00CD5AB3" w:rsidRDefault="002A6E7F" w:rsidP="0029674E">
            <w:pPr>
              <w:pStyle w:val="pqiTabBody"/>
            </w:pPr>
            <w:r w:rsidRPr="00CD5AB3">
              <w:t>O</w:t>
            </w:r>
          </w:p>
        </w:tc>
        <w:tc>
          <w:tcPr>
            <w:tcW w:w="2129" w:type="dxa"/>
            <w:vMerge w:val="restart"/>
          </w:tcPr>
          <w:p w14:paraId="16CDE67D" w14:textId="77777777" w:rsidR="002A6E7F" w:rsidRPr="00CD5AB3" w:rsidRDefault="002A6E7F" w:rsidP="0029674E">
            <w:pPr>
              <w:pStyle w:val="pqiTabBody"/>
            </w:pPr>
          </w:p>
        </w:tc>
        <w:tc>
          <w:tcPr>
            <w:tcW w:w="4545" w:type="dxa"/>
          </w:tcPr>
          <w:p w14:paraId="741015FC" w14:textId="77777777" w:rsidR="002A6E7F" w:rsidRPr="00CD5AB3" w:rsidRDefault="002A6E7F" w:rsidP="0029674E">
            <w:pPr>
              <w:pStyle w:val="pqiTabBody"/>
            </w:pPr>
          </w:p>
        </w:tc>
        <w:tc>
          <w:tcPr>
            <w:tcW w:w="857" w:type="dxa"/>
          </w:tcPr>
          <w:p w14:paraId="282856D0" w14:textId="77777777" w:rsidR="002A6E7F" w:rsidRPr="00CD5AB3" w:rsidRDefault="002A6E7F" w:rsidP="0029674E">
            <w:pPr>
              <w:pStyle w:val="pqiTabBody"/>
            </w:pPr>
            <w:r w:rsidRPr="00CD5AB3">
              <w:t>an..182</w:t>
            </w:r>
          </w:p>
        </w:tc>
      </w:tr>
      <w:tr w:rsidR="002A6E7F" w:rsidRPr="00CD5AB3" w14:paraId="6278BF13" w14:textId="77777777" w:rsidTr="00D46974">
        <w:tc>
          <w:tcPr>
            <w:tcW w:w="371" w:type="dxa"/>
            <w:gridSpan w:val="2"/>
          </w:tcPr>
          <w:p w14:paraId="7C0757D4" w14:textId="77777777" w:rsidR="002A6E7F" w:rsidRPr="00CD5AB3" w:rsidRDefault="002A6E7F" w:rsidP="0029674E">
            <w:pPr>
              <w:pStyle w:val="pqiTabBody"/>
              <w:rPr>
                <w:b/>
              </w:rPr>
            </w:pPr>
          </w:p>
        </w:tc>
        <w:tc>
          <w:tcPr>
            <w:tcW w:w="428" w:type="dxa"/>
            <w:gridSpan w:val="6"/>
          </w:tcPr>
          <w:p w14:paraId="40C15787" w14:textId="77777777" w:rsidR="002A6E7F" w:rsidRPr="00CD5AB3" w:rsidRDefault="002A6E7F" w:rsidP="0029674E">
            <w:pPr>
              <w:pStyle w:val="pqiTabBody"/>
              <w:rPr>
                <w:i/>
              </w:rPr>
            </w:pPr>
            <w:r w:rsidRPr="00CD5AB3">
              <w:rPr>
                <w:i/>
              </w:rPr>
              <w:t>c</w:t>
            </w:r>
          </w:p>
        </w:tc>
        <w:tc>
          <w:tcPr>
            <w:tcW w:w="4417" w:type="dxa"/>
            <w:gridSpan w:val="2"/>
          </w:tcPr>
          <w:p w14:paraId="5447A517" w14:textId="77777777" w:rsidR="002A6E7F" w:rsidRPr="00CD5AB3" w:rsidRDefault="002A6E7F" w:rsidP="0029674E">
            <w:pPr>
              <w:pStyle w:val="pqiTabBody"/>
            </w:pPr>
            <w:r w:rsidRPr="00CD5AB3">
              <w:t>Ulica</w:t>
            </w:r>
          </w:p>
          <w:p w14:paraId="5B955565" w14:textId="77777777" w:rsidR="002A6E7F" w:rsidRPr="00CD5AB3" w:rsidRDefault="002A6E7F" w:rsidP="0029674E">
            <w:pPr>
              <w:pStyle w:val="pqiTabBody"/>
            </w:pPr>
            <w:r w:rsidRPr="00CD5AB3">
              <w:rPr>
                <w:rFonts w:ascii="Courier New" w:hAnsi="Courier New" w:cs="Courier New"/>
                <w:noProof/>
                <w:color w:val="0000FF"/>
              </w:rPr>
              <w:t>StreetName</w:t>
            </w:r>
          </w:p>
        </w:tc>
        <w:tc>
          <w:tcPr>
            <w:tcW w:w="433" w:type="dxa"/>
            <w:gridSpan w:val="2"/>
          </w:tcPr>
          <w:p w14:paraId="0AF9EF11" w14:textId="77777777" w:rsidR="002A6E7F" w:rsidRPr="00CD5AB3" w:rsidRDefault="002A6E7F" w:rsidP="0029674E">
            <w:pPr>
              <w:pStyle w:val="pqiTabBody"/>
            </w:pPr>
            <w:r w:rsidRPr="00CD5AB3">
              <w:t>O</w:t>
            </w:r>
          </w:p>
        </w:tc>
        <w:tc>
          <w:tcPr>
            <w:tcW w:w="2129" w:type="dxa"/>
            <w:vMerge/>
          </w:tcPr>
          <w:p w14:paraId="31551DD1" w14:textId="77777777" w:rsidR="002A6E7F" w:rsidRPr="00CD5AB3" w:rsidRDefault="002A6E7F" w:rsidP="0029674E">
            <w:pPr>
              <w:pStyle w:val="pqiTabBody"/>
            </w:pPr>
          </w:p>
        </w:tc>
        <w:tc>
          <w:tcPr>
            <w:tcW w:w="4545" w:type="dxa"/>
          </w:tcPr>
          <w:p w14:paraId="2965AF12" w14:textId="77777777" w:rsidR="002A6E7F" w:rsidRPr="00CD5AB3" w:rsidRDefault="002A6E7F" w:rsidP="0029674E">
            <w:pPr>
              <w:pStyle w:val="pqiTabBody"/>
            </w:pPr>
          </w:p>
        </w:tc>
        <w:tc>
          <w:tcPr>
            <w:tcW w:w="857" w:type="dxa"/>
          </w:tcPr>
          <w:p w14:paraId="3CFA1EB4" w14:textId="77777777" w:rsidR="002A6E7F" w:rsidRPr="00CD5AB3" w:rsidRDefault="002A6E7F" w:rsidP="0029674E">
            <w:pPr>
              <w:pStyle w:val="pqiTabBody"/>
            </w:pPr>
            <w:r w:rsidRPr="00CD5AB3">
              <w:t>an..65</w:t>
            </w:r>
          </w:p>
        </w:tc>
      </w:tr>
      <w:tr w:rsidR="002A6E7F" w:rsidRPr="00CD5AB3" w14:paraId="62CD1B91" w14:textId="77777777" w:rsidTr="00D46974">
        <w:tc>
          <w:tcPr>
            <w:tcW w:w="371" w:type="dxa"/>
            <w:gridSpan w:val="2"/>
          </w:tcPr>
          <w:p w14:paraId="4D471404" w14:textId="77777777" w:rsidR="002A6E7F" w:rsidRPr="00CD5AB3" w:rsidRDefault="002A6E7F" w:rsidP="0029674E">
            <w:pPr>
              <w:pStyle w:val="pqiTabBody"/>
              <w:rPr>
                <w:b/>
              </w:rPr>
            </w:pPr>
          </w:p>
        </w:tc>
        <w:tc>
          <w:tcPr>
            <w:tcW w:w="428" w:type="dxa"/>
            <w:gridSpan w:val="6"/>
          </w:tcPr>
          <w:p w14:paraId="3AD7CEAC" w14:textId="77777777" w:rsidR="002A6E7F" w:rsidRPr="00CD5AB3" w:rsidRDefault="002A6E7F" w:rsidP="0029674E">
            <w:pPr>
              <w:pStyle w:val="pqiTabBody"/>
              <w:rPr>
                <w:i/>
              </w:rPr>
            </w:pPr>
            <w:r w:rsidRPr="00CD5AB3">
              <w:rPr>
                <w:i/>
              </w:rPr>
              <w:t>d</w:t>
            </w:r>
          </w:p>
        </w:tc>
        <w:tc>
          <w:tcPr>
            <w:tcW w:w="4417" w:type="dxa"/>
            <w:gridSpan w:val="2"/>
          </w:tcPr>
          <w:p w14:paraId="04206192" w14:textId="77777777" w:rsidR="002A6E7F" w:rsidRPr="00CD5AB3" w:rsidRDefault="002A6E7F" w:rsidP="0029674E">
            <w:pPr>
              <w:pStyle w:val="pqiTabBody"/>
            </w:pPr>
            <w:r w:rsidRPr="00CD5AB3">
              <w:t>Numer domu</w:t>
            </w:r>
          </w:p>
          <w:p w14:paraId="694BE3A5" w14:textId="77777777" w:rsidR="002A6E7F" w:rsidRPr="00CD5AB3" w:rsidRDefault="002A6E7F" w:rsidP="0029674E">
            <w:pPr>
              <w:pStyle w:val="pqiTabBody"/>
            </w:pPr>
            <w:r w:rsidRPr="00CD5AB3">
              <w:rPr>
                <w:rFonts w:ascii="Courier New" w:hAnsi="Courier New" w:cs="Courier New"/>
                <w:noProof/>
                <w:color w:val="0000FF"/>
              </w:rPr>
              <w:t>StreetNumber</w:t>
            </w:r>
          </w:p>
        </w:tc>
        <w:tc>
          <w:tcPr>
            <w:tcW w:w="433" w:type="dxa"/>
            <w:gridSpan w:val="2"/>
          </w:tcPr>
          <w:p w14:paraId="1F692755" w14:textId="77777777" w:rsidR="002A6E7F" w:rsidRPr="00CD5AB3" w:rsidRDefault="002A6E7F" w:rsidP="0029674E">
            <w:pPr>
              <w:pStyle w:val="pqiTabBody"/>
            </w:pPr>
            <w:r w:rsidRPr="00CD5AB3">
              <w:t>O</w:t>
            </w:r>
          </w:p>
        </w:tc>
        <w:tc>
          <w:tcPr>
            <w:tcW w:w="2129" w:type="dxa"/>
            <w:vMerge/>
          </w:tcPr>
          <w:p w14:paraId="20169B0F" w14:textId="77777777" w:rsidR="002A6E7F" w:rsidRPr="00CD5AB3" w:rsidRDefault="002A6E7F" w:rsidP="0029674E">
            <w:pPr>
              <w:pStyle w:val="pqiTabBody"/>
            </w:pPr>
          </w:p>
        </w:tc>
        <w:tc>
          <w:tcPr>
            <w:tcW w:w="4545" w:type="dxa"/>
          </w:tcPr>
          <w:p w14:paraId="1E474440" w14:textId="77777777" w:rsidR="002A6E7F" w:rsidRPr="00CD5AB3" w:rsidRDefault="002A6E7F" w:rsidP="0029674E">
            <w:pPr>
              <w:pStyle w:val="pqiTabBody"/>
            </w:pPr>
          </w:p>
        </w:tc>
        <w:tc>
          <w:tcPr>
            <w:tcW w:w="857" w:type="dxa"/>
          </w:tcPr>
          <w:p w14:paraId="2F120EC3" w14:textId="77777777" w:rsidR="002A6E7F" w:rsidRPr="00CD5AB3" w:rsidRDefault="002A6E7F" w:rsidP="0029674E">
            <w:pPr>
              <w:pStyle w:val="pqiTabBody"/>
            </w:pPr>
            <w:r w:rsidRPr="00CD5AB3">
              <w:t>an..11</w:t>
            </w:r>
          </w:p>
        </w:tc>
      </w:tr>
      <w:tr w:rsidR="002A6E7F" w:rsidRPr="00CD5AB3" w14:paraId="3C96E97D" w14:textId="77777777" w:rsidTr="00D46974">
        <w:tc>
          <w:tcPr>
            <w:tcW w:w="371" w:type="dxa"/>
            <w:gridSpan w:val="2"/>
          </w:tcPr>
          <w:p w14:paraId="71A76383" w14:textId="77777777" w:rsidR="002A6E7F" w:rsidRPr="00CD5AB3" w:rsidRDefault="002A6E7F" w:rsidP="0029674E">
            <w:pPr>
              <w:pStyle w:val="pqiTabBody"/>
              <w:rPr>
                <w:b/>
              </w:rPr>
            </w:pPr>
          </w:p>
        </w:tc>
        <w:tc>
          <w:tcPr>
            <w:tcW w:w="428" w:type="dxa"/>
            <w:gridSpan w:val="6"/>
          </w:tcPr>
          <w:p w14:paraId="3DA190A0" w14:textId="77777777" w:rsidR="002A6E7F" w:rsidRPr="00CD5AB3" w:rsidRDefault="002A6E7F" w:rsidP="0029674E">
            <w:pPr>
              <w:pStyle w:val="pqiTabBody"/>
              <w:rPr>
                <w:i/>
              </w:rPr>
            </w:pPr>
            <w:r w:rsidRPr="00CD5AB3">
              <w:rPr>
                <w:i/>
              </w:rPr>
              <w:t>e</w:t>
            </w:r>
          </w:p>
        </w:tc>
        <w:tc>
          <w:tcPr>
            <w:tcW w:w="4417" w:type="dxa"/>
            <w:gridSpan w:val="2"/>
          </w:tcPr>
          <w:p w14:paraId="7A3623A9" w14:textId="77777777" w:rsidR="002A6E7F" w:rsidRPr="00CD5AB3" w:rsidRDefault="002A6E7F" w:rsidP="0029674E">
            <w:pPr>
              <w:pStyle w:val="pqiTabBody"/>
            </w:pPr>
            <w:r w:rsidRPr="00CD5AB3">
              <w:t>Kod pocztowy</w:t>
            </w:r>
          </w:p>
          <w:p w14:paraId="0A030CEC" w14:textId="77777777" w:rsidR="002A6E7F" w:rsidRPr="00CD5AB3" w:rsidRDefault="002A6E7F" w:rsidP="0029674E">
            <w:pPr>
              <w:pStyle w:val="pqiTabBody"/>
            </w:pPr>
            <w:r w:rsidRPr="00CD5AB3">
              <w:rPr>
                <w:rFonts w:ascii="Courier New" w:hAnsi="Courier New" w:cs="Courier New"/>
                <w:noProof/>
                <w:color w:val="0000FF"/>
              </w:rPr>
              <w:t>Postcode</w:t>
            </w:r>
          </w:p>
        </w:tc>
        <w:tc>
          <w:tcPr>
            <w:tcW w:w="433" w:type="dxa"/>
            <w:gridSpan w:val="2"/>
          </w:tcPr>
          <w:p w14:paraId="32137D65" w14:textId="77777777" w:rsidR="002A6E7F" w:rsidRPr="00CD5AB3" w:rsidRDefault="002A6E7F" w:rsidP="0029674E">
            <w:pPr>
              <w:pStyle w:val="pqiTabBody"/>
            </w:pPr>
            <w:r w:rsidRPr="00CD5AB3">
              <w:t>O</w:t>
            </w:r>
          </w:p>
        </w:tc>
        <w:tc>
          <w:tcPr>
            <w:tcW w:w="2129" w:type="dxa"/>
            <w:vMerge/>
          </w:tcPr>
          <w:p w14:paraId="30BE665B" w14:textId="77777777" w:rsidR="002A6E7F" w:rsidRPr="00CD5AB3" w:rsidRDefault="002A6E7F" w:rsidP="0029674E">
            <w:pPr>
              <w:pStyle w:val="pqiTabBody"/>
            </w:pPr>
          </w:p>
        </w:tc>
        <w:tc>
          <w:tcPr>
            <w:tcW w:w="4545" w:type="dxa"/>
          </w:tcPr>
          <w:p w14:paraId="136982A9" w14:textId="77777777" w:rsidR="002A6E7F" w:rsidRPr="00CD5AB3" w:rsidRDefault="002A6E7F" w:rsidP="0029674E">
            <w:pPr>
              <w:pStyle w:val="pqiTabBody"/>
            </w:pPr>
          </w:p>
        </w:tc>
        <w:tc>
          <w:tcPr>
            <w:tcW w:w="857" w:type="dxa"/>
          </w:tcPr>
          <w:p w14:paraId="51C63974" w14:textId="77777777" w:rsidR="002A6E7F" w:rsidRPr="00CD5AB3" w:rsidRDefault="002A6E7F" w:rsidP="0029674E">
            <w:pPr>
              <w:pStyle w:val="pqiTabBody"/>
            </w:pPr>
            <w:r w:rsidRPr="00CD5AB3">
              <w:t>an..10</w:t>
            </w:r>
          </w:p>
        </w:tc>
      </w:tr>
      <w:tr w:rsidR="002A6E7F" w:rsidRPr="00CD5AB3" w14:paraId="5B1427B1" w14:textId="77777777" w:rsidTr="00D46974">
        <w:tc>
          <w:tcPr>
            <w:tcW w:w="371" w:type="dxa"/>
            <w:gridSpan w:val="2"/>
          </w:tcPr>
          <w:p w14:paraId="04882BCB" w14:textId="77777777" w:rsidR="002A6E7F" w:rsidRPr="00CD5AB3" w:rsidRDefault="002A6E7F" w:rsidP="0029674E">
            <w:pPr>
              <w:pStyle w:val="pqiTabBody"/>
              <w:rPr>
                <w:b/>
              </w:rPr>
            </w:pPr>
          </w:p>
        </w:tc>
        <w:tc>
          <w:tcPr>
            <w:tcW w:w="428" w:type="dxa"/>
            <w:gridSpan w:val="6"/>
          </w:tcPr>
          <w:p w14:paraId="7704B3E1" w14:textId="77777777" w:rsidR="002A6E7F" w:rsidRPr="00CD5AB3" w:rsidRDefault="002A6E7F" w:rsidP="0029674E">
            <w:pPr>
              <w:pStyle w:val="pqiTabBody"/>
              <w:rPr>
                <w:i/>
              </w:rPr>
            </w:pPr>
            <w:r w:rsidRPr="00CD5AB3">
              <w:rPr>
                <w:i/>
              </w:rPr>
              <w:t>f</w:t>
            </w:r>
          </w:p>
        </w:tc>
        <w:tc>
          <w:tcPr>
            <w:tcW w:w="4417" w:type="dxa"/>
            <w:gridSpan w:val="2"/>
          </w:tcPr>
          <w:p w14:paraId="0A75B43B" w14:textId="77777777" w:rsidR="002A6E7F" w:rsidRPr="00CD5AB3" w:rsidRDefault="002A6E7F" w:rsidP="0029674E">
            <w:pPr>
              <w:pStyle w:val="pqiTabBody"/>
            </w:pPr>
            <w:r w:rsidRPr="00CD5AB3">
              <w:t>Miejscowość</w:t>
            </w:r>
          </w:p>
          <w:p w14:paraId="608FE7B7" w14:textId="77777777" w:rsidR="002A6E7F" w:rsidRPr="00CD5AB3" w:rsidRDefault="002A6E7F" w:rsidP="0029674E">
            <w:pPr>
              <w:pStyle w:val="pqiTabBody"/>
            </w:pPr>
            <w:r w:rsidRPr="00CD5AB3">
              <w:rPr>
                <w:rFonts w:ascii="Courier New" w:hAnsi="Courier New" w:cs="Courier New"/>
                <w:noProof/>
                <w:color w:val="0000FF"/>
              </w:rPr>
              <w:t>City</w:t>
            </w:r>
          </w:p>
        </w:tc>
        <w:tc>
          <w:tcPr>
            <w:tcW w:w="433" w:type="dxa"/>
            <w:gridSpan w:val="2"/>
          </w:tcPr>
          <w:p w14:paraId="0BB93EBC" w14:textId="77777777" w:rsidR="002A6E7F" w:rsidRPr="00CD5AB3" w:rsidRDefault="002A6E7F" w:rsidP="0029674E">
            <w:pPr>
              <w:pStyle w:val="pqiTabBody"/>
            </w:pPr>
            <w:r w:rsidRPr="00CD5AB3">
              <w:t>O</w:t>
            </w:r>
          </w:p>
        </w:tc>
        <w:tc>
          <w:tcPr>
            <w:tcW w:w="2129" w:type="dxa"/>
            <w:vMerge/>
          </w:tcPr>
          <w:p w14:paraId="5CA8714F" w14:textId="77777777" w:rsidR="002A6E7F" w:rsidRPr="00CD5AB3" w:rsidRDefault="002A6E7F" w:rsidP="0029674E">
            <w:pPr>
              <w:pStyle w:val="pqiTabBody"/>
            </w:pPr>
          </w:p>
        </w:tc>
        <w:tc>
          <w:tcPr>
            <w:tcW w:w="4545" w:type="dxa"/>
          </w:tcPr>
          <w:p w14:paraId="450FDAAF" w14:textId="77777777" w:rsidR="002A6E7F" w:rsidRPr="00CD5AB3" w:rsidRDefault="002A6E7F" w:rsidP="0029674E">
            <w:pPr>
              <w:pStyle w:val="pqiTabBody"/>
            </w:pPr>
          </w:p>
        </w:tc>
        <w:tc>
          <w:tcPr>
            <w:tcW w:w="857" w:type="dxa"/>
          </w:tcPr>
          <w:p w14:paraId="0C455680" w14:textId="77777777" w:rsidR="002A6E7F" w:rsidRPr="00CD5AB3" w:rsidRDefault="002A6E7F" w:rsidP="0029674E">
            <w:pPr>
              <w:pStyle w:val="pqiTabBody"/>
            </w:pPr>
            <w:r w:rsidRPr="00CD5AB3">
              <w:t>an..50</w:t>
            </w:r>
          </w:p>
        </w:tc>
      </w:tr>
      <w:tr w:rsidR="002A6E7F" w:rsidRPr="00CD5AB3" w14:paraId="61F845D3" w14:textId="77777777" w:rsidTr="00D46974">
        <w:tc>
          <w:tcPr>
            <w:tcW w:w="799" w:type="dxa"/>
            <w:gridSpan w:val="8"/>
          </w:tcPr>
          <w:p w14:paraId="2F439E2C" w14:textId="77777777" w:rsidR="002A6E7F" w:rsidRPr="00CD5AB3" w:rsidRDefault="002A6E7F" w:rsidP="0029674E">
            <w:pPr>
              <w:pStyle w:val="pqiTabHead"/>
            </w:pPr>
            <w:r w:rsidRPr="00CD5AB3">
              <w:t>4</w:t>
            </w:r>
          </w:p>
        </w:tc>
        <w:tc>
          <w:tcPr>
            <w:tcW w:w="4417" w:type="dxa"/>
            <w:gridSpan w:val="2"/>
          </w:tcPr>
          <w:p w14:paraId="5017D4E7" w14:textId="77777777" w:rsidR="002A6E7F" w:rsidRPr="00CD5AB3" w:rsidRDefault="002A6E7F" w:rsidP="0029674E">
            <w:pPr>
              <w:pStyle w:val="pqiTabHead"/>
            </w:pPr>
            <w:r w:rsidRPr="00CD5AB3">
              <w:t>URZĄD właściwy w miejscu wysyłki</w:t>
            </w:r>
          </w:p>
          <w:p w14:paraId="3D4F705E" w14:textId="77777777" w:rsidR="002A6E7F" w:rsidRPr="00CD5AB3" w:rsidRDefault="002A6E7F" w:rsidP="0029674E">
            <w:pPr>
              <w:pStyle w:val="pqiTabHead"/>
            </w:pPr>
            <w:r w:rsidRPr="00CD5AB3">
              <w:rPr>
                <w:rFonts w:ascii="Courier New" w:hAnsi="Courier New" w:cs="Courier New"/>
                <w:noProof/>
                <w:color w:val="0000FF"/>
              </w:rPr>
              <w:t>PlaceOfDispatchCustomsOffice</w:t>
            </w:r>
          </w:p>
        </w:tc>
        <w:tc>
          <w:tcPr>
            <w:tcW w:w="433" w:type="dxa"/>
            <w:gridSpan w:val="2"/>
          </w:tcPr>
          <w:p w14:paraId="2B96A6CF" w14:textId="77777777" w:rsidR="002A6E7F" w:rsidRPr="00CD5AB3" w:rsidRDefault="002A6E7F" w:rsidP="0029674E">
            <w:pPr>
              <w:pStyle w:val="pqiTabHead"/>
            </w:pPr>
            <w:r w:rsidRPr="00CD5AB3">
              <w:t>R</w:t>
            </w:r>
          </w:p>
        </w:tc>
        <w:tc>
          <w:tcPr>
            <w:tcW w:w="2129" w:type="dxa"/>
          </w:tcPr>
          <w:p w14:paraId="4D8A12D0" w14:textId="77777777" w:rsidR="002A6E7F" w:rsidRPr="00CD5AB3" w:rsidRDefault="002A6E7F" w:rsidP="0029674E">
            <w:pPr>
              <w:pStyle w:val="pqiTabHead"/>
            </w:pPr>
          </w:p>
        </w:tc>
        <w:tc>
          <w:tcPr>
            <w:tcW w:w="4545" w:type="dxa"/>
          </w:tcPr>
          <w:p w14:paraId="45009792" w14:textId="77777777" w:rsidR="002A6E7F" w:rsidRPr="00CD5AB3" w:rsidRDefault="002A6E7F" w:rsidP="0029674E">
            <w:pPr>
              <w:pStyle w:val="pqiTabHead"/>
            </w:pPr>
          </w:p>
        </w:tc>
        <w:tc>
          <w:tcPr>
            <w:tcW w:w="857" w:type="dxa"/>
          </w:tcPr>
          <w:p w14:paraId="42C385FE" w14:textId="77777777" w:rsidR="002A6E7F" w:rsidRPr="00CD5AB3" w:rsidRDefault="002A6E7F" w:rsidP="0029674E">
            <w:pPr>
              <w:pStyle w:val="pqiTabHead"/>
            </w:pPr>
            <w:r w:rsidRPr="00CD5AB3">
              <w:t>1x</w:t>
            </w:r>
          </w:p>
        </w:tc>
      </w:tr>
      <w:tr w:rsidR="002A6E7F" w:rsidRPr="00CD5AB3" w14:paraId="53BD3280" w14:textId="77777777" w:rsidTr="00D46974">
        <w:tc>
          <w:tcPr>
            <w:tcW w:w="371" w:type="dxa"/>
            <w:gridSpan w:val="2"/>
          </w:tcPr>
          <w:p w14:paraId="0C9BA6B8" w14:textId="77777777" w:rsidR="002A6E7F" w:rsidRPr="00CD5AB3" w:rsidRDefault="002A6E7F" w:rsidP="0029674E">
            <w:pPr>
              <w:pStyle w:val="pqiTabBody"/>
              <w:rPr>
                <w:b/>
              </w:rPr>
            </w:pPr>
          </w:p>
        </w:tc>
        <w:tc>
          <w:tcPr>
            <w:tcW w:w="428" w:type="dxa"/>
            <w:gridSpan w:val="6"/>
          </w:tcPr>
          <w:p w14:paraId="4A578602" w14:textId="77777777" w:rsidR="002A6E7F" w:rsidRPr="00CD5AB3" w:rsidRDefault="002A6E7F" w:rsidP="0029674E">
            <w:pPr>
              <w:pStyle w:val="pqiTabBody"/>
              <w:rPr>
                <w:i/>
              </w:rPr>
            </w:pPr>
            <w:r w:rsidRPr="00CD5AB3">
              <w:rPr>
                <w:i/>
              </w:rPr>
              <w:t>a</w:t>
            </w:r>
          </w:p>
        </w:tc>
        <w:tc>
          <w:tcPr>
            <w:tcW w:w="4417" w:type="dxa"/>
            <w:gridSpan w:val="2"/>
          </w:tcPr>
          <w:p w14:paraId="1ABCD82A" w14:textId="77777777" w:rsidR="002A6E7F" w:rsidRPr="00CD5AB3" w:rsidRDefault="002A6E7F" w:rsidP="0029674E">
            <w:pPr>
              <w:pStyle w:val="pqiTabBody"/>
            </w:pPr>
            <w:r w:rsidRPr="00CD5AB3">
              <w:t>Numer referencyjny urzędu</w:t>
            </w:r>
          </w:p>
          <w:p w14:paraId="59BD8A24" w14:textId="77777777" w:rsidR="002A6E7F" w:rsidRPr="00CD5AB3" w:rsidRDefault="002A6E7F" w:rsidP="0029674E">
            <w:pPr>
              <w:pStyle w:val="pqiTabBody"/>
            </w:pPr>
            <w:r w:rsidRPr="00CD5AB3">
              <w:rPr>
                <w:rFonts w:ascii="Courier New" w:hAnsi="Courier New" w:cs="Courier New"/>
                <w:noProof/>
                <w:color w:val="0000FF"/>
              </w:rPr>
              <w:t>ReferenceNumber</w:t>
            </w:r>
          </w:p>
        </w:tc>
        <w:tc>
          <w:tcPr>
            <w:tcW w:w="433" w:type="dxa"/>
            <w:gridSpan w:val="2"/>
          </w:tcPr>
          <w:p w14:paraId="57695A79" w14:textId="77777777" w:rsidR="002A6E7F" w:rsidRPr="00CD5AB3" w:rsidRDefault="002A6E7F" w:rsidP="0029674E">
            <w:pPr>
              <w:pStyle w:val="pqiTabBody"/>
            </w:pPr>
            <w:r w:rsidRPr="00CD5AB3">
              <w:t>R</w:t>
            </w:r>
          </w:p>
        </w:tc>
        <w:tc>
          <w:tcPr>
            <w:tcW w:w="2129" w:type="dxa"/>
          </w:tcPr>
          <w:p w14:paraId="7FC0B429" w14:textId="77777777" w:rsidR="002A6E7F" w:rsidRPr="00CD5AB3" w:rsidRDefault="002A6E7F" w:rsidP="0029674E">
            <w:pPr>
              <w:pStyle w:val="pqiTabBody"/>
            </w:pPr>
          </w:p>
        </w:tc>
        <w:tc>
          <w:tcPr>
            <w:tcW w:w="4545" w:type="dxa"/>
          </w:tcPr>
          <w:p w14:paraId="1ECC91CA" w14:textId="742B4828" w:rsidR="002A6E7F" w:rsidRPr="00CD5AB3" w:rsidRDefault="002A6E7F" w:rsidP="0029674E">
            <w:pPr>
              <w:pStyle w:val="pqiTabBody"/>
            </w:pPr>
            <w:r w:rsidRPr="00CD5AB3">
              <w:t xml:space="preserve">Należy podać kod urzędu </w:t>
            </w:r>
            <w:r w:rsidR="00CD5AB3" w:rsidRPr="00CD5AB3">
              <w:t>skarbowego właściwego</w:t>
            </w:r>
            <w:r w:rsidRPr="00CD5AB3">
              <w:t xml:space="preserve"> ze względu na adres miejsca wysyłki</w:t>
            </w:r>
          </w:p>
          <w:p w14:paraId="2901C6D4" w14:textId="77777777" w:rsidR="002A6E7F" w:rsidRPr="00CD5AB3" w:rsidRDefault="002A6E7F" w:rsidP="0029674E">
            <w:pPr>
              <w:pStyle w:val="pqiTabBody"/>
            </w:pPr>
          </w:p>
        </w:tc>
        <w:tc>
          <w:tcPr>
            <w:tcW w:w="857" w:type="dxa"/>
          </w:tcPr>
          <w:p w14:paraId="443581B1" w14:textId="77777777" w:rsidR="002A6E7F" w:rsidRPr="00CD5AB3" w:rsidRDefault="002A6E7F" w:rsidP="0029674E">
            <w:pPr>
              <w:pStyle w:val="pqiTabBody"/>
            </w:pPr>
            <w:r w:rsidRPr="00CD5AB3">
              <w:t>an8</w:t>
            </w:r>
          </w:p>
        </w:tc>
      </w:tr>
      <w:tr w:rsidR="00B07C8B" w:rsidRPr="00CD5AB3" w14:paraId="3F4563FD" w14:textId="77777777" w:rsidTr="00D46974">
        <w:tc>
          <w:tcPr>
            <w:tcW w:w="371" w:type="dxa"/>
            <w:gridSpan w:val="2"/>
          </w:tcPr>
          <w:p w14:paraId="24D85D2F" w14:textId="7DE69A14" w:rsidR="00B07C8B" w:rsidRPr="00CD5AB3" w:rsidRDefault="00B07C8B" w:rsidP="0029674E">
            <w:pPr>
              <w:pStyle w:val="pqiTabBody"/>
              <w:rPr>
                <w:b/>
              </w:rPr>
            </w:pPr>
            <w:r w:rsidRPr="00CD5AB3">
              <w:rPr>
                <w:b/>
              </w:rPr>
              <w:t>5</w:t>
            </w:r>
          </w:p>
        </w:tc>
        <w:tc>
          <w:tcPr>
            <w:tcW w:w="428" w:type="dxa"/>
            <w:gridSpan w:val="6"/>
          </w:tcPr>
          <w:p w14:paraId="1B7B9E1B" w14:textId="77777777" w:rsidR="00B07C8B" w:rsidRPr="00CD5AB3" w:rsidRDefault="00B07C8B" w:rsidP="0029674E">
            <w:pPr>
              <w:pStyle w:val="pqiTabBody"/>
              <w:rPr>
                <w:i/>
              </w:rPr>
            </w:pPr>
          </w:p>
        </w:tc>
        <w:tc>
          <w:tcPr>
            <w:tcW w:w="4417" w:type="dxa"/>
            <w:gridSpan w:val="2"/>
          </w:tcPr>
          <w:p w14:paraId="4E5B1861" w14:textId="402B5EC4" w:rsidR="00B07C8B" w:rsidRPr="00CD5AB3" w:rsidRDefault="00B07C8B" w:rsidP="0029674E">
            <w:pPr>
              <w:pStyle w:val="pqiTabBody"/>
              <w:rPr>
                <w:b/>
              </w:rPr>
            </w:pPr>
            <w:r w:rsidRPr="00CD5AB3">
              <w:rPr>
                <w:b/>
              </w:rPr>
              <w:t xml:space="preserve">Podmioty </w:t>
            </w:r>
            <w:r w:rsidR="00744990" w:rsidRPr="00CD5AB3">
              <w:rPr>
                <w:b/>
              </w:rPr>
              <w:t>odbi</w:t>
            </w:r>
            <w:r w:rsidR="00744990">
              <w:rPr>
                <w:b/>
              </w:rPr>
              <w:t>erające</w:t>
            </w:r>
          </w:p>
          <w:p w14:paraId="706D36F7" w14:textId="7B5B77C3" w:rsidR="00B07C8B" w:rsidRPr="00CD5AB3" w:rsidRDefault="00B07C8B" w:rsidP="0029674E">
            <w:pPr>
              <w:pStyle w:val="pqiTabBody"/>
              <w:rPr>
                <w:b/>
              </w:rPr>
            </w:pPr>
            <w:r w:rsidRPr="00563A4E">
              <w:rPr>
                <w:rFonts w:ascii="Courier New" w:hAnsi="Courier New" w:cs="Courier New"/>
                <w:noProof/>
                <w:color w:val="0000FF"/>
              </w:rPr>
              <w:t>ConsigneeTraders</w:t>
            </w:r>
          </w:p>
        </w:tc>
        <w:tc>
          <w:tcPr>
            <w:tcW w:w="433" w:type="dxa"/>
            <w:gridSpan w:val="2"/>
          </w:tcPr>
          <w:p w14:paraId="28E294AC" w14:textId="714E057A" w:rsidR="00B07C8B" w:rsidRPr="00CD5AB3" w:rsidRDefault="00B07C8B" w:rsidP="0029674E">
            <w:pPr>
              <w:pStyle w:val="pqiTabBody"/>
            </w:pPr>
            <w:r w:rsidRPr="00CD5AB3">
              <w:t>D</w:t>
            </w:r>
          </w:p>
        </w:tc>
        <w:tc>
          <w:tcPr>
            <w:tcW w:w="2129" w:type="dxa"/>
          </w:tcPr>
          <w:p w14:paraId="176E568A" w14:textId="4D92F7BD" w:rsidR="00B07C8B" w:rsidRPr="00CD5AB3" w:rsidRDefault="00511651" w:rsidP="0029674E">
            <w:pPr>
              <w:pStyle w:val="pqiTabBody"/>
            </w:pPr>
            <w:r>
              <w:t>R w przypadku wysyłki gazu LPG</w:t>
            </w:r>
          </w:p>
        </w:tc>
        <w:tc>
          <w:tcPr>
            <w:tcW w:w="4545" w:type="dxa"/>
          </w:tcPr>
          <w:p w14:paraId="7EFAAD9E" w14:textId="5F3C9FBD" w:rsidR="00B07C8B" w:rsidRPr="00CD5AB3" w:rsidRDefault="00B07C8B" w:rsidP="0029674E">
            <w:pPr>
              <w:pStyle w:val="pqiTabBody"/>
            </w:pPr>
            <w:r w:rsidRPr="00CD5AB3">
              <w:t xml:space="preserve">W przypadku wysyłki paliwa lotniczego brak sekcji, w przypadku wysyłki gazu LPG </w:t>
            </w:r>
            <w:r w:rsidR="00D711E6">
              <w:t xml:space="preserve">lub wyrobów z zerową stawką </w:t>
            </w:r>
            <w:r w:rsidRPr="00CD5AB3">
              <w:t>może występować więcej niż 1 element.</w:t>
            </w:r>
          </w:p>
        </w:tc>
        <w:tc>
          <w:tcPr>
            <w:tcW w:w="857" w:type="dxa"/>
          </w:tcPr>
          <w:p w14:paraId="71E37D28" w14:textId="7493975B" w:rsidR="00B07C8B" w:rsidRPr="00CD5AB3" w:rsidRDefault="0029674E" w:rsidP="0029674E">
            <w:pPr>
              <w:pStyle w:val="pqiTabBody"/>
            </w:pPr>
            <w:r w:rsidRPr="00CD5AB3">
              <w:t>99x</w:t>
            </w:r>
          </w:p>
        </w:tc>
      </w:tr>
      <w:tr w:rsidR="002A6E7F" w:rsidRPr="00CD5AB3" w14:paraId="6AE2CF82" w14:textId="77777777" w:rsidTr="00D46974">
        <w:tc>
          <w:tcPr>
            <w:tcW w:w="799" w:type="dxa"/>
            <w:gridSpan w:val="8"/>
          </w:tcPr>
          <w:p w14:paraId="1C47321E" w14:textId="008C8962" w:rsidR="002A6E7F" w:rsidRPr="00CD5AB3" w:rsidRDefault="002A6E7F" w:rsidP="0029674E">
            <w:pPr>
              <w:pStyle w:val="pqiTabHead"/>
            </w:pPr>
            <w:r w:rsidRPr="00CD5AB3">
              <w:lastRenderedPageBreak/>
              <w:t>5</w:t>
            </w:r>
            <w:r w:rsidR="004045DC" w:rsidRPr="00CD5AB3">
              <w:t>.1</w:t>
            </w:r>
          </w:p>
        </w:tc>
        <w:tc>
          <w:tcPr>
            <w:tcW w:w="4417" w:type="dxa"/>
            <w:gridSpan w:val="2"/>
          </w:tcPr>
          <w:p w14:paraId="725A65AA" w14:textId="77777777" w:rsidR="002A6E7F" w:rsidRPr="00CD5AB3" w:rsidRDefault="002A6E7F" w:rsidP="0029674E">
            <w:pPr>
              <w:pStyle w:val="pqiTabHead"/>
            </w:pPr>
            <w:r w:rsidRPr="00CD5AB3">
              <w:t>PODMIOT Odbierający</w:t>
            </w:r>
          </w:p>
          <w:p w14:paraId="10FB1083" w14:textId="1C94CC60" w:rsidR="002A6E7F" w:rsidRPr="00CD5AB3" w:rsidRDefault="002A6E7F" w:rsidP="00B07C8B">
            <w:pPr>
              <w:pStyle w:val="pqiTabHead"/>
            </w:pPr>
            <w:r w:rsidRPr="00CD5AB3">
              <w:rPr>
                <w:rFonts w:ascii="Courier New" w:hAnsi="Courier New" w:cs="Courier New"/>
                <w:noProof/>
                <w:color w:val="0000FF"/>
              </w:rPr>
              <w:t>ConsigneeTrader</w:t>
            </w:r>
          </w:p>
        </w:tc>
        <w:tc>
          <w:tcPr>
            <w:tcW w:w="433" w:type="dxa"/>
            <w:gridSpan w:val="2"/>
          </w:tcPr>
          <w:p w14:paraId="0AB53ED8" w14:textId="4E251C57" w:rsidR="002A6E7F" w:rsidRPr="00CD5AB3" w:rsidRDefault="00B07C8B" w:rsidP="0029674E">
            <w:pPr>
              <w:pStyle w:val="pqiTabHead"/>
            </w:pPr>
            <w:r w:rsidRPr="00CD5AB3">
              <w:t>R</w:t>
            </w:r>
          </w:p>
        </w:tc>
        <w:tc>
          <w:tcPr>
            <w:tcW w:w="2129" w:type="dxa"/>
          </w:tcPr>
          <w:p w14:paraId="6638A25C" w14:textId="77777777" w:rsidR="002A6E7F" w:rsidRPr="00CD5AB3" w:rsidRDefault="002A6E7F" w:rsidP="0029674E">
            <w:pPr>
              <w:pStyle w:val="pqiTabHead"/>
            </w:pPr>
          </w:p>
        </w:tc>
        <w:tc>
          <w:tcPr>
            <w:tcW w:w="4545" w:type="dxa"/>
          </w:tcPr>
          <w:p w14:paraId="25B97E9D" w14:textId="120E5B96" w:rsidR="002A6E7F" w:rsidRPr="00CD5AB3" w:rsidRDefault="002A6E7F" w:rsidP="0029674E">
            <w:pPr>
              <w:pStyle w:val="pqiTabHead"/>
            </w:pPr>
          </w:p>
        </w:tc>
        <w:tc>
          <w:tcPr>
            <w:tcW w:w="857" w:type="dxa"/>
          </w:tcPr>
          <w:p w14:paraId="583B02AF" w14:textId="77777777" w:rsidR="002A6E7F" w:rsidRPr="00CD5AB3" w:rsidRDefault="002A6E7F" w:rsidP="0029674E">
            <w:pPr>
              <w:pStyle w:val="pqiTabHead"/>
            </w:pPr>
            <w:r w:rsidRPr="00CD5AB3">
              <w:t>1x</w:t>
            </w:r>
          </w:p>
        </w:tc>
      </w:tr>
      <w:tr w:rsidR="002A6E7F" w:rsidRPr="00CD5AB3" w14:paraId="080B4898" w14:textId="77777777" w:rsidTr="00D46974">
        <w:tc>
          <w:tcPr>
            <w:tcW w:w="799" w:type="dxa"/>
            <w:gridSpan w:val="8"/>
          </w:tcPr>
          <w:p w14:paraId="1A3FA990" w14:textId="77777777" w:rsidR="002A6E7F" w:rsidRPr="00CD5AB3" w:rsidRDefault="002A6E7F" w:rsidP="0029674E">
            <w:pPr>
              <w:pStyle w:val="pqiTabBody"/>
              <w:rPr>
                <w:i/>
              </w:rPr>
            </w:pPr>
          </w:p>
        </w:tc>
        <w:tc>
          <w:tcPr>
            <w:tcW w:w="4417" w:type="dxa"/>
            <w:gridSpan w:val="2"/>
          </w:tcPr>
          <w:p w14:paraId="1758AC31" w14:textId="77777777" w:rsidR="002A6E7F" w:rsidRPr="00CD5AB3" w:rsidRDefault="002A6E7F" w:rsidP="0029674E">
            <w:pPr>
              <w:pStyle w:val="pqiTabBody"/>
            </w:pPr>
            <w:r w:rsidRPr="00CD5AB3">
              <w:t xml:space="preserve">JĘZYK ELEMENTU </w:t>
            </w:r>
          </w:p>
          <w:p w14:paraId="3FD29417" w14:textId="77777777" w:rsidR="002A6E7F" w:rsidRPr="00CD5AB3" w:rsidRDefault="002A6E7F" w:rsidP="0029674E">
            <w:pPr>
              <w:pStyle w:val="pqiTabBody"/>
            </w:pPr>
            <w:r w:rsidRPr="00CD5AB3">
              <w:rPr>
                <w:rFonts w:ascii="Courier New" w:hAnsi="Courier New" w:cs="Courier New"/>
                <w:noProof/>
                <w:color w:val="0000FF"/>
              </w:rPr>
              <w:t>@language</w:t>
            </w:r>
          </w:p>
        </w:tc>
        <w:tc>
          <w:tcPr>
            <w:tcW w:w="433" w:type="dxa"/>
            <w:gridSpan w:val="2"/>
          </w:tcPr>
          <w:p w14:paraId="0C880A5B" w14:textId="77777777" w:rsidR="002A6E7F" w:rsidRPr="00CD5AB3" w:rsidRDefault="002A6E7F" w:rsidP="0029674E">
            <w:pPr>
              <w:pStyle w:val="pqiTabBody"/>
            </w:pPr>
            <w:r w:rsidRPr="00CD5AB3">
              <w:t>D</w:t>
            </w:r>
          </w:p>
        </w:tc>
        <w:tc>
          <w:tcPr>
            <w:tcW w:w="2129" w:type="dxa"/>
          </w:tcPr>
          <w:p w14:paraId="5A01E9EC" w14:textId="77777777" w:rsidR="002A6E7F" w:rsidRPr="00CD5AB3" w:rsidRDefault="002A6E7F" w:rsidP="0029674E">
            <w:pPr>
              <w:pStyle w:val="pqiTabBody"/>
            </w:pPr>
            <w:r w:rsidRPr="00CD5AB3">
              <w:t>„R”, jeżeli stosuje się element 5.</w:t>
            </w:r>
          </w:p>
        </w:tc>
        <w:tc>
          <w:tcPr>
            <w:tcW w:w="4545" w:type="dxa"/>
          </w:tcPr>
          <w:p w14:paraId="1677EAAA" w14:textId="77777777" w:rsidR="002A6E7F" w:rsidRPr="00CD5AB3" w:rsidRDefault="002A6E7F" w:rsidP="0029674E">
            <w:pPr>
              <w:pStyle w:val="pqiTabBody"/>
            </w:pPr>
            <w:r w:rsidRPr="00CD5AB3">
              <w:t>Atrybut.</w:t>
            </w:r>
          </w:p>
          <w:p w14:paraId="11722CC4" w14:textId="77777777" w:rsidR="002A6E7F" w:rsidRPr="00CD5AB3" w:rsidRDefault="002A6E7F" w:rsidP="0029674E">
            <w:pPr>
              <w:pStyle w:val="pqiTabBody"/>
            </w:pPr>
            <w:r w:rsidRPr="00CD5AB3">
              <w:t>Wartość ze słownika „Kody języka (Language codes)”.</w:t>
            </w:r>
          </w:p>
        </w:tc>
        <w:tc>
          <w:tcPr>
            <w:tcW w:w="857" w:type="dxa"/>
          </w:tcPr>
          <w:p w14:paraId="642C06BC" w14:textId="77777777" w:rsidR="002A6E7F" w:rsidRPr="00CD5AB3" w:rsidRDefault="002A6E7F" w:rsidP="0029674E">
            <w:pPr>
              <w:pStyle w:val="pqiTabBody"/>
            </w:pPr>
            <w:r w:rsidRPr="00CD5AB3">
              <w:t>a2</w:t>
            </w:r>
          </w:p>
        </w:tc>
      </w:tr>
      <w:tr w:rsidR="002A6E7F" w:rsidRPr="00CD5AB3" w14:paraId="0553BD07" w14:textId="77777777" w:rsidTr="00D46974">
        <w:tc>
          <w:tcPr>
            <w:tcW w:w="799" w:type="dxa"/>
            <w:gridSpan w:val="8"/>
          </w:tcPr>
          <w:p w14:paraId="33ECB115" w14:textId="77777777" w:rsidR="002A6E7F" w:rsidRPr="00CD5AB3" w:rsidRDefault="002A6E7F" w:rsidP="0029674E">
            <w:pPr>
              <w:pStyle w:val="pqiTabBody"/>
              <w:rPr>
                <w:i/>
              </w:rPr>
            </w:pPr>
          </w:p>
        </w:tc>
        <w:tc>
          <w:tcPr>
            <w:tcW w:w="4417" w:type="dxa"/>
            <w:gridSpan w:val="2"/>
          </w:tcPr>
          <w:p w14:paraId="1A523F82" w14:textId="77777777" w:rsidR="002A6E7F" w:rsidRPr="00CD5AB3" w:rsidRDefault="002A6E7F" w:rsidP="0029674E">
            <w:pPr>
              <w:pStyle w:val="pqiTabBody"/>
            </w:pPr>
            <w:r w:rsidRPr="00CD5AB3">
              <w:t>TYP PODMIOTU</w:t>
            </w:r>
          </w:p>
          <w:p w14:paraId="605B1FA3"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433" w:type="dxa"/>
            <w:gridSpan w:val="2"/>
          </w:tcPr>
          <w:p w14:paraId="22D9A003" w14:textId="45FC44AD" w:rsidR="002A6E7F" w:rsidRPr="00CD5AB3" w:rsidRDefault="004D0263" w:rsidP="004D0263">
            <w:pPr>
              <w:pStyle w:val="pqiTabBody"/>
            </w:pPr>
            <w:r>
              <w:t>R</w:t>
            </w:r>
          </w:p>
        </w:tc>
        <w:tc>
          <w:tcPr>
            <w:tcW w:w="2129" w:type="dxa"/>
          </w:tcPr>
          <w:p w14:paraId="11DC46DE" w14:textId="275C5E4F" w:rsidR="002A6E7F" w:rsidRPr="00CD5AB3" w:rsidRDefault="002A6E7F" w:rsidP="0029674E">
            <w:pPr>
              <w:pStyle w:val="pqiTabBody"/>
            </w:pPr>
          </w:p>
        </w:tc>
        <w:tc>
          <w:tcPr>
            <w:tcW w:w="4545" w:type="dxa"/>
          </w:tcPr>
          <w:p w14:paraId="4A9779D4" w14:textId="77777777" w:rsidR="002A6E7F" w:rsidRPr="00CD5AB3" w:rsidRDefault="002A6E7F" w:rsidP="0029674E">
            <w:pPr>
              <w:pStyle w:val="pqiTabBody"/>
            </w:pPr>
            <w:r w:rsidRPr="00CD5AB3">
              <w:t>Atrybut</w:t>
            </w:r>
          </w:p>
          <w:p w14:paraId="3029A949" w14:textId="77777777" w:rsidR="002A6E7F" w:rsidRPr="00CD5AB3" w:rsidRDefault="002A6E7F" w:rsidP="0029674E">
            <w:pPr>
              <w:pStyle w:val="pqiTabBody"/>
            </w:pPr>
            <w:r w:rsidRPr="00CD5AB3">
              <w:t>Określa rodzaj podmiotu.</w:t>
            </w:r>
          </w:p>
          <w:p w14:paraId="4950253E" w14:textId="1D9AC6A8" w:rsidR="002A6E7F" w:rsidRPr="00CD5AB3" w:rsidRDefault="002A6E7F" w:rsidP="0029674E">
            <w:pPr>
              <w:pStyle w:val="pqiTabBody"/>
            </w:pPr>
            <w:r w:rsidRPr="00CD5AB3">
              <w:t>Możliwe wartości określone w słowniku 4.</w:t>
            </w:r>
            <w:r w:rsidR="004D0263">
              <w:t>5</w:t>
            </w:r>
            <w:r w:rsidR="004D0263" w:rsidRPr="00CD5AB3">
              <w:t xml:space="preserve"> </w:t>
            </w:r>
            <w:r w:rsidRPr="00CD5AB3">
              <w:t>„Rodzaje podmiotów”</w:t>
            </w:r>
          </w:p>
          <w:p w14:paraId="22B19F8E" w14:textId="77777777" w:rsidR="002A6E7F" w:rsidRPr="00CD5AB3" w:rsidRDefault="002A6E7F" w:rsidP="0029674E">
            <w:pPr>
              <w:pStyle w:val="pqiTabBody"/>
            </w:pPr>
          </w:p>
        </w:tc>
        <w:tc>
          <w:tcPr>
            <w:tcW w:w="857" w:type="dxa"/>
          </w:tcPr>
          <w:p w14:paraId="1342D0DF" w14:textId="77777777" w:rsidR="002A6E7F" w:rsidRPr="00CD5AB3" w:rsidRDefault="002A6E7F" w:rsidP="0029674E">
            <w:pPr>
              <w:pStyle w:val="pqiTabBody"/>
            </w:pPr>
            <w:r w:rsidRPr="00CD5AB3">
              <w:t>n1</w:t>
            </w:r>
          </w:p>
        </w:tc>
      </w:tr>
      <w:tr w:rsidR="00C6367E" w:rsidRPr="00CD5AB3" w14:paraId="3E5F908D" w14:textId="77777777" w:rsidTr="00D46974">
        <w:tc>
          <w:tcPr>
            <w:tcW w:w="371" w:type="dxa"/>
            <w:gridSpan w:val="2"/>
          </w:tcPr>
          <w:p w14:paraId="788769FD" w14:textId="77777777" w:rsidR="00C6367E" w:rsidRPr="00CD5AB3" w:rsidRDefault="00C6367E" w:rsidP="00C6367E">
            <w:pPr>
              <w:pStyle w:val="pqiTabBody"/>
              <w:rPr>
                <w:b/>
              </w:rPr>
            </w:pPr>
          </w:p>
        </w:tc>
        <w:tc>
          <w:tcPr>
            <w:tcW w:w="428" w:type="dxa"/>
            <w:gridSpan w:val="6"/>
          </w:tcPr>
          <w:p w14:paraId="7DFA14CE" w14:textId="77777777" w:rsidR="00C6367E" w:rsidRPr="00CD5AB3" w:rsidRDefault="00C6367E" w:rsidP="00C6367E">
            <w:pPr>
              <w:pStyle w:val="pqiTabBody"/>
              <w:rPr>
                <w:i/>
              </w:rPr>
            </w:pPr>
            <w:r w:rsidRPr="00CD5AB3">
              <w:rPr>
                <w:i/>
              </w:rPr>
              <w:t>a</w:t>
            </w:r>
          </w:p>
        </w:tc>
        <w:tc>
          <w:tcPr>
            <w:tcW w:w="4417" w:type="dxa"/>
            <w:gridSpan w:val="2"/>
          </w:tcPr>
          <w:p w14:paraId="562D1641" w14:textId="77777777" w:rsidR="00C90FA1" w:rsidRPr="00CD5AB3" w:rsidRDefault="00C90FA1" w:rsidP="00C90FA1">
            <w:pPr>
              <w:pStyle w:val="pqiTabBody"/>
              <w:rPr>
                <w:lang w:val="en-US"/>
              </w:rPr>
            </w:pPr>
            <w:r w:rsidRPr="00CD5AB3">
              <w:rPr>
                <w:lang w:val="en-US"/>
              </w:rPr>
              <w:t>Identyfikacja podmiotu</w:t>
            </w:r>
          </w:p>
          <w:p w14:paraId="1ABB8F89" w14:textId="77777777" w:rsidR="00C90FA1" w:rsidRPr="00CD5AB3" w:rsidRDefault="00C90FA1" w:rsidP="00C90FA1">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6C508D93" w14:textId="77777777" w:rsidR="00C6367E" w:rsidRDefault="00C90FA1" w:rsidP="00C6367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2904DA75" w14:textId="0EDDA16C" w:rsidR="00B31934" w:rsidRPr="00CD5AB3" w:rsidRDefault="00B31934" w:rsidP="00C6367E">
            <w:pPr>
              <w:pStyle w:val="pqiTabBody"/>
            </w:pPr>
            <w:r>
              <w:rPr>
                <w:rFonts w:ascii="Courier New" w:hAnsi="Courier New" w:cs="Courier New"/>
                <w:noProof/>
                <w:color w:val="0000FF"/>
                <w:lang w:val="en-US"/>
              </w:rPr>
              <w:t>TraderId/PersonalId</w:t>
            </w:r>
          </w:p>
        </w:tc>
        <w:tc>
          <w:tcPr>
            <w:tcW w:w="433" w:type="dxa"/>
            <w:gridSpan w:val="2"/>
          </w:tcPr>
          <w:p w14:paraId="3A3D8D13" w14:textId="023F60FD" w:rsidR="00C6367E" w:rsidRPr="00CD5AB3" w:rsidRDefault="00B31934" w:rsidP="00C6367E">
            <w:pPr>
              <w:pStyle w:val="pqiTabBody"/>
            </w:pPr>
            <w:r>
              <w:t>R</w:t>
            </w:r>
          </w:p>
        </w:tc>
        <w:tc>
          <w:tcPr>
            <w:tcW w:w="2129" w:type="dxa"/>
          </w:tcPr>
          <w:p w14:paraId="6659F22F" w14:textId="08EE5892" w:rsidR="00C6367E" w:rsidRPr="00CD5AB3" w:rsidRDefault="00C6367E" w:rsidP="00C6367E">
            <w:pPr>
              <w:pStyle w:val="pqiTabBody"/>
            </w:pPr>
          </w:p>
        </w:tc>
        <w:tc>
          <w:tcPr>
            <w:tcW w:w="4545" w:type="dxa"/>
          </w:tcPr>
          <w:p w14:paraId="1FC58387" w14:textId="77777777" w:rsidR="00C90FA1" w:rsidRDefault="00C90FA1" w:rsidP="00C90FA1">
            <w:pPr>
              <w:pStyle w:val="pqiTabBody"/>
            </w:pPr>
            <w:r>
              <w:t>Należy podać identyfikator podmiotu zależny od wybranego typu podmiotu.</w:t>
            </w:r>
          </w:p>
          <w:p w14:paraId="39E37DA7" w14:textId="0A437178" w:rsidR="00C6367E" w:rsidRPr="00CD5AB3" w:rsidRDefault="00C90FA1" w:rsidP="00C6367E">
            <w:pPr>
              <w:pStyle w:val="pqiTabBody"/>
            </w:pPr>
            <w:r>
              <w:t xml:space="preserve">Obowiązkowe podanie dokładnie jednego identyfikatora. </w:t>
            </w:r>
            <w:r w:rsidR="00B248B1">
              <w:t>Dla nieobjętych systemem oraz osób fizycznych zarejestrowanych w PUESC (podmiot zużywający) podajemy Personal ID (PESEL lub inny numer). Dla zużywających i zużywających gospodarczych podajemy TaxNumber (NIP. Dla reszty podajemy ExciseNumber (numer akcyzowy) lub numer podmiotu pośredniczącego.</w:t>
            </w:r>
          </w:p>
        </w:tc>
        <w:tc>
          <w:tcPr>
            <w:tcW w:w="857" w:type="dxa"/>
          </w:tcPr>
          <w:p w14:paraId="675837BF" w14:textId="77777777" w:rsidR="00C6367E" w:rsidRPr="00CD5AB3" w:rsidRDefault="00C6367E" w:rsidP="00C6367E">
            <w:pPr>
              <w:pStyle w:val="pqiTabBody"/>
            </w:pPr>
            <w:r w:rsidRPr="00CD5AB3">
              <w:t>an13</w:t>
            </w:r>
          </w:p>
        </w:tc>
      </w:tr>
      <w:tr w:rsidR="00C6367E" w:rsidRPr="00CD5AB3" w14:paraId="0E45A204" w14:textId="77777777" w:rsidTr="00D46974">
        <w:tc>
          <w:tcPr>
            <w:tcW w:w="371" w:type="dxa"/>
            <w:gridSpan w:val="2"/>
          </w:tcPr>
          <w:p w14:paraId="733935DB" w14:textId="77777777" w:rsidR="00C6367E" w:rsidRPr="00CD5AB3" w:rsidRDefault="00C6367E" w:rsidP="00C6367E">
            <w:pPr>
              <w:pStyle w:val="pqiTabBody"/>
              <w:rPr>
                <w:b/>
              </w:rPr>
            </w:pPr>
          </w:p>
        </w:tc>
        <w:tc>
          <w:tcPr>
            <w:tcW w:w="428" w:type="dxa"/>
            <w:gridSpan w:val="6"/>
          </w:tcPr>
          <w:p w14:paraId="74D3FB15" w14:textId="77777777" w:rsidR="00C6367E" w:rsidRPr="00CD5AB3" w:rsidRDefault="00C6367E" w:rsidP="00C6367E">
            <w:pPr>
              <w:pStyle w:val="pqiTabBody"/>
              <w:rPr>
                <w:i/>
              </w:rPr>
            </w:pPr>
            <w:r w:rsidRPr="00CD5AB3">
              <w:rPr>
                <w:i/>
              </w:rPr>
              <w:t>b</w:t>
            </w:r>
          </w:p>
        </w:tc>
        <w:tc>
          <w:tcPr>
            <w:tcW w:w="4417" w:type="dxa"/>
            <w:gridSpan w:val="2"/>
          </w:tcPr>
          <w:p w14:paraId="03543D75" w14:textId="77777777" w:rsidR="00C6367E" w:rsidRPr="00CD5AB3" w:rsidRDefault="00C6367E" w:rsidP="00C6367E">
            <w:pPr>
              <w:pStyle w:val="pqiTabBody"/>
            </w:pPr>
            <w:r w:rsidRPr="00CD5AB3">
              <w:t>Nazwa podmiotu / imię i nazwisko</w:t>
            </w:r>
          </w:p>
          <w:p w14:paraId="51C66979" w14:textId="77777777" w:rsidR="00C6367E" w:rsidRPr="00CD5AB3" w:rsidRDefault="00C6367E" w:rsidP="00C6367E">
            <w:pPr>
              <w:pStyle w:val="pqiTabBody"/>
            </w:pPr>
            <w:r w:rsidRPr="00CD5AB3">
              <w:rPr>
                <w:rFonts w:ascii="Courier New" w:hAnsi="Courier New" w:cs="Courier New"/>
                <w:noProof/>
                <w:color w:val="0000FF"/>
              </w:rPr>
              <w:t>TraderName</w:t>
            </w:r>
          </w:p>
        </w:tc>
        <w:tc>
          <w:tcPr>
            <w:tcW w:w="433" w:type="dxa"/>
            <w:gridSpan w:val="2"/>
          </w:tcPr>
          <w:p w14:paraId="43C93B19" w14:textId="77777777" w:rsidR="00C6367E" w:rsidRPr="00CD5AB3" w:rsidRDefault="00C6367E" w:rsidP="00C6367E">
            <w:pPr>
              <w:pStyle w:val="pqiTabBody"/>
            </w:pPr>
            <w:r w:rsidRPr="00CD5AB3">
              <w:t>R</w:t>
            </w:r>
          </w:p>
        </w:tc>
        <w:tc>
          <w:tcPr>
            <w:tcW w:w="2129" w:type="dxa"/>
          </w:tcPr>
          <w:p w14:paraId="19ED0D65" w14:textId="77777777" w:rsidR="00C6367E" w:rsidRPr="00CD5AB3" w:rsidRDefault="00C6367E" w:rsidP="00C6367E">
            <w:pPr>
              <w:pStyle w:val="pqiTabBody"/>
            </w:pPr>
          </w:p>
        </w:tc>
        <w:tc>
          <w:tcPr>
            <w:tcW w:w="4545" w:type="dxa"/>
          </w:tcPr>
          <w:p w14:paraId="362790F7" w14:textId="77777777" w:rsidR="00C6367E" w:rsidRPr="00CD5AB3" w:rsidRDefault="00C6367E" w:rsidP="00C6367E">
            <w:pPr>
              <w:pStyle w:val="pqiTabBody"/>
            </w:pPr>
          </w:p>
        </w:tc>
        <w:tc>
          <w:tcPr>
            <w:tcW w:w="857" w:type="dxa"/>
          </w:tcPr>
          <w:p w14:paraId="26F13331" w14:textId="77777777" w:rsidR="00C6367E" w:rsidRPr="00CD5AB3" w:rsidRDefault="00C6367E" w:rsidP="00C6367E">
            <w:pPr>
              <w:pStyle w:val="pqiTabBody"/>
            </w:pPr>
            <w:r w:rsidRPr="00CD5AB3">
              <w:t>an..182</w:t>
            </w:r>
          </w:p>
        </w:tc>
      </w:tr>
      <w:tr w:rsidR="00C6367E" w:rsidRPr="00CD5AB3" w14:paraId="2FFE1D7A" w14:textId="77777777" w:rsidTr="00D46974">
        <w:tc>
          <w:tcPr>
            <w:tcW w:w="371" w:type="dxa"/>
            <w:gridSpan w:val="2"/>
          </w:tcPr>
          <w:p w14:paraId="2065244F" w14:textId="77777777" w:rsidR="00C6367E" w:rsidRPr="00CD5AB3" w:rsidRDefault="00C6367E" w:rsidP="00C6367E">
            <w:pPr>
              <w:pStyle w:val="pqiTabBody"/>
              <w:rPr>
                <w:b/>
              </w:rPr>
            </w:pPr>
          </w:p>
        </w:tc>
        <w:tc>
          <w:tcPr>
            <w:tcW w:w="428" w:type="dxa"/>
            <w:gridSpan w:val="6"/>
          </w:tcPr>
          <w:p w14:paraId="632EAEA8" w14:textId="77777777" w:rsidR="00C6367E" w:rsidRPr="00CD5AB3" w:rsidRDefault="00C6367E" w:rsidP="00C6367E">
            <w:pPr>
              <w:pStyle w:val="pqiTabBody"/>
              <w:rPr>
                <w:i/>
              </w:rPr>
            </w:pPr>
            <w:r w:rsidRPr="00CD5AB3">
              <w:rPr>
                <w:i/>
              </w:rPr>
              <w:t>c</w:t>
            </w:r>
          </w:p>
        </w:tc>
        <w:tc>
          <w:tcPr>
            <w:tcW w:w="4417" w:type="dxa"/>
            <w:gridSpan w:val="2"/>
          </w:tcPr>
          <w:p w14:paraId="10EF5992" w14:textId="77777777" w:rsidR="00C6367E" w:rsidRPr="00CD5AB3" w:rsidRDefault="00C6367E" w:rsidP="00C6367E">
            <w:pPr>
              <w:pStyle w:val="pqiTabBody"/>
            </w:pPr>
            <w:r w:rsidRPr="00CD5AB3">
              <w:t>Ulica</w:t>
            </w:r>
          </w:p>
          <w:p w14:paraId="494BF727" w14:textId="77777777" w:rsidR="00C6367E" w:rsidRPr="00CD5AB3" w:rsidRDefault="00C6367E" w:rsidP="00C6367E">
            <w:pPr>
              <w:pStyle w:val="pqiTabBody"/>
            </w:pPr>
            <w:r w:rsidRPr="00CD5AB3">
              <w:rPr>
                <w:rFonts w:ascii="Courier New" w:hAnsi="Courier New" w:cs="Courier New"/>
                <w:noProof/>
                <w:color w:val="0000FF"/>
              </w:rPr>
              <w:t>StreetName</w:t>
            </w:r>
          </w:p>
        </w:tc>
        <w:tc>
          <w:tcPr>
            <w:tcW w:w="433" w:type="dxa"/>
            <w:gridSpan w:val="2"/>
          </w:tcPr>
          <w:p w14:paraId="02556717" w14:textId="77777777" w:rsidR="00C6367E" w:rsidRPr="00CD5AB3" w:rsidRDefault="00C6367E" w:rsidP="00C6367E">
            <w:pPr>
              <w:pStyle w:val="pqiTabBody"/>
            </w:pPr>
            <w:r w:rsidRPr="00CD5AB3">
              <w:t>R</w:t>
            </w:r>
          </w:p>
        </w:tc>
        <w:tc>
          <w:tcPr>
            <w:tcW w:w="2129" w:type="dxa"/>
          </w:tcPr>
          <w:p w14:paraId="2160A19E" w14:textId="77777777" w:rsidR="00C6367E" w:rsidRPr="00CD5AB3" w:rsidRDefault="00C6367E" w:rsidP="00C6367E">
            <w:pPr>
              <w:pStyle w:val="pqiTabBody"/>
            </w:pPr>
          </w:p>
        </w:tc>
        <w:tc>
          <w:tcPr>
            <w:tcW w:w="4545" w:type="dxa"/>
          </w:tcPr>
          <w:p w14:paraId="1324F016" w14:textId="77777777" w:rsidR="00C6367E" w:rsidRPr="00CD5AB3" w:rsidRDefault="00C6367E" w:rsidP="00C6367E">
            <w:pPr>
              <w:pStyle w:val="pqiTabBody"/>
            </w:pPr>
          </w:p>
        </w:tc>
        <w:tc>
          <w:tcPr>
            <w:tcW w:w="857" w:type="dxa"/>
          </w:tcPr>
          <w:p w14:paraId="0B1B43A1" w14:textId="77777777" w:rsidR="00C6367E" w:rsidRPr="00CD5AB3" w:rsidRDefault="00C6367E" w:rsidP="00C6367E">
            <w:pPr>
              <w:pStyle w:val="pqiTabBody"/>
            </w:pPr>
            <w:r w:rsidRPr="00CD5AB3">
              <w:t>an..65</w:t>
            </w:r>
          </w:p>
        </w:tc>
      </w:tr>
      <w:tr w:rsidR="00C6367E" w:rsidRPr="00CD5AB3" w14:paraId="737458F4" w14:textId="77777777" w:rsidTr="00D46974">
        <w:tc>
          <w:tcPr>
            <w:tcW w:w="371" w:type="dxa"/>
            <w:gridSpan w:val="2"/>
          </w:tcPr>
          <w:p w14:paraId="42BDAEAE" w14:textId="77777777" w:rsidR="00C6367E" w:rsidRPr="00CD5AB3" w:rsidRDefault="00C6367E" w:rsidP="00C6367E">
            <w:pPr>
              <w:pStyle w:val="pqiTabBody"/>
              <w:rPr>
                <w:b/>
              </w:rPr>
            </w:pPr>
          </w:p>
        </w:tc>
        <w:tc>
          <w:tcPr>
            <w:tcW w:w="428" w:type="dxa"/>
            <w:gridSpan w:val="6"/>
          </w:tcPr>
          <w:p w14:paraId="01E32F7E" w14:textId="77777777" w:rsidR="00C6367E" w:rsidRPr="00CD5AB3" w:rsidRDefault="00C6367E" w:rsidP="00C6367E">
            <w:pPr>
              <w:pStyle w:val="pqiTabBody"/>
              <w:rPr>
                <w:i/>
              </w:rPr>
            </w:pPr>
            <w:r w:rsidRPr="00CD5AB3">
              <w:rPr>
                <w:i/>
              </w:rPr>
              <w:t>d</w:t>
            </w:r>
          </w:p>
        </w:tc>
        <w:tc>
          <w:tcPr>
            <w:tcW w:w="4417" w:type="dxa"/>
            <w:gridSpan w:val="2"/>
          </w:tcPr>
          <w:p w14:paraId="03A1A5EE" w14:textId="77777777" w:rsidR="00C6367E" w:rsidRPr="00CD5AB3" w:rsidRDefault="00C6367E" w:rsidP="00C6367E">
            <w:pPr>
              <w:pStyle w:val="pqiTabBody"/>
            </w:pPr>
            <w:r w:rsidRPr="00CD5AB3">
              <w:t>Numer domu</w:t>
            </w:r>
          </w:p>
          <w:p w14:paraId="6B6754EE" w14:textId="77777777" w:rsidR="00C6367E" w:rsidRPr="00CD5AB3" w:rsidRDefault="00C6367E" w:rsidP="00C6367E">
            <w:pPr>
              <w:pStyle w:val="pqiTabBody"/>
            </w:pPr>
            <w:r w:rsidRPr="00CD5AB3">
              <w:rPr>
                <w:rFonts w:ascii="Courier New" w:hAnsi="Courier New" w:cs="Courier New"/>
                <w:noProof/>
                <w:color w:val="0000FF"/>
              </w:rPr>
              <w:t>StreetNumber</w:t>
            </w:r>
          </w:p>
        </w:tc>
        <w:tc>
          <w:tcPr>
            <w:tcW w:w="433" w:type="dxa"/>
            <w:gridSpan w:val="2"/>
          </w:tcPr>
          <w:p w14:paraId="76322B81" w14:textId="77777777" w:rsidR="00C6367E" w:rsidRPr="00CD5AB3" w:rsidRDefault="00C6367E" w:rsidP="00C6367E">
            <w:pPr>
              <w:pStyle w:val="pqiTabBody"/>
            </w:pPr>
            <w:r w:rsidRPr="00CD5AB3">
              <w:t>O</w:t>
            </w:r>
          </w:p>
        </w:tc>
        <w:tc>
          <w:tcPr>
            <w:tcW w:w="2129" w:type="dxa"/>
          </w:tcPr>
          <w:p w14:paraId="7DBBEAEC" w14:textId="77777777" w:rsidR="00C6367E" w:rsidRPr="00CD5AB3" w:rsidRDefault="00C6367E" w:rsidP="00C6367E">
            <w:pPr>
              <w:pStyle w:val="pqiTabBody"/>
            </w:pPr>
          </w:p>
        </w:tc>
        <w:tc>
          <w:tcPr>
            <w:tcW w:w="4545" w:type="dxa"/>
          </w:tcPr>
          <w:p w14:paraId="2D3051B4" w14:textId="77777777" w:rsidR="00C6367E" w:rsidRPr="00CD5AB3" w:rsidRDefault="00C6367E" w:rsidP="00C6367E">
            <w:pPr>
              <w:pStyle w:val="pqiTabBody"/>
            </w:pPr>
          </w:p>
        </w:tc>
        <w:tc>
          <w:tcPr>
            <w:tcW w:w="857" w:type="dxa"/>
          </w:tcPr>
          <w:p w14:paraId="31BB2482" w14:textId="77777777" w:rsidR="00C6367E" w:rsidRPr="00CD5AB3" w:rsidRDefault="00C6367E" w:rsidP="00C6367E">
            <w:pPr>
              <w:pStyle w:val="pqiTabBody"/>
            </w:pPr>
            <w:r w:rsidRPr="00CD5AB3">
              <w:t>an..11</w:t>
            </w:r>
          </w:p>
        </w:tc>
      </w:tr>
      <w:tr w:rsidR="00C6367E" w:rsidRPr="00CD5AB3" w14:paraId="7349ACAF" w14:textId="77777777" w:rsidTr="00D46974">
        <w:tc>
          <w:tcPr>
            <w:tcW w:w="371" w:type="dxa"/>
            <w:gridSpan w:val="2"/>
          </w:tcPr>
          <w:p w14:paraId="51857EA7" w14:textId="77777777" w:rsidR="00C6367E" w:rsidRPr="00CD5AB3" w:rsidRDefault="00C6367E" w:rsidP="00C6367E">
            <w:pPr>
              <w:pStyle w:val="pqiTabBody"/>
              <w:rPr>
                <w:b/>
              </w:rPr>
            </w:pPr>
          </w:p>
        </w:tc>
        <w:tc>
          <w:tcPr>
            <w:tcW w:w="428" w:type="dxa"/>
            <w:gridSpan w:val="6"/>
          </w:tcPr>
          <w:p w14:paraId="0958A9CF" w14:textId="77777777" w:rsidR="00C6367E" w:rsidRPr="00CD5AB3" w:rsidRDefault="00C6367E" w:rsidP="00C6367E">
            <w:pPr>
              <w:pStyle w:val="pqiTabBody"/>
              <w:rPr>
                <w:i/>
              </w:rPr>
            </w:pPr>
            <w:r w:rsidRPr="00CD5AB3">
              <w:rPr>
                <w:i/>
              </w:rPr>
              <w:t>e</w:t>
            </w:r>
          </w:p>
        </w:tc>
        <w:tc>
          <w:tcPr>
            <w:tcW w:w="4417" w:type="dxa"/>
            <w:gridSpan w:val="2"/>
          </w:tcPr>
          <w:p w14:paraId="29771536" w14:textId="77777777" w:rsidR="00C6367E" w:rsidRPr="00CD5AB3" w:rsidRDefault="00C6367E" w:rsidP="00C6367E">
            <w:pPr>
              <w:pStyle w:val="pqiTabBody"/>
            </w:pPr>
            <w:r w:rsidRPr="00CD5AB3">
              <w:t>Kod pocztowy</w:t>
            </w:r>
          </w:p>
          <w:p w14:paraId="58757622" w14:textId="77777777" w:rsidR="00C6367E" w:rsidRPr="00CD5AB3" w:rsidRDefault="00C6367E" w:rsidP="00C6367E">
            <w:pPr>
              <w:pStyle w:val="pqiTabBody"/>
            </w:pPr>
            <w:r w:rsidRPr="00CD5AB3">
              <w:rPr>
                <w:rFonts w:ascii="Courier New" w:hAnsi="Courier New" w:cs="Courier New"/>
                <w:noProof/>
                <w:color w:val="0000FF"/>
              </w:rPr>
              <w:t>Postcode</w:t>
            </w:r>
          </w:p>
        </w:tc>
        <w:tc>
          <w:tcPr>
            <w:tcW w:w="433" w:type="dxa"/>
            <w:gridSpan w:val="2"/>
          </w:tcPr>
          <w:p w14:paraId="2D41D510" w14:textId="77777777" w:rsidR="00C6367E" w:rsidRPr="00CD5AB3" w:rsidRDefault="00C6367E" w:rsidP="00C6367E">
            <w:pPr>
              <w:pStyle w:val="pqiTabBody"/>
            </w:pPr>
            <w:r w:rsidRPr="00CD5AB3">
              <w:t>R</w:t>
            </w:r>
          </w:p>
        </w:tc>
        <w:tc>
          <w:tcPr>
            <w:tcW w:w="2129" w:type="dxa"/>
          </w:tcPr>
          <w:p w14:paraId="51979111" w14:textId="77777777" w:rsidR="00C6367E" w:rsidRPr="00CD5AB3" w:rsidRDefault="00C6367E" w:rsidP="00C6367E">
            <w:pPr>
              <w:pStyle w:val="pqiTabBody"/>
            </w:pPr>
          </w:p>
        </w:tc>
        <w:tc>
          <w:tcPr>
            <w:tcW w:w="4545" w:type="dxa"/>
          </w:tcPr>
          <w:p w14:paraId="3EA5133D" w14:textId="77777777" w:rsidR="00C6367E" w:rsidRPr="00CD5AB3" w:rsidRDefault="00C6367E" w:rsidP="00C6367E">
            <w:pPr>
              <w:pStyle w:val="pqiTabBody"/>
            </w:pPr>
          </w:p>
        </w:tc>
        <w:tc>
          <w:tcPr>
            <w:tcW w:w="857" w:type="dxa"/>
          </w:tcPr>
          <w:p w14:paraId="5DDFF1BC" w14:textId="77777777" w:rsidR="00C6367E" w:rsidRPr="00CD5AB3" w:rsidRDefault="00C6367E" w:rsidP="00C6367E">
            <w:pPr>
              <w:pStyle w:val="pqiTabBody"/>
            </w:pPr>
            <w:r w:rsidRPr="00CD5AB3">
              <w:t>an..10</w:t>
            </w:r>
          </w:p>
        </w:tc>
      </w:tr>
      <w:tr w:rsidR="00C6367E" w:rsidRPr="00CD5AB3" w14:paraId="2A14C01C" w14:textId="77777777" w:rsidTr="00D46974">
        <w:tc>
          <w:tcPr>
            <w:tcW w:w="371" w:type="dxa"/>
            <w:gridSpan w:val="2"/>
          </w:tcPr>
          <w:p w14:paraId="6C72AB49" w14:textId="77777777" w:rsidR="00C6367E" w:rsidRPr="00CD5AB3" w:rsidRDefault="00C6367E" w:rsidP="00C6367E">
            <w:pPr>
              <w:pStyle w:val="pqiTabBody"/>
              <w:rPr>
                <w:b/>
              </w:rPr>
            </w:pPr>
          </w:p>
        </w:tc>
        <w:tc>
          <w:tcPr>
            <w:tcW w:w="428" w:type="dxa"/>
            <w:gridSpan w:val="6"/>
          </w:tcPr>
          <w:p w14:paraId="0621F726" w14:textId="77777777" w:rsidR="00C6367E" w:rsidRPr="00CD5AB3" w:rsidRDefault="00C6367E" w:rsidP="00C6367E">
            <w:pPr>
              <w:pStyle w:val="pqiTabBody"/>
              <w:rPr>
                <w:i/>
              </w:rPr>
            </w:pPr>
            <w:r w:rsidRPr="00CD5AB3">
              <w:rPr>
                <w:i/>
              </w:rPr>
              <w:t>f</w:t>
            </w:r>
          </w:p>
        </w:tc>
        <w:tc>
          <w:tcPr>
            <w:tcW w:w="4417" w:type="dxa"/>
            <w:gridSpan w:val="2"/>
          </w:tcPr>
          <w:p w14:paraId="6013285F" w14:textId="77777777" w:rsidR="00C6367E" w:rsidRPr="00CD5AB3" w:rsidRDefault="00C6367E" w:rsidP="00C6367E">
            <w:pPr>
              <w:pStyle w:val="pqiTabBody"/>
            </w:pPr>
            <w:r w:rsidRPr="00CD5AB3">
              <w:t>Miejscowość</w:t>
            </w:r>
          </w:p>
          <w:p w14:paraId="5A00ADDC" w14:textId="77777777" w:rsidR="00C6367E" w:rsidRPr="00CD5AB3" w:rsidRDefault="00C6367E" w:rsidP="00C6367E">
            <w:pPr>
              <w:pStyle w:val="pqiTabBody"/>
            </w:pPr>
            <w:r w:rsidRPr="00CD5AB3">
              <w:rPr>
                <w:rFonts w:ascii="Courier New" w:hAnsi="Courier New" w:cs="Courier New"/>
                <w:noProof/>
                <w:color w:val="0000FF"/>
              </w:rPr>
              <w:t>City</w:t>
            </w:r>
          </w:p>
        </w:tc>
        <w:tc>
          <w:tcPr>
            <w:tcW w:w="433" w:type="dxa"/>
            <w:gridSpan w:val="2"/>
          </w:tcPr>
          <w:p w14:paraId="671AB998" w14:textId="77777777" w:rsidR="00C6367E" w:rsidRPr="00CD5AB3" w:rsidRDefault="00C6367E" w:rsidP="00C6367E">
            <w:pPr>
              <w:pStyle w:val="pqiTabBody"/>
            </w:pPr>
            <w:r w:rsidRPr="00CD5AB3">
              <w:t>R</w:t>
            </w:r>
          </w:p>
        </w:tc>
        <w:tc>
          <w:tcPr>
            <w:tcW w:w="2129" w:type="dxa"/>
          </w:tcPr>
          <w:p w14:paraId="074EF2E9" w14:textId="77777777" w:rsidR="00C6367E" w:rsidRPr="00CD5AB3" w:rsidRDefault="00C6367E" w:rsidP="00C6367E">
            <w:pPr>
              <w:pStyle w:val="pqiTabBody"/>
            </w:pPr>
          </w:p>
        </w:tc>
        <w:tc>
          <w:tcPr>
            <w:tcW w:w="4545" w:type="dxa"/>
          </w:tcPr>
          <w:p w14:paraId="7AC97D54" w14:textId="77777777" w:rsidR="00C6367E" w:rsidRPr="00CD5AB3" w:rsidRDefault="00C6367E" w:rsidP="00C6367E">
            <w:pPr>
              <w:pStyle w:val="pqiTabBody"/>
            </w:pPr>
          </w:p>
        </w:tc>
        <w:tc>
          <w:tcPr>
            <w:tcW w:w="857" w:type="dxa"/>
          </w:tcPr>
          <w:p w14:paraId="1ED9F18F" w14:textId="77777777" w:rsidR="00C6367E" w:rsidRPr="00CD5AB3" w:rsidRDefault="00C6367E" w:rsidP="00C6367E">
            <w:pPr>
              <w:pStyle w:val="pqiTabBody"/>
            </w:pPr>
            <w:r w:rsidRPr="00CD5AB3">
              <w:t>an..50</w:t>
            </w:r>
          </w:p>
        </w:tc>
      </w:tr>
      <w:tr w:rsidR="00C6367E" w:rsidRPr="00CD5AB3" w14:paraId="6D278A2B" w14:textId="77777777" w:rsidTr="00D46974">
        <w:tc>
          <w:tcPr>
            <w:tcW w:w="799" w:type="dxa"/>
            <w:gridSpan w:val="8"/>
          </w:tcPr>
          <w:p w14:paraId="791ABEBF" w14:textId="1AAF7A12" w:rsidR="00C6367E" w:rsidRPr="00CD5AB3" w:rsidRDefault="00C6367E" w:rsidP="00C6367E">
            <w:pPr>
              <w:pStyle w:val="pqiTabHead"/>
            </w:pPr>
            <w:r w:rsidRPr="00CD5AB3">
              <w:t>5.2</w:t>
            </w:r>
          </w:p>
        </w:tc>
        <w:tc>
          <w:tcPr>
            <w:tcW w:w="4417" w:type="dxa"/>
            <w:gridSpan w:val="2"/>
          </w:tcPr>
          <w:p w14:paraId="121497A8" w14:textId="77777777" w:rsidR="00C6367E" w:rsidRPr="00CD5AB3" w:rsidRDefault="00C6367E" w:rsidP="00C6367E">
            <w:pPr>
              <w:pStyle w:val="pqiTabHead"/>
            </w:pPr>
            <w:r w:rsidRPr="00CD5AB3">
              <w:t>Miejsce odbioru</w:t>
            </w:r>
          </w:p>
          <w:p w14:paraId="3B0ABBA8" w14:textId="77777777" w:rsidR="00C6367E" w:rsidRPr="00CD5AB3" w:rsidRDefault="00C6367E" w:rsidP="00C6367E">
            <w:pPr>
              <w:pStyle w:val="pqiTabHead"/>
            </w:pPr>
            <w:r w:rsidRPr="00CD5AB3">
              <w:rPr>
                <w:rFonts w:ascii="Courier New" w:hAnsi="Courier New" w:cs="Courier New"/>
                <w:noProof/>
                <w:color w:val="0000FF"/>
              </w:rPr>
              <w:t>DeliveryPlaceTrader</w:t>
            </w:r>
          </w:p>
        </w:tc>
        <w:tc>
          <w:tcPr>
            <w:tcW w:w="433" w:type="dxa"/>
            <w:gridSpan w:val="2"/>
          </w:tcPr>
          <w:p w14:paraId="25CDFBA4" w14:textId="77777777" w:rsidR="00C6367E" w:rsidRPr="00CD5AB3" w:rsidRDefault="00C6367E" w:rsidP="00C6367E">
            <w:pPr>
              <w:pStyle w:val="pqiTabHead"/>
            </w:pPr>
            <w:r w:rsidRPr="00CD5AB3">
              <w:t>D</w:t>
            </w:r>
          </w:p>
        </w:tc>
        <w:tc>
          <w:tcPr>
            <w:tcW w:w="2129" w:type="dxa"/>
          </w:tcPr>
          <w:p w14:paraId="6A3B93B9" w14:textId="77777777" w:rsidR="00C6367E" w:rsidRPr="00CD5AB3" w:rsidRDefault="00C6367E" w:rsidP="00C6367E">
            <w:pPr>
              <w:pStyle w:val="pqiTabHead"/>
              <w:rPr>
                <w:b w:val="0"/>
              </w:rPr>
            </w:pPr>
            <w:r w:rsidRPr="00CD5AB3">
              <w:rPr>
                <w:b w:val="0"/>
              </w:rPr>
              <w:t>R – jeśli inne niż w sekcji 5</w:t>
            </w:r>
          </w:p>
        </w:tc>
        <w:tc>
          <w:tcPr>
            <w:tcW w:w="4545" w:type="dxa"/>
          </w:tcPr>
          <w:p w14:paraId="0A9F158C" w14:textId="77777777" w:rsidR="00C6367E" w:rsidRPr="00CD5AB3" w:rsidRDefault="00C6367E" w:rsidP="00C6367E">
            <w:pPr>
              <w:pStyle w:val="pqiTabHead"/>
              <w:rPr>
                <w:b w:val="0"/>
              </w:rPr>
            </w:pPr>
            <w:r w:rsidRPr="00CD5AB3">
              <w:rPr>
                <w:b w:val="0"/>
              </w:rPr>
              <w:t>Należy podać rzeczywiste miejsce odbioru wyrobów akcyzowych.</w:t>
            </w:r>
          </w:p>
        </w:tc>
        <w:tc>
          <w:tcPr>
            <w:tcW w:w="857" w:type="dxa"/>
          </w:tcPr>
          <w:p w14:paraId="140A6092" w14:textId="77777777" w:rsidR="00C6367E" w:rsidRPr="00CD5AB3" w:rsidRDefault="00C6367E" w:rsidP="00C6367E">
            <w:pPr>
              <w:pStyle w:val="pqiTabHead"/>
            </w:pPr>
            <w:r w:rsidRPr="00CD5AB3">
              <w:t>1x</w:t>
            </w:r>
          </w:p>
        </w:tc>
      </w:tr>
      <w:tr w:rsidR="00C6367E" w:rsidRPr="00CD5AB3" w14:paraId="766E1B71" w14:textId="77777777" w:rsidTr="00D46974">
        <w:tc>
          <w:tcPr>
            <w:tcW w:w="799" w:type="dxa"/>
            <w:gridSpan w:val="8"/>
          </w:tcPr>
          <w:p w14:paraId="20EC7841" w14:textId="77777777" w:rsidR="00C6367E" w:rsidRPr="00CD5AB3" w:rsidRDefault="00C6367E" w:rsidP="00C6367E">
            <w:pPr>
              <w:pStyle w:val="pqiTabBody"/>
              <w:rPr>
                <w:i/>
              </w:rPr>
            </w:pPr>
          </w:p>
        </w:tc>
        <w:tc>
          <w:tcPr>
            <w:tcW w:w="4417" w:type="dxa"/>
            <w:gridSpan w:val="2"/>
          </w:tcPr>
          <w:p w14:paraId="2ACE06FE" w14:textId="77777777" w:rsidR="00C6367E" w:rsidRPr="00CD5AB3" w:rsidRDefault="00C6367E" w:rsidP="00C6367E">
            <w:pPr>
              <w:pStyle w:val="pqiTabBody"/>
            </w:pPr>
            <w:r w:rsidRPr="00CD5AB3">
              <w:t xml:space="preserve">JĘZYK ELEMENTU </w:t>
            </w:r>
          </w:p>
          <w:p w14:paraId="3CEF0CA6" w14:textId="77777777" w:rsidR="00C6367E" w:rsidRPr="00CD5AB3" w:rsidRDefault="00C6367E" w:rsidP="00C6367E">
            <w:pPr>
              <w:pStyle w:val="pqiTabBody"/>
            </w:pPr>
            <w:r w:rsidRPr="00CD5AB3">
              <w:rPr>
                <w:rFonts w:ascii="Courier New" w:hAnsi="Courier New" w:cs="Courier New"/>
                <w:noProof/>
                <w:color w:val="0000FF"/>
              </w:rPr>
              <w:t>@language</w:t>
            </w:r>
          </w:p>
        </w:tc>
        <w:tc>
          <w:tcPr>
            <w:tcW w:w="433" w:type="dxa"/>
            <w:gridSpan w:val="2"/>
          </w:tcPr>
          <w:p w14:paraId="39C515FF" w14:textId="77777777" w:rsidR="00C6367E" w:rsidRPr="00CD5AB3" w:rsidRDefault="00C6367E" w:rsidP="00C6367E">
            <w:pPr>
              <w:pStyle w:val="pqiTabBody"/>
            </w:pPr>
            <w:r w:rsidRPr="00CD5AB3">
              <w:t>R</w:t>
            </w:r>
          </w:p>
        </w:tc>
        <w:tc>
          <w:tcPr>
            <w:tcW w:w="2129" w:type="dxa"/>
          </w:tcPr>
          <w:p w14:paraId="58E99B5F" w14:textId="77777777" w:rsidR="00C6367E" w:rsidRPr="00CD5AB3" w:rsidRDefault="00C6367E" w:rsidP="00C6367E">
            <w:pPr>
              <w:pStyle w:val="pqiTabBody"/>
            </w:pPr>
          </w:p>
        </w:tc>
        <w:tc>
          <w:tcPr>
            <w:tcW w:w="4545" w:type="dxa"/>
          </w:tcPr>
          <w:p w14:paraId="14FA6D25" w14:textId="77777777" w:rsidR="00C6367E" w:rsidRPr="00CD5AB3" w:rsidRDefault="00C6367E" w:rsidP="00C6367E">
            <w:pPr>
              <w:pStyle w:val="pqiTabBody"/>
            </w:pPr>
            <w:r w:rsidRPr="00CD5AB3">
              <w:t>Atrybut.</w:t>
            </w:r>
          </w:p>
          <w:p w14:paraId="6639F1EA" w14:textId="77777777" w:rsidR="00C6367E" w:rsidRPr="00CD5AB3" w:rsidRDefault="00C6367E" w:rsidP="00C6367E">
            <w:pPr>
              <w:pStyle w:val="pqiTabBody"/>
            </w:pPr>
            <w:r w:rsidRPr="00CD5AB3">
              <w:t>Wartość ze słownika „Kody języka (Language codes)”.</w:t>
            </w:r>
          </w:p>
        </w:tc>
        <w:tc>
          <w:tcPr>
            <w:tcW w:w="857" w:type="dxa"/>
          </w:tcPr>
          <w:p w14:paraId="5802972A" w14:textId="77777777" w:rsidR="00C6367E" w:rsidRPr="00CD5AB3" w:rsidRDefault="00C6367E" w:rsidP="00C6367E">
            <w:pPr>
              <w:pStyle w:val="pqiTabBody"/>
            </w:pPr>
            <w:r w:rsidRPr="00CD5AB3">
              <w:t>a2</w:t>
            </w:r>
          </w:p>
        </w:tc>
      </w:tr>
      <w:tr w:rsidR="00C90FA1" w:rsidRPr="00CD5AB3" w14:paraId="439E97E9" w14:textId="77777777" w:rsidTr="00D46974">
        <w:tc>
          <w:tcPr>
            <w:tcW w:w="799" w:type="dxa"/>
            <w:gridSpan w:val="8"/>
          </w:tcPr>
          <w:p w14:paraId="156C1D08" w14:textId="77777777" w:rsidR="00C90FA1" w:rsidRPr="00CD5AB3" w:rsidRDefault="00C90FA1" w:rsidP="00C90FA1">
            <w:pPr>
              <w:pStyle w:val="pqiTabBody"/>
              <w:rPr>
                <w:i/>
              </w:rPr>
            </w:pPr>
          </w:p>
        </w:tc>
        <w:tc>
          <w:tcPr>
            <w:tcW w:w="4417" w:type="dxa"/>
            <w:gridSpan w:val="2"/>
          </w:tcPr>
          <w:p w14:paraId="7D31CA8F" w14:textId="77777777" w:rsidR="00C90FA1" w:rsidRPr="00CD5AB3" w:rsidRDefault="00C90FA1" w:rsidP="00C90FA1">
            <w:pPr>
              <w:pStyle w:val="pqiTabBody"/>
            </w:pPr>
            <w:r w:rsidRPr="00CD5AB3">
              <w:t>TYP PODMIOTU</w:t>
            </w:r>
          </w:p>
          <w:p w14:paraId="6FA2729A" w14:textId="7A34D9BD" w:rsidR="00C90FA1" w:rsidRPr="00CD5AB3" w:rsidRDefault="00C90FA1" w:rsidP="00C90FA1">
            <w:pPr>
              <w:pStyle w:val="pqiTabBody"/>
            </w:pPr>
            <w:r w:rsidRPr="00CD5AB3">
              <w:rPr>
                <w:rFonts w:ascii="Courier New" w:hAnsi="Courier New" w:cs="Courier New"/>
                <w:noProof/>
                <w:color w:val="0000FF"/>
              </w:rPr>
              <w:t>@deliveryTraderType</w:t>
            </w:r>
          </w:p>
        </w:tc>
        <w:tc>
          <w:tcPr>
            <w:tcW w:w="433" w:type="dxa"/>
            <w:gridSpan w:val="2"/>
          </w:tcPr>
          <w:p w14:paraId="46136EB6" w14:textId="55C3D939" w:rsidR="00C90FA1" w:rsidRPr="00CD5AB3" w:rsidRDefault="004D0263" w:rsidP="004D0263">
            <w:pPr>
              <w:pStyle w:val="pqiTabBody"/>
            </w:pPr>
            <w:r>
              <w:t>R</w:t>
            </w:r>
          </w:p>
        </w:tc>
        <w:tc>
          <w:tcPr>
            <w:tcW w:w="2129" w:type="dxa"/>
          </w:tcPr>
          <w:p w14:paraId="728B2431" w14:textId="725AD14E" w:rsidR="00C90FA1" w:rsidRPr="00CD5AB3" w:rsidRDefault="00C90FA1" w:rsidP="00C90FA1">
            <w:pPr>
              <w:pStyle w:val="pqiTabBody"/>
            </w:pPr>
          </w:p>
        </w:tc>
        <w:tc>
          <w:tcPr>
            <w:tcW w:w="4545" w:type="dxa"/>
          </w:tcPr>
          <w:p w14:paraId="7A499871" w14:textId="77777777" w:rsidR="00C90FA1" w:rsidRPr="00CD5AB3" w:rsidRDefault="00C90FA1" w:rsidP="00C90FA1">
            <w:pPr>
              <w:pStyle w:val="pqiTabBody"/>
            </w:pPr>
            <w:r w:rsidRPr="00CD5AB3">
              <w:t>Atrybut</w:t>
            </w:r>
          </w:p>
          <w:p w14:paraId="746A2813" w14:textId="77777777" w:rsidR="00C90FA1" w:rsidRPr="00CD5AB3" w:rsidRDefault="00C90FA1" w:rsidP="00C90FA1">
            <w:pPr>
              <w:pStyle w:val="pqiTabBody"/>
            </w:pPr>
            <w:r w:rsidRPr="00CD5AB3">
              <w:t>Określa rodzaj podmiotu.</w:t>
            </w:r>
          </w:p>
          <w:p w14:paraId="5EF8511A" w14:textId="27905904" w:rsidR="00C90FA1" w:rsidRPr="00CD5AB3" w:rsidRDefault="00C90FA1" w:rsidP="00C90FA1">
            <w:pPr>
              <w:pStyle w:val="pqiTabBody"/>
            </w:pPr>
            <w:r w:rsidRPr="00CD5AB3">
              <w:t>Możliwe wartości określa słownik 4.</w:t>
            </w:r>
            <w:r>
              <w:t>5</w:t>
            </w:r>
          </w:p>
        </w:tc>
        <w:tc>
          <w:tcPr>
            <w:tcW w:w="857" w:type="dxa"/>
          </w:tcPr>
          <w:p w14:paraId="774C4276" w14:textId="67B3A885" w:rsidR="00C90FA1" w:rsidRPr="00CD5AB3" w:rsidRDefault="00C90FA1" w:rsidP="00C90FA1">
            <w:pPr>
              <w:pStyle w:val="pqiTabBody"/>
            </w:pPr>
            <w:r w:rsidRPr="00CD5AB3">
              <w:t>n1</w:t>
            </w:r>
          </w:p>
        </w:tc>
      </w:tr>
      <w:tr w:rsidR="00C6367E" w:rsidRPr="00CD5AB3" w14:paraId="0F538A0E" w14:textId="77777777" w:rsidTr="00D46974">
        <w:tc>
          <w:tcPr>
            <w:tcW w:w="371" w:type="dxa"/>
            <w:gridSpan w:val="2"/>
          </w:tcPr>
          <w:p w14:paraId="791FC18C" w14:textId="77777777" w:rsidR="00C6367E" w:rsidRPr="00CD5AB3" w:rsidRDefault="00C6367E" w:rsidP="00C6367E">
            <w:pPr>
              <w:pStyle w:val="pqiTabBody"/>
              <w:rPr>
                <w:b/>
              </w:rPr>
            </w:pPr>
          </w:p>
        </w:tc>
        <w:tc>
          <w:tcPr>
            <w:tcW w:w="428" w:type="dxa"/>
            <w:gridSpan w:val="6"/>
          </w:tcPr>
          <w:p w14:paraId="52510FAB" w14:textId="77777777" w:rsidR="00C6367E" w:rsidRPr="00CD5AB3" w:rsidRDefault="00C6367E" w:rsidP="00C6367E">
            <w:pPr>
              <w:pStyle w:val="pqiTabBody"/>
              <w:rPr>
                <w:i/>
              </w:rPr>
            </w:pPr>
            <w:r w:rsidRPr="00CD5AB3">
              <w:rPr>
                <w:i/>
              </w:rPr>
              <w:t>a</w:t>
            </w:r>
          </w:p>
        </w:tc>
        <w:tc>
          <w:tcPr>
            <w:tcW w:w="4417" w:type="dxa"/>
            <w:gridSpan w:val="2"/>
          </w:tcPr>
          <w:p w14:paraId="2FEFD32B" w14:textId="77777777" w:rsidR="009F30F5" w:rsidRPr="00CD5AB3" w:rsidRDefault="009F30F5" w:rsidP="009F30F5">
            <w:pPr>
              <w:pStyle w:val="pqiTabBody"/>
              <w:rPr>
                <w:lang w:val="en-US"/>
              </w:rPr>
            </w:pPr>
            <w:r w:rsidRPr="00CD5AB3">
              <w:rPr>
                <w:lang w:val="en-US"/>
              </w:rPr>
              <w:t>Identyfikacja podmiotu</w:t>
            </w:r>
          </w:p>
          <w:p w14:paraId="1E84D8FD" w14:textId="77777777" w:rsidR="009F30F5" w:rsidRPr="00CD5AB3" w:rsidRDefault="009F30F5" w:rsidP="009F30F5">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3B44EB61" w14:textId="77777777" w:rsidR="00844879" w:rsidRDefault="009F30F5" w:rsidP="009F30F5">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w:t>
            </w:r>
            <w:r w:rsidR="00844879">
              <w:rPr>
                <w:rFonts w:ascii="Courier New" w:hAnsi="Courier New" w:cs="Courier New"/>
                <w:noProof/>
                <w:color w:val="0000FF"/>
                <w:lang w:val="en-US"/>
              </w:rPr>
              <w:t>r</w:t>
            </w:r>
          </w:p>
          <w:p w14:paraId="5EA28718" w14:textId="7F1C3535" w:rsidR="00C6367E" w:rsidRPr="00CD5AB3" w:rsidRDefault="00844879" w:rsidP="009F30F5">
            <w:pPr>
              <w:pStyle w:val="pqiTabBody"/>
            </w:pPr>
            <w:r>
              <w:rPr>
                <w:rFonts w:ascii="Courier New" w:hAnsi="Courier New" w:cs="Courier New"/>
                <w:noProof/>
                <w:color w:val="0000FF"/>
                <w:lang w:val="en-US"/>
              </w:rPr>
              <w:t>TraderId/PersonalId</w:t>
            </w:r>
          </w:p>
        </w:tc>
        <w:tc>
          <w:tcPr>
            <w:tcW w:w="433" w:type="dxa"/>
            <w:gridSpan w:val="2"/>
          </w:tcPr>
          <w:p w14:paraId="1C257AA3" w14:textId="78321BAD" w:rsidR="00C6367E" w:rsidRPr="00CD5AB3" w:rsidRDefault="00844879" w:rsidP="00C6367E">
            <w:pPr>
              <w:pStyle w:val="pqiTabBody"/>
            </w:pPr>
            <w:r>
              <w:t>R</w:t>
            </w:r>
          </w:p>
        </w:tc>
        <w:tc>
          <w:tcPr>
            <w:tcW w:w="2129" w:type="dxa"/>
          </w:tcPr>
          <w:p w14:paraId="64DE8DAA" w14:textId="2091E2A5" w:rsidR="00C6367E" w:rsidRPr="00CD5AB3" w:rsidRDefault="00C6367E" w:rsidP="00C6367E">
            <w:pPr>
              <w:pStyle w:val="pqiTabBody"/>
            </w:pPr>
          </w:p>
        </w:tc>
        <w:tc>
          <w:tcPr>
            <w:tcW w:w="4545" w:type="dxa"/>
          </w:tcPr>
          <w:p w14:paraId="4141E97D" w14:textId="77777777" w:rsidR="009F30F5" w:rsidRDefault="009F30F5" w:rsidP="009F30F5">
            <w:pPr>
              <w:pStyle w:val="pqiTabBody"/>
            </w:pPr>
            <w:r>
              <w:t>Należy podać identyfikator podmiotu zależny od wybranego typu podmiotu.</w:t>
            </w:r>
          </w:p>
          <w:p w14:paraId="48ED936A" w14:textId="243DC445" w:rsidR="00C6367E" w:rsidRPr="00CD5AB3" w:rsidRDefault="009F30F5" w:rsidP="00B248B1">
            <w:pPr>
              <w:pStyle w:val="pqiTabBody"/>
            </w:pPr>
            <w:r>
              <w:t xml:space="preserve">Obowiązkowe podanie dokładnie jednego identyfikatora. </w:t>
            </w:r>
            <w:r w:rsidR="00B248B1">
              <w:t>Dla nieobjętych systemem oraz osób fizycznych zarejestrowanych w PUESC (podmiot zużywający) podajemy Personal ID (PESEL lub inny numer). Dla zużywających i zużywających gospodarczych podajemy TaxNumber (NIP). Dla reszty podajemy ExciseNumber (numer akcyzowy) lub numer podmiotu pośredniczącego.</w:t>
            </w:r>
          </w:p>
        </w:tc>
        <w:tc>
          <w:tcPr>
            <w:tcW w:w="857" w:type="dxa"/>
          </w:tcPr>
          <w:p w14:paraId="5D3D2F7C" w14:textId="77777777" w:rsidR="00C6367E" w:rsidRPr="00CD5AB3" w:rsidRDefault="00C6367E" w:rsidP="00C6367E">
            <w:pPr>
              <w:pStyle w:val="pqiTabBody"/>
            </w:pPr>
            <w:r w:rsidRPr="00CD5AB3">
              <w:t>an..16</w:t>
            </w:r>
          </w:p>
        </w:tc>
      </w:tr>
      <w:tr w:rsidR="00C6367E" w:rsidRPr="00CD5AB3" w14:paraId="0D9A9857" w14:textId="77777777" w:rsidTr="00D46974">
        <w:tc>
          <w:tcPr>
            <w:tcW w:w="371" w:type="dxa"/>
            <w:gridSpan w:val="2"/>
          </w:tcPr>
          <w:p w14:paraId="12E4050B" w14:textId="77777777" w:rsidR="00C6367E" w:rsidRPr="00CD5AB3" w:rsidRDefault="00C6367E" w:rsidP="00C6367E">
            <w:pPr>
              <w:pStyle w:val="pqiTabBody"/>
              <w:rPr>
                <w:b/>
              </w:rPr>
            </w:pPr>
          </w:p>
        </w:tc>
        <w:tc>
          <w:tcPr>
            <w:tcW w:w="428" w:type="dxa"/>
            <w:gridSpan w:val="6"/>
          </w:tcPr>
          <w:p w14:paraId="50A23530" w14:textId="77777777" w:rsidR="00C6367E" w:rsidRPr="00CD5AB3" w:rsidRDefault="00C6367E" w:rsidP="00C6367E">
            <w:pPr>
              <w:pStyle w:val="pqiTabBody"/>
              <w:rPr>
                <w:i/>
              </w:rPr>
            </w:pPr>
            <w:r w:rsidRPr="00CD5AB3">
              <w:rPr>
                <w:i/>
              </w:rPr>
              <w:t>b</w:t>
            </w:r>
          </w:p>
        </w:tc>
        <w:tc>
          <w:tcPr>
            <w:tcW w:w="4417" w:type="dxa"/>
            <w:gridSpan w:val="2"/>
          </w:tcPr>
          <w:p w14:paraId="79DF4322" w14:textId="77777777" w:rsidR="00C6367E" w:rsidRPr="00CD5AB3" w:rsidRDefault="00C6367E" w:rsidP="00C6367E">
            <w:pPr>
              <w:pStyle w:val="pqiTabBody"/>
            </w:pPr>
            <w:r w:rsidRPr="00CD5AB3">
              <w:t>Nazwa podmiotu odbierającego</w:t>
            </w:r>
          </w:p>
          <w:p w14:paraId="051F613F" w14:textId="77777777" w:rsidR="00C6367E" w:rsidRPr="00CD5AB3" w:rsidRDefault="00C6367E" w:rsidP="00C6367E">
            <w:pPr>
              <w:pStyle w:val="pqiTabBody"/>
            </w:pPr>
            <w:r w:rsidRPr="00CD5AB3">
              <w:rPr>
                <w:rFonts w:ascii="Courier New" w:hAnsi="Courier New" w:cs="Courier New"/>
                <w:noProof/>
                <w:color w:val="0000FF"/>
              </w:rPr>
              <w:t>TraderName</w:t>
            </w:r>
          </w:p>
        </w:tc>
        <w:tc>
          <w:tcPr>
            <w:tcW w:w="433" w:type="dxa"/>
            <w:gridSpan w:val="2"/>
          </w:tcPr>
          <w:p w14:paraId="1FE264F6" w14:textId="77777777" w:rsidR="00C6367E" w:rsidRPr="00CD5AB3" w:rsidRDefault="00C6367E" w:rsidP="00C6367E">
            <w:pPr>
              <w:pStyle w:val="pqiTabBody"/>
            </w:pPr>
            <w:r w:rsidRPr="00CD5AB3">
              <w:t>O</w:t>
            </w:r>
          </w:p>
        </w:tc>
        <w:tc>
          <w:tcPr>
            <w:tcW w:w="2129" w:type="dxa"/>
          </w:tcPr>
          <w:p w14:paraId="4B47F840" w14:textId="77777777" w:rsidR="00C6367E" w:rsidRPr="00CD5AB3" w:rsidRDefault="00C6367E" w:rsidP="00C6367E">
            <w:pPr>
              <w:pStyle w:val="pqiTabBody"/>
            </w:pPr>
          </w:p>
        </w:tc>
        <w:tc>
          <w:tcPr>
            <w:tcW w:w="4545" w:type="dxa"/>
          </w:tcPr>
          <w:p w14:paraId="230B82A6" w14:textId="77777777" w:rsidR="00C6367E" w:rsidRPr="00CD5AB3" w:rsidRDefault="00C6367E" w:rsidP="00C6367E">
            <w:pPr>
              <w:pStyle w:val="pqiTabBody"/>
            </w:pPr>
          </w:p>
        </w:tc>
        <w:tc>
          <w:tcPr>
            <w:tcW w:w="857" w:type="dxa"/>
          </w:tcPr>
          <w:p w14:paraId="0B9FD427" w14:textId="77777777" w:rsidR="00C6367E" w:rsidRPr="00CD5AB3" w:rsidRDefault="00C6367E" w:rsidP="00C6367E">
            <w:pPr>
              <w:pStyle w:val="pqiTabBody"/>
            </w:pPr>
            <w:r w:rsidRPr="00CD5AB3">
              <w:t>an..182</w:t>
            </w:r>
          </w:p>
        </w:tc>
      </w:tr>
      <w:tr w:rsidR="00C6367E" w:rsidRPr="00CD5AB3" w14:paraId="466BF1D2" w14:textId="77777777" w:rsidTr="00D46974">
        <w:tc>
          <w:tcPr>
            <w:tcW w:w="371" w:type="dxa"/>
            <w:gridSpan w:val="2"/>
          </w:tcPr>
          <w:p w14:paraId="7ED2EF9C" w14:textId="77777777" w:rsidR="00C6367E" w:rsidRPr="00CD5AB3" w:rsidRDefault="00C6367E" w:rsidP="00C6367E">
            <w:pPr>
              <w:pStyle w:val="pqiTabBody"/>
              <w:rPr>
                <w:b/>
              </w:rPr>
            </w:pPr>
          </w:p>
        </w:tc>
        <w:tc>
          <w:tcPr>
            <w:tcW w:w="428" w:type="dxa"/>
            <w:gridSpan w:val="6"/>
          </w:tcPr>
          <w:p w14:paraId="7D3F21BD" w14:textId="77777777" w:rsidR="00C6367E" w:rsidRPr="00CD5AB3" w:rsidRDefault="00C6367E" w:rsidP="00C6367E">
            <w:pPr>
              <w:pStyle w:val="pqiTabBody"/>
              <w:rPr>
                <w:i/>
              </w:rPr>
            </w:pPr>
            <w:r w:rsidRPr="00CD5AB3">
              <w:rPr>
                <w:i/>
              </w:rPr>
              <w:t>c</w:t>
            </w:r>
          </w:p>
        </w:tc>
        <w:tc>
          <w:tcPr>
            <w:tcW w:w="4417" w:type="dxa"/>
            <w:gridSpan w:val="2"/>
          </w:tcPr>
          <w:p w14:paraId="79FE496A" w14:textId="77777777" w:rsidR="00C6367E" w:rsidRPr="00CD5AB3" w:rsidRDefault="00C6367E" w:rsidP="00C6367E">
            <w:pPr>
              <w:pStyle w:val="pqiTabBody"/>
            </w:pPr>
            <w:r w:rsidRPr="00CD5AB3">
              <w:t>Ulica</w:t>
            </w:r>
          </w:p>
          <w:p w14:paraId="2B536E28" w14:textId="77777777" w:rsidR="00C6367E" w:rsidRPr="00CD5AB3" w:rsidRDefault="00C6367E" w:rsidP="00C6367E">
            <w:pPr>
              <w:pStyle w:val="pqiTabBody"/>
            </w:pPr>
            <w:r w:rsidRPr="00CD5AB3">
              <w:rPr>
                <w:rFonts w:ascii="Courier New" w:hAnsi="Courier New" w:cs="Courier New"/>
                <w:noProof/>
                <w:color w:val="0000FF"/>
              </w:rPr>
              <w:t>StreetName</w:t>
            </w:r>
          </w:p>
        </w:tc>
        <w:tc>
          <w:tcPr>
            <w:tcW w:w="433" w:type="dxa"/>
            <w:gridSpan w:val="2"/>
          </w:tcPr>
          <w:p w14:paraId="3AB5B7BE" w14:textId="77777777" w:rsidR="00C6367E" w:rsidRPr="00CD5AB3" w:rsidRDefault="00C6367E" w:rsidP="00C6367E">
            <w:pPr>
              <w:pStyle w:val="pqiTabBody"/>
            </w:pPr>
            <w:r w:rsidRPr="00CD5AB3">
              <w:t>O</w:t>
            </w:r>
          </w:p>
        </w:tc>
        <w:tc>
          <w:tcPr>
            <w:tcW w:w="2129" w:type="dxa"/>
            <w:vMerge w:val="restart"/>
          </w:tcPr>
          <w:p w14:paraId="6856CB3D" w14:textId="77777777" w:rsidR="00C6367E" w:rsidRPr="00CD5AB3" w:rsidRDefault="00C6367E" w:rsidP="00C6367E">
            <w:pPr>
              <w:pStyle w:val="pqiTabBody"/>
            </w:pPr>
          </w:p>
        </w:tc>
        <w:tc>
          <w:tcPr>
            <w:tcW w:w="4545" w:type="dxa"/>
          </w:tcPr>
          <w:p w14:paraId="64BFCD7B" w14:textId="77777777" w:rsidR="00C6367E" w:rsidRPr="00CD5AB3" w:rsidRDefault="00C6367E" w:rsidP="00C6367E">
            <w:pPr>
              <w:pStyle w:val="pqiTabBody"/>
            </w:pPr>
          </w:p>
        </w:tc>
        <w:tc>
          <w:tcPr>
            <w:tcW w:w="857" w:type="dxa"/>
          </w:tcPr>
          <w:p w14:paraId="2D3ADE39" w14:textId="77777777" w:rsidR="00C6367E" w:rsidRPr="00CD5AB3" w:rsidRDefault="00C6367E" w:rsidP="00C6367E">
            <w:pPr>
              <w:pStyle w:val="pqiTabBody"/>
            </w:pPr>
            <w:r w:rsidRPr="00CD5AB3">
              <w:t>an..65</w:t>
            </w:r>
          </w:p>
        </w:tc>
      </w:tr>
      <w:tr w:rsidR="00C6367E" w:rsidRPr="00CD5AB3" w14:paraId="06D10627" w14:textId="77777777" w:rsidTr="00D46974">
        <w:tc>
          <w:tcPr>
            <w:tcW w:w="371" w:type="dxa"/>
            <w:gridSpan w:val="2"/>
          </w:tcPr>
          <w:p w14:paraId="3628D936" w14:textId="77777777" w:rsidR="00C6367E" w:rsidRPr="00CD5AB3" w:rsidRDefault="00C6367E" w:rsidP="00C6367E">
            <w:pPr>
              <w:pStyle w:val="pqiTabBody"/>
              <w:rPr>
                <w:b/>
              </w:rPr>
            </w:pPr>
          </w:p>
        </w:tc>
        <w:tc>
          <w:tcPr>
            <w:tcW w:w="428" w:type="dxa"/>
            <w:gridSpan w:val="6"/>
          </w:tcPr>
          <w:p w14:paraId="5821B0E0" w14:textId="77777777" w:rsidR="00C6367E" w:rsidRPr="00CD5AB3" w:rsidRDefault="00C6367E" w:rsidP="00C6367E">
            <w:pPr>
              <w:pStyle w:val="pqiTabBody"/>
              <w:rPr>
                <w:i/>
              </w:rPr>
            </w:pPr>
            <w:r w:rsidRPr="00CD5AB3">
              <w:rPr>
                <w:i/>
              </w:rPr>
              <w:t>d</w:t>
            </w:r>
          </w:p>
        </w:tc>
        <w:tc>
          <w:tcPr>
            <w:tcW w:w="4417" w:type="dxa"/>
            <w:gridSpan w:val="2"/>
          </w:tcPr>
          <w:p w14:paraId="1F8B6D6D" w14:textId="77777777" w:rsidR="00C6367E" w:rsidRPr="00CD5AB3" w:rsidRDefault="00C6367E" w:rsidP="00C6367E">
            <w:pPr>
              <w:pStyle w:val="pqiTabBody"/>
            </w:pPr>
            <w:r w:rsidRPr="00CD5AB3">
              <w:t>Numer domu</w:t>
            </w:r>
          </w:p>
          <w:p w14:paraId="42F19F3A" w14:textId="77777777" w:rsidR="00C6367E" w:rsidRPr="00CD5AB3" w:rsidRDefault="00C6367E" w:rsidP="00C6367E">
            <w:pPr>
              <w:pStyle w:val="pqiTabBody"/>
            </w:pPr>
            <w:r w:rsidRPr="00CD5AB3">
              <w:rPr>
                <w:rFonts w:ascii="Courier New" w:hAnsi="Courier New" w:cs="Courier New"/>
                <w:noProof/>
                <w:color w:val="0000FF"/>
              </w:rPr>
              <w:t>StreetNumber</w:t>
            </w:r>
          </w:p>
        </w:tc>
        <w:tc>
          <w:tcPr>
            <w:tcW w:w="433" w:type="dxa"/>
            <w:gridSpan w:val="2"/>
          </w:tcPr>
          <w:p w14:paraId="4A76497D" w14:textId="77777777" w:rsidR="00C6367E" w:rsidRPr="00CD5AB3" w:rsidRDefault="00C6367E" w:rsidP="00C6367E">
            <w:pPr>
              <w:pStyle w:val="pqiTabBody"/>
            </w:pPr>
            <w:r w:rsidRPr="00CD5AB3">
              <w:t>O</w:t>
            </w:r>
          </w:p>
        </w:tc>
        <w:tc>
          <w:tcPr>
            <w:tcW w:w="2129" w:type="dxa"/>
            <w:vMerge/>
          </w:tcPr>
          <w:p w14:paraId="36EE1CF3" w14:textId="77777777" w:rsidR="00C6367E" w:rsidRPr="00CD5AB3" w:rsidRDefault="00C6367E" w:rsidP="00C6367E">
            <w:pPr>
              <w:pStyle w:val="pqiTabBody"/>
            </w:pPr>
          </w:p>
        </w:tc>
        <w:tc>
          <w:tcPr>
            <w:tcW w:w="4545" w:type="dxa"/>
          </w:tcPr>
          <w:p w14:paraId="67D95644" w14:textId="77777777" w:rsidR="00C6367E" w:rsidRPr="00CD5AB3" w:rsidRDefault="00C6367E" w:rsidP="00C6367E">
            <w:pPr>
              <w:pStyle w:val="pqiTabBody"/>
            </w:pPr>
          </w:p>
        </w:tc>
        <w:tc>
          <w:tcPr>
            <w:tcW w:w="857" w:type="dxa"/>
          </w:tcPr>
          <w:p w14:paraId="17CF4D31" w14:textId="77777777" w:rsidR="00C6367E" w:rsidRPr="00CD5AB3" w:rsidRDefault="00C6367E" w:rsidP="00C6367E">
            <w:pPr>
              <w:pStyle w:val="pqiTabBody"/>
            </w:pPr>
            <w:r w:rsidRPr="00CD5AB3">
              <w:t>an..11</w:t>
            </w:r>
          </w:p>
        </w:tc>
      </w:tr>
      <w:tr w:rsidR="00C6367E" w:rsidRPr="00CD5AB3" w14:paraId="507E6B19" w14:textId="77777777" w:rsidTr="00D46974">
        <w:tc>
          <w:tcPr>
            <w:tcW w:w="371" w:type="dxa"/>
            <w:gridSpan w:val="2"/>
          </w:tcPr>
          <w:p w14:paraId="1BE5C63C" w14:textId="77777777" w:rsidR="00C6367E" w:rsidRPr="00CD5AB3" w:rsidRDefault="00C6367E" w:rsidP="00C6367E">
            <w:pPr>
              <w:pStyle w:val="pqiTabBody"/>
              <w:rPr>
                <w:b/>
              </w:rPr>
            </w:pPr>
          </w:p>
        </w:tc>
        <w:tc>
          <w:tcPr>
            <w:tcW w:w="428" w:type="dxa"/>
            <w:gridSpan w:val="6"/>
          </w:tcPr>
          <w:p w14:paraId="58F2AAE3" w14:textId="77777777" w:rsidR="00C6367E" w:rsidRPr="00CD5AB3" w:rsidRDefault="00C6367E" w:rsidP="00C6367E">
            <w:pPr>
              <w:pStyle w:val="pqiTabBody"/>
              <w:rPr>
                <w:i/>
              </w:rPr>
            </w:pPr>
            <w:r w:rsidRPr="00CD5AB3">
              <w:rPr>
                <w:i/>
              </w:rPr>
              <w:t>e</w:t>
            </w:r>
          </w:p>
        </w:tc>
        <w:tc>
          <w:tcPr>
            <w:tcW w:w="4417" w:type="dxa"/>
            <w:gridSpan w:val="2"/>
          </w:tcPr>
          <w:p w14:paraId="70929E0E" w14:textId="77777777" w:rsidR="00C6367E" w:rsidRPr="00CD5AB3" w:rsidRDefault="00C6367E" w:rsidP="00C6367E">
            <w:pPr>
              <w:pStyle w:val="pqiTabBody"/>
            </w:pPr>
            <w:r w:rsidRPr="00CD5AB3">
              <w:t>Kod pocztowy</w:t>
            </w:r>
          </w:p>
          <w:p w14:paraId="43C665E3" w14:textId="77777777" w:rsidR="00C6367E" w:rsidRPr="00CD5AB3" w:rsidRDefault="00C6367E" w:rsidP="00C6367E">
            <w:pPr>
              <w:pStyle w:val="pqiTabBody"/>
            </w:pPr>
            <w:r w:rsidRPr="00CD5AB3">
              <w:rPr>
                <w:rFonts w:ascii="Courier New" w:hAnsi="Courier New" w:cs="Courier New"/>
                <w:noProof/>
                <w:color w:val="0000FF"/>
              </w:rPr>
              <w:t>Postcode</w:t>
            </w:r>
          </w:p>
        </w:tc>
        <w:tc>
          <w:tcPr>
            <w:tcW w:w="433" w:type="dxa"/>
            <w:gridSpan w:val="2"/>
          </w:tcPr>
          <w:p w14:paraId="2D3F9766" w14:textId="77777777" w:rsidR="00C6367E" w:rsidRPr="00CD5AB3" w:rsidRDefault="00C6367E" w:rsidP="00C6367E">
            <w:pPr>
              <w:pStyle w:val="pqiTabBody"/>
            </w:pPr>
            <w:r w:rsidRPr="00CD5AB3">
              <w:t>O</w:t>
            </w:r>
          </w:p>
        </w:tc>
        <w:tc>
          <w:tcPr>
            <w:tcW w:w="2129" w:type="dxa"/>
            <w:vMerge/>
          </w:tcPr>
          <w:p w14:paraId="7B9FE70A" w14:textId="77777777" w:rsidR="00C6367E" w:rsidRPr="00CD5AB3" w:rsidRDefault="00C6367E" w:rsidP="00C6367E">
            <w:pPr>
              <w:pStyle w:val="pqiTabBody"/>
            </w:pPr>
          </w:p>
        </w:tc>
        <w:tc>
          <w:tcPr>
            <w:tcW w:w="4545" w:type="dxa"/>
          </w:tcPr>
          <w:p w14:paraId="406F534F" w14:textId="77777777" w:rsidR="00C6367E" w:rsidRPr="00CD5AB3" w:rsidRDefault="00C6367E" w:rsidP="00C6367E">
            <w:pPr>
              <w:pStyle w:val="pqiTabBody"/>
            </w:pPr>
          </w:p>
        </w:tc>
        <w:tc>
          <w:tcPr>
            <w:tcW w:w="857" w:type="dxa"/>
          </w:tcPr>
          <w:p w14:paraId="09DBCE1A" w14:textId="77777777" w:rsidR="00C6367E" w:rsidRPr="00CD5AB3" w:rsidRDefault="00C6367E" w:rsidP="00C6367E">
            <w:pPr>
              <w:pStyle w:val="pqiTabBody"/>
            </w:pPr>
            <w:r w:rsidRPr="00CD5AB3">
              <w:t>an..10</w:t>
            </w:r>
          </w:p>
        </w:tc>
      </w:tr>
      <w:tr w:rsidR="00C6367E" w:rsidRPr="00CD5AB3" w14:paraId="6A13C188" w14:textId="77777777" w:rsidTr="00D46974">
        <w:tc>
          <w:tcPr>
            <w:tcW w:w="371" w:type="dxa"/>
            <w:gridSpan w:val="2"/>
          </w:tcPr>
          <w:p w14:paraId="1CDF8C01" w14:textId="77777777" w:rsidR="00C6367E" w:rsidRPr="00CD5AB3" w:rsidRDefault="00C6367E" w:rsidP="00C6367E">
            <w:pPr>
              <w:pStyle w:val="pqiTabBody"/>
              <w:rPr>
                <w:b/>
              </w:rPr>
            </w:pPr>
          </w:p>
        </w:tc>
        <w:tc>
          <w:tcPr>
            <w:tcW w:w="428" w:type="dxa"/>
            <w:gridSpan w:val="6"/>
          </w:tcPr>
          <w:p w14:paraId="470AC7BF" w14:textId="77777777" w:rsidR="00C6367E" w:rsidRPr="00CD5AB3" w:rsidRDefault="00C6367E" w:rsidP="00C6367E">
            <w:pPr>
              <w:pStyle w:val="pqiTabBody"/>
              <w:rPr>
                <w:i/>
              </w:rPr>
            </w:pPr>
            <w:r w:rsidRPr="00CD5AB3">
              <w:rPr>
                <w:i/>
              </w:rPr>
              <w:t>f</w:t>
            </w:r>
          </w:p>
        </w:tc>
        <w:tc>
          <w:tcPr>
            <w:tcW w:w="4417" w:type="dxa"/>
            <w:gridSpan w:val="2"/>
          </w:tcPr>
          <w:p w14:paraId="039DCBDF" w14:textId="77777777" w:rsidR="00C6367E" w:rsidRPr="00CD5AB3" w:rsidRDefault="00C6367E" w:rsidP="00C6367E">
            <w:pPr>
              <w:pStyle w:val="pqiTabBody"/>
            </w:pPr>
            <w:r w:rsidRPr="00CD5AB3">
              <w:t>Miejscowość</w:t>
            </w:r>
          </w:p>
          <w:p w14:paraId="57A2E98D" w14:textId="77777777" w:rsidR="00C6367E" w:rsidRPr="00CD5AB3" w:rsidRDefault="00C6367E" w:rsidP="00C6367E">
            <w:pPr>
              <w:pStyle w:val="pqiTabBody"/>
            </w:pPr>
            <w:r w:rsidRPr="00CD5AB3">
              <w:rPr>
                <w:rFonts w:ascii="Courier New" w:hAnsi="Courier New" w:cs="Courier New"/>
                <w:noProof/>
                <w:color w:val="0000FF"/>
              </w:rPr>
              <w:t>City</w:t>
            </w:r>
          </w:p>
        </w:tc>
        <w:tc>
          <w:tcPr>
            <w:tcW w:w="433" w:type="dxa"/>
            <w:gridSpan w:val="2"/>
          </w:tcPr>
          <w:p w14:paraId="1FE6A143" w14:textId="77777777" w:rsidR="00C6367E" w:rsidRPr="00CD5AB3" w:rsidRDefault="00C6367E" w:rsidP="00C6367E">
            <w:pPr>
              <w:pStyle w:val="pqiTabBody"/>
            </w:pPr>
            <w:r w:rsidRPr="00CD5AB3">
              <w:t>O</w:t>
            </w:r>
          </w:p>
        </w:tc>
        <w:tc>
          <w:tcPr>
            <w:tcW w:w="2129" w:type="dxa"/>
            <w:vMerge/>
          </w:tcPr>
          <w:p w14:paraId="6DC5556A" w14:textId="77777777" w:rsidR="00C6367E" w:rsidRPr="00CD5AB3" w:rsidRDefault="00C6367E" w:rsidP="00C6367E">
            <w:pPr>
              <w:pStyle w:val="pqiTabBody"/>
            </w:pPr>
          </w:p>
        </w:tc>
        <w:tc>
          <w:tcPr>
            <w:tcW w:w="4545" w:type="dxa"/>
          </w:tcPr>
          <w:p w14:paraId="466AA7B0" w14:textId="77777777" w:rsidR="00C6367E" w:rsidRPr="00CD5AB3" w:rsidRDefault="00C6367E" w:rsidP="00C6367E">
            <w:pPr>
              <w:pStyle w:val="pqiTabBody"/>
            </w:pPr>
          </w:p>
        </w:tc>
        <w:tc>
          <w:tcPr>
            <w:tcW w:w="857" w:type="dxa"/>
          </w:tcPr>
          <w:p w14:paraId="04AFDF3C" w14:textId="77777777" w:rsidR="00C6367E" w:rsidRPr="00CD5AB3" w:rsidRDefault="00C6367E" w:rsidP="00C6367E">
            <w:pPr>
              <w:pStyle w:val="pqiTabBody"/>
            </w:pPr>
            <w:r w:rsidRPr="00CD5AB3">
              <w:t>an..50</w:t>
            </w:r>
          </w:p>
        </w:tc>
      </w:tr>
      <w:tr w:rsidR="00C6367E" w:rsidRPr="00CD5AB3" w14:paraId="3161808E" w14:textId="77777777" w:rsidTr="00D46974">
        <w:tc>
          <w:tcPr>
            <w:tcW w:w="799" w:type="dxa"/>
            <w:gridSpan w:val="8"/>
          </w:tcPr>
          <w:p w14:paraId="12F47C37" w14:textId="1AB40242" w:rsidR="00C6367E" w:rsidRPr="00CD5AB3" w:rsidRDefault="00C6367E" w:rsidP="00C6367E">
            <w:pPr>
              <w:pStyle w:val="pqiTabHead"/>
            </w:pPr>
            <w:r w:rsidRPr="00CD5AB3">
              <w:t>5.</w:t>
            </w:r>
            <w:r w:rsidR="00E0610C">
              <w:t>3</w:t>
            </w:r>
          </w:p>
        </w:tc>
        <w:tc>
          <w:tcPr>
            <w:tcW w:w="4417" w:type="dxa"/>
            <w:gridSpan w:val="2"/>
          </w:tcPr>
          <w:p w14:paraId="484DFC7B" w14:textId="5ADF4B56" w:rsidR="00C6367E" w:rsidRPr="00CD5AB3" w:rsidRDefault="00C6367E" w:rsidP="00C6367E">
            <w:pPr>
              <w:pStyle w:val="pqiTabHead"/>
            </w:pPr>
            <w:r w:rsidRPr="00CD5AB3">
              <w:t xml:space="preserve">URZĄD </w:t>
            </w:r>
            <w:r w:rsidR="00744990" w:rsidRPr="00CD5AB3">
              <w:t>Miejsc</w:t>
            </w:r>
            <w:r w:rsidR="00744990">
              <w:t>a</w:t>
            </w:r>
            <w:r w:rsidR="00744990" w:rsidRPr="00CD5AB3">
              <w:t xml:space="preserve"> </w:t>
            </w:r>
            <w:r w:rsidRPr="00CD5AB3">
              <w:t>odbioru</w:t>
            </w:r>
          </w:p>
          <w:p w14:paraId="72DBE4DB" w14:textId="77777777" w:rsidR="00C6367E" w:rsidRPr="00CD5AB3" w:rsidRDefault="00C6367E" w:rsidP="00C6367E">
            <w:pPr>
              <w:pStyle w:val="pqiTabHead"/>
            </w:pPr>
            <w:r w:rsidRPr="00CD5AB3">
              <w:rPr>
                <w:rFonts w:ascii="Courier New" w:hAnsi="Courier New" w:cs="Courier New"/>
                <w:noProof/>
                <w:color w:val="0000FF"/>
              </w:rPr>
              <w:t>DeliveryPlaceCustomsOffice</w:t>
            </w:r>
          </w:p>
        </w:tc>
        <w:tc>
          <w:tcPr>
            <w:tcW w:w="433" w:type="dxa"/>
            <w:gridSpan w:val="2"/>
          </w:tcPr>
          <w:p w14:paraId="78E78E28" w14:textId="3F2EACEC" w:rsidR="00C6367E" w:rsidRPr="00CD5AB3" w:rsidRDefault="009F30F5" w:rsidP="00C6367E">
            <w:pPr>
              <w:pStyle w:val="pqiTabHead"/>
            </w:pPr>
            <w:r>
              <w:t>R</w:t>
            </w:r>
          </w:p>
        </w:tc>
        <w:tc>
          <w:tcPr>
            <w:tcW w:w="2129" w:type="dxa"/>
          </w:tcPr>
          <w:p w14:paraId="6645843F" w14:textId="77777777" w:rsidR="00C6367E" w:rsidRPr="00CD5AB3" w:rsidRDefault="00C6367E" w:rsidP="00C6367E">
            <w:pPr>
              <w:pStyle w:val="pqiTabHead"/>
            </w:pPr>
          </w:p>
        </w:tc>
        <w:tc>
          <w:tcPr>
            <w:tcW w:w="4545" w:type="dxa"/>
          </w:tcPr>
          <w:p w14:paraId="13EF5E80" w14:textId="77777777" w:rsidR="00C6367E" w:rsidRPr="00CD5AB3" w:rsidRDefault="00C6367E" w:rsidP="00C6367E">
            <w:pPr>
              <w:pStyle w:val="pqiTabHead"/>
            </w:pPr>
          </w:p>
        </w:tc>
        <w:tc>
          <w:tcPr>
            <w:tcW w:w="857" w:type="dxa"/>
          </w:tcPr>
          <w:p w14:paraId="61090068" w14:textId="77777777" w:rsidR="00C6367E" w:rsidRPr="00CD5AB3" w:rsidRDefault="00C6367E" w:rsidP="00C6367E">
            <w:pPr>
              <w:pStyle w:val="pqiTabHead"/>
            </w:pPr>
            <w:r w:rsidRPr="00CD5AB3">
              <w:t>1x</w:t>
            </w:r>
          </w:p>
        </w:tc>
      </w:tr>
      <w:tr w:rsidR="00C6367E" w:rsidRPr="00CD5AB3" w14:paraId="3717D7C1" w14:textId="77777777" w:rsidTr="00D46974">
        <w:tc>
          <w:tcPr>
            <w:tcW w:w="371" w:type="dxa"/>
            <w:gridSpan w:val="2"/>
          </w:tcPr>
          <w:p w14:paraId="048D9B36" w14:textId="77777777" w:rsidR="00C6367E" w:rsidRPr="00CD5AB3" w:rsidRDefault="00C6367E" w:rsidP="00C6367E">
            <w:pPr>
              <w:pStyle w:val="pqiTabBody"/>
              <w:rPr>
                <w:b/>
              </w:rPr>
            </w:pPr>
          </w:p>
        </w:tc>
        <w:tc>
          <w:tcPr>
            <w:tcW w:w="428" w:type="dxa"/>
            <w:gridSpan w:val="6"/>
          </w:tcPr>
          <w:p w14:paraId="47880F01" w14:textId="77777777" w:rsidR="00C6367E" w:rsidRPr="00CD5AB3" w:rsidRDefault="00C6367E" w:rsidP="00C6367E">
            <w:pPr>
              <w:pStyle w:val="pqiTabBody"/>
              <w:rPr>
                <w:i/>
              </w:rPr>
            </w:pPr>
            <w:r w:rsidRPr="00CD5AB3">
              <w:rPr>
                <w:i/>
              </w:rPr>
              <w:t>a</w:t>
            </w:r>
          </w:p>
        </w:tc>
        <w:tc>
          <w:tcPr>
            <w:tcW w:w="4417" w:type="dxa"/>
            <w:gridSpan w:val="2"/>
          </w:tcPr>
          <w:p w14:paraId="49B46F88" w14:textId="77777777" w:rsidR="00C6367E" w:rsidRPr="00CD5AB3" w:rsidRDefault="00C6367E" w:rsidP="00C6367E">
            <w:pPr>
              <w:pStyle w:val="pqiTabBody"/>
            </w:pPr>
            <w:r w:rsidRPr="00CD5AB3">
              <w:t>Numer referencyjny urzędu</w:t>
            </w:r>
          </w:p>
          <w:p w14:paraId="2A2789E7" w14:textId="77777777" w:rsidR="00C6367E" w:rsidRPr="00CD5AB3" w:rsidRDefault="00C6367E" w:rsidP="00C6367E">
            <w:pPr>
              <w:pStyle w:val="pqiTabBody"/>
            </w:pPr>
            <w:r w:rsidRPr="00CD5AB3">
              <w:rPr>
                <w:rFonts w:ascii="Courier New" w:hAnsi="Courier New" w:cs="Courier New"/>
                <w:noProof/>
                <w:color w:val="0000FF"/>
              </w:rPr>
              <w:t>ReferenceNumber</w:t>
            </w:r>
          </w:p>
        </w:tc>
        <w:tc>
          <w:tcPr>
            <w:tcW w:w="433" w:type="dxa"/>
            <w:gridSpan w:val="2"/>
          </w:tcPr>
          <w:p w14:paraId="49E2200F" w14:textId="77777777" w:rsidR="00C6367E" w:rsidRPr="00CD5AB3" w:rsidRDefault="00C6367E" w:rsidP="00C6367E">
            <w:pPr>
              <w:pStyle w:val="pqiTabBody"/>
            </w:pPr>
            <w:r w:rsidRPr="00CD5AB3">
              <w:t>R</w:t>
            </w:r>
          </w:p>
        </w:tc>
        <w:tc>
          <w:tcPr>
            <w:tcW w:w="2129" w:type="dxa"/>
          </w:tcPr>
          <w:p w14:paraId="02F4C1AF" w14:textId="77777777" w:rsidR="00C6367E" w:rsidRPr="00CD5AB3" w:rsidRDefault="00C6367E" w:rsidP="00C6367E">
            <w:pPr>
              <w:pStyle w:val="pqiTabBody"/>
            </w:pPr>
          </w:p>
        </w:tc>
        <w:tc>
          <w:tcPr>
            <w:tcW w:w="4545" w:type="dxa"/>
          </w:tcPr>
          <w:p w14:paraId="02B70F13" w14:textId="486538C2" w:rsidR="00C6367E" w:rsidRPr="00CD5AB3" w:rsidRDefault="00D46974" w:rsidP="002413C4">
            <w:pPr>
              <w:pStyle w:val="pqiTabBody"/>
            </w:pPr>
            <w:r>
              <w:t>Należy podać k</w:t>
            </w:r>
            <w:r w:rsidRPr="00CD5AB3">
              <w:t xml:space="preserve">od </w:t>
            </w:r>
            <w:r w:rsidR="00C6367E" w:rsidRPr="00CD5AB3">
              <w:t xml:space="preserve">urzędu </w:t>
            </w:r>
            <w:r>
              <w:t xml:space="preserve">skarbowego </w:t>
            </w:r>
            <w:r w:rsidR="00C6367E" w:rsidRPr="00CD5AB3">
              <w:t>właściwego dla miejsca odbioru</w:t>
            </w:r>
          </w:p>
        </w:tc>
        <w:tc>
          <w:tcPr>
            <w:tcW w:w="857" w:type="dxa"/>
          </w:tcPr>
          <w:p w14:paraId="43C9FDBB" w14:textId="77777777" w:rsidR="00C6367E" w:rsidRPr="00CD5AB3" w:rsidRDefault="00C6367E" w:rsidP="00C6367E">
            <w:pPr>
              <w:pStyle w:val="pqiTabBody"/>
            </w:pPr>
            <w:r w:rsidRPr="00CD5AB3">
              <w:t>an8</w:t>
            </w:r>
          </w:p>
        </w:tc>
      </w:tr>
      <w:tr w:rsidR="007D5C8F" w:rsidRPr="00CD5AB3" w14:paraId="2B40AACA" w14:textId="77777777" w:rsidTr="00D46974">
        <w:tc>
          <w:tcPr>
            <w:tcW w:w="799" w:type="dxa"/>
            <w:gridSpan w:val="8"/>
          </w:tcPr>
          <w:p w14:paraId="28BCDDBB" w14:textId="623C7C5F" w:rsidR="007D5C8F" w:rsidRPr="00CD5AB3" w:rsidRDefault="007D5C8F" w:rsidP="007D5C8F">
            <w:pPr>
              <w:pStyle w:val="pqiTabHead"/>
              <w:rPr>
                <w:i/>
              </w:rPr>
            </w:pPr>
            <w:r w:rsidRPr="00CD5AB3">
              <w:lastRenderedPageBreak/>
              <w:t>6</w:t>
            </w:r>
          </w:p>
        </w:tc>
        <w:tc>
          <w:tcPr>
            <w:tcW w:w="4417" w:type="dxa"/>
            <w:gridSpan w:val="2"/>
          </w:tcPr>
          <w:p w14:paraId="709327DF" w14:textId="77777777" w:rsidR="007D5C8F" w:rsidRPr="00CD5AB3" w:rsidRDefault="007D5C8F" w:rsidP="007D5C8F">
            <w:pPr>
              <w:pStyle w:val="pqiTabHead"/>
            </w:pPr>
            <w:r w:rsidRPr="00CD5AB3">
              <w:t>ZABEZPIECZENIE NA TRANSPORT</w:t>
            </w:r>
          </w:p>
          <w:p w14:paraId="586D8727" w14:textId="77777777" w:rsidR="007D5C8F" w:rsidRPr="00CD5AB3" w:rsidRDefault="007D5C8F" w:rsidP="007D5C8F">
            <w:pPr>
              <w:pStyle w:val="pqiTabHead"/>
            </w:pPr>
            <w:r w:rsidRPr="00CD5AB3">
              <w:rPr>
                <w:rFonts w:ascii="Courier New" w:hAnsi="Courier New" w:cs="Courier New"/>
                <w:noProof/>
                <w:color w:val="0000FF"/>
              </w:rPr>
              <w:t>DDMovementGuarantee</w:t>
            </w:r>
          </w:p>
        </w:tc>
        <w:tc>
          <w:tcPr>
            <w:tcW w:w="433" w:type="dxa"/>
            <w:gridSpan w:val="2"/>
          </w:tcPr>
          <w:p w14:paraId="7CE6C7CB" w14:textId="2F36A990" w:rsidR="007D5C8F" w:rsidRPr="00CD5AB3" w:rsidRDefault="003C6623" w:rsidP="007D5C8F">
            <w:pPr>
              <w:pStyle w:val="pqiTabHead"/>
            </w:pPr>
            <w:r>
              <w:t>C</w:t>
            </w:r>
          </w:p>
        </w:tc>
        <w:tc>
          <w:tcPr>
            <w:tcW w:w="2129" w:type="dxa"/>
          </w:tcPr>
          <w:p w14:paraId="543148EB" w14:textId="47AE27DA" w:rsidR="003C6623" w:rsidRDefault="003C6623" w:rsidP="003C6623">
            <w:pPr>
              <w:pStyle w:val="pqiTabHead"/>
              <w:rPr>
                <w:lang w:eastAsia="en-GB"/>
              </w:rPr>
            </w:pPr>
            <w:r>
              <w:t xml:space="preserve">Jeżeli wartość w polu 1 c </w:t>
            </w:r>
            <w:r w:rsidRPr="00CD5AB3">
              <w:rPr>
                <w:lang w:eastAsia="en-GB"/>
              </w:rPr>
              <w:t>ExciseDutyRate</w:t>
            </w:r>
            <w:r>
              <w:rPr>
                <w:lang w:eastAsia="en-GB"/>
              </w:rPr>
              <w:t xml:space="preserve"> jest 2 – wyroby ze stawką zerową – nie stosuje się</w:t>
            </w:r>
          </w:p>
          <w:p w14:paraId="3C8BB4C7" w14:textId="01C73B50" w:rsidR="007D5C8F" w:rsidRPr="00CD5AB3" w:rsidRDefault="003C6623" w:rsidP="003C6623">
            <w:pPr>
              <w:pStyle w:val="pqiTabHead"/>
            </w:pPr>
            <w:r>
              <w:rPr>
                <w:lang w:eastAsia="en-GB"/>
              </w:rPr>
              <w:t>R – w pozostałych przypadkach</w:t>
            </w:r>
          </w:p>
          <w:p w14:paraId="56A2FDD9" w14:textId="77777777" w:rsidR="007D5C8F" w:rsidRPr="00CD5AB3" w:rsidRDefault="007D5C8F" w:rsidP="007D5C8F">
            <w:pPr>
              <w:pStyle w:val="pqiTabHead"/>
            </w:pPr>
          </w:p>
        </w:tc>
        <w:tc>
          <w:tcPr>
            <w:tcW w:w="4545" w:type="dxa"/>
          </w:tcPr>
          <w:p w14:paraId="45F15994" w14:textId="77777777" w:rsidR="007D5C8F" w:rsidRPr="00CD5AB3" w:rsidRDefault="007D5C8F" w:rsidP="007D5C8F">
            <w:pPr>
              <w:pStyle w:val="pqiTabHead"/>
            </w:pPr>
          </w:p>
        </w:tc>
        <w:tc>
          <w:tcPr>
            <w:tcW w:w="857" w:type="dxa"/>
          </w:tcPr>
          <w:p w14:paraId="5706643F" w14:textId="77777777" w:rsidR="007D5C8F" w:rsidRPr="00CD5AB3" w:rsidRDefault="007D5C8F" w:rsidP="007D5C8F">
            <w:pPr>
              <w:pStyle w:val="pqiTabHead"/>
            </w:pPr>
          </w:p>
        </w:tc>
      </w:tr>
      <w:tr w:rsidR="007D5C8F" w:rsidRPr="00CD5AB3" w14:paraId="75CD5E58" w14:textId="77777777" w:rsidTr="00D46974">
        <w:tc>
          <w:tcPr>
            <w:tcW w:w="364" w:type="dxa"/>
          </w:tcPr>
          <w:p w14:paraId="6AE4E26B" w14:textId="77777777" w:rsidR="007D5C8F" w:rsidRPr="00CD5AB3" w:rsidRDefault="007D5C8F" w:rsidP="007D5C8F">
            <w:pPr>
              <w:pStyle w:val="pqiTabBody"/>
              <w:rPr>
                <w:b/>
              </w:rPr>
            </w:pPr>
          </w:p>
        </w:tc>
        <w:tc>
          <w:tcPr>
            <w:tcW w:w="435" w:type="dxa"/>
            <w:gridSpan w:val="7"/>
          </w:tcPr>
          <w:p w14:paraId="69CF174F" w14:textId="77777777" w:rsidR="007D5C8F" w:rsidRPr="00CD5AB3" w:rsidRDefault="007D5C8F" w:rsidP="007D5C8F">
            <w:pPr>
              <w:pStyle w:val="pqiTabBody"/>
              <w:rPr>
                <w:i/>
              </w:rPr>
            </w:pPr>
            <w:r w:rsidRPr="00CD5AB3">
              <w:rPr>
                <w:i/>
              </w:rPr>
              <w:t>a</w:t>
            </w:r>
          </w:p>
        </w:tc>
        <w:tc>
          <w:tcPr>
            <w:tcW w:w="4417" w:type="dxa"/>
            <w:gridSpan w:val="2"/>
          </w:tcPr>
          <w:p w14:paraId="48BE1607" w14:textId="77777777" w:rsidR="007D5C8F" w:rsidRPr="00CD5AB3" w:rsidRDefault="007D5C8F" w:rsidP="007D5C8F">
            <w:pPr>
              <w:pStyle w:val="pqiTabBody"/>
            </w:pPr>
            <w:r w:rsidRPr="00CD5AB3">
              <w:t>Kod rodzaju gwaranta</w:t>
            </w:r>
          </w:p>
          <w:p w14:paraId="3F5FECB3" w14:textId="77777777" w:rsidR="007D5C8F" w:rsidRPr="00CD5AB3" w:rsidRDefault="007D5C8F" w:rsidP="007D5C8F">
            <w:pPr>
              <w:pStyle w:val="pqiTabBody"/>
            </w:pPr>
            <w:r w:rsidRPr="00CD5AB3">
              <w:rPr>
                <w:rFonts w:ascii="Courier New" w:hAnsi="Courier New" w:cs="Courier New"/>
                <w:noProof/>
                <w:color w:val="0000FF"/>
              </w:rPr>
              <w:t>GuarantorTypeCode</w:t>
            </w:r>
          </w:p>
        </w:tc>
        <w:tc>
          <w:tcPr>
            <w:tcW w:w="433" w:type="dxa"/>
            <w:gridSpan w:val="2"/>
          </w:tcPr>
          <w:p w14:paraId="5E0866EB" w14:textId="77777777" w:rsidR="007D5C8F" w:rsidRPr="00CD5AB3" w:rsidRDefault="007D5C8F" w:rsidP="007D5C8F">
            <w:pPr>
              <w:pStyle w:val="pqiTabBody"/>
            </w:pPr>
            <w:r w:rsidRPr="00CD5AB3">
              <w:t>R</w:t>
            </w:r>
          </w:p>
        </w:tc>
        <w:tc>
          <w:tcPr>
            <w:tcW w:w="2129" w:type="dxa"/>
          </w:tcPr>
          <w:p w14:paraId="036121B0" w14:textId="77777777" w:rsidR="007D5C8F" w:rsidRPr="00CD5AB3" w:rsidRDefault="007D5C8F" w:rsidP="007D5C8F">
            <w:pPr>
              <w:pStyle w:val="pqiTabBody"/>
            </w:pPr>
          </w:p>
        </w:tc>
        <w:tc>
          <w:tcPr>
            <w:tcW w:w="4545" w:type="dxa"/>
          </w:tcPr>
          <w:p w14:paraId="40560806" w14:textId="77777777" w:rsidR="007D5C8F" w:rsidRPr="00CD5AB3" w:rsidRDefault="007D5C8F" w:rsidP="007D5C8F">
            <w:pPr>
              <w:pStyle w:val="pqiTabBody"/>
            </w:pPr>
            <w:r w:rsidRPr="00CD5AB3">
              <w:rPr>
                <w:lang w:eastAsia="en-GB"/>
              </w:rPr>
              <w:t>Wartość z enumeracji „</w:t>
            </w:r>
            <w:r w:rsidRPr="00CD5AB3">
              <w:fldChar w:fldCharType="begin"/>
            </w:r>
            <w:r w:rsidRPr="00CD5AB3">
              <w:instrText xml:space="preserve"> REF _Ref267947321 \h  \* MERGEFORMAT </w:instrText>
            </w:r>
            <w:r w:rsidRPr="00CD5AB3">
              <w:fldChar w:fldCharType="separate"/>
            </w:r>
            <w:r w:rsidRPr="00CD5AB3">
              <w:t>Kody rodzaju gwaranta (Guarantor type codes)</w:t>
            </w:r>
            <w:r w:rsidRPr="00CD5AB3">
              <w:fldChar w:fldCharType="end"/>
            </w:r>
            <w:r w:rsidRPr="00CD5AB3">
              <w:rPr>
                <w:lang w:eastAsia="en-GB"/>
              </w:rPr>
              <w:t>”.</w:t>
            </w:r>
          </w:p>
        </w:tc>
        <w:tc>
          <w:tcPr>
            <w:tcW w:w="857" w:type="dxa"/>
          </w:tcPr>
          <w:p w14:paraId="3F7E92AA" w14:textId="77777777" w:rsidR="007D5C8F" w:rsidRPr="00CD5AB3" w:rsidRDefault="007D5C8F" w:rsidP="007D5C8F">
            <w:pPr>
              <w:pStyle w:val="pqiTabBody"/>
            </w:pPr>
            <w:r w:rsidRPr="00CD5AB3">
              <w:t>n..4</w:t>
            </w:r>
          </w:p>
        </w:tc>
      </w:tr>
      <w:tr w:rsidR="007D5C8F" w:rsidRPr="00CD5AB3" w14:paraId="52E0DD23" w14:textId="77777777" w:rsidTr="00D46974">
        <w:tc>
          <w:tcPr>
            <w:tcW w:w="371" w:type="dxa"/>
            <w:gridSpan w:val="2"/>
          </w:tcPr>
          <w:p w14:paraId="62A946F5" w14:textId="77777777" w:rsidR="007D5C8F" w:rsidRPr="00CD5AB3" w:rsidRDefault="007D5C8F" w:rsidP="007D5C8F">
            <w:pPr>
              <w:pStyle w:val="pqiTabBody"/>
              <w:rPr>
                <w:b/>
              </w:rPr>
            </w:pPr>
          </w:p>
        </w:tc>
        <w:tc>
          <w:tcPr>
            <w:tcW w:w="428" w:type="dxa"/>
            <w:gridSpan w:val="6"/>
          </w:tcPr>
          <w:p w14:paraId="131421EA" w14:textId="77777777" w:rsidR="007D5C8F" w:rsidRPr="00CD5AB3" w:rsidRDefault="007D5C8F" w:rsidP="007D5C8F">
            <w:pPr>
              <w:pStyle w:val="pqiTabBody"/>
              <w:rPr>
                <w:i/>
              </w:rPr>
            </w:pPr>
            <w:r w:rsidRPr="00CD5AB3">
              <w:rPr>
                <w:i/>
              </w:rPr>
              <w:t>b</w:t>
            </w:r>
          </w:p>
        </w:tc>
        <w:tc>
          <w:tcPr>
            <w:tcW w:w="4417" w:type="dxa"/>
            <w:gridSpan w:val="2"/>
          </w:tcPr>
          <w:p w14:paraId="0665B99F" w14:textId="77777777" w:rsidR="007D5C8F" w:rsidRPr="00CD5AB3" w:rsidRDefault="007D5C8F" w:rsidP="007D5C8F">
            <w:pPr>
              <w:pStyle w:val="pqiTabBody"/>
            </w:pPr>
            <w:r w:rsidRPr="00CD5AB3">
              <w:t>Numer GRN zabezpieczenia</w:t>
            </w:r>
          </w:p>
          <w:p w14:paraId="078EB14D" w14:textId="77777777" w:rsidR="007D5C8F" w:rsidRPr="00CD5AB3" w:rsidRDefault="007D5C8F" w:rsidP="007D5C8F">
            <w:pPr>
              <w:pStyle w:val="pqiTabBody"/>
              <w:rPr>
                <w:rFonts w:ascii="Courier New" w:hAnsi="Courier New" w:cs="Courier New"/>
                <w:noProof/>
                <w:color w:val="0000FF"/>
              </w:rPr>
            </w:pPr>
            <w:r w:rsidRPr="00CD5AB3">
              <w:rPr>
                <w:rFonts w:ascii="Courier New" w:hAnsi="Courier New" w:cs="Courier New"/>
                <w:noProof/>
                <w:color w:val="0000FF"/>
              </w:rPr>
              <w:t>GuaranteeReferenceNumber</w:t>
            </w:r>
          </w:p>
        </w:tc>
        <w:tc>
          <w:tcPr>
            <w:tcW w:w="433" w:type="dxa"/>
            <w:gridSpan w:val="2"/>
          </w:tcPr>
          <w:p w14:paraId="083494B8" w14:textId="77777777" w:rsidR="007D5C8F" w:rsidRPr="00CD5AB3" w:rsidRDefault="007D5C8F" w:rsidP="007D5C8F">
            <w:pPr>
              <w:pStyle w:val="pqiTabBody"/>
            </w:pPr>
            <w:r w:rsidRPr="00CD5AB3">
              <w:t>R</w:t>
            </w:r>
          </w:p>
        </w:tc>
        <w:tc>
          <w:tcPr>
            <w:tcW w:w="2129" w:type="dxa"/>
          </w:tcPr>
          <w:p w14:paraId="6439FDBB" w14:textId="77777777" w:rsidR="007D5C8F" w:rsidRPr="00CD5AB3" w:rsidRDefault="007D5C8F" w:rsidP="007D5C8F">
            <w:pPr>
              <w:pStyle w:val="pqiTabBody"/>
            </w:pPr>
          </w:p>
        </w:tc>
        <w:tc>
          <w:tcPr>
            <w:tcW w:w="4545" w:type="dxa"/>
          </w:tcPr>
          <w:p w14:paraId="1FC7D331" w14:textId="77777777" w:rsidR="007D5C8F" w:rsidRPr="00CD5AB3" w:rsidRDefault="007D5C8F" w:rsidP="007D5C8F">
            <w:pPr>
              <w:pStyle w:val="pqiTabBody"/>
            </w:pPr>
          </w:p>
        </w:tc>
        <w:tc>
          <w:tcPr>
            <w:tcW w:w="857" w:type="dxa"/>
          </w:tcPr>
          <w:p w14:paraId="4FFDB3A0" w14:textId="77777777" w:rsidR="007D5C8F" w:rsidRPr="00CD5AB3" w:rsidRDefault="007D5C8F" w:rsidP="007D5C8F">
            <w:pPr>
              <w:pStyle w:val="pqiTabBody"/>
            </w:pPr>
            <w:r w:rsidRPr="00CD5AB3">
              <w:t>an17</w:t>
            </w:r>
          </w:p>
        </w:tc>
      </w:tr>
      <w:tr w:rsidR="007D5C8F" w:rsidRPr="00CD5AB3" w14:paraId="353EC4B9" w14:textId="77777777" w:rsidTr="00D46974">
        <w:tc>
          <w:tcPr>
            <w:tcW w:w="371" w:type="dxa"/>
            <w:gridSpan w:val="2"/>
          </w:tcPr>
          <w:p w14:paraId="179063A8" w14:textId="77777777" w:rsidR="007D5C8F" w:rsidRPr="00CD5AB3" w:rsidRDefault="007D5C8F" w:rsidP="007D5C8F">
            <w:pPr>
              <w:pStyle w:val="pqiTabBody"/>
              <w:rPr>
                <w:b/>
              </w:rPr>
            </w:pPr>
          </w:p>
        </w:tc>
        <w:tc>
          <w:tcPr>
            <w:tcW w:w="428" w:type="dxa"/>
            <w:gridSpan w:val="6"/>
          </w:tcPr>
          <w:p w14:paraId="194BD2A4" w14:textId="77777777" w:rsidR="007D5C8F" w:rsidRPr="00CD5AB3" w:rsidRDefault="007D5C8F" w:rsidP="007D5C8F">
            <w:pPr>
              <w:pStyle w:val="pqiTabBody"/>
              <w:rPr>
                <w:i/>
              </w:rPr>
            </w:pPr>
            <w:r w:rsidRPr="00CD5AB3">
              <w:rPr>
                <w:i/>
              </w:rPr>
              <w:t>c</w:t>
            </w:r>
          </w:p>
        </w:tc>
        <w:tc>
          <w:tcPr>
            <w:tcW w:w="4417" w:type="dxa"/>
            <w:gridSpan w:val="2"/>
          </w:tcPr>
          <w:p w14:paraId="0CDC904F" w14:textId="77777777" w:rsidR="007D5C8F" w:rsidRPr="00CD5AB3" w:rsidRDefault="007D5C8F" w:rsidP="007D5C8F">
            <w:pPr>
              <w:pStyle w:val="pqiTabBody"/>
            </w:pPr>
            <w:r w:rsidRPr="00CD5AB3">
              <w:t>Kod dostępu do zabezpieczenia</w:t>
            </w:r>
          </w:p>
          <w:p w14:paraId="0498D90E" w14:textId="77777777" w:rsidR="007D5C8F" w:rsidRPr="00CD5AB3" w:rsidRDefault="007D5C8F" w:rsidP="007D5C8F">
            <w:pPr>
              <w:pStyle w:val="pqiTabBody"/>
              <w:rPr>
                <w:rFonts w:ascii="Courier New" w:hAnsi="Courier New" w:cs="Courier New"/>
                <w:noProof/>
                <w:color w:val="0000FF"/>
              </w:rPr>
            </w:pPr>
            <w:r w:rsidRPr="00CD5AB3">
              <w:rPr>
                <w:rFonts w:ascii="Courier New" w:hAnsi="Courier New" w:cs="Courier New"/>
                <w:noProof/>
                <w:color w:val="0000FF"/>
              </w:rPr>
              <w:t>GuaranteeReferenceNumber</w:t>
            </w:r>
            <w:r w:rsidRPr="00CD5AB3">
              <w:rPr>
                <w:rFonts w:ascii="Courier New" w:hAnsi="Courier New" w:cs="Courier New"/>
                <w:noProof/>
                <w:color w:val="0000FF"/>
              </w:rPr>
              <w:br/>
              <w:t>AccessCode</w:t>
            </w:r>
          </w:p>
        </w:tc>
        <w:tc>
          <w:tcPr>
            <w:tcW w:w="433" w:type="dxa"/>
            <w:gridSpan w:val="2"/>
          </w:tcPr>
          <w:p w14:paraId="76CBA3F5" w14:textId="77777777" w:rsidR="007D5C8F" w:rsidRPr="00CD5AB3" w:rsidRDefault="007D5C8F" w:rsidP="007D5C8F">
            <w:pPr>
              <w:pStyle w:val="pqiTabBody"/>
            </w:pPr>
            <w:r w:rsidRPr="00CD5AB3">
              <w:t>R</w:t>
            </w:r>
          </w:p>
        </w:tc>
        <w:tc>
          <w:tcPr>
            <w:tcW w:w="2129" w:type="dxa"/>
          </w:tcPr>
          <w:p w14:paraId="7D5DDED8" w14:textId="77777777" w:rsidR="007D5C8F" w:rsidRPr="00CD5AB3" w:rsidRDefault="007D5C8F" w:rsidP="007D5C8F">
            <w:pPr>
              <w:pStyle w:val="pqiTabBody"/>
            </w:pPr>
          </w:p>
        </w:tc>
        <w:tc>
          <w:tcPr>
            <w:tcW w:w="4545" w:type="dxa"/>
          </w:tcPr>
          <w:p w14:paraId="153AF397" w14:textId="77777777" w:rsidR="007D5C8F" w:rsidRPr="00CD5AB3" w:rsidRDefault="007D5C8F" w:rsidP="007D5C8F">
            <w:pPr>
              <w:pStyle w:val="pqiTabBody"/>
              <w:rPr>
                <w:lang w:eastAsia="en-GB"/>
              </w:rPr>
            </w:pPr>
          </w:p>
        </w:tc>
        <w:tc>
          <w:tcPr>
            <w:tcW w:w="857" w:type="dxa"/>
          </w:tcPr>
          <w:p w14:paraId="119FA9B8" w14:textId="77777777" w:rsidR="007D5C8F" w:rsidRPr="00CD5AB3" w:rsidRDefault="007D5C8F" w:rsidP="007D5C8F">
            <w:pPr>
              <w:pStyle w:val="pqiTabBody"/>
            </w:pPr>
            <w:r w:rsidRPr="00CD5AB3">
              <w:t>n4</w:t>
            </w:r>
          </w:p>
        </w:tc>
      </w:tr>
      <w:tr w:rsidR="007D5C8F" w:rsidRPr="00CD5AB3" w14:paraId="7B8670E0" w14:textId="77777777" w:rsidTr="00D46974">
        <w:tc>
          <w:tcPr>
            <w:tcW w:w="371" w:type="dxa"/>
            <w:gridSpan w:val="2"/>
          </w:tcPr>
          <w:p w14:paraId="440DAE9F" w14:textId="77777777" w:rsidR="007D5C8F" w:rsidRPr="00CD5AB3" w:rsidRDefault="007D5C8F" w:rsidP="007D5C8F">
            <w:pPr>
              <w:pStyle w:val="pqiTabBody"/>
              <w:rPr>
                <w:b/>
              </w:rPr>
            </w:pPr>
          </w:p>
        </w:tc>
        <w:tc>
          <w:tcPr>
            <w:tcW w:w="428" w:type="dxa"/>
            <w:gridSpan w:val="6"/>
          </w:tcPr>
          <w:p w14:paraId="5BF0D331" w14:textId="77777777" w:rsidR="007D5C8F" w:rsidRPr="00CD5AB3" w:rsidDel="00F47D90" w:rsidRDefault="007D5C8F" w:rsidP="007D5C8F">
            <w:pPr>
              <w:pStyle w:val="pqiTabBody"/>
              <w:rPr>
                <w:i/>
              </w:rPr>
            </w:pPr>
            <w:r w:rsidRPr="00CD5AB3">
              <w:rPr>
                <w:i/>
              </w:rPr>
              <w:t>d</w:t>
            </w:r>
          </w:p>
        </w:tc>
        <w:tc>
          <w:tcPr>
            <w:tcW w:w="4417" w:type="dxa"/>
            <w:gridSpan w:val="2"/>
          </w:tcPr>
          <w:p w14:paraId="40E2D8F1" w14:textId="0C7765BD" w:rsidR="007D5C8F" w:rsidRPr="00CD5AB3" w:rsidRDefault="007D5C8F" w:rsidP="007D5C8F">
            <w:pPr>
              <w:pStyle w:val="pqiTabBody"/>
            </w:pPr>
            <w:r w:rsidRPr="00CD5AB3">
              <w:t xml:space="preserve">TIN </w:t>
            </w:r>
            <w:r w:rsidR="00D46974">
              <w:t>P</w:t>
            </w:r>
            <w:r w:rsidR="00D46974" w:rsidRPr="00CD5AB3">
              <w:t xml:space="preserve">odmiotu </w:t>
            </w:r>
            <w:r w:rsidR="00D46974">
              <w:t>w</w:t>
            </w:r>
            <w:r w:rsidR="00D46974" w:rsidRPr="00CD5AB3">
              <w:t>ysyłającego</w:t>
            </w:r>
          </w:p>
          <w:p w14:paraId="59A95CBB" w14:textId="77777777" w:rsidR="007D5C8F" w:rsidRPr="00CD5AB3" w:rsidDel="00F47D90" w:rsidRDefault="007D5C8F" w:rsidP="007D5C8F">
            <w:pPr>
              <w:pStyle w:val="pqiTabBody"/>
            </w:pPr>
            <w:r w:rsidRPr="00CD5AB3">
              <w:rPr>
                <w:rFonts w:ascii="Courier New" w:hAnsi="Courier New" w:cs="Courier New"/>
                <w:noProof/>
                <w:color w:val="0000FF"/>
              </w:rPr>
              <w:t>ConsignorTIN</w:t>
            </w:r>
          </w:p>
        </w:tc>
        <w:tc>
          <w:tcPr>
            <w:tcW w:w="433" w:type="dxa"/>
            <w:gridSpan w:val="2"/>
          </w:tcPr>
          <w:p w14:paraId="51576134" w14:textId="77777777" w:rsidR="007D5C8F" w:rsidRPr="00CD5AB3" w:rsidRDefault="007D5C8F" w:rsidP="007D5C8F">
            <w:pPr>
              <w:pStyle w:val="pqiTabBody"/>
            </w:pPr>
            <w:r w:rsidRPr="00CD5AB3">
              <w:t>R</w:t>
            </w:r>
          </w:p>
        </w:tc>
        <w:tc>
          <w:tcPr>
            <w:tcW w:w="2129" w:type="dxa"/>
          </w:tcPr>
          <w:p w14:paraId="2038D79E" w14:textId="77777777" w:rsidR="007D5C8F" w:rsidRPr="00CD5AB3" w:rsidRDefault="007D5C8F" w:rsidP="007D5C8F">
            <w:pPr>
              <w:pStyle w:val="pqiTabBody"/>
            </w:pPr>
          </w:p>
        </w:tc>
        <w:tc>
          <w:tcPr>
            <w:tcW w:w="4545" w:type="dxa"/>
          </w:tcPr>
          <w:p w14:paraId="3FB48611" w14:textId="5B86BEA1" w:rsidR="007D5C8F" w:rsidRPr="00CD5AB3" w:rsidRDefault="007D5C8F" w:rsidP="00D46974">
            <w:pPr>
              <w:pStyle w:val="pqiTabBody"/>
              <w:rPr>
                <w:lang w:eastAsia="en-GB"/>
              </w:rPr>
            </w:pPr>
            <w:r w:rsidRPr="00CD5AB3">
              <w:rPr>
                <w:lang w:eastAsia="en-GB"/>
              </w:rPr>
              <w:t xml:space="preserve">Numer NIP </w:t>
            </w:r>
            <w:r w:rsidR="00D46974">
              <w:rPr>
                <w:lang w:eastAsia="en-GB"/>
              </w:rPr>
              <w:t>w</w:t>
            </w:r>
            <w:r w:rsidRPr="00CD5AB3">
              <w:rPr>
                <w:lang w:eastAsia="en-GB"/>
              </w:rPr>
              <w:t>ysyłającego (same cyfry) poprzedzony kodem PL.</w:t>
            </w:r>
          </w:p>
        </w:tc>
        <w:tc>
          <w:tcPr>
            <w:tcW w:w="857" w:type="dxa"/>
          </w:tcPr>
          <w:p w14:paraId="0B880076" w14:textId="77777777" w:rsidR="007D5C8F" w:rsidRPr="00CD5AB3" w:rsidDel="00F47D90" w:rsidRDefault="007D5C8F" w:rsidP="007D5C8F">
            <w:pPr>
              <w:pStyle w:val="pqiTabBody"/>
            </w:pPr>
            <w:r w:rsidRPr="00CD5AB3">
              <w:t>an12</w:t>
            </w:r>
          </w:p>
        </w:tc>
      </w:tr>
      <w:tr w:rsidR="007D5C8F" w:rsidRPr="00CD5AB3" w14:paraId="11D2DCB7" w14:textId="77777777" w:rsidTr="00D46974">
        <w:tc>
          <w:tcPr>
            <w:tcW w:w="371" w:type="dxa"/>
            <w:gridSpan w:val="2"/>
          </w:tcPr>
          <w:p w14:paraId="6FA5428C" w14:textId="77777777" w:rsidR="007D5C8F" w:rsidRPr="00CD5AB3" w:rsidRDefault="007D5C8F" w:rsidP="007D5C8F">
            <w:pPr>
              <w:pStyle w:val="pqiTabBody"/>
              <w:rPr>
                <w:b/>
              </w:rPr>
            </w:pPr>
          </w:p>
        </w:tc>
        <w:tc>
          <w:tcPr>
            <w:tcW w:w="428" w:type="dxa"/>
            <w:gridSpan w:val="6"/>
          </w:tcPr>
          <w:p w14:paraId="31F6FAC2" w14:textId="77777777" w:rsidR="007D5C8F" w:rsidRPr="00CD5AB3" w:rsidRDefault="007D5C8F" w:rsidP="007D5C8F">
            <w:pPr>
              <w:pStyle w:val="pqiTabBody"/>
              <w:rPr>
                <w:i/>
              </w:rPr>
            </w:pPr>
            <w:r w:rsidRPr="00CD5AB3">
              <w:rPr>
                <w:i/>
              </w:rPr>
              <w:t>e</w:t>
            </w:r>
          </w:p>
        </w:tc>
        <w:tc>
          <w:tcPr>
            <w:tcW w:w="4417" w:type="dxa"/>
            <w:gridSpan w:val="2"/>
          </w:tcPr>
          <w:p w14:paraId="6AFEAEBA" w14:textId="77777777" w:rsidR="007D5C8F" w:rsidRPr="00CD5AB3" w:rsidRDefault="007D5C8F" w:rsidP="007D5C8F">
            <w:pPr>
              <w:pStyle w:val="pqiTabBody"/>
            </w:pPr>
            <w:r w:rsidRPr="00CD5AB3">
              <w:t>TIN dysponenta zabezpieczenia</w:t>
            </w:r>
          </w:p>
          <w:p w14:paraId="478215FF" w14:textId="77777777" w:rsidR="007D5C8F" w:rsidRPr="00CD5AB3" w:rsidRDefault="007D5C8F" w:rsidP="007D5C8F">
            <w:pPr>
              <w:pStyle w:val="pqiTabBody"/>
              <w:rPr>
                <w:rFonts w:ascii="Courier New" w:hAnsi="Courier New" w:cs="Courier New"/>
                <w:noProof/>
                <w:color w:val="0000FF"/>
              </w:rPr>
            </w:pPr>
            <w:r w:rsidRPr="00CD5AB3">
              <w:rPr>
                <w:rFonts w:ascii="Courier New" w:hAnsi="Courier New" w:cs="Courier New"/>
                <w:noProof/>
                <w:color w:val="0000FF"/>
              </w:rPr>
              <w:t>GuarantorTIN</w:t>
            </w:r>
          </w:p>
        </w:tc>
        <w:tc>
          <w:tcPr>
            <w:tcW w:w="433" w:type="dxa"/>
            <w:gridSpan w:val="2"/>
          </w:tcPr>
          <w:p w14:paraId="6492BE5D" w14:textId="77777777" w:rsidR="007D5C8F" w:rsidRPr="00CD5AB3" w:rsidRDefault="007D5C8F" w:rsidP="007D5C8F">
            <w:pPr>
              <w:pStyle w:val="pqiTabBody"/>
            </w:pPr>
            <w:r w:rsidRPr="00CD5AB3">
              <w:t>R</w:t>
            </w:r>
          </w:p>
        </w:tc>
        <w:tc>
          <w:tcPr>
            <w:tcW w:w="2129" w:type="dxa"/>
          </w:tcPr>
          <w:p w14:paraId="6C9DD0BF" w14:textId="77777777" w:rsidR="007D5C8F" w:rsidRPr="00CD5AB3" w:rsidRDefault="007D5C8F" w:rsidP="007D5C8F">
            <w:pPr>
              <w:pStyle w:val="pqiTabBody"/>
            </w:pPr>
          </w:p>
        </w:tc>
        <w:tc>
          <w:tcPr>
            <w:tcW w:w="4545" w:type="dxa"/>
          </w:tcPr>
          <w:p w14:paraId="7D5E1CDB" w14:textId="77777777" w:rsidR="007D5C8F" w:rsidRPr="00CD5AB3" w:rsidRDefault="007D5C8F" w:rsidP="007D5C8F">
            <w:pPr>
              <w:pStyle w:val="pqiTabBody"/>
              <w:rPr>
                <w:lang w:eastAsia="en-GB"/>
              </w:rPr>
            </w:pPr>
            <w:r w:rsidRPr="00CD5AB3">
              <w:rPr>
                <w:lang w:eastAsia="en-GB"/>
              </w:rPr>
              <w:t>Numer NIP gwaranta (same cyfry) poprzedzony kodem PL.</w:t>
            </w:r>
          </w:p>
        </w:tc>
        <w:tc>
          <w:tcPr>
            <w:tcW w:w="857" w:type="dxa"/>
          </w:tcPr>
          <w:p w14:paraId="1E85E5F0" w14:textId="77777777" w:rsidR="007D5C8F" w:rsidRPr="00CD5AB3" w:rsidRDefault="007D5C8F" w:rsidP="007D5C8F">
            <w:pPr>
              <w:pStyle w:val="pqiTabBody"/>
            </w:pPr>
            <w:r w:rsidRPr="00CD5AB3">
              <w:t>an12</w:t>
            </w:r>
          </w:p>
        </w:tc>
      </w:tr>
      <w:tr w:rsidR="007D5C8F" w:rsidRPr="00CD5AB3" w14:paraId="1453B558" w14:textId="77777777" w:rsidTr="00D46974">
        <w:tc>
          <w:tcPr>
            <w:tcW w:w="799" w:type="dxa"/>
            <w:gridSpan w:val="8"/>
          </w:tcPr>
          <w:p w14:paraId="616A189E" w14:textId="4949CFEF" w:rsidR="007D5C8F" w:rsidRPr="00CD5AB3" w:rsidRDefault="007D5C8F" w:rsidP="007D5C8F">
            <w:pPr>
              <w:pStyle w:val="pqiTabHead"/>
              <w:rPr>
                <w:i/>
              </w:rPr>
            </w:pPr>
            <w:r w:rsidRPr="00CD5AB3">
              <w:lastRenderedPageBreak/>
              <w:t>6.1</w:t>
            </w:r>
          </w:p>
        </w:tc>
        <w:tc>
          <w:tcPr>
            <w:tcW w:w="4417" w:type="dxa"/>
            <w:gridSpan w:val="2"/>
          </w:tcPr>
          <w:p w14:paraId="3E3F51D2" w14:textId="77777777" w:rsidR="007D5C8F" w:rsidRPr="00CD5AB3" w:rsidRDefault="007D5C8F" w:rsidP="007D5C8F">
            <w:pPr>
              <w:pStyle w:val="pqiTabHead"/>
            </w:pPr>
            <w:r w:rsidRPr="00CD5AB3">
              <w:t>PODMIOT Gwarant</w:t>
            </w:r>
          </w:p>
          <w:p w14:paraId="1E32B8C3" w14:textId="77777777" w:rsidR="007D5C8F" w:rsidRPr="00CD5AB3" w:rsidRDefault="007D5C8F" w:rsidP="007D5C8F">
            <w:pPr>
              <w:pStyle w:val="pqiTabHead"/>
            </w:pPr>
            <w:r w:rsidRPr="00CD5AB3">
              <w:rPr>
                <w:rFonts w:ascii="Courier New" w:hAnsi="Courier New" w:cs="Courier New"/>
                <w:noProof/>
                <w:color w:val="0000FF"/>
              </w:rPr>
              <w:t>GuarantorTrader</w:t>
            </w:r>
          </w:p>
        </w:tc>
        <w:tc>
          <w:tcPr>
            <w:tcW w:w="433" w:type="dxa"/>
            <w:gridSpan w:val="2"/>
          </w:tcPr>
          <w:p w14:paraId="1AE6D1A8" w14:textId="77777777" w:rsidR="007D5C8F" w:rsidRPr="00CD5AB3" w:rsidRDefault="007D5C8F" w:rsidP="007D5C8F">
            <w:pPr>
              <w:pStyle w:val="pqiTabHead"/>
            </w:pPr>
            <w:r w:rsidRPr="00CD5AB3">
              <w:t>C</w:t>
            </w:r>
          </w:p>
        </w:tc>
        <w:tc>
          <w:tcPr>
            <w:tcW w:w="2129" w:type="dxa"/>
          </w:tcPr>
          <w:p w14:paraId="54803084" w14:textId="5B4BFE74" w:rsidR="007D5C8F" w:rsidRDefault="007D5C8F" w:rsidP="007D5C8F">
            <w:pPr>
              <w:pStyle w:val="pqiTabHead"/>
            </w:pPr>
            <w:r w:rsidRPr="009079F8">
              <w:t>„R”, jeżeli ma zastosowanie jeden z następujących kodów rodzaju gwaranta</w:t>
            </w:r>
            <w:r>
              <w:t xml:space="preserve"> z pola </w:t>
            </w:r>
            <w:r w:rsidR="00D46974">
              <w:t>6</w:t>
            </w:r>
            <w:r>
              <w:t>a</w:t>
            </w:r>
            <w:r w:rsidRPr="009079F8">
              <w:t>: 2, 3, 12, 13, 23, 24, 34, 123, 124, 134, 234 lub 1234.</w:t>
            </w:r>
          </w:p>
          <w:p w14:paraId="0E591E03" w14:textId="074F8D24" w:rsidR="007D5C8F" w:rsidRPr="00CD5AB3" w:rsidRDefault="007D5C8F" w:rsidP="007D5C8F">
            <w:pPr>
              <w:pStyle w:val="pqiTabHead"/>
            </w:pPr>
            <w:r>
              <w:t>W pozostałych przypadkach nie stosuje się.</w:t>
            </w:r>
          </w:p>
        </w:tc>
        <w:tc>
          <w:tcPr>
            <w:tcW w:w="4545" w:type="dxa"/>
          </w:tcPr>
          <w:p w14:paraId="7977D500" w14:textId="77777777" w:rsidR="007D5C8F" w:rsidRDefault="007D5C8F" w:rsidP="007D5C8F">
            <w:pPr>
              <w:pStyle w:val="pqiTabHead"/>
            </w:pPr>
            <w:r w:rsidRPr="009079F8">
              <w:t xml:space="preserve">Należy </w:t>
            </w:r>
            <w:r>
              <w:t>podać dane</w:t>
            </w:r>
            <w:r w:rsidRPr="009079F8">
              <w:t xml:space="preserve"> przewoźnika lub</w:t>
            </w:r>
            <w:r>
              <w:t>/i</w:t>
            </w:r>
            <w:r w:rsidRPr="009079F8">
              <w:t xml:space="preserve"> właściciela wyrobów, jeżeli wnoszą oni gwarancję.</w:t>
            </w:r>
          </w:p>
          <w:p w14:paraId="053357B1" w14:textId="77777777" w:rsidR="007D5C8F" w:rsidRDefault="007D5C8F" w:rsidP="007D5C8F">
            <w:pPr>
              <w:pStyle w:val="pqiTabHead"/>
            </w:pPr>
            <w:r>
              <w:t>Zależnie od wartości pola 8a ilość elementów 8.1 ma wynosić:</w:t>
            </w:r>
          </w:p>
          <w:p w14:paraId="1DB7C9FD" w14:textId="77777777" w:rsidR="007D5C8F" w:rsidRDefault="007D5C8F" w:rsidP="007D5C8F">
            <w:pPr>
              <w:pStyle w:val="pqiTabHead"/>
            </w:pPr>
            <w:r>
              <w:t>- 0, gdy wybrano kod rodzaju gwaranta 1, 4, 14</w:t>
            </w:r>
          </w:p>
          <w:p w14:paraId="2ECCBA97" w14:textId="01E8BADE" w:rsidR="007D5C8F" w:rsidRPr="001536A8" w:rsidRDefault="007D5C8F" w:rsidP="007D5C8F">
            <w:pPr>
              <w:pStyle w:val="pqiTabHead"/>
            </w:pPr>
            <w:r>
              <w:t xml:space="preserve">- 1, gdy wybrano kod rodzaju gwaranta </w:t>
            </w:r>
            <w:r w:rsidRPr="001536A8">
              <w:t>2, 3, 12, 13, 24, 34, 124, 134</w:t>
            </w:r>
            <w:r w:rsidR="000A5287">
              <w:t>, 23, 123, 234,</w:t>
            </w:r>
            <w:r w:rsidR="000A5287" w:rsidRPr="001536A8">
              <w:t>1234</w:t>
            </w:r>
          </w:p>
          <w:p w14:paraId="0BE11D47" w14:textId="1256E1DC" w:rsidR="007D5C8F" w:rsidRPr="00CD5AB3" w:rsidRDefault="007D5C8F" w:rsidP="007D5C8F">
            <w:pPr>
              <w:pStyle w:val="pqiTabHead"/>
            </w:pPr>
          </w:p>
        </w:tc>
        <w:tc>
          <w:tcPr>
            <w:tcW w:w="857" w:type="dxa"/>
          </w:tcPr>
          <w:p w14:paraId="562CEB82" w14:textId="77777777" w:rsidR="007D5C8F" w:rsidRPr="00CD5AB3" w:rsidRDefault="007D5C8F" w:rsidP="007D5C8F">
            <w:pPr>
              <w:pStyle w:val="pqiTabHead"/>
            </w:pPr>
            <w:r w:rsidRPr="00CD5AB3">
              <w:t>1X</w:t>
            </w:r>
          </w:p>
        </w:tc>
      </w:tr>
      <w:tr w:rsidR="007D5C8F" w:rsidRPr="00CD5AB3" w14:paraId="454CFD01" w14:textId="77777777" w:rsidTr="00D46974">
        <w:tc>
          <w:tcPr>
            <w:tcW w:w="799" w:type="dxa"/>
            <w:gridSpan w:val="8"/>
          </w:tcPr>
          <w:p w14:paraId="6A609FA6" w14:textId="77777777" w:rsidR="007D5C8F" w:rsidRPr="00CD5AB3" w:rsidRDefault="007D5C8F" w:rsidP="007D5C8F">
            <w:pPr>
              <w:pStyle w:val="pqiTabBody"/>
              <w:rPr>
                <w:i/>
              </w:rPr>
            </w:pPr>
          </w:p>
        </w:tc>
        <w:tc>
          <w:tcPr>
            <w:tcW w:w="4417" w:type="dxa"/>
            <w:gridSpan w:val="2"/>
          </w:tcPr>
          <w:p w14:paraId="17D9835E" w14:textId="77777777" w:rsidR="007D5C8F" w:rsidRPr="00CD5AB3" w:rsidRDefault="007D5C8F" w:rsidP="007D5C8F">
            <w:pPr>
              <w:pStyle w:val="pqiTabBody"/>
            </w:pPr>
            <w:r w:rsidRPr="00CD5AB3">
              <w:t xml:space="preserve">JĘZYK ELEMENTU </w:t>
            </w:r>
          </w:p>
          <w:p w14:paraId="0E915B62" w14:textId="77777777" w:rsidR="007D5C8F" w:rsidRPr="00CD5AB3" w:rsidRDefault="007D5C8F" w:rsidP="007D5C8F">
            <w:pPr>
              <w:pStyle w:val="pqiTabBody"/>
            </w:pPr>
            <w:r w:rsidRPr="00CD5AB3">
              <w:rPr>
                <w:rFonts w:ascii="Courier New" w:hAnsi="Courier New" w:cs="Courier New"/>
                <w:noProof/>
                <w:color w:val="0000FF"/>
              </w:rPr>
              <w:t>@language</w:t>
            </w:r>
          </w:p>
        </w:tc>
        <w:tc>
          <w:tcPr>
            <w:tcW w:w="433" w:type="dxa"/>
            <w:gridSpan w:val="2"/>
          </w:tcPr>
          <w:p w14:paraId="796B74D9" w14:textId="77777777" w:rsidR="007D5C8F" w:rsidRPr="00CD5AB3" w:rsidRDefault="007D5C8F" w:rsidP="007D5C8F">
            <w:pPr>
              <w:pStyle w:val="pqiTabBody"/>
            </w:pPr>
            <w:r w:rsidRPr="00CD5AB3">
              <w:t>D</w:t>
            </w:r>
          </w:p>
        </w:tc>
        <w:tc>
          <w:tcPr>
            <w:tcW w:w="2129" w:type="dxa"/>
          </w:tcPr>
          <w:p w14:paraId="2A6E9627" w14:textId="6150EE39" w:rsidR="007D5C8F" w:rsidRPr="00CD5AB3" w:rsidRDefault="007D5C8F" w:rsidP="007D5C8F">
            <w:pPr>
              <w:pStyle w:val="pqiTabBody"/>
            </w:pPr>
            <w:r>
              <w:t>R jeśli uzupełniana jest sekcja 6.1.</w:t>
            </w:r>
          </w:p>
        </w:tc>
        <w:tc>
          <w:tcPr>
            <w:tcW w:w="4545" w:type="dxa"/>
          </w:tcPr>
          <w:p w14:paraId="6F83309B" w14:textId="77777777" w:rsidR="007D5C8F" w:rsidRPr="00CD5AB3" w:rsidRDefault="007D5C8F" w:rsidP="007D5C8F">
            <w:pPr>
              <w:pStyle w:val="pqiTabBody"/>
            </w:pPr>
            <w:r w:rsidRPr="00CD5AB3">
              <w:t>Atrybut.</w:t>
            </w:r>
          </w:p>
          <w:p w14:paraId="16EC8D5E" w14:textId="77777777" w:rsidR="007D5C8F" w:rsidRPr="00CD5AB3" w:rsidRDefault="007D5C8F" w:rsidP="007D5C8F">
            <w:pPr>
              <w:pStyle w:val="pqiTabBody"/>
            </w:pPr>
            <w:r w:rsidRPr="00CD5AB3">
              <w:t>Wartość ze słownika „Kody języka (Language codes)”.</w:t>
            </w:r>
          </w:p>
        </w:tc>
        <w:tc>
          <w:tcPr>
            <w:tcW w:w="857" w:type="dxa"/>
          </w:tcPr>
          <w:p w14:paraId="0BF807B9" w14:textId="77777777" w:rsidR="007D5C8F" w:rsidRPr="00CD5AB3" w:rsidRDefault="007D5C8F" w:rsidP="007D5C8F">
            <w:pPr>
              <w:pStyle w:val="pqiTabBody"/>
            </w:pPr>
            <w:r w:rsidRPr="00CD5AB3">
              <w:t>a2</w:t>
            </w:r>
          </w:p>
        </w:tc>
      </w:tr>
      <w:tr w:rsidR="007D5C8F" w:rsidRPr="00CD5AB3" w14:paraId="0308ED22" w14:textId="77777777" w:rsidTr="00D46974">
        <w:tc>
          <w:tcPr>
            <w:tcW w:w="382" w:type="dxa"/>
            <w:gridSpan w:val="3"/>
          </w:tcPr>
          <w:p w14:paraId="3592DD11" w14:textId="77777777" w:rsidR="007D5C8F" w:rsidRPr="00CD5AB3" w:rsidRDefault="007D5C8F" w:rsidP="007D5C8F">
            <w:pPr>
              <w:pStyle w:val="pqiTabBody"/>
              <w:rPr>
                <w:b/>
              </w:rPr>
            </w:pPr>
          </w:p>
        </w:tc>
        <w:tc>
          <w:tcPr>
            <w:tcW w:w="417" w:type="dxa"/>
            <w:gridSpan w:val="5"/>
          </w:tcPr>
          <w:p w14:paraId="5E379683" w14:textId="77777777" w:rsidR="007D5C8F" w:rsidRPr="00CD5AB3" w:rsidRDefault="007D5C8F" w:rsidP="007D5C8F">
            <w:pPr>
              <w:pStyle w:val="pqiTabBody"/>
              <w:rPr>
                <w:i/>
              </w:rPr>
            </w:pPr>
            <w:r w:rsidRPr="00CD5AB3">
              <w:rPr>
                <w:i/>
              </w:rPr>
              <w:t>a</w:t>
            </w:r>
          </w:p>
        </w:tc>
        <w:tc>
          <w:tcPr>
            <w:tcW w:w="4417" w:type="dxa"/>
            <w:gridSpan w:val="2"/>
          </w:tcPr>
          <w:p w14:paraId="1596086B" w14:textId="77777777" w:rsidR="007D5C8F" w:rsidRPr="00CD5AB3" w:rsidRDefault="007D5C8F" w:rsidP="007D5C8F">
            <w:pPr>
              <w:pStyle w:val="pqiTabBody"/>
            </w:pPr>
            <w:r w:rsidRPr="00CD5AB3">
              <w:t xml:space="preserve">Numer akcyzowy podmiotu </w:t>
            </w:r>
            <w:r w:rsidRPr="00CD5AB3">
              <w:br/>
            </w:r>
            <w:r w:rsidRPr="00CD5AB3">
              <w:rPr>
                <w:rFonts w:ascii="Courier New" w:hAnsi="Courier New" w:cs="Courier New"/>
                <w:noProof/>
                <w:color w:val="0000FF"/>
              </w:rPr>
              <w:t>TraderExciseNumber</w:t>
            </w:r>
          </w:p>
        </w:tc>
        <w:tc>
          <w:tcPr>
            <w:tcW w:w="433" w:type="dxa"/>
            <w:gridSpan w:val="2"/>
          </w:tcPr>
          <w:p w14:paraId="37CDA8C5" w14:textId="77777777" w:rsidR="007D5C8F" w:rsidRPr="00CD5AB3" w:rsidRDefault="007D5C8F" w:rsidP="007D5C8F">
            <w:pPr>
              <w:pStyle w:val="pqiTabBody"/>
            </w:pPr>
            <w:r w:rsidRPr="00CD5AB3">
              <w:t>O</w:t>
            </w:r>
          </w:p>
        </w:tc>
        <w:tc>
          <w:tcPr>
            <w:tcW w:w="2129" w:type="dxa"/>
            <w:shd w:val="clear" w:color="auto" w:fill="auto"/>
          </w:tcPr>
          <w:p w14:paraId="67D0545F" w14:textId="77777777" w:rsidR="007D5C8F" w:rsidRPr="00CD5AB3" w:rsidRDefault="007D5C8F" w:rsidP="007D5C8F">
            <w:pPr>
              <w:pStyle w:val="pqiTabBody"/>
            </w:pPr>
          </w:p>
        </w:tc>
        <w:tc>
          <w:tcPr>
            <w:tcW w:w="4545" w:type="dxa"/>
          </w:tcPr>
          <w:p w14:paraId="3E41B34D" w14:textId="77777777" w:rsidR="007D5C8F" w:rsidRPr="00CD5AB3" w:rsidRDefault="007D5C8F" w:rsidP="007D5C8F">
            <w:pPr>
              <w:pStyle w:val="pqiTabBody"/>
            </w:pPr>
            <w:r w:rsidRPr="00CD5AB3">
              <w:t xml:space="preserve">Należy podać ważny numer akcyzowy </w:t>
            </w:r>
          </w:p>
        </w:tc>
        <w:tc>
          <w:tcPr>
            <w:tcW w:w="857" w:type="dxa"/>
          </w:tcPr>
          <w:p w14:paraId="7988754C" w14:textId="77777777" w:rsidR="007D5C8F" w:rsidRPr="00CD5AB3" w:rsidRDefault="007D5C8F" w:rsidP="007D5C8F">
            <w:pPr>
              <w:pStyle w:val="pqiTabBody"/>
            </w:pPr>
            <w:r w:rsidRPr="00CD5AB3">
              <w:t>an13</w:t>
            </w:r>
          </w:p>
        </w:tc>
      </w:tr>
      <w:tr w:rsidR="007D5C8F" w:rsidRPr="00CD5AB3" w14:paraId="45435848" w14:textId="77777777" w:rsidTr="00D46974">
        <w:tc>
          <w:tcPr>
            <w:tcW w:w="382" w:type="dxa"/>
            <w:gridSpan w:val="3"/>
          </w:tcPr>
          <w:p w14:paraId="087DE308" w14:textId="77777777" w:rsidR="007D5C8F" w:rsidRPr="00CD5AB3" w:rsidRDefault="007D5C8F" w:rsidP="007D5C8F">
            <w:pPr>
              <w:pStyle w:val="pqiTabBody"/>
              <w:rPr>
                <w:b/>
              </w:rPr>
            </w:pPr>
          </w:p>
        </w:tc>
        <w:tc>
          <w:tcPr>
            <w:tcW w:w="417" w:type="dxa"/>
            <w:gridSpan w:val="5"/>
          </w:tcPr>
          <w:p w14:paraId="607B6DCB" w14:textId="77777777" w:rsidR="007D5C8F" w:rsidRPr="00CD5AB3" w:rsidRDefault="007D5C8F" w:rsidP="007D5C8F">
            <w:pPr>
              <w:pStyle w:val="pqiTabBody"/>
              <w:rPr>
                <w:i/>
              </w:rPr>
            </w:pPr>
            <w:r w:rsidRPr="00CD5AB3">
              <w:rPr>
                <w:i/>
              </w:rPr>
              <w:t>b</w:t>
            </w:r>
          </w:p>
        </w:tc>
        <w:tc>
          <w:tcPr>
            <w:tcW w:w="4417" w:type="dxa"/>
            <w:gridSpan w:val="2"/>
          </w:tcPr>
          <w:p w14:paraId="7A2FE4F1" w14:textId="77777777" w:rsidR="007D5C8F" w:rsidRPr="00CD5AB3" w:rsidRDefault="007D5C8F" w:rsidP="007D5C8F">
            <w:pPr>
              <w:pStyle w:val="pqiTabBody"/>
            </w:pPr>
            <w:r w:rsidRPr="00CD5AB3">
              <w:t>Numer VAT</w:t>
            </w:r>
          </w:p>
          <w:p w14:paraId="1A6EEB29" w14:textId="77777777" w:rsidR="007D5C8F" w:rsidRPr="00CD5AB3" w:rsidRDefault="007D5C8F" w:rsidP="007D5C8F">
            <w:pPr>
              <w:pStyle w:val="pqiTabBody"/>
            </w:pPr>
            <w:r w:rsidRPr="00CD5AB3">
              <w:rPr>
                <w:rFonts w:ascii="Courier New" w:hAnsi="Courier New" w:cs="Courier New"/>
                <w:noProof/>
                <w:color w:val="0000FF"/>
              </w:rPr>
              <w:t>VatNumber</w:t>
            </w:r>
          </w:p>
        </w:tc>
        <w:tc>
          <w:tcPr>
            <w:tcW w:w="433" w:type="dxa"/>
            <w:gridSpan w:val="2"/>
          </w:tcPr>
          <w:p w14:paraId="2C40563E" w14:textId="77777777" w:rsidR="007D5C8F" w:rsidRPr="00CD5AB3" w:rsidRDefault="007D5C8F" w:rsidP="007D5C8F">
            <w:pPr>
              <w:pStyle w:val="pqiTabBody"/>
            </w:pPr>
            <w:r w:rsidRPr="00CD5AB3">
              <w:t>R</w:t>
            </w:r>
          </w:p>
        </w:tc>
        <w:tc>
          <w:tcPr>
            <w:tcW w:w="2129" w:type="dxa"/>
            <w:shd w:val="clear" w:color="auto" w:fill="auto"/>
          </w:tcPr>
          <w:p w14:paraId="3B3953E7" w14:textId="77777777" w:rsidR="007D5C8F" w:rsidRPr="00CD5AB3" w:rsidRDefault="007D5C8F" w:rsidP="007D5C8F">
            <w:pPr>
              <w:pStyle w:val="pqiTabBody"/>
            </w:pPr>
          </w:p>
        </w:tc>
        <w:tc>
          <w:tcPr>
            <w:tcW w:w="4545" w:type="dxa"/>
          </w:tcPr>
          <w:p w14:paraId="2154946B" w14:textId="77777777" w:rsidR="007D5C8F" w:rsidRPr="00CD5AB3" w:rsidRDefault="007D5C8F" w:rsidP="007D5C8F">
            <w:pPr>
              <w:pStyle w:val="pqiTabBody"/>
            </w:pPr>
          </w:p>
        </w:tc>
        <w:tc>
          <w:tcPr>
            <w:tcW w:w="857" w:type="dxa"/>
          </w:tcPr>
          <w:p w14:paraId="44CE9BFF" w14:textId="77777777" w:rsidR="007D5C8F" w:rsidRPr="00CD5AB3" w:rsidRDefault="007D5C8F" w:rsidP="007D5C8F">
            <w:pPr>
              <w:pStyle w:val="pqiTabBody"/>
            </w:pPr>
            <w:r w:rsidRPr="00CD5AB3">
              <w:t>an..14</w:t>
            </w:r>
          </w:p>
        </w:tc>
      </w:tr>
      <w:tr w:rsidR="007D5C8F" w:rsidRPr="00CD5AB3" w14:paraId="21A8D4FC" w14:textId="77777777" w:rsidTr="00D46974">
        <w:tc>
          <w:tcPr>
            <w:tcW w:w="382" w:type="dxa"/>
            <w:gridSpan w:val="3"/>
          </w:tcPr>
          <w:p w14:paraId="58B35DF3" w14:textId="77777777" w:rsidR="007D5C8F" w:rsidRPr="00CD5AB3" w:rsidRDefault="007D5C8F" w:rsidP="007D5C8F">
            <w:pPr>
              <w:pStyle w:val="pqiTabBody"/>
              <w:rPr>
                <w:b/>
              </w:rPr>
            </w:pPr>
          </w:p>
        </w:tc>
        <w:tc>
          <w:tcPr>
            <w:tcW w:w="417" w:type="dxa"/>
            <w:gridSpan w:val="5"/>
          </w:tcPr>
          <w:p w14:paraId="742813A2" w14:textId="3B37E8FD" w:rsidR="007D5C8F" w:rsidRPr="00CD5AB3" w:rsidRDefault="007D5C8F" w:rsidP="007D5C8F">
            <w:pPr>
              <w:pStyle w:val="pqiTabBody"/>
              <w:rPr>
                <w:i/>
              </w:rPr>
            </w:pPr>
            <w:r>
              <w:rPr>
                <w:i/>
              </w:rPr>
              <w:t>c</w:t>
            </w:r>
          </w:p>
        </w:tc>
        <w:tc>
          <w:tcPr>
            <w:tcW w:w="4417" w:type="dxa"/>
            <w:gridSpan w:val="2"/>
          </w:tcPr>
          <w:p w14:paraId="6AF205D4" w14:textId="77777777" w:rsidR="007D5C8F" w:rsidRPr="00CD5AB3" w:rsidRDefault="007D5C8F" w:rsidP="007D5C8F">
            <w:pPr>
              <w:pStyle w:val="pqiTabBody"/>
            </w:pPr>
            <w:r w:rsidRPr="00CD5AB3">
              <w:t>Nazwa podmiotu</w:t>
            </w:r>
          </w:p>
          <w:p w14:paraId="40861E52" w14:textId="61D680A3" w:rsidR="007D5C8F" w:rsidRPr="00CD5AB3" w:rsidRDefault="007D5C8F" w:rsidP="007D5C8F">
            <w:pPr>
              <w:pStyle w:val="pqiTabBody"/>
            </w:pPr>
            <w:r w:rsidRPr="00CD5AB3">
              <w:rPr>
                <w:rFonts w:ascii="Courier New" w:hAnsi="Courier New" w:cs="Courier New"/>
                <w:noProof/>
                <w:color w:val="0000FF"/>
              </w:rPr>
              <w:t>TraderName</w:t>
            </w:r>
          </w:p>
        </w:tc>
        <w:tc>
          <w:tcPr>
            <w:tcW w:w="433" w:type="dxa"/>
            <w:gridSpan w:val="2"/>
          </w:tcPr>
          <w:p w14:paraId="7445FBFD" w14:textId="7D11D955" w:rsidR="007D5C8F" w:rsidRPr="00CD5AB3" w:rsidRDefault="007D5C8F" w:rsidP="007D5C8F">
            <w:pPr>
              <w:pStyle w:val="pqiTabBody"/>
            </w:pPr>
            <w:r w:rsidRPr="00CD5AB3">
              <w:t>C</w:t>
            </w:r>
          </w:p>
        </w:tc>
        <w:tc>
          <w:tcPr>
            <w:tcW w:w="2129" w:type="dxa"/>
            <w:shd w:val="clear" w:color="auto" w:fill="auto"/>
          </w:tcPr>
          <w:p w14:paraId="3BE10EB3" w14:textId="30CB9634" w:rsidR="007D5C8F" w:rsidRPr="00CD5AB3" w:rsidRDefault="007D5C8F" w:rsidP="007D5C8F">
            <w:pPr>
              <w:pStyle w:val="pqiTabBody"/>
            </w:pPr>
            <w:r w:rsidRPr="00CD5AB3">
              <w:t>W przypadku 8.1</w:t>
            </w:r>
            <w:r w:rsidRPr="00CD5AB3">
              <w:rPr>
                <w:i/>
              </w:rPr>
              <w:t>c</w:t>
            </w:r>
            <w:r w:rsidRPr="00CD5AB3">
              <w:t xml:space="preserve">, </w:t>
            </w:r>
            <w:r w:rsidRPr="00CD5AB3">
              <w:rPr>
                <w:i/>
              </w:rPr>
              <w:t>d</w:t>
            </w:r>
            <w:r w:rsidRPr="00CD5AB3">
              <w:t xml:space="preserve">, e, </w:t>
            </w:r>
            <w:r w:rsidRPr="00CD5AB3">
              <w:rPr>
                <w:i/>
              </w:rPr>
              <w:t>f</w:t>
            </w:r>
            <w:r w:rsidRPr="00CD5AB3">
              <w:t xml:space="preserve"> i </w:t>
            </w:r>
            <w:r w:rsidRPr="00CD5AB3">
              <w:rPr>
                <w:i/>
              </w:rPr>
              <w:t>g</w:t>
            </w:r>
            <w:r w:rsidRPr="00CD5AB3">
              <w:t>: „O”, jeżeli jest podany numer akcyzowy podmiotu, w przeciwnym razie „R”.</w:t>
            </w:r>
          </w:p>
        </w:tc>
        <w:tc>
          <w:tcPr>
            <w:tcW w:w="4545" w:type="dxa"/>
          </w:tcPr>
          <w:p w14:paraId="43FDB12F" w14:textId="77777777" w:rsidR="007D5C8F" w:rsidRPr="00CD5AB3" w:rsidRDefault="007D5C8F" w:rsidP="007D5C8F">
            <w:pPr>
              <w:pStyle w:val="pqiTabBody"/>
            </w:pPr>
          </w:p>
        </w:tc>
        <w:tc>
          <w:tcPr>
            <w:tcW w:w="857" w:type="dxa"/>
          </w:tcPr>
          <w:p w14:paraId="76832ED7" w14:textId="0D4E1A57" w:rsidR="007D5C8F" w:rsidRPr="00CD5AB3" w:rsidRDefault="007D5C8F" w:rsidP="007D5C8F">
            <w:pPr>
              <w:pStyle w:val="pqiTabBody"/>
            </w:pPr>
            <w:r w:rsidRPr="00CD5AB3">
              <w:t>an..182</w:t>
            </w:r>
          </w:p>
        </w:tc>
      </w:tr>
      <w:tr w:rsidR="007D5C8F" w:rsidRPr="00CD5AB3" w14:paraId="457009B7" w14:textId="77777777" w:rsidTr="00D46974">
        <w:tc>
          <w:tcPr>
            <w:tcW w:w="382" w:type="dxa"/>
            <w:gridSpan w:val="3"/>
          </w:tcPr>
          <w:p w14:paraId="3650848D" w14:textId="77777777" w:rsidR="007D5C8F" w:rsidRPr="00CD5AB3" w:rsidRDefault="007D5C8F" w:rsidP="007D5C8F">
            <w:pPr>
              <w:pStyle w:val="pqiTabBody"/>
              <w:rPr>
                <w:b/>
              </w:rPr>
            </w:pPr>
          </w:p>
        </w:tc>
        <w:tc>
          <w:tcPr>
            <w:tcW w:w="417" w:type="dxa"/>
            <w:gridSpan w:val="5"/>
          </w:tcPr>
          <w:p w14:paraId="49F9E938" w14:textId="77777777" w:rsidR="007D5C8F" w:rsidRPr="00CD5AB3" w:rsidRDefault="007D5C8F" w:rsidP="007D5C8F">
            <w:pPr>
              <w:pStyle w:val="pqiTabBody"/>
              <w:rPr>
                <w:i/>
              </w:rPr>
            </w:pPr>
            <w:r w:rsidRPr="00CD5AB3">
              <w:rPr>
                <w:i/>
              </w:rPr>
              <w:t>d</w:t>
            </w:r>
          </w:p>
        </w:tc>
        <w:tc>
          <w:tcPr>
            <w:tcW w:w="4417" w:type="dxa"/>
            <w:gridSpan w:val="2"/>
          </w:tcPr>
          <w:p w14:paraId="1374D493" w14:textId="77777777" w:rsidR="007D5C8F" w:rsidRPr="00CD5AB3" w:rsidRDefault="007D5C8F" w:rsidP="007D5C8F">
            <w:pPr>
              <w:pStyle w:val="pqiTabBody"/>
            </w:pPr>
            <w:r w:rsidRPr="00CD5AB3">
              <w:t>Ulica</w:t>
            </w:r>
          </w:p>
          <w:p w14:paraId="040BCCF8" w14:textId="77777777" w:rsidR="007D5C8F" w:rsidRPr="00CD5AB3" w:rsidRDefault="007D5C8F" w:rsidP="007D5C8F">
            <w:pPr>
              <w:pStyle w:val="pqiTabBody"/>
            </w:pPr>
            <w:r w:rsidRPr="00CD5AB3">
              <w:rPr>
                <w:rFonts w:ascii="Courier New" w:hAnsi="Courier New" w:cs="Courier New"/>
                <w:noProof/>
                <w:color w:val="0000FF"/>
              </w:rPr>
              <w:lastRenderedPageBreak/>
              <w:t>StreetName</w:t>
            </w:r>
          </w:p>
        </w:tc>
        <w:tc>
          <w:tcPr>
            <w:tcW w:w="433" w:type="dxa"/>
            <w:gridSpan w:val="2"/>
          </w:tcPr>
          <w:p w14:paraId="53C2F719" w14:textId="77777777" w:rsidR="007D5C8F" w:rsidRPr="00CD5AB3" w:rsidRDefault="007D5C8F" w:rsidP="007D5C8F">
            <w:pPr>
              <w:pStyle w:val="pqiTabBody"/>
            </w:pPr>
            <w:r w:rsidRPr="00CD5AB3">
              <w:lastRenderedPageBreak/>
              <w:t>C</w:t>
            </w:r>
          </w:p>
        </w:tc>
        <w:tc>
          <w:tcPr>
            <w:tcW w:w="2129" w:type="dxa"/>
            <w:vMerge w:val="restart"/>
          </w:tcPr>
          <w:p w14:paraId="798E4BFA" w14:textId="77777777" w:rsidR="007D5C8F" w:rsidRPr="00CD5AB3" w:rsidRDefault="007D5C8F" w:rsidP="007D5C8F">
            <w:pPr>
              <w:pStyle w:val="pqiTabBody"/>
            </w:pPr>
          </w:p>
        </w:tc>
        <w:tc>
          <w:tcPr>
            <w:tcW w:w="4545" w:type="dxa"/>
          </w:tcPr>
          <w:p w14:paraId="6305A41D" w14:textId="77777777" w:rsidR="007D5C8F" w:rsidRPr="00CD5AB3" w:rsidRDefault="007D5C8F" w:rsidP="007D5C8F">
            <w:pPr>
              <w:pStyle w:val="pqiTabBody"/>
            </w:pPr>
          </w:p>
        </w:tc>
        <w:tc>
          <w:tcPr>
            <w:tcW w:w="857" w:type="dxa"/>
          </w:tcPr>
          <w:p w14:paraId="6A75D4C2" w14:textId="77777777" w:rsidR="007D5C8F" w:rsidRPr="00CD5AB3" w:rsidRDefault="007D5C8F" w:rsidP="007D5C8F">
            <w:pPr>
              <w:pStyle w:val="pqiTabBody"/>
            </w:pPr>
            <w:r w:rsidRPr="00CD5AB3">
              <w:t>an..65</w:t>
            </w:r>
          </w:p>
        </w:tc>
      </w:tr>
      <w:tr w:rsidR="007D5C8F" w:rsidRPr="00CD5AB3" w14:paraId="250DD998" w14:textId="77777777" w:rsidTr="00D46974">
        <w:tc>
          <w:tcPr>
            <w:tcW w:w="382" w:type="dxa"/>
            <w:gridSpan w:val="3"/>
          </w:tcPr>
          <w:p w14:paraId="76319941" w14:textId="77777777" w:rsidR="007D5C8F" w:rsidRPr="00CD5AB3" w:rsidRDefault="007D5C8F" w:rsidP="007D5C8F">
            <w:pPr>
              <w:pStyle w:val="pqiTabBody"/>
              <w:rPr>
                <w:b/>
              </w:rPr>
            </w:pPr>
          </w:p>
        </w:tc>
        <w:tc>
          <w:tcPr>
            <w:tcW w:w="417" w:type="dxa"/>
            <w:gridSpan w:val="5"/>
          </w:tcPr>
          <w:p w14:paraId="67D14267" w14:textId="77777777" w:rsidR="007D5C8F" w:rsidRPr="00CD5AB3" w:rsidRDefault="007D5C8F" w:rsidP="007D5C8F">
            <w:pPr>
              <w:pStyle w:val="pqiTabBody"/>
              <w:rPr>
                <w:i/>
              </w:rPr>
            </w:pPr>
            <w:r w:rsidRPr="00CD5AB3">
              <w:rPr>
                <w:i/>
              </w:rPr>
              <w:t>e</w:t>
            </w:r>
          </w:p>
        </w:tc>
        <w:tc>
          <w:tcPr>
            <w:tcW w:w="4417" w:type="dxa"/>
            <w:gridSpan w:val="2"/>
          </w:tcPr>
          <w:p w14:paraId="61ED69EB" w14:textId="77777777" w:rsidR="007D5C8F" w:rsidRPr="00CD5AB3" w:rsidRDefault="007D5C8F" w:rsidP="007D5C8F">
            <w:pPr>
              <w:pStyle w:val="pqiTabBody"/>
            </w:pPr>
            <w:r w:rsidRPr="00CD5AB3">
              <w:t>Numer domu</w:t>
            </w:r>
          </w:p>
          <w:p w14:paraId="6C0549EA" w14:textId="77777777" w:rsidR="007D5C8F" w:rsidRPr="00CD5AB3" w:rsidRDefault="007D5C8F" w:rsidP="007D5C8F">
            <w:pPr>
              <w:pStyle w:val="pqiTabBody"/>
            </w:pPr>
            <w:r w:rsidRPr="00CD5AB3">
              <w:rPr>
                <w:rFonts w:ascii="Courier New" w:hAnsi="Courier New" w:cs="Courier New"/>
                <w:noProof/>
                <w:color w:val="0000FF"/>
              </w:rPr>
              <w:t>StreetNumber</w:t>
            </w:r>
          </w:p>
        </w:tc>
        <w:tc>
          <w:tcPr>
            <w:tcW w:w="433" w:type="dxa"/>
            <w:gridSpan w:val="2"/>
          </w:tcPr>
          <w:p w14:paraId="21F18547" w14:textId="77777777" w:rsidR="007D5C8F" w:rsidRPr="00CD5AB3" w:rsidRDefault="007D5C8F" w:rsidP="007D5C8F">
            <w:pPr>
              <w:pStyle w:val="pqiTabBody"/>
            </w:pPr>
            <w:r w:rsidRPr="00CD5AB3">
              <w:t>O</w:t>
            </w:r>
          </w:p>
        </w:tc>
        <w:tc>
          <w:tcPr>
            <w:tcW w:w="2129" w:type="dxa"/>
            <w:vMerge/>
          </w:tcPr>
          <w:p w14:paraId="4992C497" w14:textId="77777777" w:rsidR="007D5C8F" w:rsidRPr="00CD5AB3" w:rsidRDefault="007D5C8F" w:rsidP="007D5C8F">
            <w:pPr>
              <w:pStyle w:val="pqiTabBody"/>
            </w:pPr>
          </w:p>
        </w:tc>
        <w:tc>
          <w:tcPr>
            <w:tcW w:w="4545" w:type="dxa"/>
          </w:tcPr>
          <w:p w14:paraId="1E8CBFDB" w14:textId="77777777" w:rsidR="007D5C8F" w:rsidRPr="00CD5AB3" w:rsidRDefault="007D5C8F" w:rsidP="007D5C8F">
            <w:pPr>
              <w:pStyle w:val="pqiTabBody"/>
            </w:pPr>
          </w:p>
        </w:tc>
        <w:tc>
          <w:tcPr>
            <w:tcW w:w="857" w:type="dxa"/>
          </w:tcPr>
          <w:p w14:paraId="18A8F6B9" w14:textId="77777777" w:rsidR="007D5C8F" w:rsidRPr="00CD5AB3" w:rsidRDefault="007D5C8F" w:rsidP="007D5C8F">
            <w:pPr>
              <w:pStyle w:val="pqiTabBody"/>
            </w:pPr>
            <w:r w:rsidRPr="00CD5AB3">
              <w:t>an..11</w:t>
            </w:r>
          </w:p>
        </w:tc>
      </w:tr>
      <w:tr w:rsidR="007D5C8F" w:rsidRPr="00CD5AB3" w14:paraId="4E3969A3" w14:textId="77777777" w:rsidTr="00D46974">
        <w:tc>
          <w:tcPr>
            <w:tcW w:w="382" w:type="dxa"/>
            <w:gridSpan w:val="3"/>
          </w:tcPr>
          <w:p w14:paraId="1F617383" w14:textId="77777777" w:rsidR="007D5C8F" w:rsidRPr="00CD5AB3" w:rsidRDefault="007D5C8F" w:rsidP="007D5C8F">
            <w:pPr>
              <w:pStyle w:val="pqiTabBody"/>
              <w:rPr>
                <w:b/>
              </w:rPr>
            </w:pPr>
          </w:p>
        </w:tc>
        <w:tc>
          <w:tcPr>
            <w:tcW w:w="417" w:type="dxa"/>
            <w:gridSpan w:val="5"/>
          </w:tcPr>
          <w:p w14:paraId="78993384" w14:textId="77777777" w:rsidR="007D5C8F" w:rsidRPr="00CD5AB3" w:rsidRDefault="007D5C8F" w:rsidP="007D5C8F">
            <w:pPr>
              <w:pStyle w:val="pqiTabBody"/>
              <w:rPr>
                <w:i/>
              </w:rPr>
            </w:pPr>
            <w:r w:rsidRPr="00CD5AB3">
              <w:rPr>
                <w:i/>
              </w:rPr>
              <w:t>f</w:t>
            </w:r>
          </w:p>
        </w:tc>
        <w:tc>
          <w:tcPr>
            <w:tcW w:w="4417" w:type="dxa"/>
            <w:gridSpan w:val="2"/>
          </w:tcPr>
          <w:p w14:paraId="285A415F" w14:textId="77777777" w:rsidR="007D5C8F" w:rsidRPr="00CD5AB3" w:rsidRDefault="007D5C8F" w:rsidP="007D5C8F">
            <w:pPr>
              <w:pStyle w:val="pqiTabBody"/>
            </w:pPr>
            <w:r w:rsidRPr="00CD5AB3">
              <w:t>Kod pocztowy</w:t>
            </w:r>
          </w:p>
          <w:p w14:paraId="298A9B13" w14:textId="77777777" w:rsidR="007D5C8F" w:rsidRPr="00CD5AB3" w:rsidRDefault="007D5C8F" w:rsidP="007D5C8F">
            <w:pPr>
              <w:pStyle w:val="pqiTabBody"/>
            </w:pPr>
            <w:r w:rsidRPr="00CD5AB3">
              <w:rPr>
                <w:rFonts w:ascii="Courier New" w:hAnsi="Courier New" w:cs="Courier New"/>
                <w:noProof/>
                <w:color w:val="0000FF"/>
              </w:rPr>
              <w:t>Postcode</w:t>
            </w:r>
          </w:p>
        </w:tc>
        <w:tc>
          <w:tcPr>
            <w:tcW w:w="433" w:type="dxa"/>
            <w:gridSpan w:val="2"/>
          </w:tcPr>
          <w:p w14:paraId="456BFF45" w14:textId="77777777" w:rsidR="007D5C8F" w:rsidRPr="00CD5AB3" w:rsidRDefault="007D5C8F" w:rsidP="007D5C8F">
            <w:pPr>
              <w:pStyle w:val="pqiTabBody"/>
            </w:pPr>
            <w:r w:rsidRPr="00CD5AB3">
              <w:t>C</w:t>
            </w:r>
          </w:p>
        </w:tc>
        <w:tc>
          <w:tcPr>
            <w:tcW w:w="2129" w:type="dxa"/>
            <w:vMerge/>
          </w:tcPr>
          <w:p w14:paraId="5B2CCBF6" w14:textId="77777777" w:rsidR="007D5C8F" w:rsidRPr="00CD5AB3" w:rsidRDefault="007D5C8F" w:rsidP="007D5C8F">
            <w:pPr>
              <w:pStyle w:val="pqiTabBody"/>
            </w:pPr>
          </w:p>
        </w:tc>
        <w:tc>
          <w:tcPr>
            <w:tcW w:w="4545" w:type="dxa"/>
          </w:tcPr>
          <w:p w14:paraId="60998AA9" w14:textId="77777777" w:rsidR="007D5C8F" w:rsidRPr="00CD5AB3" w:rsidRDefault="007D5C8F" w:rsidP="007D5C8F">
            <w:pPr>
              <w:pStyle w:val="pqiTabBody"/>
            </w:pPr>
          </w:p>
        </w:tc>
        <w:tc>
          <w:tcPr>
            <w:tcW w:w="857" w:type="dxa"/>
          </w:tcPr>
          <w:p w14:paraId="7D695D9E" w14:textId="77777777" w:rsidR="007D5C8F" w:rsidRPr="00CD5AB3" w:rsidRDefault="007D5C8F" w:rsidP="007D5C8F">
            <w:pPr>
              <w:pStyle w:val="pqiTabBody"/>
            </w:pPr>
            <w:r w:rsidRPr="00CD5AB3">
              <w:t>an..10</w:t>
            </w:r>
          </w:p>
        </w:tc>
      </w:tr>
      <w:tr w:rsidR="007D5C8F" w:rsidRPr="00CD5AB3" w14:paraId="49E74B38" w14:textId="77777777" w:rsidTr="00D46974">
        <w:tc>
          <w:tcPr>
            <w:tcW w:w="382" w:type="dxa"/>
            <w:gridSpan w:val="3"/>
          </w:tcPr>
          <w:p w14:paraId="0B967A25" w14:textId="77777777" w:rsidR="007D5C8F" w:rsidRPr="00CD5AB3" w:rsidRDefault="007D5C8F" w:rsidP="007D5C8F">
            <w:pPr>
              <w:pStyle w:val="pqiTabBody"/>
              <w:rPr>
                <w:b/>
              </w:rPr>
            </w:pPr>
          </w:p>
        </w:tc>
        <w:tc>
          <w:tcPr>
            <w:tcW w:w="417" w:type="dxa"/>
            <w:gridSpan w:val="5"/>
          </w:tcPr>
          <w:p w14:paraId="26D88E72" w14:textId="77777777" w:rsidR="007D5C8F" w:rsidRPr="00CD5AB3" w:rsidRDefault="007D5C8F" w:rsidP="007D5C8F">
            <w:pPr>
              <w:pStyle w:val="pqiTabBody"/>
              <w:rPr>
                <w:i/>
              </w:rPr>
            </w:pPr>
            <w:r w:rsidRPr="00CD5AB3">
              <w:rPr>
                <w:i/>
              </w:rPr>
              <w:t>g</w:t>
            </w:r>
          </w:p>
        </w:tc>
        <w:tc>
          <w:tcPr>
            <w:tcW w:w="4417" w:type="dxa"/>
            <w:gridSpan w:val="2"/>
          </w:tcPr>
          <w:p w14:paraId="5CDD7D4F" w14:textId="77777777" w:rsidR="007D5C8F" w:rsidRPr="00CD5AB3" w:rsidRDefault="007D5C8F" w:rsidP="007D5C8F">
            <w:pPr>
              <w:pStyle w:val="pqiTabBody"/>
            </w:pPr>
            <w:r w:rsidRPr="00CD5AB3">
              <w:t>Miejscowość</w:t>
            </w:r>
          </w:p>
          <w:p w14:paraId="381D2DFF" w14:textId="77777777" w:rsidR="007D5C8F" w:rsidRPr="00CD5AB3" w:rsidRDefault="007D5C8F" w:rsidP="007D5C8F">
            <w:pPr>
              <w:pStyle w:val="pqiTabBody"/>
            </w:pPr>
            <w:r w:rsidRPr="00CD5AB3">
              <w:rPr>
                <w:rFonts w:ascii="Courier New" w:hAnsi="Courier New" w:cs="Courier New"/>
                <w:noProof/>
                <w:color w:val="0000FF"/>
              </w:rPr>
              <w:t>City</w:t>
            </w:r>
          </w:p>
        </w:tc>
        <w:tc>
          <w:tcPr>
            <w:tcW w:w="433" w:type="dxa"/>
            <w:gridSpan w:val="2"/>
          </w:tcPr>
          <w:p w14:paraId="527A517F" w14:textId="77777777" w:rsidR="007D5C8F" w:rsidRPr="00CD5AB3" w:rsidRDefault="007D5C8F" w:rsidP="007D5C8F">
            <w:pPr>
              <w:pStyle w:val="pqiTabBody"/>
            </w:pPr>
            <w:r w:rsidRPr="00CD5AB3">
              <w:t>C</w:t>
            </w:r>
          </w:p>
        </w:tc>
        <w:tc>
          <w:tcPr>
            <w:tcW w:w="2129" w:type="dxa"/>
            <w:vMerge/>
          </w:tcPr>
          <w:p w14:paraId="39956861" w14:textId="77777777" w:rsidR="007D5C8F" w:rsidRPr="00CD5AB3" w:rsidRDefault="007D5C8F" w:rsidP="007D5C8F">
            <w:pPr>
              <w:pStyle w:val="pqiTabBody"/>
            </w:pPr>
          </w:p>
        </w:tc>
        <w:tc>
          <w:tcPr>
            <w:tcW w:w="4545" w:type="dxa"/>
          </w:tcPr>
          <w:p w14:paraId="33D212A7" w14:textId="77777777" w:rsidR="007D5C8F" w:rsidRPr="00CD5AB3" w:rsidRDefault="007D5C8F" w:rsidP="007D5C8F">
            <w:pPr>
              <w:pStyle w:val="pqiTabBody"/>
            </w:pPr>
          </w:p>
        </w:tc>
        <w:tc>
          <w:tcPr>
            <w:tcW w:w="857" w:type="dxa"/>
          </w:tcPr>
          <w:p w14:paraId="1D225A1A" w14:textId="77777777" w:rsidR="007D5C8F" w:rsidRPr="00CD5AB3" w:rsidRDefault="007D5C8F" w:rsidP="007D5C8F">
            <w:pPr>
              <w:pStyle w:val="pqiTabBody"/>
            </w:pPr>
            <w:r w:rsidRPr="00CD5AB3">
              <w:t>an..50</w:t>
            </w:r>
          </w:p>
        </w:tc>
      </w:tr>
      <w:tr w:rsidR="007D5C8F" w:rsidRPr="00CD5AB3" w14:paraId="3308C74E" w14:textId="77777777" w:rsidTr="00D46974">
        <w:tc>
          <w:tcPr>
            <w:tcW w:w="799" w:type="dxa"/>
            <w:gridSpan w:val="8"/>
          </w:tcPr>
          <w:p w14:paraId="6BAE7CD8" w14:textId="4359FCAE" w:rsidR="007D5C8F" w:rsidRPr="00CD5AB3" w:rsidRDefault="00744990" w:rsidP="007D5C8F">
            <w:pPr>
              <w:keepNext/>
              <w:rPr>
                <w:i/>
              </w:rPr>
            </w:pPr>
            <w:r>
              <w:rPr>
                <w:b/>
              </w:rPr>
              <w:t>7</w:t>
            </w:r>
          </w:p>
        </w:tc>
        <w:tc>
          <w:tcPr>
            <w:tcW w:w="4417" w:type="dxa"/>
            <w:gridSpan w:val="2"/>
          </w:tcPr>
          <w:p w14:paraId="1FF8540C" w14:textId="31D904CC" w:rsidR="007D5C8F" w:rsidRPr="00CD5AB3" w:rsidRDefault="006200C5" w:rsidP="007D5C8F">
            <w:pPr>
              <w:keepNext/>
              <w:rPr>
                <w:b/>
              </w:rPr>
            </w:pPr>
            <w:r w:rsidRPr="006200C5">
              <w:rPr>
                <w:b/>
              </w:rPr>
              <w:t>Kwota zabezpieczenia na magazynowanie</w:t>
            </w:r>
          </w:p>
          <w:p w14:paraId="14BD014A" w14:textId="77777777" w:rsidR="007D5C8F" w:rsidRPr="00CD5AB3" w:rsidRDefault="007D5C8F" w:rsidP="007D5C8F">
            <w:pPr>
              <w:keepNext/>
              <w:rPr>
                <w:rFonts w:ascii="Courier New" w:hAnsi="Courier New" w:cs="Courier New"/>
                <w:noProof/>
                <w:color w:val="0000FF"/>
                <w:szCs w:val="20"/>
              </w:rPr>
            </w:pPr>
            <w:r w:rsidRPr="00CD5AB3">
              <w:rPr>
                <w:rFonts w:ascii="Courier New" w:hAnsi="Courier New" w:cs="Courier New"/>
                <w:noProof/>
                <w:color w:val="0000FF"/>
              </w:rPr>
              <w:t>DDStorageGuaranteeAmount</w:t>
            </w:r>
          </w:p>
        </w:tc>
        <w:tc>
          <w:tcPr>
            <w:tcW w:w="433" w:type="dxa"/>
            <w:gridSpan w:val="2"/>
          </w:tcPr>
          <w:p w14:paraId="31E73ED0" w14:textId="2A235CEF" w:rsidR="007D5C8F" w:rsidRPr="00CD5AB3" w:rsidRDefault="003C6623" w:rsidP="007D5C8F">
            <w:pPr>
              <w:keepNext/>
              <w:jc w:val="center"/>
              <w:rPr>
                <w:b/>
              </w:rPr>
            </w:pPr>
            <w:r>
              <w:rPr>
                <w:b/>
              </w:rPr>
              <w:t>O</w:t>
            </w:r>
          </w:p>
        </w:tc>
        <w:tc>
          <w:tcPr>
            <w:tcW w:w="2129" w:type="dxa"/>
          </w:tcPr>
          <w:p w14:paraId="0F617D9E" w14:textId="29B11684" w:rsidR="007D5C8F" w:rsidRPr="00CD5AB3" w:rsidRDefault="007D5C8F" w:rsidP="007D5C8F">
            <w:pPr>
              <w:keepNext/>
              <w:rPr>
                <w:b/>
              </w:rPr>
            </w:pPr>
          </w:p>
        </w:tc>
        <w:tc>
          <w:tcPr>
            <w:tcW w:w="4545" w:type="dxa"/>
          </w:tcPr>
          <w:p w14:paraId="0BE8BE31" w14:textId="6A5E4322" w:rsidR="003C6623" w:rsidRPr="00CD5AB3" w:rsidRDefault="003C6623" w:rsidP="003C6623">
            <w:pPr>
              <w:pStyle w:val="pqiTabHead"/>
            </w:pPr>
            <w:r>
              <w:t>Możliwość wypełnienia pola, jeżeli zajęcie zabezpieczenia „na magazynowanie” odbyło się przy użyciu EMCS</w:t>
            </w:r>
          </w:p>
          <w:p w14:paraId="2A1CD7E3" w14:textId="2DE40692" w:rsidR="007D5C8F" w:rsidRPr="00CD5AB3" w:rsidRDefault="007D5C8F" w:rsidP="007D5C8F">
            <w:pPr>
              <w:rPr>
                <w:b/>
                <w:lang w:eastAsia="en-GB"/>
              </w:rPr>
            </w:pPr>
          </w:p>
        </w:tc>
        <w:tc>
          <w:tcPr>
            <w:tcW w:w="857" w:type="dxa"/>
          </w:tcPr>
          <w:p w14:paraId="2F92EFDD" w14:textId="77777777" w:rsidR="007D5C8F" w:rsidRPr="00CD5AB3" w:rsidRDefault="007D5C8F" w:rsidP="007D5C8F">
            <w:pPr>
              <w:keepNext/>
              <w:rPr>
                <w:b/>
              </w:rPr>
            </w:pPr>
            <w:r w:rsidRPr="00CD5AB3">
              <w:rPr>
                <w:b/>
              </w:rPr>
              <w:t>999x</w:t>
            </w:r>
          </w:p>
        </w:tc>
      </w:tr>
      <w:tr w:rsidR="007D5C8F" w:rsidRPr="00CD5AB3" w14:paraId="6652464D" w14:textId="77777777" w:rsidTr="00D46974">
        <w:tc>
          <w:tcPr>
            <w:tcW w:w="422" w:type="dxa"/>
            <w:gridSpan w:val="6"/>
          </w:tcPr>
          <w:p w14:paraId="72D2C2E4" w14:textId="77777777" w:rsidR="007D5C8F" w:rsidRPr="00CD5AB3" w:rsidRDefault="007D5C8F" w:rsidP="007D5C8F">
            <w:pPr>
              <w:rPr>
                <w:b/>
              </w:rPr>
            </w:pPr>
          </w:p>
        </w:tc>
        <w:tc>
          <w:tcPr>
            <w:tcW w:w="377" w:type="dxa"/>
            <w:gridSpan w:val="2"/>
          </w:tcPr>
          <w:p w14:paraId="1A8B9094" w14:textId="77777777" w:rsidR="007D5C8F" w:rsidRPr="00CD5AB3" w:rsidRDefault="007D5C8F" w:rsidP="007D5C8F">
            <w:pPr>
              <w:rPr>
                <w:i/>
              </w:rPr>
            </w:pPr>
            <w:r w:rsidRPr="00CD5AB3">
              <w:rPr>
                <w:i/>
              </w:rPr>
              <w:t>a</w:t>
            </w:r>
          </w:p>
        </w:tc>
        <w:tc>
          <w:tcPr>
            <w:tcW w:w="4417" w:type="dxa"/>
            <w:gridSpan w:val="2"/>
          </w:tcPr>
          <w:p w14:paraId="77363908" w14:textId="77777777" w:rsidR="007D5C8F" w:rsidRPr="00CD5AB3" w:rsidRDefault="007D5C8F" w:rsidP="007D5C8F">
            <w:r w:rsidRPr="00CD5AB3">
              <w:t>Numer ARC</w:t>
            </w:r>
          </w:p>
          <w:p w14:paraId="7636DBBE" w14:textId="77777777" w:rsidR="007D5C8F" w:rsidRPr="00CD5AB3" w:rsidRDefault="007D5C8F" w:rsidP="007D5C8F">
            <w:pPr>
              <w:rPr>
                <w:rFonts w:ascii="Courier New" w:hAnsi="Courier New" w:cs="Courier New"/>
                <w:noProof/>
                <w:color w:val="0000FF"/>
                <w:szCs w:val="20"/>
              </w:rPr>
            </w:pPr>
            <w:r w:rsidRPr="00CD5AB3">
              <w:rPr>
                <w:rFonts w:ascii="Courier New" w:hAnsi="Courier New" w:cs="Courier New"/>
                <w:noProof/>
                <w:color w:val="0000FF"/>
                <w:szCs w:val="20"/>
              </w:rPr>
              <w:t>AdministrativeReferenceCode</w:t>
            </w:r>
          </w:p>
        </w:tc>
        <w:tc>
          <w:tcPr>
            <w:tcW w:w="433" w:type="dxa"/>
            <w:gridSpan w:val="2"/>
          </w:tcPr>
          <w:p w14:paraId="31990155" w14:textId="77777777" w:rsidR="007D5C8F" w:rsidRPr="00CD5AB3" w:rsidRDefault="007D5C8F" w:rsidP="007D5C8F">
            <w:pPr>
              <w:jc w:val="center"/>
            </w:pPr>
            <w:r w:rsidRPr="00CD5AB3">
              <w:rPr>
                <w:szCs w:val="20"/>
              </w:rPr>
              <w:t>R</w:t>
            </w:r>
          </w:p>
        </w:tc>
        <w:tc>
          <w:tcPr>
            <w:tcW w:w="2129" w:type="dxa"/>
          </w:tcPr>
          <w:p w14:paraId="55D4F6B7" w14:textId="77777777" w:rsidR="007D5C8F" w:rsidRPr="00CD5AB3" w:rsidRDefault="007D5C8F" w:rsidP="007D5C8F"/>
        </w:tc>
        <w:tc>
          <w:tcPr>
            <w:tcW w:w="4545" w:type="dxa"/>
          </w:tcPr>
          <w:p w14:paraId="6609A657" w14:textId="7DB809F1" w:rsidR="007D5C8F" w:rsidRPr="00CD5AB3" w:rsidRDefault="007D5C8F" w:rsidP="007D5C8F">
            <w:r w:rsidRPr="00CD5AB3">
              <w:rPr>
                <w:lang w:eastAsia="en-GB"/>
              </w:rPr>
              <w:t>Należy podać ARC dokumentu e-AD</w:t>
            </w:r>
            <w:r w:rsidR="00121E6B">
              <w:rPr>
                <w:lang w:eastAsia="en-GB"/>
              </w:rPr>
              <w:t xml:space="preserve"> lub e-DD</w:t>
            </w:r>
            <w:r w:rsidRPr="00CD5AB3">
              <w:rPr>
                <w:lang w:eastAsia="en-GB"/>
              </w:rPr>
              <w:t>.</w:t>
            </w:r>
          </w:p>
        </w:tc>
        <w:tc>
          <w:tcPr>
            <w:tcW w:w="857" w:type="dxa"/>
          </w:tcPr>
          <w:p w14:paraId="1B3F4BF9" w14:textId="77777777" w:rsidR="007D5C8F" w:rsidRPr="00CD5AB3" w:rsidRDefault="007D5C8F" w:rsidP="007D5C8F">
            <w:r w:rsidRPr="00CD5AB3">
              <w:t>an21</w:t>
            </w:r>
          </w:p>
        </w:tc>
      </w:tr>
      <w:tr w:rsidR="005C4271" w:rsidRPr="00CD5AB3" w14:paraId="6825028E" w14:textId="77777777" w:rsidTr="00D46974">
        <w:tc>
          <w:tcPr>
            <w:tcW w:w="422" w:type="dxa"/>
            <w:gridSpan w:val="6"/>
          </w:tcPr>
          <w:p w14:paraId="78159172" w14:textId="77777777" w:rsidR="005C4271" w:rsidRPr="00CD5AB3" w:rsidRDefault="005C4271" w:rsidP="005C4271">
            <w:pPr>
              <w:rPr>
                <w:b/>
              </w:rPr>
            </w:pPr>
          </w:p>
        </w:tc>
        <w:tc>
          <w:tcPr>
            <w:tcW w:w="377" w:type="dxa"/>
            <w:gridSpan w:val="2"/>
          </w:tcPr>
          <w:p w14:paraId="6E79C1DD" w14:textId="43F19FE4" w:rsidR="005C4271" w:rsidRPr="00CD5AB3" w:rsidRDefault="005C4271" w:rsidP="005C4271">
            <w:pPr>
              <w:rPr>
                <w:i/>
              </w:rPr>
            </w:pPr>
            <w:r>
              <w:rPr>
                <w:i/>
              </w:rPr>
              <w:t>b</w:t>
            </w:r>
          </w:p>
        </w:tc>
        <w:tc>
          <w:tcPr>
            <w:tcW w:w="4417" w:type="dxa"/>
            <w:gridSpan w:val="2"/>
          </w:tcPr>
          <w:p w14:paraId="278FB72F" w14:textId="77777777" w:rsidR="005C4271" w:rsidRPr="00CD5AB3" w:rsidRDefault="005C4271" w:rsidP="005C4271">
            <w:pPr>
              <w:pStyle w:val="pqiTabBody"/>
            </w:pPr>
            <w:r w:rsidRPr="00CD5AB3">
              <w:t>Numer porządkowy</w:t>
            </w:r>
          </w:p>
          <w:p w14:paraId="500F3A70" w14:textId="4F73593E" w:rsidR="005C4271" w:rsidRPr="00CD5AB3" w:rsidRDefault="005C4271" w:rsidP="005C4271">
            <w:r w:rsidRPr="00CD5AB3">
              <w:rPr>
                <w:rFonts w:ascii="Courier New" w:hAnsi="Courier New" w:cs="Courier New"/>
                <w:noProof/>
                <w:color w:val="0000FF"/>
              </w:rPr>
              <w:t>SequenceNumber</w:t>
            </w:r>
          </w:p>
        </w:tc>
        <w:tc>
          <w:tcPr>
            <w:tcW w:w="433" w:type="dxa"/>
            <w:gridSpan w:val="2"/>
          </w:tcPr>
          <w:p w14:paraId="7341BDF7" w14:textId="17339131" w:rsidR="005C4271" w:rsidRPr="00CD5AB3" w:rsidRDefault="005C4271" w:rsidP="005C4271">
            <w:pPr>
              <w:jc w:val="center"/>
              <w:rPr>
                <w:szCs w:val="20"/>
              </w:rPr>
            </w:pPr>
            <w:r>
              <w:rPr>
                <w:szCs w:val="20"/>
              </w:rPr>
              <w:t>R</w:t>
            </w:r>
          </w:p>
        </w:tc>
        <w:tc>
          <w:tcPr>
            <w:tcW w:w="2129" w:type="dxa"/>
          </w:tcPr>
          <w:p w14:paraId="3C21A06C" w14:textId="77777777" w:rsidR="005C4271" w:rsidRPr="00CD5AB3" w:rsidRDefault="005C4271" w:rsidP="005C4271"/>
        </w:tc>
        <w:tc>
          <w:tcPr>
            <w:tcW w:w="4545" w:type="dxa"/>
          </w:tcPr>
          <w:p w14:paraId="71141417" w14:textId="6D99C9D8" w:rsidR="005C4271" w:rsidRPr="00CD5AB3" w:rsidRDefault="005C4271" w:rsidP="005C4271">
            <w:pPr>
              <w:rPr>
                <w:lang w:eastAsia="en-GB"/>
              </w:rPr>
            </w:pPr>
            <w:r w:rsidRPr="00CD5AB3">
              <w:rPr>
                <w:lang w:eastAsia="en-GB"/>
              </w:rPr>
              <w:t xml:space="preserve">Należy podać </w:t>
            </w:r>
            <w:r>
              <w:rPr>
                <w:lang w:eastAsia="en-GB"/>
              </w:rPr>
              <w:t>numer porządkowy</w:t>
            </w:r>
            <w:r w:rsidRPr="00CD5AB3">
              <w:rPr>
                <w:lang w:eastAsia="en-GB"/>
              </w:rPr>
              <w:t xml:space="preserve"> dokumentu e-AD</w:t>
            </w:r>
            <w:r w:rsidR="00D04610">
              <w:rPr>
                <w:lang w:eastAsia="en-GB"/>
              </w:rPr>
              <w:t xml:space="preserve"> lub e-DD</w:t>
            </w:r>
            <w:r w:rsidRPr="00CD5AB3">
              <w:rPr>
                <w:lang w:eastAsia="en-GB"/>
              </w:rPr>
              <w:t>.</w:t>
            </w:r>
          </w:p>
        </w:tc>
        <w:tc>
          <w:tcPr>
            <w:tcW w:w="857" w:type="dxa"/>
          </w:tcPr>
          <w:p w14:paraId="2A53B3C9" w14:textId="66B3091F" w:rsidR="005C4271" w:rsidRPr="00CD5AB3" w:rsidDel="003C64CF" w:rsidRDefault="005C4271" w:rsidP="005C4271">
            <w:r w:rsidRPr="00CD5AB3">
              <w:t>n..2</w:t>
            </w:r>
          </w:p>
        </w:tc>
      </w:tr>
      <w:tr w:rsidR="007D5C8F" w:rsidRPr="00CD5AB3" w14:paraId="0A585D15" w14:textId="77777777" w:rsidTr="00D46974">
        <w:tc>
          <w:tcPr>
            <w:tcW w:w="422" w:type="dxa"/>
            <w:gridSpan w:val="6"/>
          </w:tcPr>
          <w:p w14:paraId="7D5FF6AC" w14:textId="77777777" w:rsidR="007D5C8F" w:rsidRPr="00CD5AB3" w:rsidRDefault="007D5C8F" w:rsidP="007D5C8F">
            <w:pPr>
              <w:rPr>
                <w:b/>
              </w:rPr>
            </w:pPr>
          </w:p>
        </w:tc>
        <w:tc>
          <w:tcPr>
            <w:tcW w:w="377" w:type="dxa"/>
            <w:gridSpan w:val="2"/>
          </w:tcPr>
          <w:p w14:paraId="65872A9B" w14:textId="1FDCDC84" w:rsidR="007D5C8F" w:rsidRPr="00CD5AB3" w:rsidRDefault="003C64CF" w:rsidP="007D5C8F">
            <w:pPr>
              <w:rPr>
                <w:i/>
              </w:rPr>
            </w:pPr>
            <w:r>
              <w:rPr>
                <w:i/>
              </w:rPr>
              <w:t>c</w:t>
            </w:r>
          </w:p>
        </w:tc>
        <w:tc>
          <w:tcPr>
            <w:tcW w:w="4417" w:type="dxa"/>
            <w:gridSpan w:val="2"/>
          </w:tcPr>
          <w:p w14:paraId="0D7A5B8C" w14:textId="77777777" w:rsidR="007D5C8F" w:rsidRPr="00CD5AB3" w:rsidRDefault="007D5C8F" w:rsidP="007D5C8F">
            <w:r w:rsidRPr="00CD5AB3">
              <w:t>Kwota</w:t>
            </w:r>
          </w:p>
          <w:p w14:paraId="2A16B82B" w14:textId="77777777" w:rsidR="007D5C8F" w:rsidRPr="00CD5AB3" w:rsidRDefault="007D5C8F" w:rsidP="007D5C8F">
            <w:r w:rsidRPr="00CD5AB3">
              <w:rPr>
                <w:rFonts w:ascii="Courier New" w:hAnsi="Courier New" w:cs="Courier New"/>
                <w:noProof/>
                <w:color w:val="0000FF"/>
                <w:szCs w:val="20"/>
              </w:rPr>
              <w:t>ReferenceCodeAmount</w:t>
            </w:r>
          </w:p>
        </w:tc>
        <w:tc>
          <w:tcPr>
            <w:tcW w:w="433" w:type="dxa"/>
            <w:gridSpan w:val="2"/>
          </w:tcPr>
          <w:p w14:paraId="44A406D6" w14:textId="77777777" w:rsidR="007D5C8F" w:rsidRPr="00CD5AB3" w:rsidRDefault="007D5C8F" w:rsidP="007D5C8F">
            <w:pPr>
              <w:jc w:val="center"/>
            </w:pPr>
            <w:r w:rsidRPr="00CD5AB3">
              <w:rPr>
                <w:szCs w:val="20"/>
              </w:rPr>
              <w:t>R</w:t>
            </w:r>
          </w:p>
        </w:tc>
        <w:tc>
          <w:tcPr>
            <w:tcW w:w="2129" w:type="dxa"/>
          </w:tcPr>
          <w:p w14:paraId="63A728F1" w14:textId="77777777" w:rsidR="007D5C8F" w:rsidRPr="00CD5AB3" w:rsidRDefault="007D5C8F" w:rsidP="007D5C8F"/>
        </w:tc>
        <w:tc>
          <w:tcPr>
            <w:tcW w:w="4545" w:type="dxa"/>
          </w:tcPr>
          <w:p w14:paraId="1EDA804B" w14:textId="3FE1451A" w:rsidR="007D5C8F" w:rsidRPr="00CD5AB3" w:rsidRDefault="007D5C8F" w:rsidP="007D5C8F">
            <w:pPr>
              <w:rPr>
                <w:b/>
              </w:rPr>
            </w:pPr>
            <w:r w:rsidRPr="00CD5AB3">
              <w:rPr>
                <w:lang w:eastAsia="en-GB"/>
              </w:rPr>
              <w:t>Należy podać kwotę dotyczącą danego dokumentu e-AD</w:t>
            </w:r>
            <w:r w:rsidR="00D04610">
              <w:rPr>
                <w:lang w:eastAsia="en-GB"/>
              </w:rPr>
              <w:t xml:space="preserve"> lub e-DD</w:t>
            </w:r>
            <w:r w:rsidRPr="00CD5AB3">
              <w:rPr>
                <w:lang w:eastAsia="en-GB"/>
              </w:rPr>
              <w:t xml:space="preserve">. </w:t>
            </w:r>
            <w:r w:rsidRPr="00CD5AB3">
              <w:t>Wartość musi być większa od zera.</w:t>
            </w:r>
          </w:p>
        </w:tc>
        <w:tc>
          <w:tcPr>
            <w:tcW w:w="857" w:type="dxa"/>
          </w:tcPr>
          <w:p w14:paraId="3F786F73" w14:textId="770486BF" w:rsidR="007D5C8F" w:rsidRPr="00CD5AB3" w:rsidRDefault="003C64CF" w:rsidP="007D5C8F">
            <w:r>
              <w:t>a</w:t>
            </w:r>
            <w:r w:rsidRPr="00CD5AB3">
              <w:t>n14</w:t>
            </w:r>
          </w:p>
        </w:tc>
      </w:tr>
      <w:tr w:rsidR="007D5C8F" w:rsidRPr="00CD5AB3" w14:paraId="7BF4C0ED" w14:textId="77777777" w:rsidTr="00D46974">
        <w:tc>
          <w:tcPr>
            <w:tcW w:w="799" w:type="dxa"/>
            <w:gridSpan w:val="8"/>
          </w:tcPr>
          <w:p w14:paraId="2A720541" w14:textId="6E3F8243" w:rsidR="007D5C8F" w:rsidRPr="00CD5AB3" w:rsidRDefault="00744990" w:rsidP="007D5C8F">
            <w:pPr>
              <w:pStyle w:val="pqiTabHead"/>
              <w:rPr>
                <w:i/>
              </w:rPr>
            </w:pPr>
            <w:r>
              <w:t>8</w:t>
            </w:r>
          </w:p>
        </w:tc>
        <w:tc>
          <w:tcPr>
            <w:tcW w:w="4417" w:type="dxa"/>
            <w:gridSpan w:val="2"/>
          </w:tcPr>
          <w:p w14:paraId="73404AC7" w14:textId="77777777" w:rsidR="007D5C8F" w:rsidRPr="00CD5AB3" w:rsidRDefault="007D5C8F" w:rsidP="007D5C8F">
            <w:pPr>
              <w:pStyle w:val="pqiTabHead"/>
            </w:pPr>
            <w:r w:rsidRPr="00CD5AB3">
              <w:t>TRANSPORT</w:t>
            </w:r>
          </w:p>
          <w:p w14:paraId="0481AF08" w14:textId="77777777" w:rsidR="007D5C8F" w:rsidRPr="00CD5AB3" w:rsidRDefault="007D5C8F" w:rsidP="007D5C8F">
            <w:pPr>
              <w:pStyle w:val="pqiTabHead"/>
            </w:pPr>
            <w:r w:rsidRPr="00CD5AB3">
              <w:rPr>
                <w:rFonts w:ascii="Courier New" w:hAnsi="Courier New" w:cs="Courier New"/>
                <w:noProof/>
                <w:color w:val="0000FF"/>
              </w:rPr>
              <w:t>TransportMode</w:t>
            </w:r>
          </w:p>
        </w:tc>
        <w:tc>
          <w:tcPr>
            <w:tcW w:w="433" w:type="dxa"/>
            <w:gridSpan w:val="2"/>
          </w:tcPr>
          <w:p w14:paraId="7E246765" w14:textId="77777777" w:rsidR="007D5C8F" w:rsidRPr="00CD5AB3" w:rsidRDefault="007D5C8F" w:rsidP="007D5C8F">
            <w:pPr>
              <w:pStyle w:val="pqiTabHead"/>
            </w:pPr>
            <w:r w:rsidRPr="00CD5AB3">
              <w:t>R</w:t>
            </w:r>
          </w:p>
        </w:tc>
        <w:tc>
          <w:tcPr>
            <w:tcW w:w="2129" w:type="dxa"/>
          </w:tcPr>
          <w:p w14:paraId="559F9550" w14:textId="77777777" w:rsidR="007D5C8F" w:rsidRPr="00CD5AB3" w:rsidRDefault="007D5C8F" w:rsidP="007D5C8F">
            <w:pPr>
              <w:pStyle w:val="pqiTabHead"/>
            </w:pPr>
          </w:p>
        </w:tc>
        <w:tc>
          <w:tcPr>
            <w:tcW w:w="4545" w:type="dxa"/>
          </w:tcPr>
          <w:p w14:paraId="662FEF35" w14:textId="77777777" w:rsidR="007D5C8F" w:rsidRPr="00CD5AB3" w:rsidRDefault="007D5C8F" w:rsidP="007D5C8F">
            <w:pPr>
              <w:pStyle w:val="pqiTabHead"/>
            </w:pPr>
          </w:p>
        </w:tc>
        <w:tc>
          <w:tcPr>
            <w:tcW w:w="857" w:type="dxa"/>
          </w:tcPr>
          <w:p w14:paraId="57F8B997" w14:textId="77777777" w:rsidR="007D5C8F" w:rsidRPr="00CD5AB3" w:rsidRDefault="007D5C8F" w:rsidP="007D5C8F">
            <w:pPr>
              <w:pStyle w:val="pqiTabHead"/>
            </w:pPr>
          </w:p>
        </w:tc>
      </w:tr>
      <w:tr w:rsidR="007D5C8F" w:rsidRPr="00CD5AB3" w14:paraId="04BBB557" w14:textId="77777777" w:rsidTr="00D46974">
        <w:tc>
          <w:tcPr>
            <w:tcW w:w="371" w:type="dxa"/>
            <w:gridSpan w:val="2"/>
          </w:tcPr>
          <w:p w14:paraId="779A3396" w14:textId="77777777" w:rsidR="007D5C8F" w:rsidRPr="00CD5AB3" w:rsidRDefault="007D5C8F" w:rsidP="007D5C8F">
            <w:pPr>
              <w:pStyle w:val="pqiTabBody"/>
              <w:rPr>
                <w:b/>
              </w:rPr>
            </w:pPr>
          </w:p>
        </w:tc>
        <w:tc>
          <w:tcPr>
            <w:tcW w:w="428" w:type="dxa"/>
            <w:gridSpan w:val="6"/>
          </w:tcPr>
          <w:p w14:paraId="71BA0C7B" w14:textId="77777777" w:rsidR="007D5C8F" w:rsidRPr="00CD5AB3" w:rsidRDefault="007D5C8F" w:rsidP="007D5C8F">
            <w:pPr>
              <w:pStyle w:val="pqiTabBody"/>
              <w:rPr>
                <w:i/>
              </w:rPr>
            </w:pPr>
            <w:r w:rsidRPr="00CD5AB3">
              <w:rPr>
                <w:i/>
              </w:rPr>
              <w:t>a</w:t>
            </w:r>
          </w:p>
        </w:tc>
        <w:tc>
          <w:tcPr>
            <w:tcW w:w="4417" w:type="dxa"/>
            <w:gridSpan w:val="2"/>
          </w:tcPr>
          <w:p w14:paraId="097DC8CB" w14:textId="77777777" w:rsidR="007D5C8F" w:rsidRPr="00CD5AB3" w:rsidRDefault="007D5C8F" w:rsidP="007D5C8F">
            <w:pPr>
              <w:pStyle w:val="pqiTabBody"/>
            </w:pPr>
            <w:r w:rsidRPr="00CD5AB3">
              <w:t>Kod rodzaju transportu</w:t>
            </w:r>
          </w:p>
          <w:p w14:paraId="398CBBD5" w14:textId="77777777" w:rsidR="007D5C8F" w:rsidRPr="00CD5AB3" w:rsidRDefault="007D5C8F" w:rsidP="007D5C8F">
            <w:pPr>
              <w:pStyle w:val="pqiTabBody"/>
            </w:pPr>
            <w:r w:rsidRPr="00CD5AB3">
              <w:rPr>
                <w:rFonts w:ascii="Courier New" w:hAnsi="Courier New" w:cs="Courier New"/>
                <w:noProof/>
                <w:color w:val="0000FF"/>
              </w:rPr>
              <w:t>TransportModeCode</w:t>
            </w:r>
          </w:p>
        </w:tc>
        <w:tc>
          <w:tcPr>
            <w:tcW w:w="433" w:type="dxa"/>
            <w:gridSpan w:val="2"/>
          </w:tcPr>
          <w:p w14:paraId="670EBB09" w14:textId="77777777" w:rsidR="007D5C8F" w:rsidRPr="00CD5AB3" w:rsidRDefault="007D5C8F" w:rsidP="007D5C8F">
            <w:pPr>
              <w:pStyle w:val="pqiTabBody"/>
            </w:pPr>
            <w:r w:rsidRPr="00CD5AB3">
              <w:t>R</w:t>
            </w:r>
          </w:p>
        </w:tc>
        <w:tc>
          <w:tcPr>
            <w:tcW w:w="2129" w:type="dxa"/>
          </w:tcPr>
          <w:p w14:paraId="3B2A2E3F" w14:textId="77777777" w:rsidR="007D5C8F" w:rsidRPr="00CD5AB3" w:rsidRDefault="007D5C8F" w:rsidP="007D5C8F">
            <w:pPr>
              <w:pStyle w:val="pqiTabBody"/>
            </w:pPr>
          </w:p>
        </w:tc>
        <w:tc>
          <w:tcPr>
            <w:tcW w:w="4545" w:type="dxa"/>
          </w:tcPr>
          <w:p w14:paraId="5C3D08E4" w14:textId="77777777" w:rsidR="007D5C8F" w:rsidRPr="00CD5AB3" w:rsidRDefault="007D5C8F" w:rsidP="007D5C8F">
            <w:pPr>
              <w:pStyle w:val="pqiTabBody"/>
            </w:pPr>
            <w:r w:rsidRPr="00CD5AB3">
              <w:t>Wartość ze słownika „Kody rodzaju transportu (Transport modes)”.</w:t>
            </w:r>
          </w:p>
          <w:p w14:paraId="2C8B0326" w14:textId="77777777" w:rsidR="007D5C8F" w:rsidRPr="00CD5AB3" w:rsidRDefault="007D5C8F" w:rsidP="007D5C8F">
            <w:pPr>
              <w:pStyle w:val="pqiTabBody"/>
            </w:pPr>
          </w:p>
        </w:tc>
        <w:tc>
          <w:tcPr>
            <w:tcW w:w="857" w:type="dxa"/>
          </w:tcPr>
          <w:p w14:paraId="6C0486FE" w14:textId="77777777" w:rsidR="007D5C8F" w:rsidRPr="00CD5AB3" w:rsidRDefault="007D5C8F" w:rsidP="007D5C8F">
            <w:pPr>
              <w:pStyle w:val="pqiTabBody"/>
            </w:pPr>
            <w:r w:rsidRPr="00CD5AB3">
              <w:t>n..2</w:t>
            </w:r>
          </w:p>
        </w:tc>
      </w:tr>
      <w:tr w:rsidR="007D5C8F" w:rsidRPr="00CD5AB3" w14:paraId="2D4119EB" w14:textId="77777777" w:rsidTr="00D46974">
        <w:tc>
          <w:tcPr>
            <w:tcW w:w="371" w:type="dxa"/>
            <w:gridSpan w:val="2"/>
          </w:tcPr>
          <w:p w14:paraId="30286FD9" w14:textId="77777777" w:rsidR="007D5C8F" w:rsidRPr="00CD5AB3" w:rsidRDefault="007D5C8F" w:rsidP="007D5C8F">
            <w:pPr>
              <w:pStyle w:val="pqiTabBody"/>
              <w:rPr>
                <w:b/>
              </w:rPr>
            </w:pPr>
          </w:p>
        </w:tc>
        <w:tc>
          <w:tcPr>
            <w:tcW w:w="428" w:type="dxa"/>
            <w:gridSpan w:val="6"/>
          </w:tcPr>
          <w:p w14:paraId="1A5795E0" w14:textId="77777777" w:rsidR="007D5C8F" w:rsidRPr="00CD5AB3" w:rsidRDefault="007D5C8F" w:rsidP="007D5C8F">
            <w:pPr>
              <w:pStyle w:val="pqiTabBody"/>
              <w:rPr>
                <w:i/>
              </w:rPr>
            </w:pPr>
            <w:r w:rsidRPr="00CD5AB3">
              <w:rPr>
                <w:i/>
              </w:rPr>
              <w:t>b</w:t>
            </w:r>
          </w:p>
        </w:tc>
        <w:tc>
          <w:tcPr>
            <w:tcW w:w="4417" w:type="dxa"/>
            <w:gridSpan w:val="2"/>
          </w:tcPr>
          <w:p w14:paraId="2D1D7523" w14:textId="77777777" w:rsidR="007D5C8F" w:rsidRPr="00CD5AB3" w:rsidRDefault="007D5C8F" w:rsidP="007D5C8F">
            <w:pPr>
              <w:pStyle w:val="pqiTabBody"/>
            </w:pPr>
            <w:r w:rsidRPr="00CD5AB3">
              <w:t>Dodatkowe informacje</w:t>
            </w:r>
          </w:p>
          <w:p w14:paraId="5E23937C" w14:textId="77777777" w:rsidR="007D5C8F" w:rsidRPr="00CD5AB3" w:rsidRDefault="007D5C8F" w:rsidP="007D5C8F">
            <w:pPr>
              <w:pStyle w:val="pqiTabBody"/>
            </w:pPr>
            <w:r w:rsidRPr="00CD5AB3">
              <w:rPr>
                <w:rFonts w:ascii="Courier New" w:hAnsi="Courier New" w:cs="Courier New"/>
                <w:noProof/>
                <w:color w:val="0000FF"/>
              </w:rPr>
              <w:t>ComplementaryInformation</w:t>
            </w:r>
          </w:p>
        </w:tc>
        <w:tc>
          <w:tcPr>
            <w:tcW w:w="433" w:type="dxa"/>
            <w:gridSpan w:val="2"/>
          </w:tcPr>
          <w:p w14:paraId="15DDD8BC" w14:textId="77777777" w:rsidR="007D5C8F" w:rsidRPr="00CD5AB3" w:rsidRDefault="007D5C8F" w:rsidP="007D5C8F">
            <w:pPr>
              <w:pStyle w:val="pqiTabBody"/>
            </w:pPr>
            <w:r w:rsidRPr="00CD5AB3">
              <w:t>D</w:t>
            </w:r>
          </w:p>
        </w:tc>
        <w:tc>
          <w:tcPr>
            <w:tcW w:w="2129" w:type="dxa"/>
          </w:tcPr>
          <w:p w14:paraId="7AD07238" w14:textId="5C990381" w:rsidR="007D5C8F" w:rsidRPr="00CD5AB3" w:rsidRDefault="007D5C8F" w:rsidP="007D5C8F">
            <w:pPr>
              <w:pStyle w:val="pqiTabBody"/>
            </w:pPr>
            <w:r>
              <w:t>R w przypadku wyboru wartości „0” – „Inne”.</w:t>
            </w:r>
          </w:p>
        </w:tc>
        <w:tc>
          <w:tcPr>
            <w:tcW w:w="4545" w:type="dxa"/>
          </w:tcPr>
          <w:p w14:paraId="29BACAF4" w14:textId="77777777" w:rsidR="007D5C8F" w:rsidRPr="00CD5AB3" w:rsidRDefault="007D5C8F" w:rsidP="007D5C8F">
            <w:pPr>
              <w:pStyle w:val="pqiTabBody"/>
            </w:pPr>
            <w:r w:rsidRPr="00CD5AB3">
              <w:t>Należy podać wszelkie dodatkowe informacje dotyczące transportu, np. dane kolejnych przewoźników, informacje dotyczące kolejnych jednostek transportowych.</w:t>
            </w:r>
          </w:p>
        </w:tc>
        <w:tc>
          <w:tcPr>
            <w:tcW w:w="857" w:type="dxa"/>
          </w:tcPr>
          <w:p w14:paraId="7E08A8CF" w14:textId="77777777" w:rsidR="007D5C8F" w:rsidRPr="00CD5AB3" w:rsidRDefault="007D5C8F" w:rsidP="007D5C8F">
            <w:pPr>
              <w:pStyle w:val="pqiTabBody"/>
            </w:pPr>
            <w:r w:rsidRPr="00CD5AB3">
              <w:t>an..350</w:t>
            </w:r>
          </w:p>
        </w:tc>
      </w:tr>
      <w:tr w:rsidR="007D5C8F" w:rsidRPr="00CD5AB3" w14:paraId="0BA036F6" w14:textId="77777777" w:rsidTr="00D46974">
        <w:tc>
          <w:tcPr>
            <w:tcW w:w="799" w:type="dxa"/>
            <w:gridSpan w:val="8"/>
          </w:tcPr>
          <w:p w14:paraId="358C04A5" w14:textId="77777777" w:rsidR="007D5C8F" w:rsidRPr="00CD5AB3" w:rsidRDefault="007D5C8F" w:rsidP="007D5C8F">
            <w:pPr>
              <w:pStyle w:val="pqiTabBody"/>
              <w:rPr>
                <w:i/>
              </w:rPr>
            </w:pPr>
          </w:p>
        </w:tc>
        <w:tc>
          <w:tcPr>
            <w:tcW w:w="4417" w:type="dxa"/>
            <w:gridSpan w:val="2"/>
          </w:tcPr>
          <w:p w14:paraId="579AF13A" w14:textId="77777777" w:rsidR="007D5C8F" w:rsidRPr="00CD5AB3" w:rsidRDefault="007D5C8F" w:rsidP="007D5C8F">
            <w:pPr>
              <w:pStyle w:val="pqiTabBody"/>
            </w:pPr>
            <w:r w:rsidRPr="00CD5AB3">
              <w:t xml:space="preserve">JĘZYK ELEMENTU </w:t>
            </w:r>
          </w:p>
          <w:p w14:paraId="6E251C41" w14:textId="77777777" w:rsidR="007D5C8F" w:rsidRPr="00CD5AB3" w:rsidRDefault="007D5C8F" w:rsidP="007D5C8F">
            <w:pPr>
              <w:pStyle w:val="pqiTabBody"/>
            </w:pPr>
            <w:r w:rsidRPr="00CD5AB3">
              <w:rPr>
                <w:rFonts w:ascii="Courier New" w:hAnsi="Courier New" w:cs="Courier New"/>
                <w:noProof/>
                <w:color w:val="0000FF"/>
              </w:rPr>
              <w:t>@language</w:t>
            </w:r>
          </w:p>
        </w:tc>
        <w:tc>
          <w:tcPr>
            <w:tcW w:w="433" w:type="dxa"/>
            <w:gridSpan w:val="2"/>
          </w:tcPr>
          <w:p w14:paraId="20B9CFD1" w14:textId="77777777" w:rsidR="007D5C8F" w:rsidRPr="00CD5AB3" w:rsidRDefault="007D5C8F" w:rsidP="007D5C8F">
            <w:pPr>
              <w:pStyle w:val="pqiTabBody"/>
            </w:pPr>
            <w:r w:rsidRPr="00CD5AB3">
              <w:t>D</w:t>
            </w:r>
          </w:p>
        </w:tc>
        <w:tc>
          <w:tcPr>
            <w:tcW w:w="2129" w:type="dxa"/>
          </w:tcPr>
          <w:p w14:paraId="1366557A" w14:textId="77777777" w:rsidR="007D5C8F" w:rsidRPr="00CD5AB3" w:rsidRDefault="007D5C8F" w:rsidP="007D5C8F">
            <w:pPr>
              <w:pStyle w:val="pqiTabBody"/>
            </w:pPr>
            <w:r w:rsidRPr="00CD5AB3">
              <w:t>„R”, jeżeli stosuje się pole tekstowe 10b.</w:t>
            </w:r>
          </w:p>
        </w:tc>
        <w:tc>
          <w:tcPr>
            <w:tcW w:w="4545" w:type="dxa"/>
          </w:tcPr>
          <w:p w14:paraId="57E9E6E9" w14:textId="77777777" w:rsidR="007D5C8F" w:rsidRPr="00CD5AB3" w:rsidRDefault="007D5C8F" w:rsidP="007D5C8F">
            <w:pPr>
              <w:pStyle w:val="pqiTabBody"/>
            </w:pPr>
            <w:r w:rsidRPr="00CD5AB3">
              <w:t>Atrybut.</w:t>
            </w:r>
          </w:p>
          <w:p w14:paraId="434C5E53" w14:textId="77777777" w:rsidR="007D5C8F" w:rsidRPr="00CD5AB3" w:rsidRDefault="007D5C8F" w:rsidP="007D5C8F">
            <w:pPr>
              <w:pStyle w:val="pqiTabBody"/>
            </w:pPr>
            <w:r w:rsidRPr="00CD5AB3">
              <w:t>Wartość ze słownika „Kody języka (Language codes)”.</w:t>
            </w:r>
          </w:p>
        </w:tc>
        <w:tc>
          <w:tcPr>
            <w:tcW w:w="857" w:type="dxa"/>
          </w:tcPr>
          <w:p w14:paraId="63CB5C49" w14:textId="77777777" w:rsidR="007D5C8F" w:rsidRPr="00CD5AB3" w:rsidRDefault="007D5C8F" w:rsidP="007D5C8F">
            <w:pPr>
              <w:pStyle w:val="pqiTabBody"/>
            </w:pPr>
            <w:r w:rsidRPr="00CD5AB3">
              <w:t>a2</w:t>
            </w:r>
          </w:p>
        </w:tc>
      </w:tr>
      <w:tr w:rsidR="007D5C8F" w:rsidRPr="00CD5AB3" w14:paraId="3BDA12DF" w14:textId="77777777" w:rsidTr="00D46974">
        <w:tc>
          <w:tcPr>
            <w:tcW w:w="799" w:type="dxa"/>
            <w:gridSpan w:val="8"/>
          </w:tcPr>
          <w:p w14:paraId="1C693810" w14:textId="1575497E" w:rsidR="007D5C8F" w:rsidRPr="00CD5AB3" w:rsidRDefault="00744990" w:rsidP="007D5C8F">
            <w:pPr>
              <w:pStyle w:val="pqiTabHead"/>
              <w:rPr>
                <w:i/>
              </w:rPr>
            </w:pPr>
            <w:r>
              <w:t>9</w:t>
            </w:r>
          </w:p>
        </w:tc>
        <w:tc>
          <w:tcPr>
            <w:tcW w:w="4417" w:type="dxa"/>
            <w:gridSpan w:val="2"/>
          </w:tcPr>
          <w:p w14:paraId="0B98763D" w14:textId="77777777" w:rsidR="007D5C8F" w:rsidRPr="00CD5AB3" w:rsidRDefault="007D5C8F" w:rsidP="007D5C8F">
            <w:pPr>
              <w:pStyle w:val="pqiTabHead"/>
            </w:pPr>
            <w:r w:rsidRPr="00CD5AB3">
              <w:t>SZCZEGÓŁY DOTYCZĄCE TRANSPORTU</w:t>
            </w:r>
          </w:p>
          <w:p w14:paraId="72FCAD04" w14:textId="77777777" w:rsidR="007D5C8F" w:rsidRPr="00CD5AB3" w:rsidRDefault="007D5C8F" w:rsidP="007D5C8F">
            <w:pPr>
              <w:pStyle w:val="pqiTabHead"/>
            </w:pPr>
            <w:r w:rsidRPr="00CD5AB3">
              <w:rPr>
                <w:rFonts w:ascii="Courier New" w:hAnsi="Courier New" w:cs="Courier New"/>
                <w:noProof/>
                <w:color w:val="0000FF"/>
              </w:rPr>
              <w:t>TransportDetails</w:t>
            </w:r>
          </w:p>
        </w:tc>
        <w:tc>
          <w:tcPr>
            <w:tcW w:w="433" w:type="dxa"/>
            <w:gridSpan w:val="2"/>
          </w:tcPr>
          <w:p w14:paraId="62866EC2" w14:textId="77777777" w:rsidR="007D5C8F" w:rsidRPr="00CD5AB3" w:rsidRDefault="007D5C8F" w:rsidP="007D5C8F">
            <w:pPr>
              <w:pStyle w:val="pqiTabHead"/>
            </w:pPr>
            <w:r w:rsidRPr="00CD5AB3">
              <w:t>R</w:t>
            </w:r>
          </w:p>
        </w:tc>
        <w:tc>
          <w:tcPr>
            <w:tcW w:w="2129" w:type="dxa"/>
          </w:tcPr>
          <w:p w14:paraId="5A53EF80" w14:textId="77777777" w:rsidR="007D5C8F" w:rsidRPr="00CD5AB3" w:rsidRDefault="007D5C8F" w:rsidP="007D5C8F">
            <w:pPr>
              <w:pStyle w:val="pqiTabHead"/>
            </w:pPr>
          </w:p>
        </w:tc>
        <w:tc>
          <w:tcPr>
            <w:tcW w:w="4545" w:type="dxa"/>
          </w:tcPr>
          <w:p w14:paraId="6117F856" w14:textId="33E4547F" w:rsidR="007D5C8F" w:rsidRPr="00CD5AB3" w:rsidRDefault="007D5C8F" w:rsidP="007D5C8F">
            <w:pPr>
              <w:pStyle w:val="pqiTabHead"/>
            </w:pPr>
            <w:r w:rsidRPr="00CD5AB3">
              <w:t>Sekcja występująca jednokrotnie.</w:t>
            </w:r>
          </w:p>
        </w:tc>
        <w:tc>
          <w:tcPr>
            <w:tcW w:w="857" w:type="dxa"/>
          </w:tcPr>
          <w:p w14:paraId="6F9ED83A" w14:textId="22BC0306" w:rsidR="007D5C8F" w:rsidRPr="00CD5AB3" w:rsidRDefault="007D5C8F" w:rsidP="007D5C8F">
            <w:pPr>
              <w:pStyle w:val="pqiTabHead"/>
            </w:pPr>
            <w:r w:rsidRPr="00CD5AB3">
              <w:t>1x</w:t>
            </w:r>
          </w:p>
        </w:tc>
      </w:tr>
      <w:tr w:rsidR="007D5C8F" w:rsidRPr="00CD5AB3" w14:paraId="5EF039B5" w14:textId="77777777" w:rsidTr="00D46974">
        <w:tc>
          <w:tcPr>
            <w:tcW w:w="371" w:type="dxa"/>
            <w:gridSpan w:val="2"/>
          </w:tcPr>
          <w:p w14:paraId="3812BAC5" w14:textId="77777777" w:rsidR="007D5C8F" w:rsidRPr="00CD5AB3" w:rsidRDefault="007D5C8F" w:rsidP="007D5C8F">
            <w:pPr>
              <w:pStyle w:val="pqiTabBody"/>
              <w:rPr>
                <w:b/>
              </w:rPr>
            </w:pPr>
          </w:p>
        </w:tc>
        <w:tc>
          <w:tcPr>
            <w:tcW w:w="428" w:type="dxa"/>
            <w:gridSpan w:val="6"/>
          </w:tcPr>
          <w:p w14:paraId="4193F587" w14:textId="77777777" w:rsidR="007D5C8F" w:rsidRPr="00CD5AB3" w:rsidRDefault="007D5C8F" w:rsidP="007D5C8F">
            <w:pPr>
              <w:pStyle w:val="pqiTabBody"/>
              <w:rPr>
                <w:i/>
              </w:rPr>
            </w:pPr>
            <w:r w:rsidRPr="00CD5AB3">
              <w:rPr>
                <w:i/>
              </w:rPr>
              <w:t>a</w:t>
            </w:r>
          </w:p>
        </w:tc>
        <w:tc>
          <w:tcPr>
            <w:tcW w:w="4417" w:type="dxa"/>
            <w:gridSpan w:val="2"/>
          </w:tcPr>
          <w:p w14:paraId="643F0D57" w14:textId="77777777" w:rsidR="007D5C8F" w:rsidRPr="00CD5AB3" w:rsidRDefault="007D5C8F" w:rsidP="007D5C8F">
            <w:pPr>
              <w:pStyle w:val="pqiTabBody"/>
            </w:pPr>
            <w:r w:rsidRPr="00CD5AB3">
              <w:t>Kod jednostki transportowej</w:t>
            </w:r>
          </w:p>
          <w:p w14:paraId="61EF9F84" w14:textId="77777777" w:rsidR="007D5C8F" w:rsidRPr="00CD5AB3" w:rsidRDefault="007D5C8F" w:rsidP="007D5C8F">
            <w:pPr>
              <w:pStyle w:val="pqiTabBody"/>
            </w:pPr>
            <w:r w:rsidRPr="00CD5AB3">
              <w:rPr>
                <w:rFonts w:ascii="Courier New" w:hAnsi="Courier New" w:cs="Courier New"/>
                <w:noProof/>
                <w:color w:val="0000FF"/>
              </w:rPr>
              <w:t>TransportUnitCode</w:t>
            </w:r>
          </w:p>
        </w:tc>
        <w:tc>
          <w:tcPr>
            <w:tcW w:w="433" w:type="dxa"/>
            <w:gridSpan w:val="2"/>
          </w:tcPr>
          <w:p w14:paraId="40C76DC9" w14:textId="77777777" w:rsidR="007D5C8F" w:rsidRPr="00CD5AB3" w:rsidRDefault="007D5C8F" w:rsidP="007D5C8F">
            <w:pPr>
              <w:pStyle w:val="pqiTabBody"/>
            </w:pPr>
            <w:r w:rsidRPr="00CD5AB3">
              <w:t>R</w:t>
            </w:r>
          </w:p>
        </w:tc>
        <w:tc>
          <w:tcPr>
            <w:tcW w:w="2129" w:type="dxa"/>
          </w:tcPr>
          <w:p w14:paraId="3DCB81E6" w14:textId="77777777" w:rsidR="007D5C8F" w:rsidRPr="00CD5AB3" w:rsidRDefault="007D5C8F" w:rsidP="007D5C8F">
            <w:pPr>
              <w:pStyle w:val="pqiTabBody"/>
            </w:pPr>
          </w:p>
        </w:tc>
        <w:tc>
          <w:tcPr>
            <w:tcW w:w="4545" w:type="dxa"/>
          </w:tcPr>
          <w:p w14:paraId="43433224" w14:textId="77777777" w:rsidR="007D5C8F" w:rsidRPr="00CD5AB3" w:rsidRDefault="007D5C8F" w:rsidP="007D5C8F">
            <w:pPr>
              <w:pStyle w:val="pqiTabBody"/>
            </w:pPr>
            <w:r w:rsidRPr="00CD5AB3">
              <w:rPr>
                <w:lang w:eastAsia="en-GB"/>
              </w:rPr>
              <w:t>Wartość ze słownika</w:t>
            </w:r>
            <w:r w:rsidRPr="00CD5AB3">
              <w:t xml:space="preserve"> „Kody jednostek transportowych (Transport units)”.</w:t>
            </w:r>
          </w:p>
        </w:tc>
        <w:tc>
          <w:tcPr>
            <w:tcW w:w="857" w:type="dxa"/>
          </w:tcPr>
          <w:p w14:paraId="03E763E7" w14:textId="77777777" w:rsidR="007D5C8F" w:rsidRPr="00CD5AB3" w:rsidRDefault="007D5C8F" w:rsidP="007D5C8F">
            <w:pPr>
              <w:pStyle w:val="pqiTabBody"/>
            </w:pPr>
            <w:r w:rsidRPr="00CD5AB3">
              <w:t>n..2</w:t>
            </w:r>
          </w:p>
        </w:tc>
      </w:tr>
      <w:tr w:rsidR="007D5C8F" w:rsidRPr="00CD5AB3" w14:paraId="2BD4B938" w14:textId="77777777" w:rsidTr="00D46974">
        <w:tc>
          <w:tcPr>
            <w:tcW w:w="371" w:type="dxa"/>
            <w:gridSpan w:val="2"/>
          </w:tcPr>
          <w:p w14:paraId="40E2B5B6" w14:textId="77777777" w:rsidR="007D5C8F" w:rsidRPr="00CD5AB3" w:rsidRDefault="007D5C8F" w:rsidP="007D5C8F">
            <w:pPr>
              <w:pStyle w:val="pqiTabBody"/>
              <w:rPr>
                <w:b/>
              </w:rPr>
            </w:pPr>
          </w:p>
        </w:tc>
        <w:tc>
          <w:tcPr>
            <w:tcW w:w="428" w:type="dxa"/>
            <w:gridSpan w:val="6"/>
          </w:tcPr>
          <w:p w14:paraId="5461E29B" w14:textId="77777777" w:rsidR="007D5C8F" w:rsidRPr="00CD5AB3" w:rsidRDefault="007D5C8F" w:rsidP="007D5C8F">
            <w:pPr>
              <w:pStyle w:val="pqiTabBody"/>
              <w:rPr>
                <w:i/>
              </w:rPr>
            </w:pPr>
            <w:r w:rsidRPr="00CD5AB3">
              <w:rPr>
                <w:i/>
              </w:rPr>
              <w:t>b</w:t>
            </w:r>
          </w:p>
        </w:tc>
        <w:tc>
          <w:tcPr>
            <w:tcW w:w="4417" w:type="dxa"/>
            <w:gridSpan w:val="2"/>
          </w:tcPr>
          <w:p w14:paraId="4A3F25D5" w14:textId="77777777" w:rsidR="007D5C8F" w:rsidRPr="00CD5AB3" w:rsidRDefault="007D5C8F" w:rsidP="007D5C8F">
            <w:pPr>
              <w:pStyle w:val="pqiTabBody"/>
            </w:pPr>
            <w:r w:rsidRPr="00CD5AB3">
              <w:t>Oznaczenie jednostek transportowych</w:t>
            </w:r>
          </w:p>
          <w:p w14:paraId="739B27D4" w14:textId="77777777" w:rsidR="007D5C8F" w:rsidRPr="00CD5AB3" w:rsidRDefault="007D5C8F" w:rsidP="007D5C8F">
            <w:pPr>
              <w:pStyle w:val="pqiTabBody"/>
            </w:pPr>
            <w:r w:rsidRPr="00CD5AB3">
              <w:rPr>
                <w:rFonts w:ascii="Courier New" w:hAnsi="Courier New" w:cs="Courier New"/>
                <w:noProof/>
                <w:color w:val="0000FF"/>
              </w:rPr>
              <w:t>IdentityOfTransportUnits</w:t>
            </w:r>
          </w:p>
        </w:tc>
        <w:tc>
          <w:tcPr>
            <w:tcW w:w="433" w:type="dxa"/>
            <w:gridSpan w:val="2"/>
          </w:tcPr>
          <w:p w14:paraId="2253ECD9" w14:textId="77777777" w:rsidR="007D5C8F" w:rsidRPr="00CD5AB3" w:rsidRDefault="007D5C8F" w:rsidP="007D5C8F">
            <w:pPr>
              <w:pStyle w:val="pqiTabBody"/>
            </w:pPr>
            <w:r w:rsidRPr="00CD5AB3">
              <w:t>D</w:t>
            </w:r>
          </w:p>
        </w:tc>
        <w:tc>
          <w:tcPr>
            <w:tcW w:w="2129" w:type="dxa"/>
          </w:tcPr>
          <w:p w14:paraId="08B20BFD" w14:textId="3F99FBA0" w:rsidR="007D5C8F" w:rsidRPr="00CD5AB3" w:rsidRDefault="007D5C8F" w:rsidP="007D5C8F">
            <w:pPr>
              <w:pStyle w:val="pqiTabBody"/>
            </w:pPr>
            <w:r>
              <w:t>W przypadku kodu jednostki transportowej 7 nie stosuje się, w pozostałych przypadkach R.</w:t>
            </w:r>
          </w:p>
        </w:tc>
        <w:tc>
          <w:tcPr>
            <w:tcW w:w="4545" w:type="dxa"/>
          </w:tcPr>
          <w:p w14:paraId="3182A381" w14:textId="77777777" w:rsidR="007D5C8F" w:rsidRPr="00CD5AB3" w:rsidRDefault="007D5C8F" w:rsidP="007D5C8F">
            <w:pPr>
              <w:pStyle w:val="pqiTabBody"/>
            </w:pPr>
            <w:r w:rsidRPr="00CD5AB3">
              <w:t>Należy wpisać numer rejestracyjny jednostki transportowej (jednostek transportowych).</w:t>
            </w:r>
          </w:p>
        </w:tc>
        <w:tc>
          <w:tcPr>
            <w:tcW w:w="857" w:type="dxa"/>
          </w:tcPr>
          <w:p w14:paraId="7BC76759" w14:textId="77777777" w:rsidR="007D5C8F" w:rsidRPr="00CD5AB3" w:rsidRDefault="007D5C8F" w:rsidP="007D5C8F">
            <w:pPr>
              <w:pStyle w:val="pqiTabBody"/>
            </w:pPr>
            <w:r w:rsidRPr="00CD5AB3">
              <w:t>an..35</w:t>
            </w:r>
          </w:p>
        </w:tc>
      </w:tr>
      <w:tr w:rsidR="007D5C8F" w:rsidRPr="00CD5AB3" w14:paraId="578BD400" w14:textId="77777777" w:rsidTr="00D46974">
        <w:tc>
          <w:tcPr>
            <w:tcW w:w="799" w:type="dxa"/>
            <w:gridSpan w:val="8"/>
          </w:tcPr>
          <w:p w14:paraId="1AD264CD" w14:textId="77777777" w:rsidR="007D5C8F" w:rsidRPr="00CD5AB3" w:rsidRDefault="007D5C8F" w:rsidP="007D5C8F">
            <w:pPr>
              <w:pStyle w:val="pqiTabBody"/>
              <w:rPr>
                <w:i/>
              </w:rPr>
            </w:pPr>
          </w:p>
        </w:tc>
        <w:tc>
          <w:tcPr>
            <w:tcW w:w="4417" w:type="dxa"/>
            <w:gridSpan w:val="2"/>
          </w:tcPr>
          <w:p w14:paraId="1471BC94" w14:textId="77777777" w:rsidR="007D5C8F" w:rsidRPr="00CD5AB3" w:rsidRDefault="007D5C8F" w:rsidP="007D5C8F">
            <w:pPr>
              <w:pStyle w:val="pqiTabBody"/>
            </w:pPr>
            <w:r w:rsidRPr="00CD5AB3">
              <w:t xml:space="preserve">JĘZYK ELEMENTU </w:t>
            </w:r>
          </w:p>
          <w:p w14:paraId="6A5C44C4" w14:textId="77777777" w:rsidR="007D5C8F" w:rsidRPr="00CD5AB3" w:rsidRDefault="007D5C8F" w:rsidP="007D5C8F">
            <w:pPr>
              <w:pStyle w:val="pqiTabBody"/>
            </w:pPr>
            <w:r w:rsidRPr="00CD5AB3">
              <w:rPr>
                <w:rFonts w:ascii="Courier New" w:hAnsi="Courier New" w:cs="Courier New"/>
                <w:noProof/>
                <w:color w:val="0000FF"/>
              </w:rPr>
              <w:t>@language</w:t>
            </w:r>
          </w:p>
        </w:tc>
        <w:tc>
          <w:tcPr>
            <w:tcW w:w="433" w:type="dxa"/>
            <w:gridSpan w:val="2"/>
          </w:tcPr>
          <w:p w14:paraId="70C70C96" w14:textId="77777777" w:rsidR="007D5C8F" w:rsidRPr="00CD5AB3" w:rsidRDefault="007D5C8F" w:rsidP="007D5C8F">
            <w:pPr>
              <w:pStyle w:val="pqiTabBody"/>
            </w:pPr>
            <w:r w:rsidRPr="00CD5AB3">
              <w:t>D</w:t>
            </w:r>
          </w:p>
        </w:tc>
        <w:tc>
          <w:tcPr>
            <w:tcW w:w="2129" w:type="dxa"/>
          </w:tcPr>
          <w:p w14:paraId="1F3ABA39" w14:textId="77777777" w:rsidR="007D5C8F" w:rsidRPr="00CD5AB3" w:rsidRDefault="007D5C8F" w:rsidP="007D5C8F">
            <w:pPr>
              <w:pStyle w:val="pqiTabBody"/>
            </w:pPr>
            <w:r w:rsidRPr="00CD5AB3">
              <w:t>„R”, jeżeli stosuje się pole tekstowe 11b.</w:t>
            </w:r>
          </w:p>
        </w:tc>
        <w:tc>
          <w:tcPr>
            <w:tcW w:w="4545" w:type="dxa"/>
          </w:tcPr>
          <w:p w14:paraId="2B06ED8E" w14:textId="77777777" w:rsidR="007D5C8F" w:rsidRPr="00CD5AB3" w:rsidRDefault="007D5C8F" w:rsidP="007D5C8F">
            <w:pPr>
              <w:pStyle w:val="pqiTabBody"/>
            </w:pPr>
            <w:r w:rsidRPr="00CD5AB3">
              <w:t>Atrybut.</w:t>
            </w:r>
          </w:p>
          <w:p w14:paraId="43D43A0D" w14:textId="77777777" w:rsidR="007D5C8F" w:rsidRPr="00CD5AB3" w:rsidRDefault="007D5C8F" w:rsidP="007D5C8F">
            <w:pPr>
              <w:pStyle w:val="pqiTabBody"/>
            </w:pPr>
            <w:r w:rsidRPr="00CD5AB3">
              <w:t>Wartość ze słownika „Kody języka (Language codes)”.</w:t>
            </w:r>
          </w:p>
        </w:tc>
        <w:tc>
          <w:tcPr>
            <w:tcW w:w="857" w:type="dxa"/>
          </w:tcPr>
          <w:p w14:paraId="3FC3D9EB" w14:textId="77777777" w:rsidR="007D5C8F" w:rsidRPr="00CD5AB3" w:rsidRDefault="007D5C8F" w:rsidP="007D5C8F">
            <w:pPr>
              <w:pStyle w:val="pqiTabBody"/>
            </w:pPr>
            <w:r w:rsidRPr="00CD5AB3">
              <w:t>a2</w:t>
            </w:r>
          </w:p>
        </w:tc>
      </w:tr>
      <w:tr w:rsidR="007D5C8F" w:rsidRPr="00CD5AB3" w14:paraId="5653CFCB" w14:textId="77777777" w:rsidTr="00D46974">
        <w:tc>
          <w:tcPr>
            <w:tcW w:w="371" w:type="dxa"/>
            <w:gridSpan w:val="2"/>
          </w:tcPr>
          <w:p w14:paraId="2A50F6B8" w14:textId="77777777" w:rsidR="007D5C8F" w:rsidRPr="00CD5AB3" w:rsidRDefault="007D5C8F" w:rsidP="007D5C8F">
            <w:pPr>
              <w:pStyle w:val="pqiTabBody"/>
              <w:rPr>
                <w:b/>
              </w:rPr>
            </w:pPr>
          </w:p>
        </w:tc>
        <w:tc>
          <w:tcPr>
            <w:tcW w:w="428" w:type="dxa"/>
            <w:gridSpan w:val="6"/>
          </w:tcPr>
          <w:p w14:paraId="7F15A7D6" w14:textId="4024C3FF" w:rsidR="007D5C8F" w:rsidRPr="00CD5AB3" w:rsidRDefault="00121E6B" w:rsidP="007D5C8F">
            <w:pPr>
              <w:pStyle w:val="pqiTabBody"/>
              <w:rPr>
                <w:i/>
              </w:rPr>
            </w:pPr>
            <w:r>
              <w:rPr>
                <w:i/>
              </w:rPr>
              <w:t>c</w:t>
            </w:r>
          </w:p>
        </w:tc>
        <w:tc>
          <w:tcPr>
            <w:tcW w:w="4417" w:type="dxa"/>
            <w:gridSpan w:val="2"/>
          </w:tcPr>
          <w:p w14:paraId="7CD4C961" w14:textId="77777777" w:rsidR="007D5C8F" w:rsidRPr="00CD5AB3" w:rsidRDefault="007D5C8F" w:rsidP="007D5C8F">
            <w:pPr>
              <w:pStyle w:val="pqiTabBody"/>
            </w:pPr>
            <w:r w:rsidRPr="00CD5AB3">
              <w:t>Dodatkowe informacje</w:t>
            </w:r>
          </w:p>
          <w:p w14:paraId="0A3E8C32" w14:textId="77777777" w:rsidR="007D5C8F" w:rsidRPr="00CD5AB3" w:rsidRDefault="007D5C8F" w:rsidP="007D5C8F">
            <w:pPr>
              <w:pStyle w:val="pqiTabBody"/>
            </w:pPr>
            <w:r w:rsidRPr="00CD5AB3">
              <w:rPr>
                <w:rFonts w:ascii="Courier New" w:hAnsi="Courier New" w:cs="Courier New"/>
                <w:noProof/>
                <w:color w:val="0000FF"/>
              </w:rPr>
              <w:t>ComplementaryInformation</w:t>
            </w:r>
          </w:p>
        </w:tc>
        <w:tc>
          <w:tcPr>
            <w:tcW w:w="433" w:type="dxa"/>
            <w:gridSpan w:val="2"/>
          </w:tcPr>
          <w:p w14:paraId="1C951AAE" w14:textId="77777777" w:rsidR="007D5C8F" w:rsidRPr="00CD5AB3" w:rsidRDefault="007D5C8F" w:rsidP="007D5C8F">
            <w:pPr>
              <w:pStyle w:val="pqiTabBody"/>
            </w:pPr>
            <w:r w:rsidRPr="00CD5AB3">
              <w:t>O</w:t>
            </w:r>
          </w:p>
        </w:tc>
        <w:tc>
          <w:tcPr>
            <w:tcW w:w="2129" w:type="dxa"/>
          </w:tcPr>
          <w:p w14:paraId="1F2D47C0" w14:textId="77777777" w:rsidR="007D5C8F" w:rsidRPr="00CD5AB3" w:rsidRDefault="007D5C8F" w:rsidP="007D5C8F">
            <w:pPr>
              <w:pStyle w:val="pqiTabBody"/>
            </w:pPr>
          </w:p>
        </w:tc>
        <w:tc>
          <w:tcPr>
            <w:tcW w:w="4545" w:type="dxa"/>
          </w:tcPr>
          <w:p w14:paraId="27264F9E" w14:textId="77777777" w:rsidR="007D5C8F" w:rsidRPr="00CD5AB3" w:rsidRDefault="007D5C8F" w:rsidP="007D5C8F">
            <w:pPr>
              <w:pStyle w:val="pqiTabBody"/>
            </w:pPr>
            <w:r w:rsidRPr="00CD5AB3">
              <w:t>Należy podać wszelkie dodatkowe informacje dotyczące transportu, np. dane kolejnych przewoźników, informacje dotyczące kolejnych jednostek transportowych.</w:t>
            </w:r>
          </w:p>
        </w:tc>
        <w:tc>
          <w:tcPr>
            <w:tcW w:w="857" w:type="dxa"/>
          </w:tcPr>
          <w:p w14:paraId="03C92317" w14:textId="77777777" w:rsidR="007D5C8F" w:rsidRPr="00CD5AB3" w:rsidRDefault="007D5C8F" w:rsidP="007D5C8F">
            <w:pPr>
              <w:pStyle w:val="pqiTabBody"/>
            </w:pPr>
            <w:r w:rsidRPr="00CD5AB3">
              <w:t>an..350</w:t>
            </w:r>
          </w:p>
        </w:tc>
      </w:tr>
      <w:tr w:rsidR="007D5C8F" w:rsidRPr="00CD5AB3" w14:paraId="5B7E2BC5" w14:textId="77777777" w:rsidTr="00D46974">
        <w:tc>
          <w:tcPr>
            <w:tcW w:w="799" w:type="dxa"/>
            <w:gridSpan w:val="8"/>
          </w:tcPr>
          <w:p w14:paraId="68577F8D" w14:textId="77777777" w:rsidR="007D5C8F" w:rsidRPr="00CD5AB3" w:rsidRDefault="007D5C8F" w:rsidP="007D5C8F">
            <w:pPr>
              <w:pStyle w:val="pqiTabBody"/>
              <w:rPr>
                <w:i/>
              </w:rPr>
            </w:pPr>
          </w:p>
        </w:tc>
        <w:tc>
          <w:tcPr>
            <w:tcW w:w="4417" w:type="dxa"/>
            <w:gridSpan w:val="2"/>
          </w:tcPr>
          <w:p w14:paraId="7FC53822" w14:textId="77777777" w:rsidR="007D5C8F" w:rsidRPr="00CD5AB3" w:rsidRDefault="007D5C8F" w:rsidP="007D5C8F">
            <w:pPr>
              <w:pStyle w:val="pqiTabBody"/>
            </w:pPr>
            <w:r w:rsidRPr="00CD5AB3">
              <w:t xml:space="preserve">JĘZYK ELEMENTU </w:t>
            </w:r>
          </w:p>
          <w:p w14:paraId="4C07707B" w14:textId="77777777" w:rsidR="007D5C8F" w:rsidRPr="00CD5AB3" w:rsidRDefault="007D5C8F" w:rsidP="007D5C8F">
            <w:pPr>
              <w:pStyle w:val="pqiTabBody"/>
            </w:pPr>
            <w:r w:rsidRPr="00CD5AB3">
              <w:rPr>
                <w:rFonts w:ascii="Courier New" w:hAnsi="Courier New" w:cs="Courier New"/>
                <w:noProof/>
                <w:color w:val="0000FF"/>
              </w:rPr>
              <w:t>@language</w:t>
            </w:r>
          </w:p>
        </w:tc>
        <w:tc>
          <w:tcPr>
            <w:tcW w:w="433" w:type="dxa"/>
            <w:gridSpan w:val="2"/>
          </w:tcPr>
          <w:p w14:paraId="5472E989" w14:textId="77777777" w:rsidR="007D5C8F" w:rsidRPr="00CD5AB3" w:rsidRDefault="007D5C8F" w:rsidP="007D5C8F">
            <w:pPr>
              <w:pStyle w:val="pqiTabBody"/>
            </w:pPr>
            <w:r w:rsidRPr="00CD5AB3">
              <w:t>D</w:t>
            </w:r>
          </w:p>
        </w:tc>
        <w:tc>
          <w:tcPr>
            <w:tcW w:w="2129" w:type="dxa"/>
          </w:tcPr>
          <w:p w14:paraId="57761837" w14:textId="77777777" w:rsidR="007D5C8F" w:rsidRPr="00CD5AB3" w:rsidRDefault="007D5C8F" w:rsidP="007D5C8F">
            <w:pPr>
              <w:pStyle w:val="pqiTabBody"/>
            </w:pPr>
            <w:r w:rsidRPr="00CD5AB3">
              <w:t>„R”, jeżeli stosuje się pole tekstowe 11e.</w:t>
            </w:r>
          </w:p>
        </w:tc>
        <w:tc>
          <w:tcPr>
            <w:tcW w:w="4545" w:type="dxa"/>
          </w:tcPr>
          <w:p w14:paraId="688BE1F3" w14:textId="77777777" w:rsidR="007D5C8F" w:rsidRPr="00CD5AB3" w:rsidRDefault="007D5C8F" w:rsidP="007D5C8F">
            <w:pPr>
              <w:pStyle w:val="pqiTabBody"/>
            </w:pPr>
            <w:r w:rsidRPr="00CD5AB3">
              <w:t>Atrybut.</w:t>
            </w:r>
          </w:p>
          <w:p w14:paraId="59681DAA" w14:textId="77777777" w:rsidR="007D5C8F" w:rsidRPr="00CD5AB3" w:rsidRDefault="007D5C8F" w:rsidP="007D5C8F">
            <w:pPr>
              <w:pStyle w:val="pqiTabBody"/>
            </w:pPr>
            <w:r w:rsidRPr="00CD5AB3">
              <w:t>Wartość ze słownika „Kody języka (Language codes)”.</w:t>
            </w:r>
          </w:p>
        </w:tc>
        <w:tc>
          <w:tcPr>
            <w:tcW w:w="857" w:type="dxa"/>
          </w:tcPr>
          <w:p w14:paraId="0A46DC4D" w14:textId="77777777" w:rsidR="007D5C8F" w:rsidRPr="00CD5AB3" w:rsidRDefault="007D5C8F" w:rsidP="007D5C8F">
            <w:pPr>
              <w:pStyle w:val="pqiTabBody"/>
            </w:pPr>
            <w:r w:rsidRPr="00CD5AB3">
              <w:t>a2</w:t>
            </w:r>
          </w:p>
        </w:tc>
      </w:tr>
      <w:tr w:rsidR="007D5C8F" w:rsidRPr="00CD5AB3" w14:paraId="3496B17B" w14:textId="77777777" w:rsidTr="00D46974">
        <w:tc>
          <w:tcPr>
            <w:tcW w:w="799" w:type="dxa"/>
            <w:gridSpan w:val="8"/>
          </w:tcPr>
          <w:p w14:paraId="12620E71" w14:textId="4F9111B5" w:rsidR="007D5C8F" w:rsidRPr="00CD5AB3" w:rsidRDefault="00744990" w:rsidP="00744990">
            <w:pPr>
              <w:pStyle w:val="pqiTabHead"/>
              <w:rPr>
                <w:i/>
              </w:rPr>
            </w:pPr>
            <w:r w:rsidRPr="00CD5AB3">
              <w:t>1</w:t>
            </w:r>
            <w:r>
              <w:t>0</w:t>
            </w:r>
          </w:p>
        </w:tc>
        <w:tc>
          <w:tcPr>
            <w:tcW w:w="4417" w:type="dxa"/>
            <w:gridSpan w:val="2"/>
          </w:tcPr>
          <w:p w14:paraId="56D0D1C7" w14:textId="7EB31275" w:rsidR="007D5C8F" w:rsidRPr="00CD5AB3" w:rsidRDefault="007D5C8F" w:rsidP="007D5C8F">
            <w:pPr>
              <w:pStyle w:val="pqiTabHead"/>
            </w:pPr>
            <w:r w:rsidRPr="00CD5AB3">
              <w:t>e-DD</w:t>
            </w:r>
            <w:r w:rsidR="003151F0">
              <w:t>B</w:t>
            </w:r>
            <w:r w:rsidRPr="00CD5AB3">
              <w:t xml:space="preserve"> Wyroby</w:t>
            </w:r>
          </w:p>
          <w:p w14:paraId="240C9922" w14:textId="77777777" w:rsidR="007D5C8F" w:rsidRPr="00CD5AB3" w:rsidRDefault="007D5C8F" w:rsidP="007D5C8F">
            <w:pPr>
              <w:pStyle w:val="pqiTabHead"/>
            </w:pPr>
            <w:r w:rsidRPr="00CD5AB3">
              <w:rPr>
                <w:rFonts w:ascii="Courier New" w:hAnsi="Courier New" w:cs="Courier New"/>
                <w:noProof/>
                <w:color w:val="0000FF"/>
              </w:rPr>
              <w:t>BodyEDD</w:t>
            </w:r>
          </w:p>
        </w:tc>
        <w:tc>
          <w:tcPr>
            <w:tcW w:w="433" w:type="dxa"/>
            <w:gridSpan w:val="2"/>
          </w:tcPr>
          <w:p w14:paraId="125B7F07" w14:textId="77777777" w:rsidR="007D5C8F" w:rsidRPr="00CD5AB3" w:rsidRDefault="007D5C8F" w:rsidP="007D5C8F">
            <w:pPr>
              <w:pStyle w:val="pqiTabHead"/>
            </w:pPr>
            <w:r w:rsidRPr="00CD5AB3">
              <w:t>R</w:t>
            </w:r>
          </w:p>
        </w:tc>
        <w:tc>
          <w:tcPr>
            <w:tcW w:w="2129" w:type="dxa"/>
          </w:tcPr>
          <w:p w14:paraId="5B24E291" w14:textId="77777777" w:rsidR="007D5C8F" w:rsidRPr="00CD5AB3" w:rsidRDefault="007D5C8F" w:rsidP="007D5C8F">
            <w:pPr>
              <w:pStyle w:val="pqiTabHead"/>
            </w:pPr>
          </w:p>
        </w:tc>
        <w:tc>
          <w:tcPr>
            <w:tcW w:w="4545" w:type="dxa"/>
          </w:tcPr>
          <w:p w14:paraId="3114C944" w14:textId="5F3C4F36" w:rsidR="007D5C8F" w:rsidRPr="00CD5AB3" w:rsidRDefault="007D5C8F" w:rsidP="007D5C8F">
            <w:pPr>
              <w:pStyle w:val="pqiTabHead"/>
            </w:pPr>
          </w:p>
        </w:tc>
        <w:tc>
          <w:tcPr>
            <w:tcW w:w="857" w:type="dxa"/>
          </w:tcPr>
          <w:p w14:paraId="057A0176" w14:textId="4E9692B7" w:rsidR="007D5C8F" w:rsidRPr="00CD5AB3" w:rsidRDefault="007D5C8F" w:rsidP="007D5C8F">
            <w:pPr>
              <w:pStyle w:val="pqiTabHead"/>
            </w:pPr>
            <w:r w:rsidRPr="00CD5AB3">
              <w:t>1x</w:t>
            </w:r>
          </w:p>
        </w:tc>
      </w:tr>
      <w:tr w:rsidR="007D5C8F" w:rsidRPr="00CD5AB3" w14:paraId="46473EB2" w14:textId="77777777" w:rsidTr="00D46974">
        <w:tc>
          <w:tcPr>
            <w:tcW w:w="364" w:type="dxa"/>
          </w:tcPr>
          <w:p w14:paraId="14239C92" w14:textId="77777777" w:rsidR="007D5C8F" w:rsidRPr="00CD5AB3" w:rsidRDefault="007D5C8F" w:rsidP="007D5C8F">
            <w:pPr>
              <w:pStyle w:val="pqiTabBody"/>
              <w:rPr>
                <w:b/>
              </w:rPr>
            </w:pPr>
          </w:p>
        </w:tc>
        <w:tc>
          <w:tcPr>
            <w:tcW w:w="388" w:type="dxa"/>
            <w:gridSpan w:val="6"/>
          </w:tcPr>
          <w:p w14:paraId="353A3B32" w14:textId="77777777" w:rsidR="007D5C8F" w:rsidRPr="00CD5AB3" w:rsidRDefault="007D5C8F" w:rsidP="007D5C8F">
            <w:pPr>
              <w:pStyle w:val="pqiTabBody"/>
              <w:rPr>
                <w:i/>
              </w:rPr>
            </w:pPr>
            <w:r w:rsidRPr="00CD5AB3">
              <w:rPr>
                <w:i/>
              </w:rPr>
              <w:t>a</w:t>
            </w:r>
          </w:p>
        </w:tc>
        <w:tc>
          <w:tcPr>
            <w:tcW w:w="4464" w:type="dxa"/>
            <w:gridSpan w:val="3"/>
          </w:tcPr>
          <w:p w14:paraId="15FDC2CF" w14:textId="77777777" w:rsidR="007D5C8F" w:rsidRPr="00CD5AB3" w:rsidRDefault="007D5C8F" w:rsidP="007D5C8F">
            <w:pPr>
              <w:pStyle w:val="pqiTabBody"/>
            </w:pPr>
            <w:r w:rsidRPr="00CD5AB3">
              <w:t>Numer identyfikacyjny pozycji towarowej</w:t>
            </w:r>
          </w:p>
          <w:p w14:paraId="43274A47" w14:textId="77777777" w:rsidR="007D5C8F" w:rsidRPr="00CD5AB3" w:rsidRDefault="007D5C8F" w:rsidP="007D5C8F">
            <w:pPr>
              <w:pStyle w:val="pqiTabBody"/>
            </w:pPr>
            <w:r w:rsidRPr="00CD5AB3">
              <w:rPr>
                <w:rFonts w:ascii="Courier New" w:hAnsi="Courier New" w:cs="Courier New"/>
                <w:noProof/>
                <w:color w:val="0000FF"/>
              </w:rPr>
              <w:t>BodyRecordUniqueReference</w:t>
            </w:r>
          </w:p>
        </w:tc>
        <w:tc>
          <w:tcPr>
            <w:tcW w:w="433" w:type="dxa"/>
            <w:gridSpan w:val="2"/>
          </w:tcPr>
          <w:p w14:paraId="55595FC8" w14:textId="77777777" w:rsidR="007D5C8F" w:rsidRPr="00CD5AB3" w:rsidRDefault="007D5C8F" w:rsidP="007D5C8F">
            <w:pPr>
              <w:pStyle w:val="pqiTabBody"/>
            </w:pPr>
            <w:r w:rsidRPr="00CD5AB3">
              <w:t>R</w:t>
            </w:r>
          </w:p>
        </w:tc>
        <w:tc>
          <w:tcPr>
            <w:tcW w:w="2129" w:type="dxa"/>
          </w:tcPr>
          <w:p w14:paraId="60BC5B43" w14:textId="77777777" w:rsidR="007D5C8F" w:rsidRPr="00CD5AB3" w:rsidRDefault="007D5C8F" w:rsidP="007D5C8F">
            <w:pPr>
              <w:pStyle w:val="pqiTabBody"/>
            </w:pPr>
            <w:r w:rsidRPr="00CD5AB3">
              <w:t>Wartość musi być większa od zera.</w:t>
            </w:r>
          </w:p>
        </w:tc>
        <w:tc>
          <w:tcPr>
            <w:tcW w:w="4545" w:type="dxa"/>
          </w:tcPr>
          <w:p w14:paraId="350610DA" w14:textId="77777777" w:rsidR="007D5C8F" w:rsidRPr="00CD5AB3" w:rsidRDefault="007D5C8F" w:rsidP="007D5C8F">
            <w:pPr>
              <w:pStyle w:val="pqiTabBody"/>
            </w:pPr>
            <w:r w:rsidRPr="00CD5AB3">
              <w:t>Należy podać niepowtarzalny numer porządkowy, zaczynając od 1</w:t>
            </w:r>
          </w:p>
        </w:tc>
        <w:tc>
          <w:tcPr>
            <w:tcW w:w="857" w:type="dxa"/>
          </w:tcPr>
          <w:p w14:paraId="44C14A2B" w14:textId="77777777" w:rsidR="007D5C8F" w:rsidRPr="00CD5AB3" w:rsidRDefault="007D5C8F" w:rsidP="007D5C8F">
            <w:pPr>
              <w:pStyle w:val="pqiTabBody"/>
            </w:pPr>
            <w:r w:rsidRPr="00CD5AB3">
              <w:t>n..3</w:t>
            </w:r>
          </w:p>
        </w:tc>
      </w:tr>
      <w:tr w:rsidR="007D5C8F" w:rsidRPr="00CD5AB3" w14:paraId="4BE94CA3" w14:textId="77777777" w:rsidTr="00D46974">
        <w:tc>
          <w:tcPr>
            <w:tcW w:w="364" w:type="dxa"/>
          </w:tcPr>
          <w:p w14:paraId="363CFBCC" w14:textId="77777777" w:rsidR="007D5C8F" w:rsidRPr="00CD5AB3" w:rsidRDefault="007D5C8F" w:rsidP="007D5C8F">
            <w:pPr>
              <w:pStyle w:val="pqiTabBody"/>
              <w:rPr>
                <w:b/>
              </w:rPr>
            </w:pPr>
          </w:p>
        </w:tc>
        <w:tc>
          <w:tcPr>
            <w:tcW w:w="388" w:type="dxa"/>
            <w:gridSpan w:val="6"/>
          </w:tcPr>
          <w:p w14:paraId="5C947F60" w14:textId="77777777" w:rsidR="007D5C8F" w:rsidRPr="00CD5AB3" w:rsidRDefault="007D5C8F" w:rsidP="007D5C8F">
            <w:pPr>
              <w:pStyle w:val="pqiTabBody"/>
              <w:rPr>
                <w:i/>
              </w:rPr>
            </w:pPr>
            <w:r w:rsidRPr="00CD5AB3">
              <w:rPr>
                <w:i/>
              </w:rPr>
              <w:t>b</w:t>
            </w:r>
          </w:p>
        </w:tc>
        <w:tc>
          <w:tcPr>
            <w:tcW w:w="4464" w:type="dxa"/>
            <w:gridSpan w:val="3"/>
          </w:tcPr>
          <w:p w14:paraId="47E75D8A" w14:textId="77777777" w:rsidR="007D5C8F" w:rsidRPr="00CD5AB3" w:rsidRDefault="007D5C8F" w:rsidP="007D5C8F">
            <w:pPr>
              <w:pStyle w:val="pqiTabBody"/>
            </w:pPr>
            <w:r w:rsidRPr="00CD5AB3">
              <w:t>Kod wyrobu akcyzowego</w:t>
            </w:r>
          </w:p>
          <w:p w14:paraId="11FC64E8" w14:textId="77777777" w:rsidR="007D5C8F" w:rsidRPr="00CD5AB3" w:rsidRDefault="007D5C8F" w:rsidP="007D5C8F">
            <w:pPr>
              <w:pStyle w:val="pqiTabBody"/>
            </w:pPr>
            <w:r w:rsidRPr="00CD5AB3">
              <w:rPr>
                <w:rFonts w:ascii="Courier New" w:hAnsi="Courier New" w:cs="Courier New"/>
                <w:noProof/>
                <w:color w:val="0000FF"/>
              </w:rPr>
              <w:t>ExciseProductCode</w:t>
            </w:r>
          </w:p>
        </w:tc>
        <w:tc>
          <w:tcPr>
            <w:tcW w:w="433" w:type="dxa"/>
            <w:gridSpan w:val="2"/>
          </w:tcPr>
          <w:p w14:paraId="1AB7CFBB" w14:textId="77777777" w:rsidR="007D5C8F" w:rsidRPr="00CD5AB3" w:rsidRDefault="007D5C8F" w:rsidP="007D5C8F">
            <w:pPr>
              <w:pStyle w:val="pqiTabBody"/>
            </w:pPr>
            <w:r w:rsidRPr="00CD5AB3">
              <w:t>R</w:t>
            </w:r>
          </w:p>
        </w:tc>
        <w:tc>
          <w:tcPr>
            <w:tcW w:w="2129" w:type="dxa"/>
          </w:tcPr>
          <w:p w14:paraId="18A8FC4C" w14:textId="77777777" w:rsidR="007D5C8F" w:rsidRPr="00CD5AB3" w:rsidRDefault="007D5C8F" w:rsidP="007D5C8F">
            <w:pPr>
              <w:pStyle w:val="pqiTabBody"/>
            </w:pPr>
          </w:p>
        </w:tc>
        <w:tc>
          <w:tcPr>
            <w:tcW w:w="4545" w:type="dxa"/>
          </w:tcPr>
          <w:p w14:paraId="25E3AE67" w14:textId="77777777" w:rsidR="007D5C8F" w:rsidRPr="00CD5AB3" w:rsidRDefault="007D5C8F" w:rsidP="007D5C8F">
            <w:pPr>
              <w:rPr>
                <w:lang w:eastAsia="en-GB"/>
              </w:rPr>
            </w:pPr>
            <w:r w:rsidRPr="00CD5AB3">
              <w:rPr>
                <w:lang w:eastAsia="en-GB"/>
              </w:rPr>
              <w:t>Wartość ze słownika „</w:t>
            </w:r>
            <w:r w:rsidRPr="00CD5AB3">
              <w:t>Wyroby akcyzowe (Excise products)</w:t>
            </w:r>
            <w:r w:rsidRPr="00CD5AB3">
              <w:rPr>
                <w:lang w:eastAsia="en-GB"/>
              </w:rPr>
              <w:t>”.</w:t>
            </w:r>
          </w:p>
        </w:tc>
        <w:tc>
          <w:tcPr>
            <w:tcW w:w="857" w:type="dxa"/>
          </w:tcPr>
          <w:p w14:paraId="2AA66123" w14:textId="77777777" w:rsidR="007D5C8F" w:rsidRPr="00CD5AB3" w:rsidRDefault="007D5C8F" w:rsidP="007D5C8F">
            <w:pPr>
              <w:pStyle w:val="pqiTabBody"/>
            </w:pPr>
            <w:r w:rsidRPr="00CD5AB3">
              <w:t>an4</w:t>
            </w:r>
          </w:p>
        </w:tc>
      </w:tr>
      <w:tr w:rsidR="007D5C8F" w:rsidRPr="00CD5AB3" w14:paraId="14475E71" w14:textId="77777777" w:rsidTr="00D46974">
        <w:tc>
          <w:tcPr>
            <w:tcW w:w="364" w:type="dxa"/>
          </w:tcPr>
          <w:p w14:paraId="502DE9A6" w14:textId="77777777" w:rsidR="007D5C8F" w:rsidRPr="00CD5AB3" w:rsidRDefault="007D5C8F" w:rsidP="007D5C8F">
            <w:pPr>
              <w:pStyle w:val="pqiTabBody"/>
              <w:rPr>
                <w:b/>
              </w:rPr>
            </w:pPr>
          </w:p>
        </w:tc>
        <w:tc>
          <w:tcPr>
            <w:tcW w:w="388" w:type="dxa"/>
            <w:gridSpan w:val="6"/>
          </w:tcPr>
          <w:p w14:paraId="0C695661" w14:textId="77777777" w:rsidR="007D5C8F" w:rsidRPr="00CD5AB3" w:rsidRDefault="007D5C8F" w:rsidP="007D5C8F">
            <w:pPr>
              <w:pStyle w:val="pqiTabBody"/>
              <w:rPr>
                <w:i/>
              </w:rPr>
            </w:pPr>
            <w:r w:rsidRPr="00CD5AB3">
              <w:rPr>
                <w:i/>
              </w:rPr>
              <w:t>c</w:t>
            </w:r>
          </w:p>
        </w:tc>
        <w:tc>
          <w:tcPr>
            <w:tcW w:w="4464" w:type="dxa"/>
            <w:gridSpan w:val="3"/>
          </w:tcPr>
          <w:p w14:paraId="40238F3F" w14:textId="77777777" w:rsidR="007D5C8F" w:rsidRPr="00CD5AB3" w:rsidRDefault="007D5C8F" w:rsidP="007D5C8F">
            <w:pPr>
              <w:pStyle w:val="pqiTabBody"/>
            </w:pPr>
            <w:r w:rsidRPr="00CD5AB3">
              <w:t>Kod CN</w:t>
            </w:r>
          </w:p>
          <w:p w14:paraId="2F3B2CB8" w14:textId="77777777" w:rsidR="007D5C8F" w:rsidRPr="00CD5AB3" w:rsidRDefault="007D5C8F" w:rsidP="007D5C8F">
            <w:pPr>
              <w:pStyle w:val="pqiTabBody"/>
            </w:pPr>
            <w:r w:rsidRPr="00CD5AB3">
              <w:rPr>
                <w:rFonts w:ascii="Courier New" w:hAnsi="Courier New" w:cs="Courier New"/>
                <w:noProof/>
                <w:color w:val="0000FF"/>
              </w:rPr>
              <w:t>CnCode</w:t>
            </w:r>
          </w:p>
        </w:tc>
        <w:tc>
          <w:tcPr>
            <w:tcW w:w="433" w:type="dxa"/>
            <w:gridSpan w:val="2"/>
          </w:tcPr>
          <w:p w14:paraId="0C2F579A" w14:textId="77777777" w:rsidR="007D5C8F" w:rsidRPr="00CD5AB3" w:rsidRDefault="007D5C8F" w:rsidP="007D5C8F">
            <w:pPr>
              <w:pStyle w:val="pqiTabBody"/>
            </w:pPr>
            <w:r w:rsidRPr="00CD5AB3">
              <w:t>R</w:t>
            </w:r>
          </w:p>
        </w:tc>
        <w:tc>
          <w:tcPr>
            <w:tcW w:w="2129" w:type="dxa"/>
          </w:tcPr>
          <w:p w14:paraId="0F4070BC" w14:textId="77777777" w:rsidR="007D5C8F" w:rsidRPr="00CD5AB3" w:rsidRDefault="007D5C8F" w:rsidP="007D5C8F">
            <w:pPr>
              <w:pStyle w:val="pqiTabBody"/>
            </w:pPr>
            <w:r w:rsidRPr="00CD5AB3">
              <w:t>Wartość musi być większa od zera.</w:t>
            </w:r>
          </w:p>
        </w:tc>
        <w:tc>
          <w:tcPr>
            <w:tcW w:w="4545" w:type="dxa"/>
          </w:tcPr>
          <w:p w14:paraId="3631A235" w14:textId="77777777" w:rsidR="007D5C8F" w:rsidRPr="00CD5AB3" w:rsidRDefault="007D5C8F" w:rsidP="007D5C8F">
            <w:pPr>
              <w:pStyle w:val="pqiTabBody"/>
              <w:rPr>
                <w:lang w:eastAsia="en-GB"/>
              </w:rPr>
            </w:pPr>
            <w:r w:rsidRPr="00CD5AB3">
              <w:rPr>
                <w:lang w:eastAsia="en-GB"/>
              </w:rPr>
              <w:t>Wartość ze słownika „</w:t>
            </w:r>
            <w:r w:rsidRPr="00CD5AB3">
              <w:t>Kody CN (CN Codes)</w:t>
            </w:r>
            <w:r w:rsidRPr="00CD5AB3">
              <w:rPr>
                <w:lang w:eastAsia="en-GB"/>
              </w:rPr>
              <w:t>”.</w:t>
            </w:r>
          </w:p>
        </w:tc>
        <w:tc>
          <w:tcPr>
            <w:tcW w:w="857" w:type="dxa"/>
          </w:tcPr>
          <w:p w14:paraId="292890CA" w14:textId="77777777" w:rsidR="007D5C8F" w:rsidRPr="00CD5AB3" w:rsidRDefault="007D5C8F" w:rsidP="007D5C8F">
            <w:pPr>
              <w:pStyle w:val="pqiTabBody"/>
            </w:pPr>
            <w:r w:rsidRPr="00CD5AB3">
              <w:t>n8</w:t>
            </w:r>
          </w:p>
        </w:tc>
      </w:tr>
      <w:tr w:rsidR="007D5C8F" w:rsidRPr="00CD5AB3" w14:paraId="47743D1D" w14:textId="77777777" w:rsidTr="00D46974">
        <w:tc>
          <w:tcPr>
            <w:tcW w:w="364" w:type="dxa"/>
          </w:tcPr>
          <w:p w14:paraId="10FECC5A" w14:textId="77777777" w:rsidR="007D5C8F" w:rsidRPr="00CD5AB3" w:rsidRDefault="007D5C8F" w:rsidP="007D5C8F">
            <w:pPr>
              <w:pStyle w:val="pqiTabBody"/>
              <w:rPr>
                <w:b/>
              </w:rPr>
            </w:pPr>
          </w:p>
        </w:tc>
        <w:tc>
          <w:tcPr>
            <w:tcW w:w="388" w:type="dxa"/>
            <w:gridSpan w:val="6"/>
          </w:tcPr>
          <w:p w14:paraId="19F24E1F" w14:textId="77777777" w:rsidR="007D5C8F" w:rsidRPr="00CD5AB3" w:rsidRDefault="007D5C8F" w:rsidP="007D5C8F">
            <w:pPr>
              <w:pStyle w:val="pqiTabBody"/>
              <w:rPr>
                <w:i/>
              </w:rPr>
            </w:pPr>
            <w:r w:rsidRPr="00CD5AB3">
              <w:rPr>
                <w:i/>
              </w:rPr>
              <w:t>d</w:t>
            </w:r>
          </w:p>
        </w:tc>
        <w:tc>
          <w:tcPr>
            <w:tcW w:w="4464" w:type="dxa"/>
            <w:gridSpan w:val="3"/>
          </w:tcPr>
          <w:p w14:paraId="7FABC24A" w14:textId="77777777" w:rsidR="007D5C8F" w:rsidRPr="00CD5AB3" w:rsidRDefault="007D5C8F" w:rsidP="007D5C8F">
            <w:pPr>
              <w:pStyle w:val="pqiTabBody"/>
            </w:pPr>
            <w:r w:rsidRPr="00CD5AB3">
              <w:t>Ilość</w:t>
            </w:r>
          </w:p>
          <w:p w14:paraId="7B499893" w14:textId="77777777" w:rsidR="007D5C8F" w:rsidRPr="00CD5AB3" w:rsidRDefault="007D5C8F" w:rsidP="007D5C8F">
            <w:pPr>
              <w:pStyle w:val="pqiTabBody"/>
            </w:pPr>
            <w:r w:rsidRPr="00CD5AB3">
              <w:rPr>
                <w:rFonts w:ascii="Courier New" w:hAnsi="Courier New" w:cs="Courier New"/>
                <w:noProof/>
                <w:color w:val="0000FF"/>
              </w:rPr>
              <w:t>Quantity</w:t>
            </w:r>
          </w:p>
        </w:tc>
        <w:tc>
          <w:tcPr>
            <w:tcW w:w="433" w:type="dxa"/>
            <w:gridSpan w:val="2"/>
          </w:tcPr>
          <w:p w14:paraId="516F3DCE" w14:textId="77777777" w:rsidR="007D5C8F" w:rsidRPr="00CD5AB3" w:rsidRDefault="007D5C8F" w:rsidP="007D5C8F">
            <w:pPr>
              <w:pStyle w:val="pqiTabBody"/>
            </w:pPr>
            <w:r w:rsidRPr="00CD5AB3">
              <w:t>R</w:t>
            </w:r>
          </w:p>
        </w:tc>
        <w:tc>
          <w:tcPr>
            <w:tcW w:w="2129" w:type="dxa"/>
          </w:tcPr>
          <w:p w14:paraId="33A2F229" w14:textId="77777777" w:rsidR="007D5C8F" w:rsidRPr="00CD5AB3" w:rsidRDefault="007D5C8F" w:rsidP="007D5C8F">
            <w:pPr>
              <w:pStyle w:val="pqiTabBody"/>
            </w:pPr>
            <w:r w:rsidRPr="00CD5AB3">
              <w:t>Wartość musi być większa od zera.</w:t>
            </w:r>
          </w:p>
        </w:tc>
        <w:tc>
          <w:tcPr>
            <w:tcW w:w="4545" w:type="dxa"/>
          </w:tcPr>
          <w:p w14:paraId="0D30DF12" w14:textId="77777777" w:rsidR="007D5C8F" w:rsidRPr="00CD5AB3" w:rsidRDefault="007D5C8F" w:rsidP="007D5C8F">
            <w:pPr>
              <w:pStyle w:val="pqiTabBody"/>
            </w:pPr>
            <w:r w:rsidRPr="00CD5AB3">
              <w:t>Należy podać ilość (wyrażoną w jednostce miary powiązanej z kodem wyrobu – zob. wartości słownika „Jednostki miary (Units of measure)").</w:t>
            </w:r>
          </w:p>
          <w:p w14:paraId="26EA76A7" w14:textId="77777777" w:rsidR="007D5C8F" w:rsidRPr="00CD5AB3" w:rsidRDefault="007D5C8F" w:rsidP="007D5C8F">
            <w:pPr>
              <w:pStyle w:val="pqiTabBody"/>
            </w:pPr>
          </w:p>
        </w:tc>
        <w:tc>
          <w:tcPr>
            <w:tcW w:w="857" w:type="dxa"/>
          </w:tcPr>
          <w:p w14:paraId="0BD6B897" w14:textId="77777777" w:rsidR="007D5C8F" w:rsidRPr="00CD5AB3" w:rsidRDefault="007D5C8F" w:rsidP="007D5C8F">
            <w:pPr>
              <w:pStyle w:val="pqiTabBody"/>
            </w:pPr>
            <w:r w:rsidRPr="00CD5AB3">
              <w:t>n..15,3</w:t>
            </w:r>
          </w:p>
        </w:tc>
      </w:tr>
      <w:tr w:rsidR="007D5C8F" w:rsidRPr="00CD5AB3" w14:paraId="00E4682C" w14:textId="77777777" w:rsidTr="00D46974">
        <w:tc>
          <w:tcPr>
            <w:tcW w:w="364" w:type="dxa"/>
          </w:tcPr>
          <w:p w14:paraId="51596D95" w14:textId="77777777" w:rsidR="007D5C8F" w:rsidRPr="00CD5AB3" w:rsidRDefault="007D5C8F" w:rsidP="007D5C8F">
            <w:pPr>
              <w:pStyle w:val="pqiTabBody"/>
              <w:rPr>
                <w:b/>
              </w:rPr>
            </w:pPr>
          </w:p>
        </w:tc>
        <w:tc>
          <w:tcPr>
            <w:tcW w:w="388" w:type="dxa"/>
            <w:gridSpan w:val="6"/>
          </w:tcPr>
          <w:p w14:paraId="6ECDC41E" w14:textId="77777777" w:rsidR="007D5C8F" w:rsidRPr="00CD5AB3" w:rsidRDefault="007D5C8F" w:rsidP="007D5C8F">
            <w:pPr>
              <w:pStyle w:val="pqiTabBody"/>
              <w:rPr>
                <w:i/>
              </w:rPr>
            </w:pPr>
            <w:r w:rsidRPr="00CD5AB3">
              <w:rPr>
                <w:i/>
              </w:rPr>
              <w:t>e</w:t>
            </w:r>
          </w:p>
        </w:tc>
        <w:tc>
          <w:tcPr>
            <w:tcW w:w="4464" w:type="dxa"/>
            <w:gridSpan w:val="3"/>
          </w:tcPr>
          <w:p w14:paraId="66E9AEAE" w14:textId="77777777" w:rsidR="007D5C8F" w:rsidRPr="00CD5AB3" w:rsidRDefault="007D5C8F" w:rsidP="007D5C8F">
            <w:pPr>
              <w:pStyle w:val="pqiTabBody"/>
            </w:pPr>
            <w:r w:rsidRPr="00CD5AB3">
              <w:t>Masa brutto</w:t>
            </w:r>
          </w:p>
          <w:p w14:paraId="2DDF25C0" w14:textId="77777777" w:rsidR="007D5C8F" w:rsidRPr="00CD5AB3" w:rsidRDefault="007D5C8F" w:rsidP="007D5C8F">
            <w:pPr>
              <w:pStyle w:val="pqiTabBody"/>
            </w:pPr>
            <w:r w:rsidRPr="00CD5AB3">
              <w:rPr>
                <w:rFonts w:ascii="Courier New" w:hAnsi="Courier New" w:cs="Courier New"/>
                <w:noProof/>
                <w:color w:val="0000FF"/>
              </w:rPr>
              <w:t>GrossWeight</w:t>
            </w:r>
          </w:p>
        </w:tc>
        <w:tc>
          <w:tcPr>
            <w:tcW w:w="433" w:type="dxa"/>
            <w:gridSpan w:val="2"/>
          </w:tcPr>
          <w:p w14:paraId="64B7F6BD" w14:textId="77777777" w:rsidR="007D5C8F" w:rsidRPr="00CD5AB3" w:rsidRDefault="007D5C8F" w:rsidP="007D5C8F">
            <w:pPr>
              <w:pStyle w:val="pqiTabBody"/>
            </w:pPr>
            <w:r w:rsidRPr="00CD5AB3">
              <w:t>R</w:t>
            </w:r>
          </w:p>
        </w:tc>
        <w:tc>
          <w:tcPr>
            <w:tcW w:w="2129" w:type="dxa"/>
          </w:tcPr>
          <w:p w14:paraId="00818F26" w14:textId="77777777" w:rsidR="007D5C8F" w:rsidRPr="00CD5AB3" w:rsidRDefault="007D5C8F" w:rsidP="007D5C8F">
            <w:pPr>
              <w:pStyle w:val="pqiTabBody"/>
            </w:pPr>
            <w:r w:rsidRPr="00CD5AB3">
              <w:t>Wartość musi być większa od zera.</w:t>
            </w:r>
          </w:p>
        </w:tc>
        <w:tc>
          <w:tcPr>
            <w:tcW w:w="4545" w:type="dxa"/>
          </w:tcPr>
          <w:p w14:paraId="055D5A28" w14:textId="77777777" w:rsidR="007D5C8F" w:rsidRPr="00CD5AB3" w:rsidRDefault="007D5C8F" w:rsidP="007D5C8F">
            <w:pPr>
              <w:pStyle w:val="pqiTabBody"/>
            </w:pPr>
            <w:r w:rsidRPr="00CD5AB3">
              <w:t>Należy podać masę brutto przesyłki (wyroby akcyzowe wraz z opakowaniem).</w:t>
            </w:r>
          </w:p>
        </w:tc>
        <w:tc>
          <w:tcPr>
            <w:tcW w:w="857" w:type="dxa"/>
          </w:tcPr>
          <w:p w14:paraId="69587098" w14:textId="77777777" w:rsidR="007D5C8F" w:rsidRPr="00CD5AB3" w:rsidRDefault="007D5C8F" w:rsidP="007D5C8F">
            <w:pPr>
              <w:pStyle w:val="pqiTabBody"/>
            </w:pPr>
            <w:r w:rsidRPr="00CD5AB3">
              <w:t>n..15,2</w:t>
            </w:r>
          </w:p>
        </w:tc>
      </w:tr>
      <w:tr w:rsidR="007D5C8F" w:rsidRPr="00CD5AB3" w14:paraId="6EC5DC53" w14:textId="77777777" w:rsidTr="00D46974">
        <w:tc>
          <w:tcPr>
            <w:tcW w:w="364" w:type="dxa"/>
          </w:tcPr>
          <w:p w14:paraId="557D1841" w14:textId="77777777" w:rsidR="007D5C8F" w:rsidRPr="00CD5AB3" w:rsidRDefault="007D5C8F" w:rsidP="007D5C8F">
            <w:pPr>
              <w:pStyle w:val="pqiTabBody"/>
              <w:rPr>
                <w:b/>
              </w:rPr>
            </w:pPr>
          </w:p>
        </w:tc>
        <w:tc>
          <w:tcPr>
            <w:tcW w:w="388" w:type="dxa"/>
            <w:gridSpan w:val="6"/>
          </w:tcPr>
          <w:p w14:paraId="3B185F44" w14:textId="77777777" w:rsidR="007D5C8F" w:rsidRPr="00CD5AB3" w:rsidRDefault="007D5C8F" w:rsidP="007D5C8F">
            <w:pPr>
              <w:pStyle w:val="pqiTabBody"/>
              <w:rPr>
                <w:i/>
              </w:rPr>
            </w:pPr>
            <w:r w:rsidRPr="00CD5AB3">
              <w:rPr>
                <w:i/>
              </w:rPr>
              <w:t>f</w:t>
            </w:r>
          </w:p>
        </w:tc>
        <w:tc>
          <w:tcPr>
            <w:tcW w:w="4464" w:type="dxa"/>
            <w:gridSpan w:val="3"/>
          </w:tcPr>
          <w:p w14:paraId="310B76FD" w14:textId="77777777" w:rsidR="007D5C8F" w:rsidRPr="00CD5AB3" w:rsidRDefault="007D5C8F" w:rsidP="007D5C8F">
            <w:pPr>
              <w:pStyle w:val="pqiTabBody"/>
            </w:pPr>
            <w:r w:rsidRPr="00CD5AB3">
              <w:t>Masa netto</w:t>
            </w:r>
          </w:p>
          <w:p w14:paraId="1FE0A619" w14:textId="77777777" w:rsidR="007D5C8F" w:rsidRPr="00CD5AB3" w:rsidRDefault="007D5C8F" w:rsidP="007D5C8F">
            <w:pPr>
              <w:pStyle w:val="pqiTabBody"/>
            </w:pPr>
            <w:r w:rsidRPr="00CD5AB3">
              <w:rPr>
                <w:rFonts w:ascii="Courier New" w:hAnsi="Courier New" w:cs="Courier New"/>
                <w:noProof/>
                <w:color w:val="0000FF"/>
              </w:rPr>
              <w:t>NetWeight</w:t>
            </w:r>
          </w:p>
        </w:tc>
        <w:tc>
          <w:tcPr>
            <w:tcW w:w="433" w:type="dxa"/>
            <w:gridSpan w:val="2"/>
          </w:tcPr>
          <w:p w14:paraId="0850CCED" w14:textId="77777777" w:rsidR="007D5C8F" w:rsidRPr="00CD5AB3" w:rsidRDefault="007D5C8F" w:rsidP="007D5C8F">
            <w:pPr>
              <w:pStyle w:val="pqiTabBody"/>
            </w:pPr>
            <w:r w:rsidRPr="00CD5AB3">
              <w:t>R</w:t>
            </w:r>
          </w:p>
        </w:tc>
        <w:tc>
          <w:tcPr>
            <w:tcW w:w="2129" w:type="dxa"/>
          </w:tcPr>
          <w:p w14:paraId="1ED24A49" w14:textId="77777777" w:rsidR="007D5C8F" w:rsidRPr="00CD5AB3" w:rsidRDefault="007D5C8F" w:rsidP="007D5C8F">
            <w:pPr>
              <w:pStyle w:val="pqiTabBody"/>
            </w:pPr>
            <w:r w:rsidRPr="00CD5AB3">
              <w:t>Wartość musi być większa od zera.</w:t>
            </w:r>
          </w:p>
        </w:tc>
        <w:tc>
          <w:tcPr>
            <w:tcW w:w="4545" w:type="dxa"/>
          </w:tcPr>
          <w:p w14:paraId="0478901D" w14:textId="77777777" w:rsidR="007D5C8F" w:rsidRPr="00CD5AB3" w:rsidRDefault="007D5C8F" w:rsidP="007D5C8F">
            <w:pPr>
              <w:pStyle w:val="pqiTabBody"/>
            </w:pPr>
            <w:r w:rsidRPr="00CD5AB3">
              <w:t>Należy podać masę wyrobów akcyzowych bez opakowania (w przypadku alkoholu i napojów alkoholowych, wyrobów energetycznych i w przypadku wszystkich wyrobów tytoniowych poza papierosami).</w:t>
            </w:r>
          </w:p>
        </w:tc>
        <w:tc>
          <w:tcPr>
            <w:tcW w:w="857" w:type="dxa"/>
          </w:tcPr>
          <w:p w14:paraId="203D67DA" w14:textId="77777777" w:rsidR="007D5C8F" w:rsidRPr="00CD5AB3" w:rsidRDefault="007D5C8F" w:rsidP="007D5C8F">
            <w:pPr>
              <w:pStyle w:val="pqiTabBody"/>
            </w:pPr>
            <w:r w:rsidRPr="00CD5AB3">
              <w:t>n..15,2</w:t>
            </w:r>
          </w:p>
        </w:tc>
      </w:tr>
      <w:tr w:rsidR="007D5C8F" w:rsidRPr="00CD5AB3" w14:paraId="3D631F3A" w14:textId="77777777" w:rsidTr="00D46974">
        <w:tc>
          <w:tcPr>
            <w:tcW w:w="364" w:type="dxa"/>
          </w:tcPr>
          <w:p w14:paraId="4326DD01" w14:textId="77777777" w:rsidR="007D5C8F" w:rsidRPr="00CD5AB3" w:rsidRDefault="007D5C8F" w:rsidP="007D5C8F">
            <w:pPr>
              <w:pStyle w:val="pqiTabBody"/>
              <w:rPr>
                <w:b/>
              </w:rPr>
            </w:pPr>
          </w:p>
        </w:tc>
        <w:tc>
          <w:tcPr>
            <w:tcW w:w="388" w:type="dxa"/>
            <w:gridSpan w:val="6"/>
          </w:tcPr>
          <w:p w14:paraId="44F947C7" w14:textId="77777777" w:rsidR="007D5C8F" w:rsidRPr="00CD5AB3" w:rsidRDefault="007D5C8F" w:rsidP="007D5C8F">
            <w:pPr>
              <w:pStyle w:val="pqiTabBody"/>
              <w:rPr>
                <w:i/>
              </w:rPr>
            </w:pPr>
            <w:r w:rsidRPr="00CD5AB3">
              <w:rPr>
                <w:i/>
              </w:rPr>
              <w:t>i</w:t>
            </w:r>
          </w:p>
        </w:tc>
        <w:tc>
          <w:tcPr>
            <w:tcW w:w="4464" w:type="dxa"/>
            <w:gridSpan w:val="3"/>
          </w:tcPr>
          <w:p w14:paraId="2A438405" w14:textId="77777777" w:rsidR="007D5C8F" w:rsidRPr="00CD5AB3" w:rsidRDefault="007D5C8F" w:rsidP="007D5C8F">
            <w:pPr>
              <w:pStyle w:val="pqiTabBody"/>
            </w:pPr>
            <w:r w:rsidRPr="00CD5AB3">
              <w:t>Gęstość</w:t>
            </w:r>
          </w:p>
          <w:p w14:paraId="7B2C8EC7" w14:textId="77777777" w:rsidR="007D5C8F" w:rsidRPr="00CD5AB3" w:rsidRDefault="007D5C8F" w:rsidP="007D5C8F">
            <w:pPr>
              <w:pStyle w:val="pqiTabBody"/>
            </w:pPr>
            <w:r w:rsidRPr="00CD5AB3">
              <w:rPr>
                <w:rFonts w:ascii="Courier New" w:hAnsi="Courier New" w:cs="Courier New"/>
                <w:noProof/>
                <w:color w:val="0000FF"/>
              </w:rPr>
              <w:t>Density</w:t>
            </w:r>
          </w:p>
        </w:tc>
        <w:tc>
          <w:tcPr>
            <w:tcW w:w="433" w:type="dxa"/>
            <w:gridSpan w:val="2"/>
          </w:tcPr>
          <w:p w14:paraId="776E55C3" w14:textId="77777777" w:rsidR="007D5C8F" w:rsidRPr="00CD5AB3" w:rsidRDefault="007D5C8F" w:rsidP="007D5C8F">
            <w:pPr>
              <w:pStyle w:val="pqiTabBody"/>
            </w:pPr>
            <w:r w:rsidRPr="00CD5AB3">
              <w:t>C</w:t>
            </w:r>
          </w:p>
        </w:tc>
        <w:tc>
          <w:tcPr>
            <w:tcW w:w="2129" w:type="dxa"/>
          </w:tcPr>
          <w:p w14:paraId="5EDD0237" w14:textId="42C12603" w:rsidR="007D5C8F" w:rsidRPr="00CD5AB3" w:rsidRDefault="007D5C8F" w:rsidP="007D5C8F">
            <w:r>
              <w:t>Zależy od kategorii wyrobu.</w:t>
            </w:r>
          </w:p>
        </w:tc>
        <w:tc>
          <w:tcPr>
            <w:tcW w:w="4545" w:type="dxa"/>
          </w:tcPr>
          <w:p w14:paraId="5FAAD2DE" w14:textId="77777777" w:rsidR="007D5C8F" w:rsidRPr="00CD5AB3" w:rsidRDefault="007D5C8F" w:rsidP="007D5C8F">
            <w:pPr>
              <w:pStyle w:val="pqiTabBody"/>
            </w:pPr>
            <w:r w:rsidRPr="00CD5AB3">
              <w:t>Należy podać gęstość w temperaturze 15°C jeśli ma zastosowanie. Wartość musi być większa od zera.</w:t>
            </w:r>
          </w:p>
        </w:tc>
        <w:tc>
          <w:tcPr>
            <w:tcW w:w="857" w:type="dxa"/>
          </w:tcPr>
          <w:p w14:paraId="37687527" w14:textId="77777777" w:rsidR="007D5C8F" w:rsidRPr="00CD5AB3" w:rsidRDefault="007D5C8F" w:rsidP="007D5C8F">
            <w:pPr>
              <w:pStyle w:val="pqiTabBody"/>
            </w:pPr>
            <w:r w:rsidRPr="00CD5AB3">
              <w:t>n..5,2</w:t>
            </w:r>
          </w:p>
        </w:tc>
      </w:tr>
      <w:tr w:rsidR="007D5C8F" w:rsidRPr="00CD5AB3" w14:paraId="77C28F24" w14:textId="77777777" w:rsidTr="00D46974">
        <w:tc>
          <w:tcPr>
            <w:tcW w:w="364" w:type="dxa"/>
          </w:tcPr>
          <w:p w14:paraId="1EB1C78B" w14:textId="77777777" w:rsidR="007D5C8F" w:rsidRPr="00CD5AB3" w:rsidRDefault="007D5C8F" w:rsidP="007D5C8F">
            <w:pPr>
              <w:pStyle w:val="pqiTabBody"/>
              <w:rPr>
                <w:b/>
              </w:rPr>
            </w:pPr>
          </w:p>
        </w:tc>
        <w:tc>
          <w:tcPr>
            <w:tcW w:w="388" w:type="dxa"/>
            <w:gridSpan w:val="6"/>
          </w:tcPr>
          <w:p w14:paraId="2540E050" w14:textId="77777777" w:rsidR="007D5C8F" w:rsidRPr="00CD5AB3" w:rsidRDefault="007D5C8F" w:rsidP="007D5C8F">
            <w:pPr>
              <w:pStyle w:val="pqiTabBody"/>
              <w:rPr>
                <w:i/>
              </w:rPr>
            </w:pPr>
            <w:r w:rsidRPr="00CD5AB3">
              <w:rPr>
                <w:i/>
              </w:rPr>
              <w:t>j</w:t>
            </w:r>
          </w:p>
        </w:tc>
        <w:tc>
          <w:tcPr>
            <w:tcW w:w="4464" w:type="dxa"/>
            <w:gridSpan w:val="3"/>
          </w:tcPr>
          <w:p w14:paraId="44EA151C" w14:textId="77777777" w:rsidR="007D5C8F" w:rsidRPr="00CD5AB3" w:rsidRDefault="007D5C8F" w:rsidP="007D5C8F">
            <w:pPr>
              <w:pStyle w:val="pqiTabBody"/>
            </w:pPr>
            <w:r w:rsidRPr="00CD5AB3">
              <w:t>Opis handlowy</w:t>
            </w:r>
          </w:p>
          <w:p w14:paraId="6338A7EA" w14:textId="77777777" w:rsidR="007D5C8F" w:rsidRPr="00CD5AB3" w:rsidRDefault="007D5C8F" w:rsidP="007D5C8F">
            <w:pPr>
              <w:pStyle w:val="pqiTabBody"/>
            </w:pPr>
            <w:r w:rsidRPr="00CD5AB3">
              <w:rPr>
                <w:rFonts w:ascii="Courier New" w:hAnsi="Courier New" w:cs="Courier New"/>
                <w:noProof/>
                <w:color w:val="0000FF"/>
              </w:rPr>
              <w:t>CommercialDescription</w:t>
            </w:r>
          </w:p>
        </w:tc>
        <w:tc>
          <w:tcPr>
            <w:tcW w:w="433" w:type="dxa"/>
            <w:gridSpan w:val="2"/>
          </w:tcPr>
          <w:p w14:paraId="0F8EA68F" w14:textId="77777777" w:rsidR="007D5C8F" w:rsidRPr="00CD5AB3" w:rsidRDefault="007D5C8F" w:rsidP="007D5C8F">
            <w:pPr>
              <w:pStyle w:val="pqiTabBody"/>
            </w:pPr>
            <w:r w:rsidRPr="00CD5AB3">
              <w:t>O</w:t>
            </w:r>
          </w:p>
        </w:tc>
        <w:tc>
          <w:tcPr>
            <w:tcW w:w="2129" w:type="dxa"/>
          </w:tcPr>
          <w:p w14:paraId="6E987AA9" w14:textId="77777777" w:rsidR="007D5C8F" w:rsidRPr="00CD5AB3" w:rsidRDefault="007D5C8F" w:rsidP="007D5C8F">
            <w:pPr>
              <w:pStyle w:val="pqiTabBody"/>
            </w:pPr>
          </w:p>
        </w:tc>
        <w:tc>
          <w:tcPr>
            <w:tcW w:w="4545" w:type="dxa"/>
          </w:tcPr>
          <w:p w14:paraId="6AA6A6DE" w14:textId="77777777" w:rsidR="007D5C8F" w:rsidRPr="00CD5AB3" w:rsidRDefault="007D5C8F" w:rsidP="007D5C8F">
            <w:pPr>
              <w:pStyle w:val="pqiTabBody"/>
            </w:pPr>
            <w:r w:rsidRPr="00CD5AB3">
              <w:t>Należy podać opis handlowy wyrobów w celu identyfikacji przewożonych wyrobów.</w:t>
            </w:r>
          </w:p>
        </w:tc>
        <w:tc>
          <w:tcPr>
            <w:tcW w:w="857" w:type="dxa"/>
          </w:tcPr>
          <w:p w14:paraId="165C8E0F" w14:textId="77777777" w:rsidR="007D5C8F" w:rsidRPr="00CD5AB3" w:rsidRDefault="007D5C8F" w:rsidP="007D5C8F">
            <w:pPr>
              <w:pStyle w:val="pqiTabBody"/>
            </w:pPr>
            <w:r w:rsidRPr="00CD5AB3">
              <w:t>an..350</w:t>
            </w:r>
          </w:p>
        </w:tc>
      </w:tr>
      <w:tr w:rsidR="007D5C8F" w:rsidRPr="00CD5AB3" w14:paraId="68BEA0EF" w14:textId="77777777" w:rsidTr="00D46974">
        <w:tc>
          <w:tcPr>
            <w:tcW w:w="752" w:type="dxa"/>
            <w:gridSpan w:val="7"/>
          </w:tcPr>
          <w:p w14:paraId="7DFA5308" w14:textId="77777777" w:rsidR="007D5C8F" w:rsidRPr="00CD5AB3" w:rsidRDefault="007D5C8F" w:rsidP="007D5C8F">
            <w:pPr>
              <w:pStyle w:val="pqiTabBody"/>
              <w:rPr>
                <w:i/>
              </w:rPr>
            </w:pPr>
          </w:p>
        </w:tc>
        <w:tc>
          <w:tcPr>
            <w:tcW w:w="4464" w:type="dxa"/>
            <w:gridSpan w:val="3"/>
          </w:tcPr>
          <w:p w14:paraId="07505CF6" w14:textId="77777777" w:rsidR="007D5C8F" w:rsidRPr="00CD5AB3" w:rsidRDefault="007D5C8F" w:rsidP="007D5C8F">
            <w:pPr>
              <w:pStyle w:val="pqiTabBody"/>
            </w:pPr>
            <w:r w:rsidRPr="00CD5AB3">
              <w:t xml:space="preserve">JĘZYK ELEMENTU </w:t>
            </w:r>
          </w:p>
          <w:p w14:paraId="310AF101" w14:textId="77777777" w:rsidR="007D5C8F" w:rsidRPr="00CD5AB3" w:rsidRDefault="007D5C8F" w:rsidP="007D5C8F">
            <w:pPr>
              <w:pStyle w:val="pqiTabBody"/>
            </w:pPr>
            <w:r w:rsidRPr="00CD5AB3">
              <w:rPr>
                <w:rFonts w:ascii="Courier New" w:hAnsi="Courier New" w:cs="Courier New"/>
                <w:noProof/>
                <w:color w:val="0000FF"/>
              </w:rPr>
              <w:t>@language</w:t>
            </w:r>
          </w:p>
        </w:tc>
        <w:tc>
          <w:tcPr>
            <w:tcW w:w="433" w:type="dxa"/>
            <w:gridSpan w:val="2"/>
          </w:tcPr>
          <w:p w14:paraId="0BCC9094" w14:textId="77777777" w:rsidR="007D5C8F" w:rsidRPr="00CD5AB3" w:rsidRDefault="007D5C8F" w:rsidP="007D5C8F">
            <w:pPr>
              <w:pStyle w:val="pqiTabBody"/>
            </w:pPr>
            <w:r w:rsidRPr="00CD5AB3">
              <w:t>D</w:t>
            </w:r>
          </w:p>
        </w:tc>
        <w:tc>
          <w:tcPr>
            <w:tcW w:w="2129" w:type="dxa"/>
          </w:tcPr>
          <w:p w14:paraId="41D32FBE" w14:textId="77777777" w:rsidR="007D5C8F" w:rsidRPr="00CD5AB3" w:rsidRDefault="007D5C8F" w:rsidP="007D5C8F">
            <w:pPr>
              <w:pStyle w:val="pqiTabBody"/>
            </w:pPr>
            <w:r w:rsidRPr="00CD5AB3">
              <w:t>„R”, jeżeli stosuje się pole tekstowe 12j.</w:t>
            </w:r>
          </w:p>
        </w:tc>
        <w:tc>
          <w:tcPr>
            <w:tcW w:w="4545" w:type="dxa"/>
          </w:tcPr>
          <w:p w14:paraId="5DDB6BC8" w14:textId="77777777" w:rsidR="007D5C8F" w:rsidRPr="00CD5AB3" w:rsidRDefault="007D5C8F" w:rsidP="007D5C8F">
            <w:pPr>
              <w:pStyle w:val="pqiTabBody"/>
            </w:pPr>
            <w:r w:rsidRPr="00CD5AB3">
              <w:t>Atrybut.</w:t>
            </w:r>
          </w:p>
          <w:p w14:paraId="45C2B6BD" w14:textId="77777777" w:rsidR="007D5C8F" w:rsidRPr="00CD5AB3" w:rsidRDefault="007D5C8F" w:rsidP="007D5C8F">
            <w:pPr>
              <w:pStyle w:val="pqiTabBody"/>
            </w:pPr>
            <w:r w:rsidRPr="00CD5AB3">
              <w:t>Wartość ze słownika „Kody języka (Language codes)”.</w:t>
            </w:r>
          </w:p>
        </w:tc>
        <w:tc>
          <w:tcPr>
            <w:tcW w:w="857" w:type="dxa"/>
          </w:tcPr>
          <w:p w14:paraId="59E95DC1" w14:textId="77777777" w:rsidR="007D5C8F" w:rsidRPr="00CD5AB3" w:rsidRDefault="007D5C8F" w:rsidP="007D5C8F">
            <w:pPr>
              <w:pStyle w:val="pqiTabBody"/>
            </w:pPr>
            <w:r w:rsidRPr="00CD5AB3">
              <w:t>a2</w:t>
            </w:r>
          </w:p>
        </w:tc>
      </w:tr>
      <w:tr w:rsidR="007D5C8F" w:rsidRPr="00CD5AB3" w14:paraId="40AB7412" w14:textId="77777777" w:rsidTr="00D46974">
        <w:tc>
          <w:tcPr>
            <w:tcW w:w="364" w:type="dxa"/>
          </w:tcPr>
          <w:p w14:paraId="7430D945" w14:textId="77777777" w:rsidR="007D5C8F" w:rsidRPr="00CD5AB3" w:rsidRDefault="007D5C8F" w:rsidP="007D5C8F">
            <w:pPr>
              <w:pStyle w:val="pqiTabBody"/>
              <w:rPr>
                <w:b/>
              </w:rPr>
            </w:pPr>
          </w:p>
        </w:tc>
        <w:tc>
          <w:tcPr>
            <w:tcW w:w="388" w:type="dxa"/>
            <w:gridSpan w:val="6"/>
          </w:tcPr>
          <w:p w14:paraId="110C3437" w14:textId="77777777" w:rsidR="007D5C8F" w:rsidRPr="00CD5AB3" w:rsidRDefault="007D5C8F" w:rsidP="007D5C8F">
            <w:pPr>
              <w:pStyle w:val="pqiTabBody"/>
              <w:rPr>
                <w:i/>
              </w:rPr>
            </w:pPr>
            <w:r w:rsidRPr="00CD5AB3">
              <w:rPr>
                <w:i/>
              </w:rPr>
              <w:t>l</w:t>
            </w:r>
          </w:p>
        </w:tc>
        <w:tc>
          <w:tcPr>
            <w:tcW w:w="4464" w:type="dxa"/>
            <w:gridSpan w:val="3"/>
          </w:tcPr>
          <w:p w14:paraId="1C3BD71B" w14:textId="77777777" w:rsidR="007D5C8F" w:rsidRPr="00CD5AB3" w:rsidRDefault="007D5C8F" w:rsidP="007D5C8F">
            <w:pPr>
              <w:pStyle w:val="pqiTabBody"/>
            </w:pPr>
            <w:r w:rsidRPr="00CD5AB3">
              <w:t>Marka wyrobów</w:t>
            </w:r>
          </w:p>
          <w:p w14:paraId="3EB7F855" w14:textId="77777777" w:rsidR="007D5C8F" w:rsidRPr="00CD5AB3" w:rsidRDefault="007D5C8F" w:rsidP="007D5C8F">
            <w:pPr>
              <w:pStyle w:val="pqiTabBody"/>
            </w:pPr>
            <w:r w:rsidRPr="00CD5AB3">
              <w:rPr>
                <w:rFonts w:ascii="Courier New" w:hAnsi="Courier New" w:cs="Courier New"/>
                <w:noProof/>
                <w:color w:val="0000FF"/>
              </w:rPr>
              <w:t>BrandNameOfProducts</w:t>
            </w:r>
          </w:p>
        </w:tc>
        <w:tc>
          <w:tcPr>
            <w:tcW w:w="433" w:type="dxa"/>
            <w:gridSpan w:val="2"/>
          </w:tcPr>
          <w:p w14:paraId="32BEA055" w14:textId="77777777" w:rsidR="007D5C8F" w:rsidRPr="00CD5AB3" w:rsidRDefault="007D5C8F" w:rsidP="007D5C8F">
            <w:pPr>
              <w:pStyle w:val="pqiTabBody"/>
            </w:pPr>
            <w:r w:rsidRPr="00CD5AB3">
              <w:t>O</w:t>
            </w:r>
          </w:p>
        </w:tc>
        <w:tc>
          <w:tcPr>
            <w:tcW w:w="2129" w:type="dxa"/>
          </w:tcPr>
          <w:p w14:paraId="5619B358" w14:textId="77777777" w:rsidR="007D5C8F" w:rsidRPr="00CD5AB3" w:rsidRDefault="007D5C8F" w:rsidP="007D5C8F">
            <w:pPr>
              <w:pStyle w:val="pqiTabBody"/>
            </w:pPr>
          </w:p>
        </w:tc>
        <w:tc>
          <w:tcPr>
            <w:tcW w:w="4545" w:type="dxa"/>
          </w:tcPr>
          <w:p w14:paraId="33022856" w14:textId="77777777" w:rsidR="007D5C8F" w:rsidRPr="00CD5AB3" w:rsidRDefault="007D5C8F" w:rsidP="007D5C8F">
            <w:pPr>
              <w:pStyle w:val="pqiTabBody"/>
            </w:pPr>
            <w:r w:rsidRPr="00CD5AB3">
              <w:t>Należy podać markę wyrobów, jeżeli ma to zastosowanie.</w:t>
            </w:r>
          </w:p>
        </w:tc>
        <w:tc>
          <w:tcPr>
            <w:tcW w:w="857" w:type="dxa"/>
          </w:tcPr>
          <w:p w14:paraId="74D23E43" w14:textId="77777777" w:rsidR="007D5C8F" w:rsidRPr="00CD5AB3" w:rsidRDefault="007D5C8F" w:rsidP="007D5C8F">
            <w:pPr>
              <w:pStyle w:val="pqiTabBody"/>
            </w:pPr>
            <w:r w:rsidRPr="00CD5AB3">
              <w:t>an..350</w:t>
            </w:r>
          </w:p>
        </w:tc>
      </w:tr>
      <w:tr w:rsidR="007D5C8F" w:rsidRPr="00CD5AB3" w14:paraId="125521E5" w14:textId="77777777" w:rsidTr="00D46974">
        <w:tc>
          <w:tcPr>
            <w:tcW w:w="752" w:type="dxa"/>
            <w:gridSpan w:val="7"/>
          </w:tcPr>
          <w:p w14:paraId="0C90A764" w14:textId="77777777" w:rsidR="007D5C8F" w:rsidRPr="00CD5AB3" w:rsidRDefault="007D5C8F" w:rsidP="007D5C8F">
            <w:pPr>
              <w:pStyle w:val="pqiTabBody"/>
              <w:rPr>
                <w:i/>
              </w:rPr>
            </w:pPr>
          </w:p>
        </w:tc>
        <w:tc>
          <w:tcPr>
            <w:tcW w:w="4464" w:type="dxa"/>
            <w:gridSpan w:val="3"/>
          </w:tcPr>
          <w:p w14:paraId="24725A6E" w14:textId="77777777" w:rsidR="007D5C8F" w:rsidRPr="00CD5AB3" w:rsidRDefault="007D5C8F" w:rsidP="007D5C8F">
            <w:pPr>
              <w:pStyle w:val="pqiTabBody"/>
            </w:pPr>
            <w:r w:rsidRPr="00CD5AB3">
              <w:t xml:space="preserve">JĘZYK ELEMENTU </w:t>
            </w:r>
          </w:p>
          <w:p w14:paraId="52040327" w14:textId="77777777" w:rsidR="007D5C8F" w:rsidRPr="00CD5AB3" w:rsidRDefault="007D5C8F" w:rsidP="007D5C8F">
            <w:pPr>
              <w:pStyle w:val="pqiTabBody"/>
            </w:pPr>
            <w:r w:rsidRPr="00CD5AB3">
              <w:rPr>
                <w:rFonts w:ascii="Courier New" w:hAnsi="Courier New" w:cs="Courier New"/>
                <w:noProof/>
                <w:color w:val="0000FF"/>
              </w:rPr>
              <w:t>@language</w:t>
            </w:r>
          </w:p>
        </w:tc>
        <w:tc>
          <w:tcPr>
            <w:tcW w:w="433" w:type="dxa"/>
            <w:gridSpan w:val="2"/>
          </w:tcPr>
          <w:p w14:paraId="7EF9DD29" w14:textId="77777777" w:rsidR="007D5C8F" w:rsidRPr="00CD5AB3" w:rsidRDefault="007D5C8F" w:rsidP="007D5C8F">
            <w:pPr>
              <w:pStyle w:val="pqiTabBody"/>
            </w:pPr>
            <w:r w:rsidRPr="00CD5AB3">
              <w:t>D</w:t>
            </w:r>
          </w:p>
        </w:tc>
        <w:tc>
          <w:tcPr>
            <w:tcW w:w="2129" w:type="dxa"/>
          </w:tcPr>
          <w:p w14:paraId="52A6609C" w14:textId="77777777" w:rsidR="007D5C8F" w:rsidRPr="00CD5AB3" w:rsidRDefault="007D5C8F" w:rsidP="007D5C8F">
            <w:pPr>
              <w:pStyle w:val="pqiTabBody"/>
            </w:pPr>
            <w:r w:rsidRPr="00CD5AB3">
              <w:t>„R”, jeżeli stosuje się pole tekstowe 12l.</w:t>
            </w:r>
          </w:p>
        </w:tc>
        <w:tc>
          <w:tcPr>
            <w:tcW w:w="4545" w:type="dxa"/>
          </w:tcPr>
          <w:p w14:paraId="53D51E1B" w14:textId="77777777" w:rsidR="007D5C8F" w:rsidRPr="00CD5AB3" w:rsidRDefault="007D5C8F" w:rsidP="007D5C8F">
            <w:pPr>
              <w:pStyle w:val="pqiTabBody"/>
            </w:pPr>
            <w:r w:rsidRPr="00CD5AB3">
              <w:t>Atrybut.</w:t>
            </w:r>
          </w:p>
          <w:p w14:paraId="31F0DF0E" w14:textId="77777777" w:rsidR="007D5C8F" w:rsidRPr="00CD5AB3" w:rsidRDefault="007D5C8F" w:rsidP="007D5C8F">
            <w:pPr>
              <w:pStyle w:val="pqiTabBody"/>
            </w:pPr>
            <w:r w:rsidRPr="00CD5AB3">
              <w:t>Wartość ze słownika „Kody języka (Language codes)”.</w:t>
            </w:r>
          </w:p>
        </w:tc>
        <w:tc>
          <w:tcPr>
            <w:tcW w:w="857" w:type="dxa"/>
          </w:tcPr>
          <w:p w14:paraId="00A9EF7C" w14:textId="77777777" w:rsidR="007D5C8F" w:rsidRPr="00CD5AB3" w:rsidRDefault="007D5C8F" w:rsidP="007D5C8F">
            <w:pPr>
              <w:pStyle w:val="pqiTabBody"/>
            </w:pPr>
            <w:r w:rsidRPr="00CD5AB3">
              <w:t>a2</w:t>
            </w:r>
          </w:p>
        </w:tc>
      </w:tr>
      <w:tr w:rsidR="007D5C8F" w:rsidRPr="00CD5AB3" w14:paraId="736520D8" w14:textId="77777777" w:rsidTr="00D46974">
        <w:tc>
          <w:tcPr>
            <w:tcW w:w="752" w:type="dxa"/>
            <w:gridSpan w:val="7"/>
          </w:tcPr>
          <w:p w14:paraId="000BDAF9" w14:textId="0B6129AB" w:rsidR="007D5C8F" w:rsidRPr="00CD5AB3" w:rsidRDefault="00744990" w:rsidP="00744990">
            <w:pPr>
              <w:pStyle w:val="pqiTabBody"/>
              <w:rPr>
                <w:i/>
              </w:rPr>
            </w:pPr>
            <w:r w:rsidRPr="00CD5AB3">
              <w:rPr>
                <w:b/>
              </w:rPr>
              <w:t>1</w:t>
            </w:r>
            <w:r>
              <w:rPr>
                <w:b/>
              </w:rPr>
              <w:t>0</w:t>
            </w:r>
            <w:r w:rsidR="007D5C8F" w:rsidRPr="00CD5AB3">
              <w:rPr>
                <w:b/>
              </w:rPr>
              <w:t>.1</w:t>
            </w:r>
          </w:p>
        </w:tc>
        <w:tc>
          <w:tcPr>
            <w:tcW w:w="4464" w:type="dxa"/>
            <w:gridSpan w:val="3"/>
          </w:tcPr>
          <w:p w14:paraId="61DC3961" w14:textId="77777777" w:rsidR="007D5C8F" w:rsidRPr="00CD5AB3" w:rsidRDefault="007D5C8F" w:rsidP="007D5C8F">
            <w:pPr>
              <w:pStyle w:val="pqiTabBody"/>
              <w:rPr>
                <w:b/>
              </w:rPr>
            </w:pPr>
            <w:r w:rsidRPr="00CD5AB3">
              <w:rPr>
                <w:b/>
              </w:rPr>
              <w:t>OPAKOWANIE</w:t>
            </w:r>
          </w:p>
          <w:p w14:paraId="58921D8C" w14:textId="77777777" w:rsidR="007D5C8F" w:rsidRPr="00CD5AB3" w:rsidRDefault="007D5C8F" w:rsidP="007D5C8F">
            <w:pPr>
              <w:pStyle w:val="pqiTabBody"/>
              <w:rPr>
                <w:b/>
              </w:rPr>
            </w:pPr>
            <w:r w:rsidRPr="00CD5AB3">
              <w:rPr>
                <w:rFonts w:ascii="Courier New" w:hAnsi="Courier New" w:cs="Courier New"/>
                <w:noProof/>
                <w:color w:val="0000FF"/>
              </w:rPr>
              <w:t>Package</w:t>
            </w:r>
          </w:p>
        </w:tc>
        <w:tc>
          <w:tcPr>
            <w:tcW w:w="433" w:type="dxa"/>
            <w:gridSpan w:val="2"/>
          </w:tcPr>
          <w:p w14:paraId="78846D21" w14:textId="77777777" w:rsidR="007D5C8F" w:rsidRPr="00CD5AB3" w:rsidRDefault="007D5C8F" w:rsidP="007D5C8F">
            <w:pPr>
              <w:pStyle w:val="pqiTabBody"/>
              <w:rPr>
                <w:b/>
              </w:rPr>
            </w:pPr>
            <w:r w:rsidRPr="00CD5AB3">
              <w:rPr>
                <w:b/>
              </w:rPr>
              <w:t>R</w:t>
            </w:r>
          </w:p>
        </w:tc>
        <w:tc>
          <w:tcPr>
            <w:tcW w:w="2129" w:type="dxa"/>
          </w:tcPr>
          <w:p w14:paraId="0B5B9310" w14:textId="77777777" w:rsidR="007D5C8F" w:rsidRPr="00CD5AB3" w:rsidRDefault="007D5C8F" w:rsidP="007D5C8F">
            <w:pPr>
              <w:pStyle w:val="pqiTabBody"/>
              <w:rPr>
                <w:b/>
              </w:rPr>
            </w:pPr>
          </w:p>
        </w:tc>
        <w:tc>
          <w:tcPr>
            <w:tcW w:w="4545" w:type="dxa"/>
          </w:tcPr>
          <w:p w14:paraId="53257AE4" w14:textId="77777777" w:rsidR="007D5C8F" w:rsidRPr="00CD5AB3" w:rsidRDefault="007D5C8F" w:rsidP="007D5C8F">
            <w:pPr>
              <w:pStyle w:val="pqiTabBody"/>
              <w:rPr>
                <w:b/>
              </w:rPr>
            </w:pPr>
          </w:p>
        </w:tc>
        <w:tc>
          <w:tcPr>
            <w:tcW w:w="857" w:type="dxa"/>
          </w:tcPr>
          <w:p w14:paraId="5FE871DD" w14:textId="77777777" w:rsidR="007D5C8F" w:rsidRPr="00CD5AB3" w:rsidRDefault="007D5C8F" w:rsidP="007D5C8F">
            <w:pPr>
              <w:pStyle w:val="pqiTabBody"/>
              <w:rPr>
                <w:b/>
              </w:rPr>
            </w:pPr>
            <w:r w:rsidRPr="00CD5AB3">
              <w:rPr>
                <w:b/>
              </w:rPr>
              <w:t>99x</w:t>
            </w:r>
          </w:p>
        </w:tc>
      </w:tr>
      <w:tr w:rsidR="007D5C8F" w:rsidRPr="00CD5AB3" w14:paraId="7E264C39" w14:textId="77777777" w:rsidTr="00D46974">
        <w:tc>
          <w:tcPr>
            <w:tcW w:w="364" w:type="dxa"/>
          </w:tcPr>
          <w:p w14:paraId="09A9FE73" w14:textId="77777777" w:rsidR="007D5C8F" w:rsidRPr="00CD5AB3" w:rsidRDefault="007D5C8F" w:rsidP="007D5C8F">
            <w:pPr>
              <w:pStyle w:val="pqiTabBody"/>
              <w:rPr>
                <w:b/>
              </w:rPr>
            </w:pPr>
          </w:p>
        </w:tc>
        <w:tc>
          <w:tcPr>
            <w:tcW w:w="388" w:type="dxa"/>
            <w:gridSpan w:val="6"/>
          </w:tcPr>
          <w:p w14:paraId="59933E8B" w14:textId="77777777" w:rsidR="007D5C8F" w:rsidRPr="00CD5AB3" w:rsidRDefault="007D5C8F" w:rsidP="007D5C8F">
            <w:pPr>
              <w:pStyle w:val="pqiTabBody"/>
              <w:rPr>
                <w:i/>
              </w:rPr>
            </w:pPr>
            <w:r w:rsidRPr="00CD5AB3">
              <w:rPr>
                <w:i/>
              </w:rPr>
              <w:t>a</w:t>
            </w:r>
          </w:p>
        </w:tc>
        <w:tc>
          <w:tcPr>
            <w:tcW w:w="4464" w:type="dxa"/>
            <w:gridSpan w:val="3"/>
          </w:tcPr>
          <w:p w14:paraId="00D34041" w14:textId="77777777" w:rsidR="007D5C8F" w:rsidRPr="00CD5AB3" w:rsidRDefault="007D5C8F" w:rsidP="007D5C8F">
            <w:pPr>
              <w:pStyle w:val="pqiTabBody"/>
            </w:pPr>
            <w:r w:rsidRPr="00CD5AB3">
              <w:t>Kod rodzaju opakowań</w:t>
            </w:r>
          </w:p>
          <w:p w14:paraId="4354A45A" w14:textId="77777777" w:rsidR="007D5C8F" w:rsidRPr="00CD5AB3" w:rsidRDefault="007D5C8F" w:rsidP="007D5C8F">
            <w:pPr>
              <w:pStyle w:val="pqiTabBody"/>
            </w:pPr>
            <w:r w:rsidRPr="00CD5AB3">
              <w:rPr>
                <w:rFonts w:ascii="Courier New" w:hAnsi="Courier New" w:cs="Courier New"/>
                <w:noProof/>
                <w:color w:val="0000FF"/>
              </w:rPr>
              <w:t>KindOfPackages</w:t>
            </w:r>
          </w:p>
        </w:tc>
        <w:tc>
          <w:tcPr>
            <w:tcW w:w="433" w:type="dxa"/>
            <w:gridSpan w:val="2"/>
          </w:tcPr>
          <w:p w14:paraId="2131E704" w14:textId="77777777" w:rsidR="007D5C8F" w:rsidRPr="00CD5AB3" w:rsidRDefault="007D5C8F" w:rsidP="007D5C8F">
            <w:pPr>
              <w:pStyle w:val="pqiTabBody"/>
            </w:pPr>
            <w:r w:rsidRPr="00CD5AB3">
              <w:t>R</w:t>
            </w:r>
          </w:p>
        </w:tc>
        <w:tc>
          <w:tcPr>
            <w:tcW w:w="2129" w:type="dxa"/>
          </w:tcPr>
          <w:p w14:paraId="12784CFD" w14:textId="77777777" w:rsidR="007D5C8F" w:rsidRPr="00CD5AB3" w:rsidRDefault="007D5C8F" w:rsidP="007D5C8F">
            <w:pPr>
              <w:pStyle w:val="pqiTabBody"/>
            </w:pPr>
          </w:p>
        </w:tc>
        <w:tc>
          <w:tcPr>
            <w:tcW w:w="4545" w:type="dxa"/>
          </w:tcPr>
          <w:p w14:paraId="2C2E32CB" w14:textId="77777777" w:rsidR="007D5C8F" w:rsidRPr="00CD5AB3" w:rsidRDefault="007D5C8F" w:rsidP="007D5C8F">
            <w:r w:rsidRPr="00CD5AB3">
              <w:t>Wartość ze słownika „Kody opakowań (Packaging codes)”.</w:t>
            </w:r>
          </w:p>
        </w:tc>
        <w:tc>
          <w:tcPr>
            <w:tcW w:w="857" w:type="dxa"/>
          </w:tcPr>
          <w:p w14:paraId="035F6805" w14:textId="77777777" w:rsidR="007D5C8F" w:rsidRPr="00CD5AB3" w:rsidRDefault="007D5C8F" w:rsidP="007D5C8F">
            <w:pPr>
              <w:pStyle w:val="pqiTabBody"/>
            </w:pPr>
            <w:r w:rsidRPr="00CD5AB3">
              <w:t>an2</w:t>
            </w:r>
          </w:p>
        </w:tc>
      </w:tr>
      <w:tr w:rsidR="007D5C8F" w:rsidRPr="00CD5AB3" w14:paraId="51B4E534" w14:textId="77777777" w:rsidTr="00D46974">
        <w:tc>
          <w:tcPr>
            <w:tcW w:w="364" w:type="dxa"/>
          </w:tcPr>
          <w:p w14:paraId="1E4720B1" w14:textId="77777777" w:rsidR="007D5C8F" w:rsidRPr="00CD5AB3" w:rsidRDefault="007D5C8F" w:rsidP="007D5C8F">
            <w:pPr>
              <w:pStyle w:val="pqiTabBody"/>
              <w:rPr>
                <w:b/>
              </w:rPr>
            </w:pPr>
          </w:p>
        </w:tc>
        <w:tc>
          <w:tcPr>
            <w:tcW w:w="388" w:type="dxa"/>
            <w:gridSpan w:val="6"/>
          </w:tcPr>
          <w:p w14:paraId="29BDF50D" w14:textId="77777777" w:rsidR="007D5C8F" w:rsidRPr="00CD5AB3" w:rsidRDefault="007D5C8F" w:rsidP="007D5C8F">
            <w:pPr>
              <w:pStyle w:val="pqiTabBody"/>
              <w:rPr>
                <w:i/>
              </w:rPr>
            </w:pPr>
            <w:r w:rsidRPr="00CD5AB3">
              <w:rPr>
                <w:i/>
              </w:rPr>
              <w:t>b</w:t>
            </w:r>
          </w:p>
        </w:tc>
        <w:tc>
          <w:tcPr>
            <w:tcW w:w="4464" w:type="dxa"/>
            <w:gridSpan w:val="3"/>
          </w:tcPr>
          <w:p w14:paraId="776EC9E3" w14:textId="77777777" w:rsidR="007D5C8F" w:rsidRPr="00CD5AB3" w:rsidRDefault="007D5C8F" w:rsidP="007D5C8F">
            <w:pPr>
              <w:pStyle w:val="pqiTabBody"/>
            </w:pPr>
            <w:r w:rsidRPr="00CD5AB3">
              <w:t>Liczba opakowań</w:t>
            </w:r>
          </w:p>
          <w:p w14:paraId="70440552" w14:textId="77777777" w:rsidR="007D5C8F" w:rsidRPr="00CD5AB3" w:rsidRDefault="007D5C8F" w:rsidP="007D5C8F">
            <w:pPr>
              <w:pStyle w:val="pqiTabBody"/>
            </w:pPr>
            <w:r w:rsidRPr="00CD5AB3">
              <w:rPr>
                <w:rFonts w:ascii="Courier New" w:hAnsi="Courier New" w:cs="Courier New"/>
                <w:noProof/>
                <w:color w:val="0000FF"/>
              </w:rPr>
              <w:t>NumberOfPackages</w:t>
            </w:r>
          </w:p>
        </w:tc>
        <w:tc>
          <w:tcPr>
            <w:tcW w:w="433" w:type="dxa"/>
            <w:gridSpan w:val="2"/>
          </w:tcPr>
          <w:p w14:paraId="7C8CFE5E" w14:textId="77777777" w:rsidR="007D5C8F" w:rsidRPr="00CD5AB3" w:rsidRDefault="007D5C8F" w:rsidP="007D5C8F">
            <w:pPr>
              <w:pStyle w:val="pqiTabBody"/>
            </w:pPr>
            <w:r w:rsidRPr="00CD5AB3">
              <w:t>C</w:t>
            </w:r>
          </w:p>
        </w:tc>
        <w:tc>
          <w:tcPr>
            <w:tcW w:w="2129" w:type="dxa"/>
          </w:tcPr>
          <w:p w14:paraId="4807456C" w14:textId="77777777" w:rsidR="007D5C8F" w:rsidRPr="00CD5AB3" w:rsidRDefault="007D5C8F" w:rsidP="007D5C8F">
            <w:pPr>
              <w:pStyle w:val="pqiTabBody"/>
            </w:pPr>
            <w:r w:rsidRPr="00CD5AB3">
              <w:t>„R”, jeżeli oznaczone jako „policzalne”.</w:t>
            </w:r>
          </w:p>
        </w:tc>
        <w:tc>
          <w:tcPr>
            <w:tcW w:w="4545" w:type="dxa"/>
          </w:tcPr>
          <w:p w14:paraId="59FF2204" w14:textId="77777777" w:rsidR="007D5C8F" w:rsidRPr="00CD5AB3" w:rsidRDefault="007D5C8F" w:rsidP="007D5C8F">
            <w:r w:rsidRPr="00CD5AB3">
              <w:t>Należy podać liczbę opakowań, jeżeli są one policzalne zgodnie ze słownikiem „Kody opakowań (Packaging codes)”.</w:t>
            </w:r>
          </w:p>
        </w:tc>
        <w:tc>
          <w:tcPr>
            <w:tcW w:w="857" w:type="dxa"/>
          </w:tcPr>
          <w:p w14:paraId="2BC8CEDE" w14:textId="77777777" w:rsidR="007D5C8F" w:rsidRPr="00CD5AB3" w:rsidRDefault="007D5C8F" w:rsidP="007D5C8F">
            <w:pPr>
              <w:pStyle w:val="pqiTabBody"/>
            </w:pPr>
            <w:r w:rsidRPr="00CD5AB3">
              <w:t>n..15</w:t>
            </w:r>
          </w:p>
        </w:tc>
      </w:tr>
      <w:tr w:rsidR="007D5C8F" w:rsidRPr="00CD5AB3" w14:paraId="378FE048" w14:textId="77777777" w:rsidTr="00D46974">
        <w:tc>
          <w:tcPr>
            <w:tcW w:w="819" w:type="dxa"/>
            <w:gridSpan w:val="9"/>
          </w:tcPr>
          <w:p w14:paraId="23C9CB77" w14:textId="29884197" w:rsidR="007D5C8F" w:rsidRPr="00CD5AB3" w:rsidRDefault="00744990" w:rsidP="00744990">
            <w:pPr>
              <w:pStyle w:val="pqiTabHead"/>
              <w:rPr>
                <w:i/>
              </w:rPr>
            </w:pPr>
            <w:r w:rsidRPr="00CD5AB3">
              <w:t>1</w:t>
            </w:r>
            <w:r>
              <w:t>1</w:t>
            </w:r>
          </w:p>
        </w:tc>
        <w:tc>
          <w:tcPr>
            <w:tcW w:w="4397" w:type="dxa"/>
          </w:tcPr>
          <w:p w14:paraId="0F8F6A54" w14:textId="77777777" w:rsidR="007D5C8F" w:rsidRPr="00CD5AB3" w:rsidRDefault="007D5C8F" w:rsidP="007D5C8F">
            <w:pPr>
              <w:pStyle w:val="pqiTabHead"/>
            </w:pPr>
            <w:r w:rsidRPr="00CD5AB3">
              <w:t>DOKUMENTY DODATKOWE</w:t>
            </w:r>
          </w:p>
          <w:p w14:paraId="0BEEC0AE" w14:textId="77777777" w:rsidR="007D5C8F" w:rsidRPr="00CD5AB3" w:rsidRDefault="007D5C8F" w:rsidP="007D5C8F">
            <w:pPr>
              <w:pStyle w:val="pqiTabHead"/>
            </w:pPr>
            <w:r w:rsidRPr="00CD5AB3">
              <w:rPr>
                <w:rFonts w:ascii="Courier New" w:hAnsi="Courier New" w:cs="Courier New"/>
                <w:noProof/>
                <w:color w:val="0000FF"/>
              </w:rPr>
              <w:t>AdditionalDocument</w:t>
            </w:r>
          </w:p>
        </w:tc>
        <w:tc>
          <w:tcPr>
            <w:tcW w:w="427" w:type="dxa"/>
          </w:tcPr>
          <w:p w14:paraId="61629479" w14:textId="77777777" w:rsidR="007D5C8F" w:rsidRPr="00CD5AB3" w:rsidRDefault="007D5C8F" w:rsidP="007D5C8F">
            <w:pPr>
              <w:pStyle w:val="pqiTabHead"/>
            </w:pPr>
            <w:r w:rsidRPr="00CD5AB3">
              <w:t>O</w:t>
            </w:r>
          </w:p>
        </w:tc>
        <w:tc>
          <w:tcPr>
            <w:tcW w:w="2135" w:type="dxa"/>
            <w:gridSpan w:val="2"/>
          </w:tcPr>
          <w:p w14:paraId="1DE6C7D1" w14:textId="77777777" w:rsidR="007D5C8F" w:rsidRPr="00CD5AB3" w:rsidRDefault="007D5C8F" w:rsidP="007D5C8F">
            <w:pPr>
              <w:pStyle w:val="pqiTabHead"/>
            </w:pPr>
          </w:p>
        </w:tc>
        <w:tc>
          <w:tcPr>
            <w:tcW w:w="4545" w:type="dxa"/>
          </w:tcPr>
          <w:p w14:paraId="398C58F2" w14:textId="77777777" w:rsidR="007D5C8F" w:rsidRPr="00CD5AB3" w:rsidRDefault="007D5C8F" w:rsidP="007D5C8F">
            <w:pPr>
              <w:pStyle w:val="pqiTabHead"/>
            </w:pPr>
          </w:p>
        </w:tc>
        <w:tc>
          <w:tcPr>
            <w:tcW w:w="857" w:type="dxa"/>
          </w:tcPr>
          <w:p w14:paraId="583D0258" w14:textId="77777777" w:rsidR="007D5C8F" w:rsidRPr="00CD5AB3" w:rsidRDefault="007D5C8F" w:rsidP="007D5C8F">
            <w:pPr>
              <w:pStyle w:val="pqiTabHead"/>
            </w:pPr>
            <w:r w:rsidRPr="00CD5AB3">
              <w:t>99X</w:t>
            </w:r>
          </w:p>
        </w:tc>
      </w:tr>
      <w:tr w:rsidR="007D5C8F" w:rsidRPr="00CD5AB3" w14:paraId="377A4666" w14:textId="77777777" w:rsidTr="00D46974">
        <w:tc>
          <w:tcPr>
            <w:tcW w:w="404" w:type="dxa"/>
            <w:gridSpan w:val="5"/>
          </w:tcPr>
          <w:p w14:paraId="1A263504" w14:textId="77777777" w:rsidR="007D5C8F" w:rsidRPr="00CD5AB3" w:rsidRDefault="007D5C8F" w:rsidP="007D5C8F">
            <w:pPr>
              <w:pStyle w:val="pqiTabBody"/>
              <w:rPr>
                <w:i/>
              </w:rPr>
            </w:pPr>
          </w:p>
        </w:tc>
        <w:tc>
          <w:tcPr>
            <w:tcW w:w="415" w:type="dxa"/>
            <w:gridSpan w:val="4"/>
          </w:tcPr>
          <w:p w14:paraId="46CC9F03" w14:textId="27B7B252" w:rsidR="007D5C8F" w:rsidRPr="00CD5AB3" w:rsidRDefault="007D5C8F" w:rsidP="007D5C8F">
            <w:pPr>
              <w:pStyle w:val="pqiTabBody"/>
              <w:rPr>
                <w:i/>
              </w:rPr>
            </w:pPr>
            <w:r w:rsidRPr="00CD5AB3">
              <w:rPr>
                <w:i/>
              </w:rPr>
              <w:t>a</w:t>
            </w:r>
          </w:p>
        </w:tc>
        <w:tc>
          <w:tcPr>
            <w:tcW w:w="4397" w:type="dxa"/>
          </w:tcPr>
          <w:p w14:paraId="20D099FF" w14:textId="77777777" w:rsidR="007D5C8F" w:rsidRPr="00CD5AB3" w:rsidRDefault="007D5C8F" w:rsidP="007D5C8F">
            <w:pPr>
              <w:pStyle w:val="pqiTabBody"/>
            </w:pPr>
            <w:r w:rsidRPr="00CD5AB3">
              <w:t>Numer dokumentu dodatkowego</w:t>
            </w:r>
          </w:p>
          <w:p w14:paraId="328101D0" w14:textId="7FD3CF65" w:rsidR="007D5C8F" w:rsidRPr="00CD5AB3" w:rsidRDefault="007D5C8F" w:rsidP="007D5C8F">
            <w:pPr>
              <w:pStyle w:val="pqiTabBody"/>
            </w:pPr>
            <w:r w:rsidRPr="00CD5AB3">
              <w:rPr>
                <w:rFonts w:ascii="Courier New" w:hAnsi="Courier New" w:cs="Courier New"/>
                <w:noProof/>
                <w:color w:val="0000FF"/>
              </w:rPr>
              <w:t>AdditionalDocumentNumber</w:t>
            </w:r>
          </w:p>
        </w:tc>
        <w:tc>
          <w:tcPr>
            <w:tcW w:w="427" w:type="dxa"/>
          </w:tcPr>
          <w:p w14:paraId="1A2F5F7B" w14:textId="7BC8487A" w:rsidR="007D5C8F" w:rsidRPr="00CD5AB3" w:rsidRDefault="007D5C8F" w:rsidP="007D5C8F">
            <w:pPr>
              <w:pStyle w:val="pqiTabBody"/>
            </w:pPr>
            <w:r w:rsidRPr="00CD5AB3">
              <w:t>R</w:t>
            </w:r>
          </w:p>
        </w:tc>
        <w:tc>
          <w:tcPr>
            <w:tcW w:w="2135" w:type="dxa"/>
            <w:gridSpan w:val="2"/>
          </w:tcPr>
          <w:p w14:paraId="266EC023" w14:textId="77777777" w:rsidR="007D5C8F" w:rsidRPr="00CD5AB3" w:rsidRDefault="007D5C8F" w:rsidP="007D5C8F">
            <w:pPr>
              <w:pStyle w:val="pqiTabBody"/>
            </w:pPr>
          </w:p>
        </w:tc>
        <w:tc>
          <w:tcPr>
            <w:tcW w:w="4545" w:type="dxa"/>
          </w:tcPr>
          <w:p w14:paraId="01CDB903" w14:textId="4D917B03" w:rsidR="007D5C8F" w:rsidRPr="00CD5AB3" w:rsidRDefault="007D5C8F" w:rsidP="007D5C8F">
            <w:pPr>
              <w:pStyle w:val="pqiTabBody"/>
            </w:pPr>
            <w:r w:rsidRPr="00CD5AB3">
              <w:rPr>
                <w:lang w:eastAsia="en-GB"/>
              </w:rPr>
              <w:t>Należy podać numer dokumentu dodatkowego związanego z e-DD</w:t>
            </w:r>
          </w:p>
        </w:tc>
        <w:tc>
          <w:tcPr>
            <w:tcW w:w="857" w:type="dxa"/>
          </w:tcPr>
          <w:p w14:paraId="4C3F67B4" w14:textId="61290452" w:rsidR="007D5C8F" w:rsidRPr="00CD5AB3" w:rsidRDefault="007D5C8F" w:rsidP="007D5C8F">
            <w:pPr>
              <w:pStyle w:val="pqiTabBody"/>
            </w:pPr>
            <w:r w:rsidRPr="00CD5AB3">
              <w:t>an50</w:t>
            </w:r>
          </w:p>
        </w:tc>
      </w:tr>
      <w:tr w:rsidR="007D5C8F" w:rsidRPr="00CD5AB3" w14:paraId="5188633D" w14:textId="77777777" w:rsidTr="00D46974">
        <w:tc>
          <w:tcPr>
            <w:tcW w:w="404" w:type="dxa"/>
            <w:gridSpan w:val="5"/>
          </w:tcPr>
          <w:p w14:paraId="68EB9802" w14:textId="77777777" w:rsidR="007D5C8F" w:rsidRPr="00CD5AB3" w:rsidRDefault="007D5C8F" w:rsidP="007D5C8F">
            <w:pPr>
              <w:pStyle w:val="pqiTabBody"/>
              <w:rPr>
                <w:i/>
              </w:rPr>
            </w:pPr>
          </w:p>
        </w:tc>
        <w:tc>
          <w:tcPr>
            <w:tcW w:w="415" w:type="dxa"/>
            <w:gridSpan w:val="4"/>
          </w:tcPr>
          <w:p w14:paraId="31338694" w14:textId="7D979CA5" w:rsidR="007D5C8F" w:rsidRPr="00CD5AB3" w:rsidRDefault="007D5C8F" w:rsidP="007D5C8F">
            <w:pPr>
              <w:pStyle w:val="pqiTabBody"/>
              <w:rPr>
                <w:i/>
              </w:rPr>
            </w:pPr>
            <w:r w:rsidRPr="00CD5AB3">
              <w:rPr>
                <w:i/>
              </w:rPr>
              <w:t>b</w:t>
            </w:r>
          </w:p>
        </w:tc>
        <w:tc>
          <w:tcPr>
            <w:tcW w:w="4397" w:type="dxa"/>
          </w:tcPr>
          <w:p w14:paraId="263EFFE0" w14:textId="77777777" w:rsidR="007D5C8F" w:rsidRPr="00CD5AB3" w:rsidRDefault="007D5C8F" w:rsidP="007D5C8F">
            <w:pPr>
              <w:pStyle w:val="pqiTabBody"/>
            </w:pPr>
            <w:r w:rsidRPr="00CD5AB3">
              <w:t>Data dokumentu dodatkowego</w:t>
            </w:r>
          </w:p>
          <w:p w14:paraId="4E0ABB56" w14:textId="2E17A7C1" w:rsidR="007D5C8F" w:rsidRPr="00CD5AB3" w:rsidRDefault="007D5C8F" w:rsidP="007D5C8F">
            <w:pPr>
              <w:pStyle w:val="pqiTabBody"/>
            </w:pPr>
            <w:r w:rsidRPr="00CD5AB3">
              <w:rPr>
                <w:rFonts w:ascii="Courier New" w:hAnsi="Courier New" w:cs="Courier New"/>
                <w:noProof/>
                <w:color w:val="0000FF"/>
              </w:rPr>
              <w:t>DocumentDate</w:t>
            </w:r>
          </w:p>
        </w:tc>
        <w:tc>
          <w:tcPr>
            <w:tcW w:w="427" w:type="dxa"/>
          </w:tcPr>
          <w:p w14:paraId="0CC1A8B6" w14:textId="5C8B63FD" w:rsidR="007D5C8F" w:rsidRPr="00CD5AB3" w:rsidRDefault="007D5C8F" w:rsidP="007D5C8F">
            <w:pPr>
              <w:pStyle w:val="pqiTabBody"/>
            </w:pPr>
            <w:r w:rsidRPr="00CD5AB3">
              <w:t>O</w:t>
            </w:r>
          </w:p>
        </w:tc>
        <w:tc>
          <w:tcPr>
            <w:tcW w:w="2135" w:type="dxa"/>
            <w:gridSpan w:val="2"/>
          </w:tcPr>
          <w:p w14:paraId="7C72191E" w14:textId="77777777" w:rsidR="007D5C8F" w:rsidRPr="00CD5AB3" w:rsidRDefault="007D5C8F" w:rsidP="007D5C8F">
            <w:pPr>
              <w:pStyle w:val="pqiTabBody"/>
            </w:pPr>
          </w:p>
        </w:tc>
        <w:tc>
          <w:tcPr>
            <w:tcW w:w="4545" w:type="dxa"/>
          </w:tcPr>
          <w:p w14:paraId="403A8D48" w14:textId="6A87C8AF" w:rsidR="007D5C8F" w:rsidRPr="00CD5AB3" w:rsidRDefault="007D5C8F" w:rsidP="007D5C8F">
            <w:pPr>
              <w:pStyle w:val="pqiTabBody"/>
            </w:pPr>
            <w:r w:rsidRPr="00CD5AB3">
              <w:t>Należy podać datę dokumentu dodatkowego, jeśli dotyczy</w:t>
            </w:r>
          </w:p>
        </w:tc>
        <w:tc>
          <w:tcPr>
            <w:tcW w:w="857" w:type="dxa"/>
          </w:tcPr>
          <w:p w14:paraId="214AE6E3" w14:textId="762AD15D" w:rsidR="007D5C8F" w:rsidRPr="00CD5AB3" w:rsidRDefault="007D5C8F" w:rsidP="007D5C8F">
            <w:pPr>
              <w:pStyle w:val="pqiTabBody"/>
            </w:pPr>
            <w:r w:rsidRPr="00CD5AB3">
              <w:t>date</w:t>
            </w:r>
          </w:p>
        </w:tc>
      </w:tr>
      <w:tr w:rsidR="007D5C8F" w:rsidRPr="00CD5AB3" w14:paraId="4E4C3170" w14:textId="77777777" w:rsidTr="00D46974">
        <w:tc>
          <w:tcPr>
            <w:tcW w:w="404" w:type="dxa"/>
            <w:gridSpan w:val="5"/>
          </w:tcPr>
          <w:p w14:paraId="7853EDA7" w14:textId="77777777" w:rsidR="007D5C8F" w:rsidRPr="00CD5AB3" w:rsidRDefault="007D5C8F" w:rsidP="007D5C8F">
            <w:pPr>
              <w:pStyle w:val="pqiTabBody"/>
              <w:rPr>
                <w:i/>
              </w:rPr>
            </w:pPr>
          </w:p>
        </w:tc>
        <w:tc>
          <w:tcPr>
            <w:tcW w:w="415" w:type="dxa"/>
            <w:gridSpan w:val="4"/>
          </w:tcPr>
          <w:p w14:paraId="46D11F58" w14:textId="63AEDD49" w:rsidR="007D5C8F" w:rsidRPr="00CD5AB3" w:rsidRDefault="007D5C8F" w:rsidP="007D5C8F">
            <w:pPr>
              <w:pStyle w:val="pqiTabBody"/>
              <w:rPr>
                <w:i/>
              </w:rPr>
            </w:pPr>
            <w:r>
              <w:rPr>
                <w:i/>
              </w:rPr>
              <w:t>c</w:t>
            </w:r>
          </w:p>
        </w:tc>
        <w:tc>
          <w:tcPr>
            <w:tcW w:w="4397" w:type="dxa"/>
          </w:tcPr>
          <w:p w14:paraId="42B10DE2" w14:textId="77777777" w:rsidR="007D5C8F" w:rsidRPr="00CD5AB3" w:rsidRDefault="007D5C8F" w:rsidP="007D5C8F">
            <w:pPr>
              <w:pStyle w:val="pqiTabBody"/>
            </w:pPr>
            <w:r w:rsidRPr="00CD5AB3">
              <w:t>Dodatkowe informacje</w:t>
            </w:r>
          </w:p>
          <w:p w14:paraId="730250BA" w14:textId="613BDF3E" w:rsidR="007D5C8F" w:rsidRPr="00CD5AB3" w:rsidRDefault="007D5C8F" w:rsidP="007D5C8F">
            <w:pPr>
              <w:pStyle w:val="pqiTabBody"/>
            </w:pPr>
            <w:r w:rsidRPr="00CD5AB3">
              <w:rPr>
                <w:rFonts w:ascii="Courier New" w:hAnsi="Courier New" w:cs="Courier New"/>
                <w:noProof/>
                <w:color w:val="0000FF"/>
              </w:rPr>
              <w:t>ComplementaryInformation</w:t>
            </w:r>
          </w:p>
        </w:tc>
        <w:tc>
          <w:tcPr>
            <w:tcW w:w="427" w:type="dxa"/>
          </w:tcPr>
          <w:p w14:paraId="3ADFE189" w14:textId="50F031ED" w:rsidR="007D5C8F" w:rsidRPr="00CD5AB3" w:rsidRDefault="007D5C8F" w:rsidP="007D5C8F">
            <w:pPr>
              <w:pStyle w:val="pqiTabBody"/>
            </w:pPr>
            <w:r w:rsidRPr="00CD5AB3">
              <w:t>O</w:t>
            </w:r>
          </w:p>
        </w:tc>
        <w:tc>
          <w:tcPr>
            <w:tcW w:w="2135" w:type="dxa"/>
            <w:gridSpan w:val="2"/>
          </w:tcPr>
          <w:p w14:paraId="39DC2940" w14:textId="77777777" w:rsidR="007D5C8F" w:rsidRPr="00CD5AB3" w:rsidRDefault="007D5C8F" w:rsidP="007D5C8F">
            <w:pPr>
              <w:pStyle w:val="pqiTabBody"/>
            </w:pPr>
          </w:p>
        </w:tc>
        <w:tc>
          <w:tcPr>
            <w:tcW w:w="4545" w:type="dxa"/>
          </w:tcPr>
          <w:p w14:paraId="4E2745FB" w14:textId="29B83A39" w:rsidR="007D5C8F" w:rsidRPr="00CD5AB3" w:rsidRDefault="007D5C8F" w:rsidP="007D5C8F">
            <w:r w:rsidRPr="00CD5AB3">
              <w:t>Należy podać wszelkie informacje dodatkowe dla dokumentu (jeśli dotyczy)</w:t>
            </w:r>
          </w:p>
        </w:tc>
        <w:tc>
          <w:tcPr>
            <w:tcW w:w="857" w:type="dxa"/>
          </w:tcPr>
          <w:p w14:paraId="53B47DD5" w14:textId="1B9E707B" w:rsidR="007D5C8F" w:rsidRPr="00CD5AB3" w:rsidRDefault="007D5C8F" w:rsidP="007D5C8F">
            <w:pPr>
              <w:pStyle w:val="pqiTabBody"/>
            </w:pPr>
            <w:r w:rsidRPr="00CD5AB3">
              <w:t>an..350</w:t>
            </w:r>
          </w:p>
        </w:tc>
      </w:tr>
      <w:tr w:rsidR="007D5C8F" w:rsidRPr="00CD5AB3" w14:paraId="4C61CEBD" w14:textId="77777777" w:rsidTr="00D46974">
        <w:tc>
          <w:tcPr>
            <w:tcW w:w="819" w:type="dxa"/>
            <w:gridSpan w:val="9"/>
          </w:tcPr>
          <w:p w14:paraId="5C118674" w14:textId="77777777" w:rsidR="007D5C8F" w:rsidRPr="00CD5AB3" w:rsidRDefault="007D5C8F" w:rsidP="007D5C8F">
            <w:pPr>
              <w:pStyle w:val="pqiTabBody"/>
              <w:rPr>
                <w:i/>
              </w:rPr>
            </w:pPr>
          </w:p>
        </w:tc>
        <w:tc>
          <w:tcPr>
            <w:tcW w:w="4397" w:type="dxa"/>
          </w:tcPr>
          <w:p w14:paraId="275FF825" w14:textId="77777777" w:rsidR="007D5C8F" w:rsidRPr="00CD5AB3" w:rsidRDefault="007D5C8F" w:rsidP="007D5C8F">
            <w:pPr>
              <w:pStyle w:val="pqiTabBody"/>
            </w:pPr>
            <w:r w:rsidRPr="00CD5AB3">
              <w:t xml:space="preserve">JĘZYK ELEMENTU </w:t>
            </w:r>
          </w:p>
          <w:p w14:paraId="27BF5B6A" w14:textId="77777777" w:rsidR="007D5C8F" w:rsidRPr="00CD5AB3" w:rsidRDefault="007D5C8F" w:rsidP="007D5C8F">
            <w:pPr>
              <w:pStyle w:val="pqiTabBody"/>
            </w:pPr>
            <w:r w:rsidRPr="00CD5AB3">
              <w:rPr>
                <w:rFonts w:ascii="Courier New" w:hAnsi="Courier New" w:cs="Courier New"/>
                <w:noProof/>
                <w:color w:val="0000FF"/>
              </w:rPr>
              <w:t>@language</w:t>
            </w:r>
          </w:p>
        </w:tc>
        <w:tc>
          <w:tcPr>
            <w:tcW w:w="427" w:type="dxa"/>
          </w:tcPr>
          <w:p w14:paraId="7322BF48" w14:textId="77777777" w:rsidR="007D5C8F" w:rsidRPr="00CD5AB3" w:rsidRDefault="007D5C8F" w:rsidP="007D5C8F">
            <w:pPr>
              <w:pStyle w:val="pqiTabBody"/>
            </w:pPr>
            <w:r w:rsidRPr="00CD5AB3">
              <w:t>D</w:t>
            </w:r>
          </w:p>
        </w:tc>
        <w:tc>
          <w:tcPr>
            <w:tcW w:w="2135" w:type="dxa"/>
            <w:gridSpan w:val="2"/>
          </w:tcPr>
          <w:p w14:paraId="17111BD4" w14:textId="77777777" w:rsidR="007D5C8F" w:rsidRPr="00CD5AB3" w:rsidRDefault="007D5C8F" w:rsidP="007D5C8F">
            <w:pPr>
              <w:pStyle w:val="pqiTabBody"/>
            </w:pPr>
            <w:r w:rsidRPr="00CD5AB3">
              <w:t>„R”, jeżeli stosuje się pole tekstowe „ComplementaryInformation”.</w:t>
            </w:r>
          </w:p>
        </w:tc>
        <w:tc>
          <w:tcPr>
            <w:tcW w:w="4545" w:type="dxa"/>
          </w:tcPr>
          <w:p w14:paraId="0665526F" w14:textId="77777777" w:rsidR="007D5C8F" w:rsidRPr="00CD5AB3" w:rsidRDefault="007D5C8F" w:rsidP="007D5C8F">
            <w:pPr>
              <w:pStyle w:val="pqiTabBody"/>
            </w:pPr>
            <w:r w:rsidRPr="00CD5AB3">
              <w:t>Atrybut.</w:t>
            </w:r>
          </w:p>
          <w:p w14:paraId="78182B90" w14:textId="77777777" w:rsidR="007D5C8F" w:rsidRPr="00CD5AB3" w:rsidRDefault="007D5C8F" w:rsidP="007D5C8F">
            <w:r w:rsidRPr="00CD5AB3">
              <w:t>Wartość ze słownika „Kody języka (Language codes)”.</w:t>
            </w:r>
          </w:p>
        </w:tc>
        <w:tc>
          <w:tcPr>
            <w:tcW w:w="857" w:type="dxa"/>
          </w:tcPr>
          <w:p w14:paraId="524C18D7" w14:textId="77777777" w:rsidR="007D5C8F" w:rsidRPr="00CD5AB3" w:rsidRDefault="007D5C8F" w:rsidP="007D5C8F">
            <w:pPr>
              <w:pStyle w:val="pqiTabBody"/>
            </w:pPr>
            <w:r w:rsidRPr="00CD5AB3">
              <w:t>a2</w:t>
            </w:r>
          </w:p>
        </w:tc>
      </w:tr>
    </w:tbl>
    <w:p w14:paraId="277A2E81" w14:textId="77777777" w:rsidR="002A6E7F" w:rsidRPr="00CD5AB3" w:rsidRDefault="002A6E7F" w:rsidP="002A6E7F">
      <w:pPr>
        <w:pStyle w:val="pqiText"/>
      </w:pPr>
    </w:p>
    <w:p w14:paraId="57097D84" w14:textId="6B14C37B" w:rsidR="00147312" w:rsidRDefault="003C6623" w:rsidP="00147312">
      <w:pPr>
        <w:pStyle w:val="pqiChpHeadNum2"/>
      </w:pPr>
      <w:bookmarkStart w:id="236" w:name="_Toc97636646"/>
      <w:bookmarkStart w:id="237" w:name="_Toc526429224"/>
      <w:bookmarkStart w:id="238" w:name="_Toc528064590"/>
      <w:r>
        <w:t>DD815C</w:t>
      </w:r>
      <w:r w:rsidR="00676E2D">
        <w:t xml:space="preserve"> -</w:t>
      </w:r>
      <w:r>
        <w:t xml:space="preserve"> Projekt eDD C dla wyrobów węglowych</w:t>
      </w:r>
      <w:bookmarkEnd w:id="236"/>
      <w:r w:rsidR="00147312" w:rsidRPr="00147312">
        <w:t xml:space="preserve"> </w:t>
      </w:r>
    </w:p>
    <w:p w14:paraId="3E44A684" w14:textId="03B24294" w:rsidR="003C6623" w:rsidRDefault="003C6623" w:rsidP="00147312">
      <w:pPr>
        <w:pStyle w:val="pqiText"/>
      </w:pPr>
    </w:p>
    <w:tbl>
      <w:tblPr>
        <w:tblW w:w="1314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63"/>
        <w:gridCol w:w="7"/>
        <w:gridCol w:w="17"/>
        <w:gridCol w:w="319"/>
        <w:gridCol w:w="44"/>
        <w:gridCol w:w="4450"/>
        <w:gridCol w:w="6"/>
        <w:gridCol w:w="420"/>
        <w:gridCol w:w="6"/>
        <w:gridCol w:w="2125"/>
        <w:gridCol w:w="4537"/>
        <w:gridCol w:w="855"/>
      </w:tblGrid>
      <w:tr w:rsidR="003B1CA7" w:rsidRPr="00CD5AB3" w14:paraId="224699C7" w14:textId="77777777" w:rsidTr="003C64CF">
        <w:trPr>
          <w:tblHeader/>
        </w:trPr>
        <w:tc>
          <w:tcPr>
            <w:tcW w:w="370" w:type="dxa"/>
            <w:gridSpan w:val="2"/>
            <w:shd w:val="clear" w:color="auto" w:fill="F3F3F3"/>
            <w:vAlign w:val="center"/>
          </w:tcPr>
          <w:p w14:paraId="605D78CC" w14:textId="77777777" w:rsidR="003B1CA7" w:rsidRPr="00CD5AB3" w:rsidRDefault="003B1CA7" w:rsidP="003C64CF">
            <w:pPr>
              <w:pStyle w:val="pqiTabBody"/>
            </w:pPr>
            <w:r w:rsidRPr="00CD5AB3">
              <w:br w:type="page"/>
            </w:r>
            <w:r w:rsidRPr="00CD5AB3">
              <w:br w:type="page"/>
              <w:t>A</w:t>
            </w:r>
          </w:p>
        </w:tc>
        <w:tc>
          <w:tcPr>
            <w:tcW w:w="336" w:type="dxa"/>
            <w:gridSpan w:val="2"/>
            <w:shd w:val="clear" w:color="auto" w:fill="F3F3F3"/>
            <w:vAlign w:val="center"/>
          </w:tcPr>
          <w:p w14:paraId="7CF01B53" w14:textId="77777777" w:rsidR="003B1CA7" w:rsidRPr="00CD5AB3" w:rsidRDefault="003B1CA7" w:rsidP="003C64CF">
            <w:pPr>
              <w:pStyle w:val="pqiTabBody"/>
            </w:pPr>
            <w:r w:rsidRPr="00CD5AB3">
              <w:t>B</w:t>
            </w:r>
          </w:p>
        </w:tc>
        <w:tc>
          <w:tcPr>
            <w:tcW w:w="4500" w:type="dxa"/>
            <w:gridSpan w:val="3"/>
            <w:shd w:val="clear" w:color="auto" w:fill="F3F3F3"/>
            <w:vAlign w:val="center"/>
          </w:tcPr>
          <w:p w14:paraId="22552A9A" w14:textId="77777777" w:rsidR="003B1CA7" w:rsidRPr="00CD5AB3" w:rsidRDefault="003B1CA7" w:rsidP="003C64CF">
            <w:pPr>
              <w:pStyle w:val="pqiTabBody"/>
            </w:pPr>
            <w:r w:rsidRPr="00CD5AB3">
              <w:t>C</w:t>
            </w:r>
          </w:p>
        </w:tc>
        <w:tc>
          <w:tcPr>
            <w:tcW w:w="426" w:type="dxa"/>
            <w:gridSpan w:val="2"/>
            <w:shd w:val="clear" w:color="auto" w:fill="F3F3F3"/>
            <w:vAlign w:val="center"/>
          </w:tcPr>
          <w:p w14:paraId="38501BB4" w14:textId="77777777" w:rsidR="003B1CA7" w:rsidRPr="00CD5AB3" w:rsidRDefault="003B1CA7" w:rsidP="003C64CF">
            <w:pPr>
              <w:pStyle w:val="pqiTabBody"/>
            </w:pPr>
            <w:r w:rsidRPr="00CD5AB3">
              <w:t>D</w:t>
            </w:r>
          </w:p>
        </w:tc>
        <w:tc>
          <w:tcPr>
            <w:tcW w:w="2125" w:type="dxa"/>
            <w:shd w:val="clear" w:color="auto" w:fill="F3F3F3"/>
            <w:vAlign w:val="center"/>
          </w:tcPr>
          <w:p w14:paraId="7443A659" w14:textId="77777777" w:rsidR="003B1CA7" w:rsidRPr="00CD5AB3" w:rsidRDefault="003B1CA7" w:rsidP="003C64CF">
            <w:pPr>
              <w:pStyle w:val="pqiTabBody"/>
            </w:pPr>
            <w:r w:rsidRPr="00CD5AB3">
              <w:t>E</w:t>
            </w:r>
          </w:p>
        </w:tc>
        <w:tc>
          <w:tcPr>
            <w:tcW w:w="4537" w:type="dxa"/>
            <w:shd w:val="clear" w:color="auto" w:fill="F3F3F3"/>
            <w:vAlign w:val="center"/>
          </w:tcPr>
          <w:p w14:paraId="62519BFE" w14:textId="77777777" w:rsidR="003B1CA7" w:rsidRPr="00CD5AB3" w:rsidRDefault="003B1CA7" w:rsidP="003C64CF">
            <w:pPr>
              <w:pStyle w:val="pqiTabBody"/>
            </w:pPr>
            <w:r w:rsidRPr="00CD5AB3">
              <w:t>F</w:t>
            </w:r>
          </w:p>
        </w:tc>
        <w:tc>
          <w:tcPr>
            <w:tcW w:w="855" w:type="dxa"/>
            <w:shd w:val="clear" w:color="auto" w:fill="F3F3F3"/>
            <w:vAlign w:val="center"/>
          </w:tcPr>
          <w:p w14:paraId="6FDA3C42" w14:textId="77777777" w:rsidR="003B1CA7" w:rsidRPr="00CD5AB3" w:rsidRDefault="003B1CA7" w:rsidP="003C64CF">
            <w:pPr>
              <w:pStyle w:val="pqiTabBody"/>
            </w:pPr>
            <w:r w:rsidRPr="00CD5AB3">
              <w:t>G</w:t>
            </w:r>
          </w:p>
        </w:tc>
      </w:tr>
      <w:tr w:rsidR="003B1CA7" w:rsidRPr="00CD5AB3" w14:paraId="7B7B29AE" w14:textId="77777777" w:rsidTr="003C64CF">
        <w:tc>
          <w:tcPr>
            <w:tcW w:w="13149" w:type="dxa"/>
            <w:gridSpan w:val="12"/>
          </w:tcPr>
          <w:p w14:paraId="09862D0E" w14:textId="72F1FC51" w:rsidR="003B1CA7" w:rsidRPr="00CD5AB3" w:rsidRDefault="003B1CA7" w:rsidP="003C64CF">
            <w:pPr>
              <w:pStyle w:val="pqiTabHead"/>
            </w:pPr>
            <w:r w:rsidRPr="00CD5AB3">
              <w:t>DD815</w:t>
            </w:r>
            <w:r w:rsidR="00676E2D">
              <w:t>C</w:t>
            </w:r>
            <w:r w:rsidRPr="00CD5AB3">
              <w:t xml:space="preserve"> – PL_EDD_SUB – Projekt e-DD.</w:t>
            </w:r>
          </w:p>
        </w:tc>
      </w:tr>
      <w:tr w:rsidR="003B1CA7" w:rsidRPr="00CD5AB3" w14:paraId="34490306" w14:textId="77777777" w:rsidTr="003C64CF">
        <w:tc>
          <w:tcPr>
            <w:tcW w:w="706" w:type="dxa"/>
            <w:gridSpan w:val="4"/>
          </w:tcPr>
          <w:p w14:paraId="3EFAEFDF" w14:textId="77777777" w:rsidR="003B1CA7" w:rsidRPr="00CD5AB3" w:rsidRDefault="003B1CA7" w:rsidP="003C64CF">
            <w:pPr>
              <w:pStyle w:val="pqiTabBody"/>
              <w:rPr>
                <w:b/>
                <w:i/>
              </w:rPr>
            </w:pPr>
          </w:p>
        </w:tc>
        <w:tc>
          <w:tcPr>
            <w:tcW w:w="4500" w:type="dxa"/>
            <w:gridSpan w:val="3"/>
          </w:tcPr>
          <w:p w14:paraId="3BD11B00" w14:textId="77777777" w:rsidR="003B1CA7" w:rsidRPr="00CD5AB3" w:rsidRDefault="003B1CA7" w:rsidP="003C64CF">
            <w:pPr>
              <w:pStyle w:val="pqiTabBody"/>
              <w:rPr>
                <w:b/>
              </w:rPr>
            </w:pPr>
            <w:r w:rsidRPr="00CD5AB3">
              <w:rPr>
                <w:b/>
              </w:rPr>
              <w:t>&lt;NAGŁÓWEK&gt;</w:t>
            </w:r>
          </w:p>
          <w:p w14:paraId="6005926F" w14:textId="03CDF093" w:rsidR="003B1CA7" w:rsidRPr="00CD5AB3" w:rsidRDefault="003B1CA7" w:rsidP="003C64C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DD815</w:t>
            </w:r>
            <w:r w:rsidR="00676E2D">
              <w:rPr>
                <w:rFonts w:ascii="Courier New" w:hAnsi="Courier New" w:cs="Courier New"/>
                <w:noProof/>
                <w:color w:val="0000FF"/>
              </w:rPr>
              <w:t>C</w:t>
            </w:r>
            <w:r w:rsidRPr="00CD5AB3">
              <w:rPr>
                <w:rFonts w:ascii="Courier New" w:hAnsi="Courier New"/>
                <w:color w:val="0000FF"/>
              </w:rPr>
              <w:t>/Header</w:t>
            </w:r>
          </w:p>
        </w:tc>
        <w:tc>
          <w:tcPr>
            <w:tcW w:w="426" w:type="dxa"/>
            <w:gridSpan w:val="2"/>
          </w:tcPr>
          <w:p w14:paraId="50CF9872" w14:textId="77777777" w:rsidR="003B1CA7" w:rsidRPr="00CD5AB3" w:rsidRDefault="003B1CA7" w:rsidP="003C64CF">
            <w:pPr>
              <w:pStyle w:val="pqiTabBody"/>
              <w:rPr>
                <w:b/>
              </w:rPr>
            </w:pPr>
            <w:r w:rsidRPr="00CD5AB3">
              <w:rPr>
                <w:b/>
              </w:rPr>
              <w:t>R</w:t>
            </w:r>
          </w:p>
        </w:tc>
        <w:tc>
          <w:tcPr>
            <w:tcW w:w="2125" w:type="dxa"/>
          </w:tcPr>
          <w:p w14:paraId="47182B60" w14:textId="77777777" w:rsidR="003B1CA7" w:rsidRPr="00CD5AB3" w:rsidRDefault="003B1CA7" w:rsidP="003C64CF">
            <w:pPr>
              <w:pStyle w:val="pqiTabBody"/>
              <w:rPr>
                <w:b/>
              </w:rPr>
            </w:pPr>
          </w:p>
        </w:tc>
        <w:tc>
          <w:tcPr>
            <w:tcW w:w="4537" w:type="dxa"/>
          </w:tcPr>
          <w:p w14:paraId="0544D32D" w14:textId="77777777" w:rsidR="003B1CA7" w:rsidRPr="00CD5AB3" w:rsidRDefault="003B1CA7" w:rsidP="003C64CF">
            <w:pPr>
              <w:pStyle w:val="pqiTabBody"/>
              <w:rPr>
                <w:b/>
              </w:rPr>
            </w:pPr>
          </w:p>
        </w:tc>
        <w:tc>
          <w:tcPr>
            <w:tcW w:w="855" w:type="dxa"/>
          </w:tcPr>
          <w:p w14:paraId="3C661BE5" w14:textId="77777777" w:rsidR="003B1CA7" w:rsidRPr="00CD5AB3" w:rsidRDefault="003B1CA7" w:rsidP="003C64CF">
            <w:pPr>
              <w:pStyle w:val="pqiTabBody"/>
              <w:rPr>
                <w:b/>
              </w:rPr>
            </w:pPr>
            <w:r w:rsidRPr="00CD5AB3">
              <w:rPr>
                <w:b/>
              </w:rPr>
              <w:t>1x</w:t>
            </w:r>
          </w:p>
        </w:tc>
      </w:tr>
      <w:tr w:rsidR="003B1CA7" w:rsidRPr="00CD5AB3" w14:paraId="5F4DF629" w14:textId="77777777" w:rsidTr="003C64CF">
        <w:tc>
          <w:tcPr>
            <w:tcW w:w="13149" w:type="dxa"/>
            <w:gridSpan w:val="12"/>
          </w:tcPr>
          <w:p w14:paraId="7005C70E" w14:textId="77777777" w:rsidR="003B1CA7" w:rsidRPr="00CD5AB3" w:rsidRDefault="003B1CA7" w:rsidP="003C64CF">
            <w:pPr>
              <w:pStyle w:val="pqiTabBody"/>
            </w:pPr>
            <w:r w:rsidRPr="00CD5AB3">
              <w:t>Wszystkie elementy począwszy od poniższego zawarte są w elemencie:</w:t>
            </w:r>
          </w:p>
          <w:p w14:paraId="28B26809" w14:textId="7DDBE333" w:rsidR="003B1CA7" w:rsidRPr="00CD5AB3" w:rsidRDefault="003B1CA7" w:rsidP="003C64C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DD815</w:t>
            </w:r>
            <w:r w:rsidR="00676E2D">
              <w:rPr>
                <w:rFonts w:ascii="Courier New" w:hAnsi="Courier New" w:cs="Courier New"/>
                <w:noProof/>
                <w:color w:val="0000FF"/>
              </w:rPr>
              <w:t>C</w:t>
            </w:r>
            <w:r w:rsidRPr="00CD5AB3">
              <w:rPr>
                <w:rFonts w:ascii="Courier New" w:hAnsi="Courier New"/>
                <w:color w:val="0000FF"/>
              </w:rPr>
              <w:t>/Body/SubmittedDraftOfEDD</w:t>
            </w:r>
          </w:p>
        </w:tc>
      </w:tr>
      <w:tr w:rsidR="003B1CA7" w:rsidRPr="00CD5AB3" w14:paraId="12C0F240" w14:textId="77777777" w:rsidTr="003C64CF">
        <w:tc>
          <w:tcPr>
            <w:tcW w:w="706" w:type="dxa"/>
            <w:gridSpan w:val="4"/>
          </w:tcPr>
          <w:p w14:paraId="4CE97B61" w14:textId="77777777" w:rsidR="003B1CA7" w:rsidRPr="00CD5AB3" w:rsidRDefault="003B1CA7" w:rsidP="003C64CF">
            <w:pPr>
              <w:pStyle w:val="pqiTabHead"/>
            </w:pPr>
            <w:r w:rsidRPr="00CD5AB3">
              <w:t>1</w:t>
            </w:r>
          </w:p>
        </w:tc>
        <w:tc>
          <w:tcPr>
            <w:tcW w:w="4500" w:type="dxa"/>
            <w:gridSpan w:val="3"/>
          </w:tcPr>
          <w:p w14:paraId="342F1513" w14:textId="77777777" w:rsidR="003B1CA7" w:rsidRPr="00CD5AB3" w:rsidRDefault="003B1CA7" w:rsidP="003C64CF">
            <w:pPr>
              <w:pStyle w:val="pqiTabHead"/>
            </w:pPr>
            <w:r w:rsidRPr="00CD5AB3">
              <w:t xml:space="preserve">Nagłówek </w:t>
            </w:r>
            <w:r>
              <w:t xml:space="preserve">projektu </w:t>
            </w:r>
            <w:r w:rsidRPr="00CD5AB3">
              <w:t>dokumentu e-DD</w:t>
            </w:r>
          </w:p>
          <w:p w14:paraId="0D4855C5" w14:textId="77777777" w:rsidR="003B1CA7" w:rsidRPr="00CD5AB3" w:rsidRDefault="003B1CA7" w:rsidP="003C64CF">
            <w:pPr>
              <w:pStyle w:val="pqiTabHead"/>
            </w:pPr>
            <w:r w:rsidRPr="003151F0">
              <w:rPr>
                <w:rFonts w:ascii="Courier New" w:hAnsi="Courier New" w:cs="Courier New"/>
                <w:noProof/>
                <w:color w:val="0000FF"/>
              </w:rPr>
              <w:t>DDDraft</w:t>
            </w:r>
          </w:p>
        </w:tc>
        <w:tc>
          <w:tcPr>
            <w:tcW w:w="426" w:type="dxa"/>
            <w:gridSpan w:val="2"/>
          </w:tcPr>
          <w:p w14:paraId="2B0F0E35" w14:textId="77777777" w:rsidR="003B1CA7" w:rsidRPr="00CD5AB3" w:rsidRDefault="003B1CA7" w:rsidP="003C64CF">
            <w:pPr>
              <w:pStyle w:val="pqiTabHead"/>
            </w:pPr>
            <w:r w:rsidRPr="00CD5AB3">
              <w:t>R</w:t>
            </w:r>
          </w:p>
        </w:tc>
        <w:tc>
          <w:tcPr>
            <w:tcW w:w="2125" w:type="dxa"/>
          </w:tcPr>
          <w:p w14:paraId="7BA0BE19" w14:textId="77777777" w:rsidR="003B1CA7" w:rsidRPr="00CD5AB3" w:rsidRDefault="003B1CA7" w:rsidP="003C64CF">
            <w:pPr>
              <w:pStyle w:val="pqiTabHead"/>
            </w:pPr>
          </w:p>
        </w:tc>
        <w:tc>
          <w:tcPr>
            <w:tcW w:w="4537" w:type="dxa"/>
          </w:tcPr>
          <w:p w14:paraId="60A9C3C9" w14:textId="77777777" w:rsidR="003B1CA7" w:rsidRPr="00CD5AB3" w:rsidRDefault="003B1CA7" w:rsidP="003C64CF">
            <w:pPr>
              <w:pStyle w:val="pqiTabHead"/>
            </w:pPr>
          </w:p>
        </w:tc>
        <w:tc>
          <w:tcPr>
            <w:tcW w:w="855" w:type="dxa"/>
          </w:tcPr>
          <w:p w14:paraId="6BC8D5DA" w14:textId="77777777" w:rsidR="003B1CA7" w:rsidRPr="00CD5AB3" w:rsidRDefault="003B1CA7" w:rsidP="003C64CF">
            <w:pPr>
              <w:pStyle w:val="pqiTabHead"/>
            </w:pPr>
            <w:r w:rsidRPr="00CD5AB3">
              <w:t>1x</w:t>
            </w:r>
          </w:p>
        </w:tc>
      </w:tr>
      <w:tr w:rsidR="003B1CA7" w:rsidRPr="00CD5AB3" w14:paraId="171A3F11" w14:textId="77777777" w:rsidTr="003C64CF">
        <w:tc>
          <w:tcPr>
            <w:tcW w:w="370" w:type="dxa"/>
            <w:gridSpan w:val="2"/>
          </w:tcPr>
          <w:p w14:paraId="0F1A4404" w14:textId="77777777" w:rsidR="003B1CA7" w:rsidRPr="00CD5AB3" w:rsidRDefault="003B1CA7" w:rsidP="003C64CF">
            <w:pPr>
              <w:pStyle w:val="pqiTabBody"/>
              <w:rPr>
                <w:b/>
              </w:rPr>
            </w:pPr>
          </w:p>
        </w:tc>
        <w:tc>
          <w:tcPr>
            <w:tcW w:w="336" w:type="dxa"/>
            <w:gridSpan w:val="2"/>
          </w:tcPr>
          <w:p w14:paraId="7DAFFADB" w14:textId="77777777" w:rsidR="003B1CA7" w:rsidRPr="00CD5AB3" w:rsidRDefault="003B1CA7" w:rsidP="003C64CF">
            <w:pPr>
              <w:pStyle w:val="pqiTabBody"/>
              <w:rPr>
                <w:i/>
              </w:rPr>
            </w:pPr>
            <w:r w:rsidRPr="00CD5AB3">
              <w:rPr>
                <w:i/>
              </w:rPr>
              <w:t>a</w:t>
            </w:r>
          </w:p>
        </w:tc>
        <w:tc>
          <w:tcPr>
            <w:tcW w:w="4500" w:type="dxa"/>
            <w:gridSpan w:val="3"/>
          </w:tcPr>
          <w:p w14:paraId="6337A69B" w14:textId="77777777" w:rsidR="003B1CA7" w:rsidRPr="00CD5AB3" w:rsidRDefault="003B1CA7" w:rsidP="003C64CF">
            <w:pPr>
              <w:pStyle w:val="pqiTabBody"/>
            </w:pPr>
            <w:r w:rsidRPr="00CD5AB3">
              <w:t>Lokalny nr referencyjny</w:t>
            </w:r>
          </w:p>
          <w:p w14:paraId="68FF7CAC" w14:textId="77777777" w:rsidR="003B1CA7" w:rsidRPr="00CD5AB3" w:rsidRDefault="003B1CA7" w:rsidP="003C64CF">
            <w:pPr>
              <w:pStyle w:val="pqiTabBody"/>
            </w:pPr>
            <w:r w:rsidRPr="00CD5AB3">
              <w:rPr>
                <w:rFonts w:ascii="Courier New" w:hAnsi="Courier New" w:cs="Courier New"/>
                <w:noProof/>
                <w:color w:val="0000FF"/>
              </w:rPr>
              <w:t>LocalReferenceNumber</w:t>
            </w:r>
          </w:p>
        </w:tc>
        <w:tc>
          <w:tcPr>
            <w:tcW w:w="426" w:type="dxa"/>
            <w:gridSpan w:val="2"/>
          </w:tcPr>
          <w:p w14:paraId="2C5EAFB2" w14:textId="77777777" w:rsidR="003B1CA7" w:rsidRPr="00CD5AB3" w:rsidRDefault="003B1CA7" w:rsidP="003C64CF">
            <w:pPr>
              <w:pStyle w:val="pqiTabBody"/>
            </w:pPr>
            <w:r w:rsidRPr="00CD5AB3">
              <w:t>R</w:t>
            </w:r>
          </w:p>
        </w:tc>
        <w:tc>
          <w:tcPr>
            <w:tcW w:w="2125" w:type="dxa"/>
          </w:tcPr>
          <w:p w14:paraId="47871801" w14:textId="77777777" w:rsidR="003B1CA7" w:rsidRPr="00CD5AB3" w:rsidRDefault="003B1CA7" w:rsidP="003C64CF">
            <w:pPr>
              <w:pStyle w:val="pqiTabBody"/>
            </w:pPr>
          </w:p>
        </w:tc>
        <w:tc>
          <w:tcPr>
            <w:tcW w:w="4537" w:type="dxa"/>
          </w:tcPr>
          <w:p w14:paraId="24B0BE20" w14:textId="77777777" w:rsidR="003B1CA7" w:rsidRPr="00CD5AB3" w:rsidRDefault="003B1CA7" w:rsidP="003C64CF">
            <w:pPr>
              <w:rPr>
                <w:lang w:eastAsia="en-GB"/>
              </w:rPr>
            </w:pPr>
          </w:p>
        </w:tc>
        <w:tc>
          <w:tcPr>
            <w:tcW w:w="855" w:type="dxa"/>
          </w:tcPr>
          <w:p w14:paraId="2B7A8A59" w14:textId="77777777" w:rsidR="003B1CA7" w:rsidRPr="00CD5AB3" w:rsidRDefault="003B1CA7" w:rsidP="003C64CF">
            <w:pPr>
              <w:pStyle w:val="pqiTabBody"/>
            </w:pPr>
            <w:r w:rsidRPr="00CD5AB3">
              <w:t>an23</w:t>
            </w:r>
          </w:p>
        </w:tc>
      </w:tr>
      <w:tr w:rsidR="003B1CA7" w:rsidRPr="00CD5AB3" w14:paraId="454B80E5" w14:textId="77777777" w:rsidTr="003C64CF">
        <w:tc>
          <w:tcPr>
            <w:tcW w:w="370" w:type="dxa"/>
            <w:gridSpan w:val="2"/>
          </w:tcPr>
          <w:p w14:paraId="64F234A2" w14:textId="77777777" w:rsidR="003B1CA7" w:rsidRPr="00CD5AB3" w:rsidRDefault="003B1CA7" w:rsidP="003C64CF">
            <w:pPr>
              <w:pStyle w:val="pqiTabBody"/>
              <w:rPr>
                <w:b/>
              </w:rPr>
            </w:pPr>
          </w:p>
        </w:tc>
        <w:tc>
          <w:tcPr>
            <w:tcW w:w="336" w:type="dxa"/>
            <w:gridSpan w:val="2"/>
          </w:tcPr>
          <w:p w14:paraId="3ADA134D" w14:textId="77777777" w:rsidR="003B1CA7" w:rsidRPr="00CD5AB3" w:rsidRDefault="003B1CA7" w:rsidP="003C64CF">
            <w:pPr>
              <w:pStyle w:val="pqiTabBody"/>
              <w:rPr>
                <w:i/>
              </w:rPr>
            </w:pPr>
            <w:r w:rsidRPr="00CD5AB3">
              <w:rPr>
                <w:i/>
              </w:rPr>
              <w:t>b</w:t>
            </w:r>
          </w:p>
        </w:tc>
        <w:tc>
          <w:tcPr>
            <w:tcW w:w="4500" w:type="dxa"/>
            <w:gridSpan w:val="3"/>
          </w:tcPr>
          <w:p w14:paraId="5B2352C1" w14:textId="77777777" w:rsidR="003B1CA7" w:rsidRPr="00CD5AB3" w:rsidRDefault="003B1CA7" w:rsidP="003C64CF">
            <w:pPr>
              <w:pStyle w:val="pqiTabBody"/>
            </w:pPr>
            <w:r w:rsidRPr="00CD5AB3">
              <w:t>Tryb dostawy</w:t>
            </w:r>
          </w:p>
          <w:p w14:paraId="752A9186" w14:textId="77777777" w:rsidR="003B1CA7" w:rsidRPr="00CD5AB3" w:rsidRDefault="003B1CA7" w:rsidP="003C64CF">
            <w:pPr>
              <w:pStyle w:val="pqiTabBody"/>
            </w:pPr>
            <w:r w:rsidRPr="00CD5AB3">
              <w:rPr>
                <w:rFonts w:ascii="Courier New" w:hAnsi="Courier New" w:cs="Courier New"/>
                <w:noProof/>
                <w:color w:val="0000FF"/>
              </w:rPr>
              <w:t>DeliveryDocumentMode</w:t>
            </w:r>
          </w:p>
        </w:tc>
        <w:tc>
          <w:tcPr>
            <w:tcW w:w="426" w:type="dxa"/>
            <w:gridSpan w:val="2"/>
          </w:tcPr>
          <w:p w14:paraId="7D1DB298" w14:textId="58B95439" w:rsidR="003B1CA7" w:rsidRPr="00CD5AB3" w:rsidRDefault="003B1CA7" w:rsidP="003C64CF">
            <w:pPr>
              <w:pStyle w:val="pqiTabBody"/>
            </w:pPr>
            <w:r>
              <w:t>R</w:t>
            </w:r>
          </w:p>
        </w:tc>
        <w:tc>
          <w:tcPr>
            <w:tcW w:w="2125" w:type="dxa"/>
          </w:tcPr>
          <w:p w14:paraId="7759673A" w14:textId="77777777" w:rsidR="003B1CA7" w:rsidRPr="00CD5AB3" w:rsidRDefault="003B1CA7" w:rsidP="003C64CF">
            <w:pPr>
              <w:pStyle w:val="pqiTabBody"/>
            </w:pPr>
          </w:p>
        </w:tc>
        <w:tc>
          <w:tcPr>
            <w:tcW w:w="4537" w:type="dxa"/>
          </w:tcPr>
          <w:p w14:paraId="25C58C19" w14:textId="77777777" w:rsidR="003B1CA7" w:rsidRDefault="003B1CA7" w:rsidP="003B1CA7">
            <w:r w:rsidRPr="00CD5AB3">
              <w:t xml:space="preserve">Wartość z enumeracji „Tryb dostawy”. </w:t>
            </w:r>
          </w:p>
          <w:p w14:paraId="74B5E05B" w14:textId="633AB68A" w:rsidR="003B1CA7" w:rsidRDefault="003B1CA7" w:rsidP="003B1CA7">
            <w:r>
              <w:t>Możliwe wartości:</w:t>
            </w:r>
          </w:p>
          <w:p w14:paraId="2663546D" w14:textId="77777777" w:rsidR="00147312" w:rsidRDefault="003B1CA7" w:rsidP="00147312">
            <w:r>
              <w:t>5 – dostawa wyrobów węglowych</w:t>
            </w:r>
          </w:p>
          <w:p w14:paraId="3BDA1F92" w14:textId="1B834832" w:rsidR="003B1CA7" w:rsidRPr="00CD5AB3" w:rsidRDefault="00147312" w:rsidP="00147312">
            <w:pPr>
              <w:rPr>
                <w:lang w:eastAsia="en-GB"/>
              </w:rPr>
            </w:pPr>
            <w:bookmarkStart w:id="239" w:name="OLE_LINK11"/>
            <w:bookmarkStart w:id="240" w:name="OLE_LINK12"/>
            <w:bookmarkStart w:id="241" w:name="OLE_LINK13"/>
            <w:r>
              <w:t xml:space="preserve">6 – zwrot </w:t>
            </w:r>
            <w:r w:rsidRPr="00147312">
              <w:t>w dorejestrowaniu</w:t>
            </w:r>
            <w:bookmarkEnd w:id="239"/>
            <w:bookmarkEnd w:id="240"/>
            <w:bookmarkEnd w:id="241"/>
          </w:p>
        </w:tc>
        <w:tc>
          <w:tcPr>
            <w:tcW w:w="855" w:type="dxa"/>
          </w:tcPr>
          <w:p w14:paraId="39F9F57D" w14:textId="77777777" w:rsidR="003B1CA7" w:rsidRPr="00CD5AB3" w:rsidRDefault="003B1CA7" w:rsidP="003C64CF">
            <w:pPr>
              <w:pStyle w:val="pqiTabBody"/>
            </w:pPr>
            <w:r w:rsidRPr="00CD5AB3">
              <w:t>n1</w:t>
            </w:r>
          </w:p>
        </w:tc>
      </w:tr>
      <w:tr w:rsidR="003B1CA7" w:rsidRPr="00CD5AB3" w14:paraId="1B1BFC74" w14:textId="77777777" w:rsidTr="003C64CF">
        <w:tc>
          <w:tcPr>
            <w:tcW w:w="370" w:type="dxa"/>
            <w:gridSpan w:val="2"/>
          </w:tcPr>
          <w:p w14:paraId="7C9CABC7" w14:textId="77777777" w:rsidR="003B1CA7" w:rsidRPr="00CD5AB3" w:rsidRDefault="003B1CA7" w:rsidP="003C64CF">
            <w:pPr>
              <w:pStyle w:val="pqiTabBody"/>
              <w:rPr>
                <w:b/>
              </w:rPr>
            </w:pPr>
          </w:p>
        </w:tc>
        <w:tc>
          <w:tcPr>
            <w:tcW w:w="336" w:type="dxa"/>
            <w:gridSpan w:val="2"/>
          </w:tcPr>
          <w:p w14:paraId="2176E249" w14:textId="77777777" w:rsidR="003B1CA7" w:rsidRPr="00CD5AB3" w:rsidRDefault="003B1CA7" w:rsidP="003C64CF">
            <w:pPr>
              <w:pStyle w:val="pqiTabBody"/>
              <w:rPr>
                <w:i/>
              </w:rPr>
            </w:pPr>
            <w:r w:rsidRPr="00CD5AB3">
              <w:rPr>
                <w:i/>
              </w:rPr>
              <w:t>c</w:t>
            </w:r>
          </w:p>
        </w:tc>
        <w:tc>
          <w:tcPr>
            <w:tcW w:w="4500" w:type="dxa"/>
            <w:gridSpan w:val="3"/>
          </w:tcPr>
          <w:p w14:paraId="68D3E10F" w14:textId="77777777" w:rsidR="003B1CA7" w:rsidRPr="00CD5AB3" w:rsidRDefault="003B1CA7" w:rsidP="003C64CF">
            <w:pPr>
              <w:pStyle w:val="pqiTabBody"/>
            </w:pPr>
            <w:r w:rsidRPr="00CD5AB3">
              <w:t>Informacja o stawce „0” podatku akcyzowego albo o zwolnieniu dla (wszystkich) produktów z dokumentu</w:t>
            </w:r>
          </w:p>
          <w:p w14:paraId="236DF4C9" w14:textId="77777777" w:rsidR="003B1CA7" w:rsidRPr="00CD5AB3" w:rsidRDefault="003B1CA7" w:rsidP="003C64CF">
            <w:pPr>
              <w:pStyle w:val="pqiTabBody"/>
            </w:pPr>
            <w:r w:rsidRPr="00CD5AB3">
              <w:rPr>
                <w:rFonts w:ascii="Courier New" w:hAnsi="Courier New" w:cs="Courier New"/>
                <w:noProof/>
                <w:color w:val="0000FF"/>
              </w:rPr>
              <w:t>ExciseDutyRate</w:t>
            </w:r>
          </w:p>
        </w:tc>
        <w:tc>
          <w:tcPr>
            <w:tcW w:w="426" w:type="dxa"/>
            <w:gridSpan w:val="2"/>
          </w:tcPr>
          <w:p w14:paraId="4C5491EB" w14:textId="77777777" w:rsidR="003B1CA7" w:rsidRPr="00CD5AB3" w:rsidRDefault="003B1CA7" w:rsidP="003C64CF">
            <w:pPr>
              <w:pStyle w:val="pqiTabBody"/>
            </w:pPr>
            <w:r>
              <w:t>R</w:t>
            </w:r>
          </w:p>
        </w:tc>
        <w:tc>
          <w:tcPr>
            <w:tcW w:w="2125" w:type="dxa"/>
          </w:tcPr>
          <w:p w14:paraId="636EC879" w14:textId="77777777" w:rsidR="003B1CA7" w:rsidRPr="00CD5AB3" w:rsidRDefault="003B1CA7" w:rsidP="003C64CF">
            <w:pPr>
              <w:pStyle w:val="pqiTabBody"/>
            </w:pPr>
          </w:p>
        </w:tc>
        <w:tc>
          <w:tcPr>
            <w:tcW w:w="4537" w:type="dxa"/>
          </w:tcPr>
          <w:p w14:paraId="2C0DBD93" w14:textId="77777777" w:rsidR="003B1CA7" w:rsidRPr="00CD5AB3" w:rsidRDefault="003B1CA7" w:rsidP="003C64CF">
            <w:pPr>
              <w:rPr>
                <w:lang w:eastAsia="en-GB"/>
              </w:rPr>
            </w:pPr>
            <w:r w:rsidRPr="00CD5AB3">
              <w:rPr>
                <w:lang w:eastAsia="en-GB"/>
              </w:rPr>
              <w:t>Wartości ze słownika ExciseDutyRate</w:t>
            </w:r>
          </w:p>
          <w:p w14:paraId="262E6E4C" w14:textId="77777777" w:rsidR="003B1CA7" w:rsidRPr="00CD5AB3" w:rsidRDefault="003B1CA7" w:rsidP="003C64CF">
            <w:pPr>
              <w:rPr>
                <w:lang w:eastAsia="en-GB"/>
              </w:rPr>
            </w:pPr>
            <w:r w:rsidRPr="00CD5AB3">
              <w:rPr>
                <w:lang w:eastAsia="en-GB"/>
              </w:rPr>
              <w:t>Możliwe wartości:</w:t>
            </w:r>
          </w:p>
          <w:p w14:paraId="5E4A0E6F" w14:textId="77777777" w:rsidR="003B1CA7" w:rsidRPr="00CD5AB3" w:rsidRDefault="003B1CA7" w:rsidP="003C64CF">
            <w:pPr>
              <w:rPr>
                <w:lang w:eastAsia="en-GB"/>
              </w:rPr>
            </w:pPr>
            <w:r w:rsidRPr="00CD5AB3">
              <w:rPr>
                <w:lang w:eastAsia="en-GB"/>
              </w:rPr>
              <w:t>1 – wyroby zwolnione z akcyzy ze względu na przeznaczenie</w:t>
            </w:r>
          </w:p>
          <w:p w14:paraId="7BFF832D" w14:textId="77777777" w:rsidR="003B1CA7" w:rsidRPr="00CD5AB3" w:rsidRDefault="003B1CA7" w:rsidP="003B1CA7">
            <w:pPr>
              <w:rPr>
                <w:lang w:eastAsia="en-GB"/>
              </w:rPr>
            </w:pPr>
          </w:p>
        </w:tc>
        <w:tc>
          <w:tcPr>
            <w:tcW w:w="855" w:type="dxa"/>
          </w:tcPr>
          <w:p w14:paraId="145850AF" w14:textId="77777777" w:rsidR="003B1CA7" w:rsidRPr="00CD5AB3" w:rsidRDefault="003B1CA7" w:rsidP="003C64CF">
            <w:pPr>
              <w:pStyle w:val="pqiTabBody"/>
            </w:pPr>
            <w:r w:rsidRPr="00CD5AB3">
              <w:t>n1</w:t>
            </w:r>
          </w:p>
        </w:tc>
      </w:tr>
      <w:tr w:rsidR="003B1CA7" w:rsidRPr="00CD5AB3" w14:paraId="2568E1FC" w14:textId="77777777" w:rsidTr="003C64CF">
        <w:tc>
          <w:tcPr>
            <w:tcW w:w="370" w:type="dxa"/>
            <w:gridSpan w:val="2"/>
          </w:tcPr>
          <w:p w14:paraId="1BB0AE6F" w14:textId="77777777" w:rsidR="003B1CA7" w:rsidRPr="00CD5AB3" w:rsidRDefault="003B1CA7" w:rsidP="003C64CF">
            <w:pPr>
              <w:pStyle w:val="pqiTabBody"/>
              <w:rPr>
                <w:b/>
              </w:rPr>
            </w:pPr>
          </w:p>
        </w:tc>
        <w:tc>
          <w:tcPr>
            <w:tcW w:w="336" w:type="dxa"/>
            <w:gridSpan w:val="2"/>
          </w:tcPr>
          <w:p w14:paraId="642085F4" w14:textId="77777777" w:rsidR="003B1CA7" w:rsidRPr="00CD5AB3" w:rsidRDefault="003B1CA7" w:rsidP="003C64CF">
            <w:pPr>
              <w:pStyle w:val="pqiTabBody"/>
              <w:rPr>
                <w:i/>
              </w:rPr>
            </w:pPr>
            <w:r w:rsidRPr="00CD5AB3">
              <w:rPr>
                <w:i/>
              </w:rPr>
              <w:t>d</w:t>
            </w:r>
          </w:p>
        </w:tc>
        <w:tc>
          <w:tcPr>
            <w:tcW w:w="4500" w:type="dxa"/>
            <w:gridSpan w:val="3"/>
          </w:tcPr>
          <w:p w14:paraId="4EBFD33B" w14:textId="77777777" w:rsidR="003B1CA7" w:rsidRPr="00CD5AB3" w:rsidRDefault="003B1CA7" w:rsidP="003C64CF">
            <w:pPr>
              <w:pStyle w:val="pqiTabBody"/>
            </w:pPr>
            <w:r w:rsidRPr="00CD5AB3">
              <w:t>Znacznik zgłoszenia w trybie odroczonym</w:t>
            </w:r>
          </w:p>
          <w:p w14:paraId="3017665C" w14:textId="77777777" w:rsidR="003B1CA7" w:rsidRPr="00CD5AB3" w:rsidRDefault="003B1CA7" w:rsidP="003C64CF">
            <w:pPr>
              <w:pStyle w:val="pqiTabBody"/>
              <w:rPr>
                <w:rFonts w:ascii="Courier New" w:hAnsi="Courier New" w:cs="Courier New"/>
                <w:noProof/>
                <w:color w:val="0000FF"/>
              </w:rPr>
            </w:pPr>
            <w:r w:rsidRPr="00CD5AB3">
              <w:rPr>
                <w:rFonts w:ascii="Courier New" w:hAnsi="Courier New" w:cs="Courier New"/>
                <w:noProof/>
                <w:color w:val="0000FF"/>
              </w:rPr>
              <w:t>DeferredSubmissionFlag</w:t>
            </w:r>
          </w:p>
        </w:tc>
        <w:tc>
          <w:tcPr>
            <w:tcW w:w="426" w:type="dxa"/>
            <w:gridSpan w:val="2"/>
          </w:tcPr>
          <w:p w14:paraId="0CBEAECB" w14:textId="3E41C678" w:rsidR="003B1CA7" w:rsidRPr="00CD5AB3" w:rsidRDefault="003B1CA7" w:rsidP="003C64CF">
            <w:pPr>
              <w:pStyle w:val="pqiTabBody"/>
            </w:pPr>
            <w:r>
              <w:t>R</w:t>
            </w:r>
          </w:p>
        </w:tc>
        <w:tc>
          <w:tcPr>
            <w:tcW w:w="2125" w:type="dxa"/>
          </w:tcPr>
          <w:p w14:paraId="389F6DE1" w14:textId="77777777" w:rsidR="003B1CA7" w:rsidRPr="00CD5AB3" w:rsidRDefault="003B1CA7" w:rsidP="003C64CF">
            <w:pPr>
              <w:pStyle w:val="pqiTabBody"/>
            </w:pPr>
          </w:p>
        </w:tc>
        <w:tc>
          <w:tcPr>
            <w:tcW w:w="4537" w:type="dxa"/>
          </w:tcPr>
          <w:p w14:paraId="5E115A44" w14:textId="529F359A" w:rsidR="003B1CA7" w:rsidRPr="00CD5AB3" w:rsidRDefault="003B1CA7" w:rsidP="003C64CF">
            <w:r>
              <w:t>Możliwe wartości:</w:t>
            </w:r>
          </w:p>
          <w:p w14:paraId="5AC0D411" w14:textId="77777777" w:rsidR="003B1CA7" w:rsidRPr="00CD5AB3" w:rsidRDefault="003B1CA7" w:rsidP="003C64CF">
            <w:r w:rsidRPr="00CD5AB3">
              <w:t>1 = prawdziwe.</w:t>
            </w:r>
          </w:p>
          <w:p w14:paraId="32948990" w14:textId="30E43089" w:rsidR="003B1CA7" w:rsidRPr="00CD5AB3" w:rsidRDefault="003B1CA7" w:rsidP="003C64CF"/>
        </w:tc>
        <w:tc>
          <w:tcPr>
            <w:tcW w:w="855" w:type="dxa"/>
          </w:tcPr>
          <w:p w14:paraId="076E16AF" w14:textId="77777777" w:rsidR="003B1CA7" w:rsidRPr="00CD5AB3" w:rsidRDefault="003B1CA7" w:rsidP="003C64CF">
            <w:pPr>
              <w:pStyle w:val="pqiTabBody"/>
            </w:pPr>
            <w:r w:rsidRPr="00CD5AB3">
              <w:t>n1</w:t>
            </w:r>
          </w:p>
        </w:tc>
      </w:tr>
      <w:tr w:rsidR="003B1CA7" w:rsidRPr="00CD5AB3" w14:paraId="13542CA7" w14:textId="77777777" w:rsidTr="003C64CF">
        <w:tc>
          <w:tcPr>
            <w:tcW w:w="370" w:type="dxa"/>
            <w:gridSpan w:val="2"/>
          </w:tcPr>
          <w:p w14:paraId="43B2530B" w14:textId="77777777" w:rsidR="003B1CA7" w:rsidRPr="00CD5AB3" w:rsidRDefault="003B1CA7" w:rsidP="003C64CF">
            <w:pPr>
              <w:pStyle w:val="pqiTabBody"/>
              <w:rPr>
                <w:b/>
              </w:rPr>
            </w:pPr>
          </w:p>
        </w:tc>
        <w:tc>
          <w:tcPr>
            <w:tcW w:w="336" w:type="dxa"/>
            <w:gridSpan w:val="2"/>
          </w:tcPr>
          <w:p w14:paraId="2B28A650" w14:textId="77777777" w:rsidR="003B1CA7" w:rsidRPr="00CD5AB3" w:rsidRDefault="003B1CA7" w:rsidP="003C64CF">
            <w:pPr>
              <w:pStyle w:val="pqiTabBody"/>
              <w:rPr>
                <w:i/>
              </w:rPr>
            </w:pPr>
            <w:r w:rsidRPr="00CD5AB3">
              <w:rPr>
                <w:i/>
              </w:rPr>
              <w:t>e</w:t>
            </w:r>
          </w:p>
        </w:tc>
        <w:tc>
          <w:tcPr>
            <w:tcW w:w="4500" w:type="dxa"/>
            <w:gridSpan w:val="3"/>
          </w:tcPr>
          <w:p w14:paraId="51811252" w14:textId="77777777" w:rsidR="003B1CA7" w:rsidRPr="00CD5AB3" w:rsidRDefault="003B1CA7" w:rsidP="003C64CF">
            <w:pPr>
              <w:pStyle w:val="pqiTabBody"/>
            </w:pPr>
            <w:r w:rsidRPr="00CD5AB3">
              <w:t>Numer faktury</w:t>
            </w:r>
          </w:p>
          <w:p w14:paraId="5FA8A3A9" w14:textId="77777777" w:rsidR="003B1CA7" w:rsidRPr="00CD5AB3" w:rsidRDefault="003B1CA7" w:rsidP="003C64CF">
            <w:pPr>
              <w:pStyle w:val="pqiTabBody"/>
            </w:pPr>
            <w:r w:rsidRPr="00CD5AB3">
              <w:rPr>
                <w:rFonts w:ascii="Courier New" w:hAnsi="Courier New" w:cs="Courier New"/>
                <w:noProof/>
                <w:color w:val="0000FF"/>
              </w:rPr>
              <w:t>InvoiceNumber</w:t>
            </w:r>
          </w:p>
        </w:tc>
        <w:tc>
          <w:tcPr>
            <w:tcW w:w="426" w:type="dxa"/>
            <w:gridSpan w:val="2"/>
          </w:tcPr>
          <w:p w14:paraId="639B7C5C" w14:textId="77777777" w:rsidR="003B1CA7" w:rsidRPr="00CD5AB3" w:rsidRDefault="003B1CA7" w:rsidP="003C64CF">
            <w:pPr>
              <w:pStyle w:val="pqiTabBody"/>
            </w:pPr>
            <w:r>
              <w:t>R</w:t>
            </w:r>
          </w:p>
        </w:tc>
        <w:tc>
          <w:tcPr>
            <w:tcW w:w="2125" w:type="dxa"/>
          </w:tcPr>
          <w:p w14:paraId="5EFEB9D3" w14:textId="77777777" w:rsidR="003B1CA7" w:rsidRPr="00CD5AB3" w:rsidRDefault="003B1CA7" w:rsidP="003C64CF">
            <w:pPr>
              <w:pStyle w:val="pqiTabBody"/>
            </w:pPr>
          </w:p>
        </w:tc>
        <w:tc>
          <w:tcPr>
            <w:tcW w:w="4537" w:type="dxa"/>
          </w:tcPr>
          <w:p w14:paraId="6D2BBCC6" w14:textId="77777777" w:rsidR="003B1CA7" w:rsidRPr="00CD5AB3" w:rsidRDefault="003B1CA7" w:rsidP="003C64CF">
            <w:pPr>
              <w:pStyle w:val="pqiTabBody"/>
            </w:pPr>
            <w:r w:rsidRPr="00CD5AB3">
              <w:t>Należy podać numer faktury dotyczącej wyrobów. Jeżeli faktura nie została jeszcze przygotowana, należy podać numer potwierdzenia dostawy lub innego dokumentu przewozowego.</w:t>
            </w:r>
          </w:p>
        </w:tc>
        <w:tc>
          <w:tcPr>
            <w:tcW w:w="855" w:type="dxa"/>
          </w:tcPr>
          <w:p w14:paraId="41F5F210" w14:textId="77777777" w:rsidR="003B1CA7" w:rsidRPr="00CD5AB3" w:rsidRDefault="003B1CA7" w:rsidP="003C64CF">
            <w:pPr>
              <w:pStyle w:val="pqiTabBody"/>
            </w:pPr>
            <w:r w:rsidRPr="00CD5AB3">
              <w:t>an..35</w:t>
            </w:r>
          </w:p>
        </w:tc>
      </w:tr>
      <w:tr w:rsidR="003B1CA7" w:rsidRPr="00CD5AB3" w14:paraId="6E4F66A3" w14:textId="77777777" w:rsidTr="003C64CF">
        <w:trPr>
          <w:cantSplit/>
        </w:trPr>
        <w:tc>
          <w:tcPr>
            <w:tcW w:w="387" w:type="dxa"/>
            <w:gridSpan w:val="3"/>
          </w:tcPr>
          <w:p w14:paraId="1F41B82B" w14:textId="77777777" w:rsidR="003B1CA7" w:rsidRPr="00CD5AB3" w:rsidRDefault="003B1CA7" w:rsidP="003C64CF">
            <w:pPr>
              <w:rPr>
                <w:b/>
              </w:rPr>
            </w:pPr>
          </w:p>
        </w:tc>
        <w:tc>
          <w:tcPr>
            <w:tcW w:w="319" w:type="dxa"/>
          </w:tcPr>
          <w:p w14:paraId="3743179F" w14:textId="77777777" w:rsidR="003B1CA7" w:rsidRPr="00CD5AB3" w:rsidRDefault="003B1CA7" w:rsidP="003C64CF">
            <w:pPr>
              <w:rPr>
                <w:i/>
              </w:rPr>
            </w:pPr>
            <w:r w:rsidRPr="00CD5AB3">
              <w:rPr>
                <w:i/>
              </w:rPr>
              <w:t>f</w:t>
            </w:r>
          </w:p>
        </w:tc>
        <w:tc>
          <w:tcPr>
            <w:tcW w:w="4494" w:type="dxa"/>
            <w:gridSpan w:val="2"/>
          </w:tcPr>
          <w:p w14:paraId="23EE0BF9" w14:textId="77777777" w:rsidR="003B1CA7" w:rsidRPr="00CD5AB3" w:rsidRDefault="003B1CA7" w:rsidP="003C64CF">
            <w:pPr>
              <w:pStyle w:val="pqiTabBody"/>
            </w:pPr>
            <w:r w:rsidRPr="00CD5AB3">
              <w:t>Data faktury</w:t>
            </w:r>
          </w:p>
          <w:p w14:paraId="7E4E27CB" w14:textId="77777777" w:rsidR="003B1CA7" w:rsidRPr="00CD5AB3" w:rsidRDefault="003B1CA7" w:rsidP="003C64CF">
            <w:r w:rsidRPr="00CD5AB3">
              <w:rPr>
                <w:rFonts w:ascii="Courier New" w:hAnsi="Courier New" w:cs="Courier New"/>
                <w:noProof/>
                <w:color w:val="0000FF"/>
              </w:rPr>
              <w:t>InvoiceDate</w:t>
            </w:r>
          </w:p>
        </w:tc>
        <w:tc>
          <w:tcPr>
            <w:tcW w:w="426" w:type="dxa"/>
            <w:gridSpan w:val="2"/>
          </w:tcPr>
          <w:p w14:paraId="17599CDF" w14:textId="77777777" w:rsidR="003B1CA7" w:rsidRPr="00CD5AB3" w:rsidRDefault="003B1CA7" w:rsidP="003C64CF">
            <w:pPr>
              <w:jc w:val="center"/>
            </w:pPr>
            <w:r w:rsidRPr="00CD5AB3">
              <w:t>R</w:t>
            </w:r>
          </w:p>
        </w:tc>
        <w:tc>
          <w:tcPr>
            <w:tcW w:w="2131" w:type="dxa"/>
            <w:gridSpan w:val="2"/>
          </w:tcPr>
          <w:p w14:paraId="63E3CFE1" w14:textId="77777777" w:rsidR="003B1CA7" w:rsidRPr="00CD5AB3" w:rsidRDefault="003B1CA7" w:rsidP="003C64CF"/>
        </w:tc>
        <w:tc>
          <w:tcPr>
            <w:tcW w:w="4537" w:type="dxa"/>
          </w:tcPr>
          <w:p w14:paraId="35AAE5C6" w14:textId="77777777" w:rsidR="003B1CA7" w:rsidRPr="00CD5AB3" w:rsidRDefault="003B1CA7" w:rsidP="003C64CF">
            <w:r w:rsidRPr="00CD5AB3">
              <w:t>Data wystawienie dokumentu wskazanego w elemencie 1e</w:t>
            </w:r>
          </w:p>
        </w:tc>
        <w:tc>
          <w:tcPr>
            <w:tcW w:w="855" w:type="dxa"/>
          </w:tcPr>
          <w:p w14:paraId="783D9A25" w14:textId="77777777" w:rsidR="003B1CA7" w:rsidRPr="00CD5AB3" w:rsidRDefault="003B1CA7" w:rsidP="003C64CF">
            <w:r w:rsidRPr="00CD5AB3">
              <w:t>date</w:t>
            </w:r>
          </w:p>
        </w:tc>
      </w:tr>
      <w:tr w:rsidR="003B1CA7" w:rsidRPr="00CD5AB3" w14:paraId="6F2F8C1B" w14:textId="77777777" w:rsidTr="003C64CF">
        <w:tc>
          <w:tcPr>
            <w:tcW w:w="370" w:type="dxa"/>
            <w:gridSpan w:val="2"/>
          </w:tcPr>
          <w:p w14:paraId="77217C50" w14:textId="77777777" w:rsidR="003B1CA7" w:rsidRPr="00CD5AB3" w:rsidRDefault="003B1CA7" w:rsidP="003C64CF">
            <w:pPr>
              <w:pStyle w:val="pqiTabBody"/>
              <w:rPr>
                <w:b/>
              </w:rPr>
            </w:pPr>
          </w:p>
        </w:tc>
        <w:tc>
          <w:tcPr>
            <w:tcW w:w="336" w:type="dxa"/>
            <w:gridSpan w:val="2"/>
          </w:tcPr>
          <w:p w14:paraId="5AAB0811" w14:textId="77777777" w:rsidR="003B1CA7" w:rsidRPr="00CD5AB3" w:rsidRDefault="003B1CA7" w:rsidP="003C64CF">
            <w:pPr>
              <w:pStyle w:val="pqiTabBody"/>
              <w:rPr>
                <w:i/>
              </w:rPr>
            </w:pPr>
            <w:r w:rsidRPr="00CD5AB3">
              <w:rPr>
                <w:i/>
              </w:rPr>
              <w:t>g</w:t>
            </w:r>
          </w:p>
        </w:tc>
        <w:tc>
          <w:tcPr>
            <w:tcW w:w="4500" w:type="dxa"/>
            <w:gridSpan w:val="3"/>
          </w:tcPr>
          <w:p w14:paraId="6E614984" w14:textId="77777777" w:rsidR="003B1CA7" w:rsidRPr="00CD5AB3" w:rsidRDefault="003B1CA7" w:rsidP="003C64CF">
            <w:pPr>
              <w:pStyle w:val="pqiTabBody"/>
            </w:pPr>
            <w:r w:rsidRPr="00CD5AB3">
              <w:t>Data wysyłki</w:t>
            </w:r>
          </w:p>
          <w:p w14:paraId="254E48E3" w14:textId="77777777" w:rsidR="003B1CA7" w:rsidRPr="00CD5AB3" w:rsidRDefault="003B1CA7" w:rsidP="003C64CF">
            <w:pPr>
              <w:pStyle w:val="pqiTabBody"/>
            </w:pPr>
            <w:r w:rsidRPr="00CD5AB3">
              <w:rPr>
                <w:rFonts w:ascii="Courier New" w:hAnsi="Courier New" w:cs="Courier New"/>
                <w:noProof/>
                <w:color w:val="0000FF"/>
              </w:rPr>
              <w:t>DateOfDispatch</w:t>
            </w:r>
          </w:p>
        </w:tc>
        <w:tc>
          <w:tcPr>
            <w:tcW w:w="426" w:type="dxa"/>
            <w:gridSpan w:val="2"/>
          </w:tcPr>
          <w:p w14:paraId="474EF0B9" w14:textId="77777777" w:rsidR="003B1CA7" w:rsidRPr="00CD5AB3" w:rsidRDefault="003B1CA7" w:rsidP="003C64CF">
            <w:pPr>
              <w:pStyle w:val="pqiTabBody"/>
            </w:pPr>
            <w:r w:rsidRPr="00CD5AB3">
              <w:t>R</w:t>
            </w:r>
          </w:p>
        </w:tc>
        <w:tc>
          <w:tcPr>
            <w:tcW w:w="2125" w:type="dxa"/>
          </w:tcPr>
          <w:p w14:paraId="3A75D541" w14:textId="77777777" w:rsidR="003B1CA7" w:rsidRPr="00CD5AB3" w:rsidRDefault="003B1CA7" w:rsidP="003C64CF">
            <w:pPr>
              <w:pStyle w:val="pqiTabBody"/>
            </w:pPr>
          </w:p>
        </w:tc>
        <w:tc>
          <w:tcPr>
            <w:tcW w:w="4537" w:type="dxa"/>
          </w:tcPr>
          <w:p w14:paraId="5582F59B" w14:textId="77777777" w:rsidR="003B1CA7" w:rsidRPr="00CD5AB3" w:rsidRDefault="003B1CA7" w:rsidP="003C64CF">
            <w:pPr>
              <w:pStyle w:val="pqiTabBody"/>
            </w:pPr>
            <w:r w:rsidRPr="00CD5AB3">
              <w:t xml:space="preserve">Data rozpoczęcia przemieszczenia/dostawy na podstawie e-DD. Ta data nie może być późniejsza niż 7 dni po dniu przesłania </w:t>
            </w:r>
            <w:r>
              <w:t xml:space="preserve">projektu </w:t>
            </w:r>
            <w:r w:rsidRPr="00CD5AB3">
              <w:t xml:space="preserve">dokumentu e-DD. Data wysyłki może być </w:t>
            </w:r>
            <w:r w:rsidRPr="00CD5AB3">
              <w:lastRenderedPageBreak/>
              <w:t>przeszłą datą</w:t>
            </w:r>
            <w:r>
              <w:t xml:space="preserve"> w przypadku wypełnienia pola 1d o wartości = 1.</w:t>
            </w:r>
          </w:p>
        </w:tc>
        <w:tc>
          <w:tcPr>
            <w:tcW w:w="855" w:type="dxa"/>
          </w:tcPr>
          <w:p w14:paraId="1C1510BB" w14:textId="77777777" w:rsidR="003B1CA7" w:rsidRPr="00CD5AB3" w:rsidRDefault="003B1CA7" w:rsidP="003C64CF">
            <w:pPr>
              <w:pStyle w:val="pqiTabBody"/>
            </w:pPr>
            <w:r w:rsidRPr="00CD5AB3">
              <w:lastRenderedPageBreak/>
              <w:t>date</w:t>
            </w:r>
          </w:p>
        </w:tc>
      </w:tr>
      <w:tr w:rsidR="003B1CA7" w:rsidRPr="00CD5AB3" w14:paraId="187C49CD" w14:textId="77777777" w:rsidTr="003C64CF">
        <w:tc>
          <w:tcPr>
            <w:tcW w:w="370" w:type="dxa"/>
            <w:gridSpan w:val="2"/>
          </w:tcPr>
          <w:p w14:paraId="0E1ECE2A" w14:textId="77777777" w:rsidR="003B1CA7" w:rsidRPr="00CD5AB3" w:rsidRDefault="003B1CA7" w:rsidP="003C64CF">
            <w:pPr>
              <w:pStyle w:val="pqiTabBody"/>
              <w:rPr>
                <w:b/>
              </w:rPr>
            </w:pPr>
          </w:p>
        </w:tc>
        <w:tc>
          <w:tcPr>
            <w:tcW w:w="336" w:type="dxa"/>
            <w:gridSpan w:val="2"/>
          </w:tcPr>
          <w:p w14:paraId="4ED7D987" w14:textId="77777777" w:rsidR="003B1CA7" w:rsidRPr="00CD5AB3" w:rsidRDefault="003B1CA7" w:rsidP="003C64CF">
            <w:pPr>
              <w:pStyle w:val="pqiTabBody"/>
              <w:rPr>
                <w:i/>
              </w:rPr>
            </w:pPr>
            <w:r w:rsidRPr="00CD5AB3">
              <w:rPr>
                <w:i/>
              </w:rPr>
              <w:t>h</w:t>
            </w:r>
          </w:p>
        </w:tc>
        <w:tc>
          <w:tcPr>
            <w:tcW w:w="4500" w:type="dxa"/>
            <w:gridSpan w:val="3"/>
          </w:tcPr>
          <w:p w14:paraId="49C0F9B1" w14:textId="77777777" w:rsidR="003B1CA7" w:rsidRPr="00CD5AB3" w:rsidRDefault="003B1CA7" w:rsidP="003C64CF">
            <w:pPr>
              <w:pStyle w:val="pqiTabBody"/>
            </w:pPr>
            <w:r w:rsidRPr="00CD5AB3">
              <w:t>Czas wysyłki</w:t>
            </w:r>
          </w:p>
          <w:p w14:paraId="0B37D97D" w14:textId="77777777" w:rsidR="003B1CA7" w:rsidRPr="00CD5AB3" w:rsidRDefault="003B1CA7" w:rsidP="003C64CF">
            <w:pPr>
              <w:pStyle w:val="pqiTabBody"/>
            </w:pPr>
            <w:r w:rsidRPr="00CD5AB3">
              <w:rPr>
                <w:rFonts w:ascii="Courier New" w:hAnsi="Courier New" w:cs="Courier New"/>
                <w:noProof/>
                <w:color w:val="0000FF"/>
              </w:rPr>
              <w:t>TimeOfDispatch</w:t>
            </w:r>
          </w:p>
        </w:tc>
        <w:tc>
          <w:tcPr>
            <w:tcW w:w="426" w:type="dxa"/>
            <w:gridSpan w:val="2"/>
          </w:tcPr>
          <w:p w14:paraId="789F503F" w14:textId="77777777" w:rsidR="003B1CA7" w:rsidRPr="00CD5AB3" w:rsidRDefault="003B1CA7" w:rsidP="003C64CF">
            <w:pPr>
              <w:pStyle w:val="pqiTabBody"/>
            </w:pPr>
            <w:r w:rsidRPr="00CD5AB3">
              <w:t>O</w:t>
            </w:r>
          </w:p>
        </w:tc>
        <w:tc>
          <w:tcPr>
            <w:tcW w:w="2125" w:type="dxa"/>
          </w:tcPr>
          <w:p w14:paraId="12D677CD" w14:textId="77777777" w:rsidR="003B1CA7" w:rsidRPr="00CD5AB3" w:rsidRDefault="003B1CA7" w:rsidP="003C64CF">
            <w:pPr>
              <w:pStyle w:val="pqiTabBody"/>
            </w:pPr>
          </w:p>
        </w:tc>
        <w:tc>
          <w:tcPr>
            <w:tcW w:w="4537" w:type="dxa"/>
          </w:tcPr>
          <w:p w14:paraId="48BEB123" w14:textId="77777777" w:rsidR="003B1CA7" w:rsidRPr="00CD5AB3" w:rsidRDefault="003B1CA7" w:rsidP="003C64CF">
            <w:pPr>
              <w:pStyle w:val="pqiTabBody"/>
            </w:pPr>
            <w:r w:rsidRPr="00CD5AB3">
              <w:t xml:space="preserve">Czas rozpoczęcia przemieszczenia zgodnie z </w:t>
            </w:r>
            <w:r>
              <w:t>46b ust 1</w:t>
            </w:r>
            <w:r w:rsidRPr="00CD5AB3">
              <w:t xml:space="preserve">oraz </w:t>
            </w:r>
            <w:r>
              <w:t>46c ust U</w:t>
            </w:r>
            <w:r w:rsidRPr="00CD5AB3">
              <w:t>stawy o UPA.</w:t>
            </w:r>
          </w:p>
        </w:tc>
        <w:tc>
          <w:tcPr>
            <w:tcW w:w="855" w:type="dxa"/>
          </w:tcPr>
          <w:p w14:paraId="569E785C" w14:textId="77777777" w:rsidR="003B1CA7" w:rsidRPr="00CD5AB3" w:rsidRDefault="003B1CA7" w:rsidP="003C64CF">
            <w:pPr>
              <w:pStyle w:val="pqiTabBody"/>
            </w:pPr>
            <w:r w:rsidRPr="00CD5AB3">
              <w:t>time</w:t>
            </w:r>
          </w:p>
        </w:tc>
      </w:tr>
      <w:tr w:rsidR="003B1CA7" w:rsidRPr="00CD5AB3" w14:paraId="13A8DF55" w14:textId="77777777" w:rsidTr="003C64CF">
        <w:tc>
          <w:tcPr>
            <w:tcW w:w="370" w:type="dxa"/>
            <w:gridSpan w:val="2"/>
          </w:tcPr>
          <w:p w14:paraId="7327F1EB" w14:textId="77777777" w:rsidR="003B1CA7" w:rsidRPr="00CD5AB3" w:rsidRDefault="003B1CA7" w:rsidP="003C64CF">
            <w:pPr>
              <w:pStyle w:val="pqiTabBody"/>
              <w:rPr>
                <w:b/>
              </w:rPr>
            </w:pPr>
          </w:p>
        </w:tc>
        <w:tc>
          <w:tcPr>
            <w:tcW w:w="336" w:type="dxa"/>
            <w:gridSpan w:val="2"/>
          </w:tcPr>
          <w:p w14:paraId="5E78CA44" w14:textId="77777777" w:rsidR="003B1CA7" w:rsidRPr="00CD5AB3" w:rsidRDefault="003B1CA7" w:rsidP="003C64CF">
            <w:pPr>
              <w:rPr>
                <w:i/>
              </w:rPr>
            </w:pPr>
            <w:r w:rsidRPr="00CD5AB3">
              <w:rPr>
                <w:i/>
              </w:rPr>
              <w:t>i</w:t>
            </w:r>
          </w:p>
        </w:tc>
        <w:tc>
          <w:tcPr>
            <w:tcW w:w="4500" w:type="dxa"/>
            <w:gridSpan w:val="3"/>
          </w:tcPr>
          <w:p w14:paraId="5AF48352" w14:textId="77777777" w:rsidR="003B1CA7" w:rsidRPr="00CD5AB3" w:rsidRDefault="003B1CA7" w:rsidP="003C64CF">
            <w:r w:rsidRPr="00CD5AB3">
              <w:t>Czas przewozu</w:t>
            </w:r>
          </w:p>
          <w:p w14:paraId="715EBADA" w14:textId="77777777" w:rsidR="003B1CA7" w:rsidRPr="00CD5AB3" w:rsidRDefault="003B1CA7" w:rsidP="003C64CF">
            <w:r w:rsidRPr="00CD5AB3">
              <w:rPr>
                <w:rFonts w:ascii="Courier New" w:hAnsi="Courier New" w:cs="Courier New"/>
                <w:noProof/>
                <w:color w:val="0000FF"/>
                <w:szCs w:val="20"/>
              </w:rPr>
              <w:t>JourneyTime</w:t>
            </w:r>
          </w:p>
        </w:tc>
        <w:tc>
          <w:tcPr>
            <w:tcW w:w="426" w:type="dxa"/>
            <w:gridSpan w:val="2"/>
          </w:tcPr>
          <w:p w14:paraId="5A3323C5" w14:textId="77777777" w:rsidR="003B1CA7" w:rsidRPr="00CD5AB3" w:rsidRDefault="003B1CA7" w:rsidP="003C64CF">
            <w:pPr>
              <w:jc w:val="center"/>
            </w:pPr>
            <w:r w:rsidRPr="00CD5AB3">
              <w:t>R</w:t>
            </w:r>
          </w:p>
        </w:tc>
        <w:tc>
          <w:tcPr>
            <w:tcW w:w="2125" w:type="dxa"/>
          </w:tcPr>
          <w:p w14:paraId="76F03007" w14:textId="77777777" w:rsidR="003B1CA7" w:rsidRPr="00CD5AB3" w:rsidRDefault="003B1CA7" w:rsidP="003C64CF"/>
        </w:tc>
        <w:tc>
          <w:tcPr>
            <w:tcW w:w="4537" w:type="dxa"/>
          </w:tcPr>
          <w:p w14:paraId="776F7938" w14:textId="77777777" w:rsidR="003B1CA7" w:rsidRPr="00CD5AB3" w:rsidRDefault="003B1CA7" w:rsidP="003C64CF">
            <w:r w:rsidRPr="00CD5AB3">
              <w:t xml:space="preserve">Należy podać normalny okres czasu konieczny do przewozu, biorąc pod uwagę środek transportu i odległość, wyrażony w godzinach (H) albo dniach (D) poprzedzających dwucyfrową liczbę. (Przykłady: H12 lub D04). </w:t>
            </w:r>
            <w:r w:rsidRPr="00CD5AB3">
              <w:rPr>
                <w:szCs w:val="20"/>
              </w:rPr>
              <w:t xml:space="preserve">Wskazana wartość </w:t>
            </w:r>
            <w:r w:rsidRPr="00CD5AB3">
              <w:t xml:space="preserve">dla „H” powinna być mniejsza lub równa 24. </w:t>
            </w:r>
            <w:r w:rsidRPr="00CD5AB3">
              <w:rPr>
                <w:szCs w:val="20"/>
              </w:rPr>
              <w:t xml:space="preserve">Wskazana wartość </w:t>
            </w:r>
            <w:r w:rsidRPr="00CD5AB3">
              <w:t xml:space="preserve">dla „D” powinna być mniejsza lub równa </w:t>
            </w:r>
            <w:r>
              <w:t>30</w:t>
            </w:r>
            <w:r w:rsidRPr="00CD5AB3">
              <w:t>.</w:t>
            </w:r>
          </w:p>
          <w:p w14:paraId="0A8A6324" w14:textId="77777777" w:rsidR="003B1CA7" w:rsidRPr="00CD5AB3" w:rsidRDefault="003B1CA7" w:rsidP="003C64CF"/>
          <w:p w14:paraId="7A0A110D" w14:textId="77777777" w:rsidR="003B1CA7" w:rsidRPr="00CD5AB3" w:rsidRDefault="003B1CA7" w:rsidP="003C64CF">
            <w:r w:rsidRPr="00CD5AB3">
              <w:t>Podany czas jest traktowany przez EMCS PL jako czas od planowanej daty wysyłki podanej w komunikacie DD815.</w:t>
            </w:r>
          </w:p>
        </w:tc>
        <w:tc>
          <w:tcPr>
            <w:tcW w:w="855" w:type="dxa"/>
          </w:tcPr>
          <w:p w14:paraId="6F3D09AB" w14:textId="77777777" w:rsidR="003B1CA7" w:rsidRPr="00CD5AB3" w:rsidRDefault="003B1CA7" w:rsidP="003C64CF">
            <w:r w:rsidRPr="00CD5AB3">
              <w:t>an3</w:t>
            </w:r>
          </w:p>
        </w:tc>
      </w:tr>
      <w:tr w:rsidR="003B1CA7" w:rsidRPr="00CD5AB3" w14:paraId="3CDD93EE" w14:textId="77777777" w:rsidTr="003C64CF">
        <w:tc>
          <w:tcPr>
            <w:tcW w:w="370" w:type="dxa"/>
            <w:gridSpan w:val="2"/>
          </w:tcPr>
          <w:p w14:paraId="508C7D3F" w14:textId="77777777" w:rsidR="003B1CA7" w:rsidRPr="00CD5AB3" w:rsidRDefault="003B1CA7" w:rsidP="003C64CF">
            <w:pPr>
              <w:pStyle w:val="pqiTabBody"/>
              <w:rPr>
                <w:b/>
              </w:rPr>
            </w:pPr>
          </w:p>
        </w:tc>
        <w:tc>
          <w:tcPr>
            <w:tcW w:w="336" w:type="dxa"/>
            <w:gridSpan w:val="2"/>
          </w:tcPr>
          <w:p w14:paraId="38ADAAA9" w14:textId="77777777" w:rsidR="003B1CA7" w:rsidRPr="00CD5AB3" w:rsidRDefault="003B1CA7" w:rsidP="003C64CF">
            <w:pPr>
              <w:pStyle w:val="pqiTabBody"/>
              <w:rPr>
                <w:i/>
              </w:rPr>
            </w:pPr>
            <w:r w:rsidRPr="00CD5AB3">
              <w:rPr>
                <w:i/>
              </w:rPr>
              <w:t>j</w:t>
            </w:r>
          </w:p>
        </w:tc>
        <w:tc>
          <w:tcPr>
            <w:tcW w:w="4500" w:type="dxa"/>
            <w:gridSpan w:val="3"/>
          </w:tcPr>
          <w:p w14:paraId="7978E7E3" w14:textId="77777777" w:rsidR="003B1CA7" w:rsidRPr="00CD5AB3" w:rsidRDefault="003B1CA7" w:rsidP="003C64CF">
            <w:pPr>
              <w:pStyle w:val="pqiTabBody"/>
            </w:pPr>
            <w:r w:rsidRPr="00CD5AB3">
              <w:t>Znacznik trybu zamknięcia dostawy</w:t>
            </w:r>
          </w:p>
          <w:p w14:paraId="2E64EF25" w14:textId="77777777" w:rsidR="003B1CA7" w:rsidRPr="00CD5AB3" w:rsidRDefault="003B1CA7" w:rsidP="003C64CF">
            <w:pPr>
              <w:pStyle w:val="pqiTabBody"/>
              <w:rPr>
                <w:rFonts w:ascii="Courier New" w:hAnsi="Courier New" w:cs="Courier New"/>
                <w:noProof/>
                <w:color w:val="0000FF"/>
              </w:rPr>
            </w:pPr>
            <w:r w:rsidRPr="00CD5AB3">
              <w:rPr>
                <w:rFonts w:ascii="Courier New" w:hAnsi="Courier New" w:cs="Courier New"/>
                <w:noProof/>
                <w:color w:val="0000FF"/>
              </w:rPr>
              <w:t>DeliveryClosingFlag</w:t>
            </w:r>
          </w:p>
        </w:tc>
        <w:tc>
          <w:tcPr>
            <w:tcW w:w="426" w:type="dxa"/>
            <w:gridSpan w:val="2"/>
          </w:tcPr>
          <w:p w14:paraId="713725B2" w14:textId="77777777" w:rsidR="003B1CA7" w:rsidRPr="00CD5AB3" w:rsidRDefault="003B1CA7" w:rsidP="003C64CF">
            <w:pPr>
              <w:pStyle w:val="pqiTabBody"/>
            </w:pPr>
            <w:r w:rsidRPr="00CD5AB3">
              <w:t>R</w:t>
            </w:r>
          </w:p>
        </w:tc>
        <w:tc>
          <w:tcPr>
            <w:tcW w:w="2125" w:type="dxa"/>
          </w:tcPr>
          <w:p w14:paraId="6BAE13E6" w14:textId="77777777" w:rsidR="003B1CA7" w:rsidRPr="00CD5AB3" w:rsidRDefault="003B1CA7" w:rsidP="003C64CF">
            <w:pPr>
              <w:pStyle w:val="pqiTabBody"/>
            </w:pPr>
          </w:p>
        </w:tc>
        <w:tc>
          <w:tcPr>
            <w:tcW w:w="4537" w:type="dxa"/>
          </w:tcPr>
          <w:p w14:paraId="103E50AC" w14:textId="77777777" w:rsidR="003B1CA7" w:rsidRPr="00CD5AB3" w:rsidRDefault="003B1CA7" w:rsidP="003C64CF">
            <w:r w:rsidRPr="00CD5AB3">
              <w:t>Znacznik określający tryb, w jakim ma być dostarczony raport odbioru.</w:t>
            </w:r>
          </w:p>
          <w:p w14:paraId="41A9A289" w14:textId="77777777" w:rsidR="003B1CA7" w:rsidRPr="00CD5AB3" w:rsidRDefault="003B1CA7" w:rsidP="003C64CF">
            <w:r w:rsidRPr="00CD5AB3">
              <w:t>Możliwe wartości:</w:t>
            </w:r>
          </w:p>
          <w:p w14:paraId="3A13DB91" w14:textId="41DAC453" w:rsidR="003B1CA7" w:rsidRPr="00CD5AB3" w:rsidRDefault="003B1CA7" w:rsidP="00906B8A">
            <w:r w:rsidRPr="00CD5AB3">
              <w:t xml:space="preserve">3 = </w:t>
            </w:r>
            <w:r w:rsidRPr="008120DB">
              <w:t>Zakończenie na podstawie deklaracji e-DD</w:t>
            </w:r>
            <w:r w:rsidRPr="00CD5AB3">
              <w:t xml:space="preserve">. bez wysyłania raportu odbioru </w:t>
            </w:r>
          </w:p>
        </w:tc>
        <w:tc>
          <w:tcPr>
            <w:tcW w:w="855" w:type="dxa"/>
          </w:tcPr>
          <w:p w14:paraId="26DB0F10" w14:textId="77777777" w:rsidR="003B1CA7" w:rsidRPr="00CD5AB3" w:rsidRDefault="003B1CA7" w:rsidP="003C64CF">
            <w:pPr>
              <w:pStyle w:val="pqiTabBody"/>
            </w:pPr>
            <w:r w:rsidRPr="00CD5AB3">
              <w:t>n1</w:t>
            </w:r>
          </w:p>
        </w:tc>
      </w:tr>
      <w:tr w:rsidR="003B1CA7" w:rsidRPr="00CD5AB3" w14:paraId="147BFE58" w14:textId="77777777" w:rsidTr="003C64CF">
        <w:tc>
          <w:tcPr>
            <w:tcW w:w="706" w:type="dxa"/>
            <w:gridSpan w:val="4"/>
          </w:tcPr>
          <w:p w14:paraId="1B80F75E" w14:textId="77777777" w:rsidR="003B1CA7" w:rsidRPr="00CD5AB3" w:rsidRDefault="003B1CA7" w:rsidP="003C64CF">
            <w:pPr>
              <w:pStyle w:val="pqiTabHead"/>
            </w:pPr>
            <w:r w:rsidRPr="00CD5AB3">
              <w:t>2</w:t>
            </w:r>
          </w:p>
        </w:tc>
        <w:tc>
          <w:tcPr>
            <w:tcW w:w="4500" w:type="dxa"/>
            <w:gridSpan w:val="3"/>
          </w:tcPr>
          <w:p w14:paraId="3D9E85D3" w14:textId="77777777" w:rsidR="003B1CA7" w:rsidRPr="00CD5AB3" w:rsidRDefault="003B1CA7" w:rsidP="003C64CF">
            <w:pPr>
              <w:pStyle w:val="pqiTabHead"/>
            </w:pPr>
            <w:r w:rsidRPr="00CD5AB3">
              <w:t>PODMIOT wysyłający</w:t>
            </w:r>
          </w:p>
          <w:p w14:paraId="0580BDBB" w14:textId="77777777" w:rsidR="003B1CA7" w:rsidRPr="00CD5AB3" w:rsidRDefault="003B1CA7" w:rsidP="003C64CF">
            <w:pPr>
              <w:pStyle w:val="pqiTabHead"/>
            </w:pPr>
            <w:r w:rsidRPr="00CD5AB3">
              <w:rPr>
                <w:rFonts w:ascii="Courier New" w:hAnsi="Courier New" w:cs="Courier New"/>
                <w:noProof/>
                <w:color w:val="0000FF"/>
              </w:rPr>
              <w:t>ConsignorTrader</w:t>
            </w:r>
          </w:p>
        </w:tc>
        <w:tc>
          <w:tcPr>
            <w:tcW w:w="426" w:type="dxa"/>
            <w:gridSpan w:val="2"/>
          </w:tcPr>
          <w:p w14:paraId="36FB6CC0" w14:textId="77777777" w:rsidR="003B1CA7" w:rsidRPr="00CD5AB3" w:rsidRDefault="003B1CA7" w:rsidP="003C64CF">
            <w:pPr>
              <w:pStyle w:val="pqiTabHead"/>
            </w:pPr>
            <w:r w:rsidRPr="00CD5AB3">
              <w:t>R</w:t>
            </w:r>
          </w:p>
        </w:tc>
        <w:tc>
          <w:tcPr>
            <w:tcW w:w="2125" w:type="dxa"/>
          </w:tcPr>
          <w:p w14:paraId="6687D5F8" w14:textId="77777777" w:rsidR="003B1CA7" w:rsidRPr="00CD5AB3" w:rsidRDefault="003B1CA7" w:rsidP="003C64CF">
            <w:pPr>
              <w:pStyle w:val="pqiTabHead"/>
            </w:pPr>
          </w:p>
        </w:tc>
        <w:tc>
          <w:tcPr>
            <w:tcW w:w="4537" w:type="dxa"/>
          </w:tcPr>
          <w:p w14:paraId="04286B3B" w14:textId="77777777" w:rsidR="003B1CA7" w:rsidRPr="00CD5AB3" w:rsidRDefault="003B1CA7" w:rsidP="003C64CF">
            <w:pPr>
              <w:pStyle w:val="pqiTabHead"/>
            </w:pPr>
          </w:p>
        </w:tc>
        <w:tc>
          <w:tcPr>
            <w:tcW w:w="855" w:type="dxa"/>
          </w:tcPr>
          <w:p w14:paraId="1DA66BA3" w14:textId="77777777" w:rsidR="003B1CA7" w:rsidRPr="00CD5AB3" w:rsidRDefault="003B1CA7" w:rsidP="003C64CF">
            <w:pPr>
              <w:pStyle w:val="pqiTabHead"/>
            </w:pPr>
            <w:r w:rsidRPr="00CD5AB3">
              <w:t>1x</w:t>
            </w:r>
          </w:p>
        </w:tc>
      </w:tr>
      <w:tr w:rsidR="003B1CA7" w:rsidRPr="00CD5AB3" w14:paraId="1A0A93C2" w14:textId="77777777" w:rsidTr="003C64CF">
        <w:tc>
          <w:tcPr>
            <w:tcW w:w="706" w:type="dxa"/>
            <w:gridSpan w:val="4"/>
          </w:tcPr>
          <w:p w14:paraId="73D93D4C" w14:textId="77777777" w:rsidR="003B1CA7" w:rsidRPr="00CD5AB3" w:rsidRDefault="003B1CA7" w:rsidP="003C64CF">
            <w:pPr>
              <w:pStyle w:val="pqiTabBody"/>
              <w:rPr>
                <w:i/>
              </w:rPr>
            </w:pPr>
          </w:p>
        </w:tc>
        <w:tc>
          <w:tcPr>
            <w:tcW w:w="4500" w:type="dxa"/>
            <w:gridSpan w:val="3"/>
          </w:tcPr>
          <w:p w14:paraId="701189D0" w14:textId="77777777" w:rsidR="003B1CA7" w:rsidRPr="00CD5AB3" w:rsidRDefault="003B1CA7" w:rsidP="003C64CF">
            <w:pPr>
              <w:pStyle w:val="pqiTabBody"/>
            </w:pPr>
            <w:r w:rsidRPr="00CD5AB3">
              <w:t>JĘZYK ELEMENTU</w:t>
            </w:r>
          </w:p>
          <w:p w14:paraId="6BE0DE7B" w14:textId="77777777" w:rsidR="003B1CA7" w:rsidRPr="00CD5AB3" w:rsidRDefault="003B1CA7" w:rsidP="003C64CF">
            <w:pPr>
              <w:pStyle w:val="pqiTabBody"/>
            </w:pPr>
            <w:r w:rsidRPr="00CD5AB3">
              <w:rPr>
                <w:rFonts w:ascii="Courier New" w:hAnsi="Courier New" w:cs="Courier New"/>
                <w:noProof/>
                <w:color w:val="0000FF"/>
              </w:rPr>
              <w:lastRenderedPageBreak/>
              <w:t>@language</w:t>
            </w:r>
          </w:p>
        </w:tc>
        <w:tc>
          <w:tcPr>
            <w:tcW w:w="426" w:type="dxa"/>
            <w:gridSpan w:val="2"/>
          </w:tcPr>
          <w:p w14:paraId="2CC40082" w14:textId="77777777" w:rsidR="003B1CA7" w:rsidRPr="00CD5AB3" w:rsidRDefault="003B1CA7" w:rsidP="003C64CF">
            <w:pPr>
              <w:pStyle w:val="pqiTabBody"/>
            </w:pPr>
            <w:r w:rsidRPr="00CD5AB3">
              <w:lastRenderedPageBreak/>
              <w:t>R</w:t>
            </w:r>
          </w:p>
        </w:tc>
        <w:tc>
          <w:tcPr>
            <w:tcW w:w="2125" w:type="dxa"/>
          </w:tcPr>
          <w:p w14:paraId="76543D63" w14:textId="77777777" w:rsidR="003B1CA7" w:rsidRPr="00CD5AB3" w:rsidRDefault="003B1CA7" w:rsidP="003C64CF">
            <w:pPr>
              <w:pStyle w:val="pqiTabBody"/>
            </w:pPr>
          </w:p>
        </w:tc>
        <w:tc>
          <w:tcPr>
            <w:tcW w:w="4537" w:type="dxa"/>
          </w:tcPr>
          <w:p w14:paraId="18C3E7B8" w14:textId="77777777" w:rsidR="003B1CA7" w:rsidRPr="00CD5AB3" w:rsidRDefault="003B1CA7" w:rsidP="003C64CF">
            <w:pPr>
              <w:pStyle w:val="pqiTabBody"/>
            </w:pPr>
            <w:r w:rsidRPr="00CD5AB3">
              <w:t>Atrybut.</w:t>
            </w:r>
          </w:p>
          <w:p w14:paraId="2E9D2EEC" w14:textId="77777777" w:rsidR="003B1CA7" w:rsidRPr="00CD5AB3" w:rsidRDefault="003B1CA7" w:rsidP="003C64CF">
            <w:pPr>
              <w:pStyle w:val="pqiTabBody"/>
            </w:pPr>
            <w:r w:rsidRPr="00CD5AB3">
              <w:lastRenderedPageBreak/>
              <w:t>Wartość ze słownika „Kody języka (Language codes)”.</w:t>
            </w:r>
          </w:p>
        </w:tc>
        <w:tc>
          <w:tcPr>
            <w:tcW w:w="855" w:type="dxa"/>
          </w:tcPr>
          <w:p w14:paraId="5F1DEC99" w14:textId="77777777" w:rsidR="003B1CA7" w:rsidRPr="00CD5AB3" w:rsidRDefault="003B1CA7" w:rsidP="003C64CF">
            <w:pPr>
              <w:pStyle w:val="pqiTabBody"/>
            </w:pPr>
            <w:r w:rsidRPr="00CD5AB3">
              <w:lastRenderedPageBreak/>
              <w:t>a2</w:t>
            </w:r>
          </w:p>
        </w:tc>
      </w:tr>
      <w:tr w:rsidR="003B1CA7" w:rsidRPr="00CD5AB3" w14:paraId="238C8179" w14:textId="77777777" w:rsidTr="003C64CF">
        <w:tc>
          <w:tcPr>
            <w:tcW w:w="706" w:type="dxa"/>
            <w:gridSpan w:val="4"/>
          </w:tcPr>
          <w:p w14:paraId="22D33BB7" w14:textId="77777777" w:rsidR="003B1CA7" w:rsidRPr="00CD5AB3" w:rsidRDefault="003B1CA7" w:rsidP="003C64CF">
            <w:pPr>
              <w:pStyle w:val="pqiTabBody"/>
              <w:rPr>
                <w:i/>
              </w:rPr>
            </w:pPr>
          </w:p>
        </w:tc>
        <w:tc>
          <w:tcPr>
            <w:tcW w:w="4500" w:type="dxa"/>
            <w:gridSpan w:val="3"/>
          </w:tcPr>
          <w:p w14:paraId="1CA6A4D6" w14:textId="77777777" w:rsidR="003B1CA7" w:rsidRPr="00CD5AB3" w:rsidRDefault="003B1CA7" w:rsidP="003C64CF">
            <w:pPr>
              <w:pStyle w:val="pqiTabBody"/>
            </w:pPr>
            <w:r w:rsidRPr="00CD5AB3">
              <w:t>TYP PODMIOTU wysyłającego</w:t>
            </w:r>
          </w:p>
          <w:p w14:paraId="400E78EA" w14:textId="77777777" w:rsidR="003B1CA7" w:rsidRPr="00CD5AB3" w:rsidRDefault="003B1CA7" w:rsidP="003C64CF">
            <w:pPr>
              <w:pStyle w:val="pqiTabBody"/>
            </w:pPr>
            <w:r w:rsidRPr="00CD5AB3">
              <w:rPr>
                <w:rFonts w:ascii="Courier New" w:hAnsi="Courier New" w:cs="Courier New"/>
                <w:noProof/>
                <w:color w:val="0000FF"/>
              </w:rPr>
              <w:t>@deliveryTraderType</w:t>
            </w:r>
          </w:p>
        </w:tc>
        <w:tc>
          <w:tcPr>
            <w:tcW w:w="426" w:type="dxa"/>
            <w:gridSpan w:val="2"/>
          </w:tcPr>
          <w:p w14:paraId="06417451" w14:textId="77777777" w:rsidR="003B1CA7" w:rsidRPr="00CD5AB3" w:rsidRDefault="003B1CA7" w:rsidP="003C64CF">
            <w:pPr>
              <w:pStyle w:val="pqiTabBody"/>
            </w:pPr>
            <w:r>
              <w:t>R</w:t>
            </w:r>
          </w:p>
        </w:tc>
        <w:tc>
          <w:tcPr>
            <w:tcW w:w="2125" w:type="dxa"/>
          </w:tcPr>
          <w:p w14:paraId="1817E999" w14:textId="77777777" w:rsidR="003B1CA7" w:rsidRPr="00CD5AB3" w:rsidRDefault="003B1CA7" w:rsidP="003C64CF">
            <w:pPr>
              <w:pStyle w:val="pqiTabBody"/>
            </w:pPr>
          </w:p>
        </w:tc>
        <w:tc>
          <w:tcPr>
            <w:tcW w:w="4537" w:type="dxa"/>
          </w:tcPr>
          <w:p w14:paraId="68693F76" w14:textId="77777777" w:rsidR="003B1CA7" w:rsidRPr="00CD5AB3" w:rsidRDefault="003B1CA7" w:rsidP="003C64CF">
            <w:pPr>
              <w:pStyle w:val="pqiTabBody"/>
            </w:pPr>
            <w:r w:rsidRPr="00CD5AB3">
              <w:t>Atrybut określa rodzaj podmiotu.</w:t>
            </w:r>
          </w:p>
          <w:p w14:paraId="28B48A81" w14:textId="77777777" w:rsidR="003B1CA7" w:rsidRPr="00CD5AB3" w:rsidRDefault="003B1CA7" w:rsidP="003C64CF">
            <w:pPr>
              <w:pStyle w:val="pqiTabBody"/>
            </w:pPr>
            <w:r w:rsidRPr="00CD5AB3">
              <w:t>Możliwe wartości określone w słowniku 4.</w:t>
            </w:r>
            <w:r>
              <w:t>5</w:t>
            </w:r>
            <w:r w:rsidRPr="00CD5AB3">
              <w:t xml:space="preserve"> „Rodzaje podmiotów”</w:t>
            </w:r>
          </w:p>
          <w:p w14:paraId="31323B46" w14:textId="77777777" w:rsidR="003B1CA7" w:rsidRPr="00CD5AB3" w:rsidRDefault="003B1CA7" w:rsidP="003C64CF">
            <w:pPr>
              <w:pStyle w:val="pqiTabBody"/>
            </w:pPr>
          </w:p>
        </w:tc>
        <w:tc>
          <w:tcPr>
            <w:tcW w:w="855" w:type="dxa"/>
          </w:tcPr>
          <w:p w14:paraId="6F18C00C" w14:textId="77777777" w:rsidR="003B1CA7" w:rsidRPr="00CD5AB3" w:rsidRDefault="003B1CA7" w:rsidP="003C64CF">
            <w:pPr>
              <w:pStyle w:val="pqiTabBody"/>
            </w:pPr>
            <w:r w:rsidRPr="00CD5AB3">
              <w:t>n1</w:t>
            </w:r>
          </w:p>
        </w:tc>
      </w:tr>
      <w:tr w:rsidR="003B1CA7" w:rsidRPr="00CD5AB3" w14:paraId="3C1F1685" w14:textId="77777777" w:rsidTr="003C64CF">
        <w:tc>
          <w:tcPr>
            <w:tcW w:w="370" w:type="dxa"/>
            <w:gridSpan w:val="2"/>
          </w:tcPr>
          <w:p w14:paraId="604FD533" w14:textId="77777777" w:rsidR="003B1CA7" w:rsidRPr="00CD5AB3" w:rsidRDefault="003B1CA7" w:rsidP="003C64CF">
            <w:pPr>
              <w:pStyle w:val="pqiTabBody"/>
              <w:rPr>
                <w:b/>
              </w:rPr>
            </w:pPr>
          </w:p>
        </w:tc>
        <w:tc>
          <w:tcPr>
            <w:tcW w:w="336" w:type="dxa"/>
            <w:gridSpan w:val="2"/>
          </w:tcPr>
          <w:p w14:paraId="71B2E1FC" w14:textId="77777777" w:rsidR="003B1CA7" w:rsidRPr="00CD5AB3" w:rsidRDefault="003B1CA7" w:rsidP="003C64CF">
            <w:pPr>
              <w:pStyle w:val="pqiTabBody"/>
              <w:rPr>
                <w:i/>
              </w:rPr>
            </w:pPr>
            <w:r w:rsidRPr="00CD5AB3">
              <w:rPr>
                <w:i/>
              </w:rPr>
              <w:t>a</w:t>
            </w:r>
          </w:p>
        </w:tc>
        <w:tc>
          <w:tcPr>
            <w:tcW w:w="4500" w:type="dxa"/>
            <w:gridSpan w:val="3"/>
          </w:tcPr>
          <w:p w14:paraId="7694864A" w14:textId="77777777" w:rsidR="003B1CA7" w:rsidRPr="00CD5AB3" w:rsidRDefault="003B1CA7" w:rsidP="003C64CF">
            <w:pPr>
              <w:pStyle w:val="pqiTabBody"/>
              <w:rPr>
                <w:lang w:val="en-US"/>
              </w:rPr>
            </w:pPr>
            <w:r w:rsidRPr="00CD5AB3">
              <w:rPr>
                <w:lang w:val="en-US"/>
              </w:rPr>
              <w:t>Identyfikacja podmiotu</w:t>
            </w:r>
          </w:p>
          <w:p w14:paraId="3AF0CDED" w14:textId="77777777" w:rsidR="003B1CA7" w:rsidRPr="00CD5AB3" w:rsidRDefault="003B1CA7" w:rsidP="003C64C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4318DF7B" w14:textId="77777777" w:rsidR="003B1CA7" w:rsidRPr="00CD5AB3" w:rsidRDefault="003B1CA7" w:rsidP="003C64C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2C42381E" w14:textId="77777777" w:rsidR="003B1CA7" w:rsidRPr="00CD5AB3" w:rsidRDefault="003B1CA7" w:rsidP="003C64CF">
            <w:pPr>
              <w:pStyle w:val="pqiTabBody"/>
            </w:pPr>
            <w:r w:rsidRPr="00CD5AB3">
              <w:rPr>
                <w:rFonts w:ascii="Courier New" w:hAnsi="Courier New" w:cs="Courier New"/>
                <w:noProof/>
                <w:color w:val="0000FF"/>
              </w:rPr>
              <w:t>TraderId/PersonalId</w:t>
            </w:r>
          </w:p>
        </w:tc>
        <w:tc>
          <w:tcPr>
            <w:tcW w:w="426" w:type="dxa"/>
            <w:gridSpan w:val="2"/>
          </w:tcPr>
          <w:p w14:paraId="036FA6DA" w14:textId="77777777" w:rsidR="003B1CA7" w:rsidRPr="00CD5AB3" w:rsidRDefault="003B1CA7" w:rsidP="003C64CF">
            <w:pPr>
              <w:pStyle w:val="pqiTabBody"/>
            </w:pPr>
            <w:r w:rsidRPr="00CD5AB3">
              <w:t>R</w:t>
            </w:r>
          </w:p>
        </w:tc>
        <w:tc>
          <w:tcPr>
            <w:tcW w:w="2125" w:type="dxa"/>
          </w:tcPr>
          <w:p w14:paraId="6D60A567" w14:textId="77777777" w:rsidR="003B1CA7" w:rsidRDefault="003B1CA7" w:rsidP="003C64CF">
            <w:pPr>
              <w:pStyle w:val="pqiTabBody"/>
            </w:pPr>
          </w:p>
          <w:p w14:paraId="2FB640B4" w14:textId="77777777" w:rsidR="003B1CA7" w:rsidRPr="00CD5AB3" w:rsidRDefault="003B1CA7" w:rsidP="003C64CF">
            <w:pPr>
              <w:pStyle w:val="pqiTabBody"/>
            </w:pPr>
          </w:p>
        </w:tc>
        <w:tc>
          <w:tcPr>
            <w:tcW w:w="4537" w:type="dxa"/>
          </w:tcPr>
          <w:p w14:paraId="7DDCFC99" w14:textId="77777777" w:rsidR="003B1CA7" w:rsidRDefault="003B1CA7" w:rsidP="003C64CF">
            <w:pPr>
              <w:pStyle w:val="pqiTabBody"/>
            </w:pPr>
            <w:r>
              <w:t>Należy podać identyfikator podmiotu zależny od wybranego typu podmiotu.</w:t>
            </w:r>
          </w:p>
          <w:p w14:paraId="21D3772A" w14:textId="1DA898AA" w:rsidR="003B1CA7" w:rsidRPr="00CD5AB3" w:rsidRDefault="003B1CA7" w:rsidP="003B1CA7">
            <w:pPr>
              <w:pStyle w:val="pqiTabBody"/>
            </w:pPr>
            <w:r>
              <w:t xml:space="preserve">Obowiązkowe podanie dokładnie jednego identyfikatora. Dla Pośredniczących podmiotów węglowych TaxNumber. </w:t>
            </w:r>
          </w:p>
        </w:tc>
        <w:tc>
          <w:tcPr>
            <w:tcW w:w="855" w:type="dxa"/>
          </w:tcPr>
          <w:p w14:paraId="488F4A38" w14:textId="77777777" w:rsidR="003B1CA7" w:rsidRPr="00CD5AB3" w:rsidRDefault="003B1CA7" w:rsidP="003C64CF">
            <w:pPr>
              <w:pStyle w:val="pqiTabBody"/>
            </w:pPr>
            <w:r w:rsidRPr="00CD5AB3">
              <w:t>an13</w:t>
            </w:r>
          </w:p>
        </w:tc>
      </w:tr>
      <w:tr w:rsidR="003B1CA7" w:rsidRPr="00CD5AB3" w14:paraId="6EF2CA2A" w14:textId="77777777" w:rsidTr="003C64CF">
        <w:tc>
          <w:tcPr>
            <w:tcW w:w="370" w:type="dxa"/>
            <w:gridSpan w:val="2"/>
          </w:tcPr>
          <w:p w14:paraId="0FAFAD6F" w14:textId="77777777" w:rsidR="003B1CA7" w:rsidRPr="00CD5AB3" w:rsidRDefault="003B1CA7" w:rsidP="003C64CF">
            <w:pPr>
              <w:pStyle w:val="pqiTabBody"/>
              <w:rPr>
                <w:b/>
              </w:rPr>
            </w:pPr>
          </w:p>
        </w:tc>
        <w:tc>
          <w:tcPr>
            <w:tcW w:w="336" w:type="dxa"/>
            <w:gridSpan w:val="2"/>
          </w:tcPr>
          <w:p w14:paraId="619D28E1" w14:textId="77777777" w:rsidR="003B1CA7" w:rsidRPr="00CD5AB3" w:rsidRDefault="003B1CA7" w:rsidP="003C64CF">
            <w:pPr>
              <w:pStyle w:val="pqiTabBody"/>
              <w:rPr>
                <w:i/>
              </w:rPr>
            </w:pPr>
            <w:r w:rsidRPr="00CD5AB3">
              <w:rPr>
                <w:i/>
              </w:rPr>
              <w:t>b</w:t>
            </w:r>
          </w:p>
        </w:tc>
        <w:tc>
          <w:tcPr>
            <w:tcW w:w="4500" w:type="dxa"/>
            <w:gridSpan w:val="3"/>
          </w:tcPr>
          <w:p w14:paraId="65362A5C" w14:textId="77777777" w:rsidR="003B1CA7" w:rsidRPr="00CD5AB3" w:rsidRDefault="003B1CA7" w:rsidP="003C64CF">
            <w:pPr>
              <w:pStyle w:val="pqiTabBody"/>
            </w:pPr>
            <w:r w:rsidRPr="00CD5AB3">
              <w:t>Nazwa podmiotu / Imię i nazwisko</w:t>
            </w:r>
          </w:p>
          <w:p w14:paraId="6A03F777" w14:textId="77777777" w:rsidR="003B1CA7" w:rsidRPr="00CD5AB3" w:rsidRDefault="003B1CA7" w:rsidP="003C64CF">
            <w:pPr>
              <w:pStyle w:val="pqiTabBody"/>
            </w:pPr>
            <w:r w:rsidRPr="00CD5AB3">
              <w:rPr>
                <w:rFonts w:ascii="Courier New" w:hAnsi="Courier New" w:cs="Courier New"/>
                <w:noProof/>
                <w:color w:val="0000FF"/>
              </w:rPr>
              <w:t>TraderName</w:t>
            </w:r>
          </w:p>
        </w:tc>
        <w:tc>
          <w:tcPr>
            <w:tcW w:w="426" w:type="dxa"/>
            <w:gridSpan w:val="2"/>
          </w:tcPr>
          <w:p w14:paraId="35398D96" w14:textId="77777777" w:rsidR="003B1CA7" w:rsidRPr="00CD5AB3" w:rsidRDefault="003B1CA7" w:rsidP="003C64CF">
            <w:pPr>
              <w:pStyle w:val="pqiTabBody"/>
            </w:pPr>
            <w:r w:rsidRPr="00CD5AB3">
              <w:t>R</w:t>
            </w:r>
          </w:p>
        </w:tc>
        <w:tc>
          <w:tcPr>
            <w:tcW w:w="2125" w:type="dxa"/>
          </w:tcPr>
          <w:p w14:paraId="7BF988E8" w14:textId="77777777" w:rsidR="003B1CA7" w:rsidRPr="00CD5AB3" w:rsidRDefault="003B1CA7" w:rsidP="003C64CF">
            <w:pPr>
              <w:pStyle w:val="pqiTabBody"/>
            </w:pPr>
          </w:p>
        </w:tc>
        <w:tc>
          <w:tcPr>
            <w:tcW w:w="4537" w:type="dxa"/>
          </w:tcPr>
          <w:p w14:paraId="2F062F2F" w14:textId="77777777" w:rsidR="003B1CA7" w:rsidRPr="00CD5AB3" w:rsidRDefault="003B1CA7" w:rsidP="003C64CF">
            <w:pPr>
              <w:pStyle w:val="pqiTabBody"/>
            </w:pPr>
          </w:p>
        </w:tc>
        <w:tc>
          <w:tcPr>
            <w:tcW w:w="855" w:type="dxa"/>
          </w:tcPr>
          <w:p w14:paraId="1B4CDE24" w14:textId="77777777" w:rsidR="003B1CA7" w:rsidRPr="00CD5AB3" w:rsidRDefault="003B1CA7" w:rsidP="003C64CF">
            <w:pPr>
              <w:pStyle w:val="pqiTabBody"/>
            </w:pPr>
            <w:r w:rsidRPr="00CD5AB3">
              <w:t>an..182</w:t>
            </w:r>
          </w:p>
        </w:tc>
      </w:tr>
      <w:tr w:rsidR="003B1CA7" w:rsidRPr="00CD5AB3" w14:paraId="309FCAA6" w14:textId="77777777" w:rsidTr="003C64CF">
        <w:tc>
          <w:tcPr>
            <w:tcW w:w="370" w:type="dxa"/>
            <w:gridSpan w:val="2"/>
          </w:tcPr>
          <w:p w14:paraId="7342AB36" w14:textId="77777777" w:rsidR="003B1CA7" w:rsidRPr="00CD5AB3" w:rsidRDefault="003B1CA7" w:rsidP="003C64CF">
            <w:pPr>
              <w:pStyle w:val="pqiTabBody"/>
              <w:rPr>
                <w:b/>
              </w:rPr>
            </w:pPr>
          </w:p>
        </w:tc>
        <w:tc>
          <w:tcPr>
            <w:tcW w:w="336" w:type="dxa"/>
            <w:gridSpan w:val="2"/>
          </w:tcPr>
          <w:p w14:paraId="5FAF1D7E" w14:textId="77777777" w:rsidR="003B1CA7" w:rsidRPr="00CD5AB3" w:rsidRDefault="003B1CA7" w:rsidP="003C64CF">
            <w:pPr>
              <w:pStyle w:val="pqiTabBody"/>
              <w:rPr>
                <w:i/>
              </w:rPr>
            </w:pPr>
            <w:r w:rsidRPr="00CD5AB3">
              <w:rPr>
                <w:i/>
              </w:rPr>
              <w:t>c</w:t>
            </w:r>
          </w:p>
        </w:tc>
        <w:tc>
          <w:tcPr>
            <w:tcW w:w="4500" w:type="dxa"/>
            <w:gridSpan w:val="3"/>
          </w:tcPr>
          <w:p w14:paraId="5C0B53BF" w14:textId="77777777" w:rsidR="003B1CA7" w:rsidRPr="00CD5AB3" w:rsidRDefault="003B1CA7" w:rsidP="003C64CF">
            <w:pPr>
              <w:pStyle w:val="pqiTabBody"/>
            </w:pPr>
            <w:r w:rsidRPr="00CD5AB3">
              <w:t>Ulica</w:t>
            </w:r>
          </w:p>
          <w:p w14:paraId="3998B295" w14:textId="77777777" w:rsidR="003B1CA7" w:rsidRPr="00CD5AB3" w:rsidRDefault="003B1CA7" w:rsidP="003C64CF">
            <w:pPr>
              <w:pStyle w:val="pqiTabBody"/>
            </w:pPr>
            <w:r w:rsidRPr="00CD5AB3">
              <w:rPr>
                <w:rFonts w:ascii="Courier New" w:hAnsi="Courier New" w:cs="Courier New"/>
                <w:noProof/>
                <w:color w:val="0000FF"/>
              </w:rPr>
              <w:t>StreetName</w:t>
            </w:r>
          </w:p>
        </w:tc>
        <w:tc>
          <w:tcPr>
            <w:tcW w:w="426" w:type="dxa"/>
            <w:gridSpan w:val="2"/>
          </w:tcPr>
          <w:p w14:paraId="3207E30F" w14:textId="77777777" w:rsidR="003B1CA7" w:rsidRPr="00CD5AB3" w:rsidRDefault="003B1CA7" w:rsidP="003C64CF">
            <w:pPr>
              <w:pStyle w:val="pqiTabBody"/>
            </w:pPr>
            <w:r w:rsidRPr="00CD5AB3">
              <w:t>R</w:t>
            </w:r>
          </w:p>
        </w:tc>
        <w:tc>
          <w:tcPr>
            <w:tcW w:w="2125" w:type="dxa"/>
          </w:tcPr>
          <w:p w14:paraId="739E839F" w14:textId="77777777" w:rsidR="003B1CA7" w:rsidRPr="00CD5AB3" w:rsidRDefault="003B1CA7" w:rsidP="003C64CF">
            <w:pPr>
              <w:pStyle w:val="pqiTabBody"/>
            </w:pPr>
          </w:p>
        </w:tc>
        <w:tc>
          <w:tcPr>
            <w:tcW w:w="4537" w:type="dxa"/>
          </w:tcPr>
          <w:p w14:paraId="232C6E6A" w14:textId="77777777" w:rsidR="003B1CA7" w:rsidRPr="00CD5AB3" w:rsidRDefault="003B1CA7" w:rsidP="003C64CF">
            <w:pPr>
              <w:pStyle w:val="pqiTabBody"/>
            </w:pPr>
          </w:p>
        </w:tc>
        <w:tc>
          <w:tcPr>
            <w:tcW w:w="855" w:type="dxa"/>
          </w:tcPr>
          <w:p w14:paraId="7A949186" w14:textId="77777777" w:rsidR="003B1CA7" w:rsidRPr="00CD5AB3" w:rsidRDefault="003B1CA7" w:rsidP="003C64CF">
            <w:pPr>
              <w:pStyle w:val="pqiTabBody"/>
            </w:pPr>
            <w:r w:rsidRPr="00CD5AB3">
              <w:t>an..65</w:t>
            </w:r>
          </w:p>
        </w:tc>
      </w:tr>
      <w:tr w:rsidR="003B1CA7" w:rsidRPr="00CD5AB3" w14:paraId="03658E71" w14:textId="77777777" w:rsidTr="003C64CF">
        <w:tc>
          <w:tcPr>
            <w:tcW w:w="370" w:type="dxa"/>
            <w:gridSpan w:val="2"/>
          </w:tcPr>
          <w:p w14:paraId="7D2E1DA4" w14:textId="77777777" w:rsidR="003B1CA7" w:rsidRPr="00CD5AB3" w:rsidRDefault="003B1CA7" w:rsidP="003C64CF">
            <w:pPr>
              <w:pStyle w:val="pqiTabBody"/>
              <w:rPr>
                <w:b/>
              </w:rPr>
            </w:pPr>
          </w:p>
        </w:tc>
        <w:tc>
          <w:tcPr>
            <w:tcW w:w="336" w:type="dxa"/>
            <w:gridSpan w:val="2"/>
          </w:tcPr>
          <w:p w14:paraId="6D340686" w14:textId="77777777" w:rsidR="003B1CA7" w:rsidRPr="00CD5AB3" w:rsidRDefault="003B1CA7" w:rsidP="003C64CF">
            <w:pPr>
              <w:pStyle w:val="pqiTabBody"/>
              <w:rPr>
                <w:i/>
              </w:rPr>
            </w:pPr>
            <w:r w:rsidRPr="00CD5AB3">
              <w:rPr>
                <w:i/>
              </w:rPr>
              <w:t>d</w:t>
            </w:r>
          </w:p>
        </w:tc>
        <w:tc>
          <w:tcPr>
            <w:tcW w:w="4500" w:type="dxa"/>
            <w:gridSpan w:val="3"/>
          </w:tcPr>
          <w:p w14:paraId="7FEB3CE2" w14:textId="77777777" w:rsidR="003B1CA7" w:rsidRPr="00CD5AB3" w:rsidRDefault="003B1CA7" w:rsidP="003C64CF">
            <w:pPr>
              <w:pStyle w:val="pqiTabBody"/>
            </w:pPr>
            <w:r w:rsidRPr="00CD5AB3">
              <w:t>Numer domu</w:t>
            </w:r>
          </w:p>
          <w:p w14:paraId="7E8BB431" w14:textId="77777777" w:rsidR="003B1CA7" w:rsidRPr="00CD5AB3" w:rsidRDefault="003B1CA7" w:rsidP="003C64CF">
            <w:pPr>
              <w:pStyle w:val="pqiTabBody"/>
            </w:pPr>
            <w:r w:rsidRPr="00CD5AB3">
              <w:rPr>
                <w:rFonts w:ascii="Courier New" w:hAnsi="Courier New" w:cs="Courier New"/>
                <w:noProof/>
                <w:color w:val="0000FF"/>
              </w:rPr>
              <w:t>StreetNumber</w:t>
            </w:r>
          </w:p>
        </w:tc>
        <w:tc>
          <w:tcPr>
            <w:tcW w:w="426" w:type="dxa"/>
            <w:gridSpan w:val="2"/>
          </w:tcPr>
          <w:p w14:paraId="508CB303" w14:textId="77777777" w:rsidR="003B1CA7" w:rsidRPr="00CD5AB3" w:rsidRDefault="003B1CA7" w:rsidP="003C64CF">
            <w:pPr>
              <w:pStyle w:val="pqiTabBody"/>
            </w:pPr>
            <w:r w:rsidRPr="00CD5AB3">
              <w:t>O</w:t>
            </w:r>
          </w:p>
        </w:tc>
        <w:tc>
          <w:tcPr>
            <w:tcW w:w="2125" w:type="dxa"/>
          </w:tcPr>
          <w:p w14:paraId="40BC53A1" w14:textId="77777777" w:rsidR="003B1CA7" w:rsidRPr="00CD5AB3" w:rsidRDefault="003B1CA7" w:rsidP="003C64CF">
            <w:pPr>
              <w:pStyle w:val="pqiTabBody"/>
            </w:pPr>
          </w:p>
        </w:tc>
        <w:tc>
          <w:tcPr>
            <w:tcW w:w="4537" w:type="dxa"/>
          </w:tcPr>
          <w:p w14:paraId="13E123A7" w14:textId="77777777" w:rsidR="003B1CA7" w:rsidRPr="00CD5AB3" w:rsidRDefault="003B1CA7" w:rsidP="003C64CF">
            <w:pPr>
              <w:pStyle w:val="pqiTabBody"/>
            </w:pPr>
          </w:p>
        </w:tc>
        <w:tc>
          <w:tcPr>
            <w:tcW w:w="855" w:type="dxa"/>
          </w:tcPr>
          <w:p w14:paraId="3F21812E" w14:textId="77777777" w:rsidR="003B1CA7" w:rsidRPr="00CD5AB3" w:rsidRDefault="003B1CA7" w:rsidP="003C64CF">
            <w:pPr>
              <w:pStyle w:val="pqiTabBody"/>
            </w:pPr>
            <w:r w:rsidRPr="00CD5AB3">
              <w:t>an..11</w:t>
            </w:r>
          </w:p>
        </w:tc>
      </w:tr>
      <w:tr w:rsidR="003B1CA7" w:rsidRPr="00CD5AB3" w14:paraId="2E0B7C3C" w14:textId="77777777" w:rsidTr="003C64CF">
        <w:tc>
          <w:tcPr>
            <w:tcW w:w="370" w:type="dxa"/>
            <w:gridSpan w:val="2"/>
          </w:tcPr>
          <w:p w14:paraId="6A163886" w14:textId="77777777" w:rsidR="003B1CA7" w:rsidRPr="00CD5AB3" w:rsidRDefault="003B1CA7" w:rsidP="003C64CF">
            <w:pPr>
              <w:pStyle w:val="pqiTabBody"/>
              <w:rPr>
                <w:b/>
              </w:rPr>
            </w:pPr>
          </w:p>
        </w:tc>
        <w:tc>
          <w:tcPr>
            <w:tcW w:w="336" w:type="dxa"/>
            <w:gridSpan w:val="2"/>
          </w:tcPr>
          <w:p w14:paraId="718364B6" w14:textId="77777777" w:rsidR="003B1CA7" w:rsidRPr="00CD5AB3" w:rsidRDefault="003B1CA7" w:rsidP="003C64CF">
            <w:pPr>
              <w:pStyle w:val="pqiTabBody"/>
              <w:rPr>
                <w:i/>
              </w:rPr>
            </w:pPr>
            <w:r w:rsidRPr="00CD5AB3">
              <w:rPr>
                <w:i/>
              </w:rPr>
              <w:t>e</w:t>
            </w:r>
          </w:p>
        </w:tc>
        <w:tc>
          <w:tcPr>
            <w:tcW w:w="4500" w:type="dxa"/>
            <w:gridSpan w:val="3"/>
          </w:tcPr>
          <w:p w14:paraId="58BB99DE" w14:textId="77777777" w:rsidR="003B1CA7" w:rsidRPr="00CD5AB3" w:rsidRDefault="003B1CA7" w:rsidP="003C64CF">
            <w:pPr>
              <w:pStyle w:val="pqiTabBody"/>
            </w:pPr>
            <w:r w:rsidRPr="00CD5AB3">
              <w:t>Kod pocztowy</w:t>
            </w:r>
          </w:p>
          <w:p w14:paraId="300ACE50" w14:textId="77777777" w:rsidR="003B1CA7" w:rsidRPr="00CD5AB3" w:rsidRDefault="003B1CA7" w:rsidP="003C64CF">
            <w:pPr>
              <w:pStyle w:val="pqiTabBody"/>
            </w:pPr>
            <w:r w:rsidRPr="00CD5AB3">
              <w:rPr>
                <w:rFonts w:ascii="Courier New" w:hAnsi="Courier New" w:cs="Courier New"/>
                <w:noProof/>
                <w:color w:val="0000FF"/>
              </w:rPr>
              <w:t>Postcode</w:t>
            </w:r>
          </w:p>
        </w:tc>
        <w:tc>
          <w:tcPr>
            <w:tcW w:w="426" w:type="dxa"/>
            <w:gridSpan w:val="2"/>
          </w:tcPr>
          <w:p w14:paraId="2999A5C9" w14:textId="77777777" w:rsidR="003B1CA7" w:rsidRPr="00CD5AB3" w:rsidRDefault="003B1CA7" w:rsidP="003C64CF">
            <w:pPr>
              <w:pStyle w:val="pqiTabBody"/>
            </w:pPr>
            <w:r w:rsidRPr="00CD5AB3">
              <w:t>R</w:t>
            </w:r>
          </w:p>
        </w:tc>
        <w:tc>
          <w:tcPr>
            <w:tcW w:w="2125" w:type="dxa"/>
          </w:tcPr>
          <w:p w14:paraId="0679D7E1" w14:textId="77777777" w:rsidR="003B1CA7" w:rsidRPr="00CD5AB3" w:rsidRDefault="003B1CA7" w:rsidP="003C64CF">
            <w:pPr>
              <w:pStyle w:val="pqiTabBody"/>
            </w:pPr>
          </w:p>
        </w:tc>
        <w:tc>
          <w:tcPr>
            <w:tcW w:w="4537" w:type="dxa"/>
          </w:tcPr>
          <w:p w14:paraId="0B5B8DA3" w14:textId="77777777" w:rsidR="003B1CA7" w:rsidRPr="00CD5AB3" w:rsidRDefault="003B1CA7" w:rsidP="003C64CF">
            <w:pPr>
              <w:pStyle w:val="pqiTabBody"/>
            </w:pPr>
          </w:p>
        </w:tc>
        <w:tc>
          <w:tcPr>
            <w:tcW w:w="855" w:type="dxa"/>
          </w:tcPr>
          <w:p w14:paraId="525550D9" w14:textId="77777777" w:rsidR="003B1CA7" w:rsidRPr="00CD5AB3" w:rsidRDefault="003B1CA7" w:rsidP="003C64CF">
            <w:pPr>
              <w:pStyle w:val="pqiTabBody"/>
            </w:pPr>
            <w:r w:rsidRPr="00CD5AB3">
              <w:t>an..10</w:t>
            </w:r>
          </w:p>
        </w:tc>
      </w:tr>
      <w:tr w:rsidR="003B1CA7" w:rsidRPr="00CD5AB3" w14:paraId="38C1E47E" w14:textId="77777777" w:rsidTr="003C64CF">
        <w:tc>
          <w:tcPr>
            <w:tcW w:w="370" w:type="dxa"/>
            <w:gridSpan w:val="2"/>
          </w:tcPr>
          <w:p w14:paraId="09A9D6C0" w14:textId="77777777" w:rsidR="003B1CA7" w:rsidRPr="00CD5AB3" w:rsidRDefault="003B1CA7" w:rsidP="003C64CF">
            <w:pPr>
              <w:pStyle w:val="pqiTabBody"/>
              <w:rPr>
                <w:b/>
              </w:rPr>
            </w:pPr>
          </w:p>
        </w:tc>
        <w:tc>
          <w:tcPr>
            <w:tcW w:w="336" w:type="dxa"/>
            <w:gridSpan w:val="2"/>
          </w:tcPr>
          <w:p w14:paraId="53A04C21" w14:textId="77777777" w:rsidR="003B1CA7" w:rsidRPr="00CD5AB3" w:rsidRDefault="003B1CA7" w:rsidP="003C64CF">
            <w:pPr>
              <w:pStyle w:val="pqiTabBody"/>
              <w:rPr>
                <w:i/>
              </w:rPr>
            </w:pPr>
            <w:r w:rsidRPr="00CD5AB3">
              <w:rPr>
                <w:i/>
              </w:rPr>
              <w:t>f</w:t>
            </w:r>
          </w:p>
        </w:tc>
        <w:tc>
          <w:tcPr>
            <w:tcW w:w="4500" w:type="dxa"/>
            <w:gridSpan w:val="3"/>
          </w:tcPr>
          <w:p w14:paraId="479579A9" w14:textId="77777777" w:rsidR="003B1CA7" w:rsidRPr="00CD5AB3" w:rsidRDefault="003B1CA7" w:rsidP="003C64CF">
            <w:pPr>
              <w:pStyle w:val="pqiTabBody"/>
            </w:pPr>
            <w:r w:rsidRPr="00CD5AB3">
              <w:t>Miejscowość</w:t>
            </w:r>
          </w:p>
          <w:p w14:paraId="4C6922E8" w14:textId="77777777" w:rsidR="003B1CA7" w:rsidRPr="00CD5AB3" w:rsidRDefault="003B1CA7" w:rsidP="003C64CF">
            <w:pPr>
              <w:pStyle w:val="pqiTabBody"/>
            </w:pPr>
            <w:r w:rsidRPr="00CD5AB3">
              <w:rPr>
                <w:rFonts w:ascii="Courier New" w:hAnsi="Courier New" w:cs="Courier New"/>
                <w:noProof/>
                <w:color w:val="0000FF"/>
              </w:rPr>
              <w:t>City</w:t>
            </w:r>
          </w:p>
        </w:tc>
        <w:tc>
          <w:tcPr>
            <w:tcW w:w="426" w:type="dxa"/>
            <w:gridSpan w:val="2"/>
          </w:tcPr>
          <w:p w14:paraId="786D084D" w14:textId="77777777" w:rsidR="003B1CA7" w:rsidRPr="00CD5AB3" w:rsidRDefault="003B1CA7" w:rsidP="003C64CF">
            <w:pPr>
              <w:pStyle w:val="pqiTabBody"/>
            </w:pPr>
            <w:r w:rsidRPr="00CD5AB3">
              <w:t>R</w:t>
            </w:r>
          </w:p>
        </w:tc>
        <w:tc>
          <w:tcPr>
            <w:tcW w:w="2125" w:type="dxa"/>
          </w:tcPr>
          <w:p w14:paraId="09E47301" w14:textId="77777777" w:rsidR="003B1CA7" w:rsidRPr="00CD5AB3" w:rsidRDefault="003B1CA7" w:rsidP="003C64CF">
            <w:pPr>
              <w:pStyle w:val="pqiTabBody"/>
            </w:pPr>
          </w:p>
        </w:tc>
        <w:tc>
          <w:tcPr>
            <w:tcW w:w="4537" w:type="dxa"/>
          </w:tcPr>
          <w:p w14:paraId="1C1C98C0" w14:textId="77777777" w:rsidR="003B1CA7" w:rsidRPr="00CD5AB3" w:rsidRDefault="003B1CA7" w:rsidP="003C64CF">
            <w:pPr>
              <w:pStyle w:val="pqiTabBody"/>
            </w:pPr>
          </w:p>
        </w:tc>
        <w:tc>
          <w:tcPr>
            <w:tcW w:w="855" w:type="dxa"/>
          </w:tcPr>
          <w:p w14:paraId="101CB7BF" w14:textId="77777777" w:rsidR="003B1CA7" w:rsidRPr="00CD5AB3" w:rsidRDefault="003B1CA7" w:rsidP="003C64CF">
            <w:pPr>
              <w:pStyle w:val="pqiTabBody"/>
            </w:pPr>
            <w:r w:rsidRPr="00CD5AB3">
              <w:t>an..50</w:t>
            </w:r>
          </w:p>
        </w:tc>
      </w:tr>
      <w:tr w:rsidR="003B1CA7" w:rsidRPr="00CD5AB3" w14:paraId="450988C0" w14:textId="77777777" w:rsidTr="003C64CF">
        <w:tc>
          <w:tcPr>
            <w:tcW w:w="706" w:type="dxa"/>
            <w:gridSpan w:val="4"/>
          </w:tcPr>
          <w:p w14:paraId="016781E8" w14:textId="77777777" w:rsidR="003B1CA7" w:rsidRPr="00CD5AB3" w:rsidRDefault="003B1CA7" w:rsidP="003C64CF">
            <w:pPr>
              <w:pStyle w:val="pqiTabHead"/>
            </w:pPr>
            <w:r w:rsidRPr="00CD5AB3">
              <w:lastRenderedPageBreak/>
              <w:t>3</w:t>
            </w:r>
          </w:p>
        </w:tc>
        <w:tc>
          <w:tcPr>
            <w:tcW w:w="4500" w:type="dxa"/>
            <w:gridSpan w:val="3"/>
          </w:tcPr>
          <w:p w14:paraId="7AEF435F" w14:textId="77777777" w:rsidR="003B1CA7" w:rsidRPr="00CD5AB3" w:rsidRDefault="003B1CA7" w:rsidP="003C64CF">
            <w:pPr>
              <w:pStyle w:val="pqiTabHead"/>
            </w:pPr>
            <w:r w:rsidRPr="00CD5AB3">
              <w:t>Miejsce wysyłki</w:t>
            </w:r>
          </w:p>
          <w:p w14:paraId="47F88627" w14:textId="77777777" w:rsidR="003B1CA7" w:rsidRPr="00CD5AB3" w:rsidRDefault="003B1CA7" w:rsidP="003C64CF">
            <w:pPr>
              <w:pStyle w:val="pqiTabHead"/>
            </w:pPr>
            <w:r w:rsidRPr="00CD5AB3">
              <w:rPr>
                <w:rFonts w:ascii="Courier New" w:hAnsi="Courier New" w:cs="Courier New"/>
                <w:noProof/>
                <w:color w:val="0000FF"/>
              </w:rPr>
              <w:t>PlaceOfDispatchTrader</w:t>
            </w:r>
          </w:p>
        </w:tc>
        <w:tc>
          <w:tcPr>
            <w:tcW w:w="426" w:type="dxa"/>
            <w:gridSpan w:val="2"/>
          </w:tcPr>
          <w:p w14:paraId="243F681A" w14:textId="5D7FE766" w:rsidR="003B1CA7" w:rsidRPr="00CD5AB3" w:rsidRDefault="00C82593" w:rsidP="003C64CF">
            <w:pPr>
              <w:pStyle w:val="pqiTabHead"/>
            </w:pPr>
            <w:r>
              <w:t>O</w:t>
            </w:r>
          </w:p>
        </w:tc>
        <w:tc>
          <w:tcPr>
            <w:tcW w:w="2125" w:type="dxa"/>
          </w:tcPr>
          <w:p w14:paraId="46AB14A3" w14:textId="77777777" w:rsidR="003B1CA7" w:rsidRPr="00CD5AB3" w:rsidRDefault="003B1CA7" w:rsidP="00C82593">
            <w:pPr>
              <w:pStyle w:val="pqiTabHead"/>
            </w:pPr>
          </w:p>
        </w:tc>
        <w:tc>
          <w:tcPr>
            <w:tcW w:w="4537" w:type="dxa"/>
          </w:tcPr>
          <w:p w14:paraId="2C43818A" w14:textId="67456AA1" w:rsidR="003B1CA7" w:rsidRPr="00CD5AB3" w:rsidRDefault="00AB694F" w:rsidP="003C64CF">
            <w:pPr>
              <w:pStyle w:val="pqiTabHead"/>
            </w:pPr>
            <w:r>
              <w:rPr>
                <w:b w:val="0"/>
              </w:rPr>
              <w:t>Uzupełnienie tej sekcji jest opcjonalne.</w:t>
            </w:r>
            <w:r w:rsidRPr="00CD5AB3">
              <w:rPr>
                <w:b w:val="0"/>
              </w:rPr>
              <w:t xml:space="preserve"> </w:t>
            </w:r>
            <w:r>
              <w:rPr>
                <w:b w:val="0"/>
              </w:rPr>
              <w:t xml:space="preserve">Sekcja ta może być wypełniona gdy </w:t>
            </w:r>
            <w:r w:rsidRPr="00CD5AB3">
              <w:rPr>
                <w:b w:val="0"/>
              </w:rPr>
              <w:t>miejsce faktycznej wysyłki jest inne niż siedziba Podmiotu wysyłającego wskazana w sekcji 2</w:t>
            </w:r>
            <w:r>
              <w:rPr>
                <w:b w:val="0"/>
              </w:rPr>
              <w:t xml:space="preserve"> lecz uzupełnienie tego pola jest do decyzji wysyłającego. </w:t>
            </w:r>
          </w:p>
        </w:tc>
        <w:tc>
          <w:tcPr>
            <w:tcW w:w="855" w:type="dxa"/>
          </w:tcPr>
          <w:p w14:paraId="34CD5A2F" w14:textId="77777777" w:rsidR="003B1CA7" w:rsidRPr="00CD5AB3" w:rsidRDefault="003B1CA7" w:rsidP="003C64CF">
            <w:pPr>
              <w:pStyle w:val="pqiTabHead"/>
            </w:pPr>
            <w:r w:rsidRPr="00CD5AB3">
              <w:t>1x</w:t>
            </w:r>
          </w:p>
        </w:tc>
      </w:tr>
      <w:tr w:rsidR="003B1CA7" w:rsidRPr="00CD5AB3" w14:paraId="37DF5865" w14:textId="77777777" w:rsidTr="003C64CF">
        <w:tc>
          <w:tcPr>
            <w:tcW w:w="706" w:type="dxa"/>
            <w:gridSpan w:val="4"/>
          </w:tcPr>
          <w:p w14:paraId="19D01920" w14:textId="77777777" w:rsidR="003B1CA7" w:rsidRPr="00CD5AB3" w:rsidRDefault="003B1CA7" w:rsidP="003C64CF">
            <w:pPr>
              <w:pStyle w:val="pqiTabBody"/>
              <w:rPr>
                <w:i/>
              </w:rPr>
            </w:pPr>
          </w:p>
        </w:tc>
        <w:tc>
          <w:tcPr>
            <w:tcW w:w="4500" w:type="dxa"/>
            <w:gridSpan w:val="3"/>
          </w:tcPr>
          <w:p w14:paraId="5F609F43" w14:textId="77777777" w:rsidR="003B1CA7" w:rsidRPr="00CD5AB3" w:rsidRDefault="003B1CA7" w:rsidP="003C64CF">
            <w:pPr>
              <w:pStyle w:val="pqiTabBody"/>
            </w:pPr>
            <w:r w:rsidRPr="00CD5AB3">
              <w:t xml:space="preserve">JĘZYK ELEMENTU </w:t>
            </w:r>
          </w:p>
          <w:p w14:paraId="18CAC7DA" w14:textId="77777777" w:rsidR="003B1CA7" w:rsidRPr="00CD5AB3" w:rsidRDefault="003B1CA7" w:rsidP="003C64CF">
            <w:pPr>
              <w:pStyle w:val="pqiTabBody"/>
            </w:pPr>
            <w:r w:rsidRPr="00CD5AB3">
              <w:rPr>
                <w:rFonts w:ascii="Courier New" w:hAnsi="Courier New" w:cs="Courier New"/>
                <w:noProof/>
                <w:color w:val="0000FF"/>
              </w:rPr>
              <w:t>@language</w:t>
            </w:r>
          </w:p>
          <w:p w14:paraId="3661A8FF" w14:textId="77777777" w:rsidR="003B1CA7" w:rsidRPr="00CD5AB3" w:rsidRDefault="003B1CA7" w:rsidP="003C64CF">
            <w:pPr>
              <w:pStyle w:val="pqiText"/>
              <w:jc w:val="center"/>
            </w:pPr>
          </w:p>
        </w:tc>
        <w:tc>
          <w:tcPr>
            <w:tcW w:w="426" w:type="dxa"/>
            <w:gridSpan w:val="2"/>
          </w:tcPr>
          <w:p w14:paraId="5B9D1E52" w14:textId="77777777" w:rsidR="003B1CA7" w:rsidRPr="00CD5AB3" w:rsidRDefault="003B1CA7" w:rsidP="003C64CF">
            <w:pPr>
              <w:pStyle w:val="pqiTabBody"/>
            </w:pPr>
            <w:r w:rsidRPr="00CD5AB3">
              <w:t>D</w:t>
            </w:r>
          </w:p>
        </w:tc>
        <w:tc>
          <w:tcPr>
            <w:tcW w:w="2125" w:type="dxa"/>
          </w:tcPr>
          <w:p w14:paraId="35A107E8" w14:textId="77777777" w:rsidR="003B1CA7" w:rsidRPr="00CD5AB3" w:rsidRDefault="003B1CA7" w:rsidP="003C64CF">
            <w:pPr>
              <w:pStyle w:val="pqiTabBody"/>
            </w:pPr>
            <w:r>
              <w:t>R jeśli uzupełniamy dane w tej sekcji</w:t>
            </w:r>
          </w:p>
        </w:tc>
        <w:tc>
          <w:tcPr>
            <w:tcW w:w="4537" w:type="dxa"/>
          </w:tcPr>
          <w:p w14:paraId="7DB91A22" w14:textId="77777777" w:rsidR="003B1CA7" w:rsidRPr="00CD5AB3" w:rsidRDefault="003B1CA7" w:rsidP="003C64CF">
            <w:pPr>
              <w:pStyle w:val="pqiTabBody"/>
            </w:pPr>
            <w:r w:rsidRPr="00CD5AB3">
              <w:t>Atrybut.</w:t>
            </w:r>
          </w:p>
          <w:p w14:paraId="412C75CD" w14:textId="77777777" w:rsidR="003B1CA7" w:rsidRPr="00CD5AB3" w:rsidRDefault="003B1CA7" w:rsidP="003C64CF">
            <w:pPr>
              <w:pStyle w:val="pqiTabBody"/>
            </w:pPr>
            <w:r w:rsidRPr="00CD5AB3">
              <w:t>Wartość ze słownika „Kody języka (Language codes)”.</w:t>
            </w:r>
          </w:p>
        </w:tc>
        <w:tc>
          <w:tcPr>
            <w:tcW w:w="855" w:type="dxa"/>
          </w:tcPr>
          <w:p w14:paraId="61AFFF3B" w14:textId="77777777" w:rsidR="003B1CA7" w:rsidRPr="00CD5AB3" w:rsidRDefault="003B1CA7" w:rsidP="003C64CF">
            <w:pPr>
              <w:pStyle w:val="pqiTabBody"/>
            </w:pPr>
            <w:r w:rsidRPr="00CD5AB3">
              <w:t>a2</w:t>
            </w:r>
          </w:p>
        </w:tc>
      </w:tr>
      <w:tr w:rsidR="003B1CA7" w:rsidRPr="00CD5AB3" w14:paraId="210522EC" w14:textId="77777777" w:rsidTr="003C64CF">
        <w:tc>
          <w:tcPr>
            <w:tcW w:w="706" w:type="dxa"/>
            <w:gridSpan w:val="4"/>
          </w:tcPr>
          <w:p w14:paraId="0E4EEBFE" w14:textId="77777777" w:rsidR="003B1CA7" w:rsidRPr="00CD5AB3" w:rsidRDefault="003B1CA7" w:rsidP="003C64CF">
            <w:pPr>
              <w:pStyle w:val="pqiTabBody"/>
              <w:rPr>
                <w:i/>
              </w:rPr>
            </w:pPr>
          </w:p>
        </w:tc>
        <w:tc>
          <w:tcPr>
            <w:tcW w:w="4500" w:type="dxa"/>
            <w:gridSpan w:val="3"/>
          </w:tcPr>
          <w:p w14:paraId="04C025D3" w14:textId="77777777" w:rsidR="003B1CA7" w:rsidRPr="00CD5AB3" w:rsidRDefault="003B1CA7" w:rsidP="003C64CF">
            <w:pPr>
              <w:pStyle w:val="pqiTabBody"/>
            </w:pPr>
            <w:r w:rsidRPr="00CD5AB3">
              <w:t xml:space="preserve">TYP PODMIOTU </w:t>
            </w:r>
          </w:p>
          <w:p w14:paraId="5A77CC1E" w14:textId="77777777" w:rsidR="003B1CA7" w:rsidRPr="00CD5AB3" w:rsidRDefault="003B1CA7" w:rsidP="003C64CF">
            <w:pPr>
              <w:pStyle w:val="pqiTabBody"/>
            </w:pPr>
            <w:r w:rsidRPr="00CD5AB3">
              <w:rPr>
                <w:rFonts w:ascii="Courier New" w:hAnsi="Courier New" w:cs="Courier New"/>
                <w:noProof/>
                <w:color w:val="0000FF"/>
              </w:rPr>
              <w:t>@deliveryTraderType</w:t>
            </w:r>
          </w:p>
        </w:tc>
        <w:tc>
          <w:tcPr>
            <w:tcW w:w="426" w:type="dxa"/>
            <w:gridSpan w:val="2"/>
          </w:tcPr>
          <w:p w14:paraId="40DE8B24" w14:textId="77777777" w:rsidR="003B1CA7" w:rsidRPr="00CD5AB3" w:rsidRDefault="003B1CA7" w:rsidP="003C64CF">
            <w:pPr>
              <w:pStyle w:val="pqiTabBody"/>
            </w:pPr>
            <w:r>
              <w:t>R</w:t>
            </w:r>
          </w:p>
        </w:tc>
        <w:tc>
          <w:tcPr>
            <w:tcW w:w="2125" w:type="dxa"/>
          </w:tcPr>
          <w:p w14:paraId="348CC1AA" w14:textId="77777777" w:rsidR="003B1CA7" w:rsidRPr="00CD5AB3" w:rsidRDefault="003B1CA7" w:rsidP="003C64CF">
            <w:pPr>
              <w:pStyle w:val="pqiTabBody"/>
            </w:pPr>
          </w:p>
        </w:tc>
        <w:tc>
          <w:tcPr>
            <w:tcW w:w="4537" w:type="dxa"/>
          </w:tcPr>
          <w:p w14:paraId="16EE6B94" w14:textId="77777777" w:rsidR="003B1CA7" w:rsidRPr="00CD5AB3" w:rsidRDefault="003B1CA7" w:rsidP="003C64CF">
            <w:pPr>
              <w:pStyle w:val="pqiTabBody"/>
            </w:pPr>
            <w:r w:rsidRPr="00CD5AB3">
              <w:t>Atrybut</w:t>
            </w:r>
          </w:p>
          <w:p w14:paraId="53A1D7EB" w14:textId="77777777" w:rsidR="003B1CA7" w:rsidRPr="00CD5AB3" w:rsidRDefault="003B1CA7" w:rsidP="003C64CF">
            <w:pPr>
              <w:pStyle w:val="pqiTabBody"/>
            </w:pPr>
            <w:r w:rsidRPr="00CD5AB3">
              <w:t>Określa rodzaj podmiotu.</w:t>
            </w:r>
          </w:p>
          <w:p w14:paraId="02E53355" w14:textId="77777777" w:rsidR="003B1CA7" w:rsidRPr="00CD5AB3" w:rsidRDefault="003B1CA7" w:rsidP="003C64CF">
            <w:pPr>
              <w:pStyle w:val="pqiTabBody"/>
            </w:pPr>
            <w:r w:rsidRPr="00CD5AB3">
              <w:t>Możliwe wartości określone w słowniku 4.</w:t>
            </w:r>
            <w:r>
              <w:t>5</w:t>
            </w:r>
            <w:r w:rsidRPr="00CD5AB3">
              <w:t>: „Rodzaje podmiotów”</w:t>
            </w:r>
          </w:p>
          <w:p w14:paraId="2DEEF901" w14:textId="77777777" w:rsidR="003B1CA7" w:rsidRPr="00CD5AB3" w:rsidRDefault="003B1CA7" w:rsidP="003C64CF">
            <w:pPr>
              <w:pStyle w:val="pqiTabBody"/>
            </w:pPr>
          </w:p>
        </w:tc>
        <w:tc>
          <w:tcPr>
            <w:tcW w:w="855" w:type="dxa"/>
          </w:tcPr>
          <w:p w14:paraId="43D36CE3" w14:textId="77777777" w:rsidR="003B1CA7" w:rsidRPr="00CD5AB3" w:rsidRDefault="003B1CA7" w:rsidP="003C64CF">
            <w:pPr>
              <w:pStyle w:val="pqiTabBody"/>
            </w:pPr>
            <w:r w:rsidRPr="00CD5AB3">
              <w:t>n1</w:t>
            </w:r>
          </w:p>
        </w:tc>
      </w:tr>
      <w:tr w:rsidR="003B1CA7" w:rsidRPr="00CD5AB3" w14:paraId="5A03FC56" w14:textId="77777777" w:rsidTr="003C64CF">
        <w:tc>
          <w:tcPr>
            <w:tcW w:w="370" w:type="dxa"/>
            <w:gridSpan w:val="2"/>
          </w:tcPr>
          <w:p w14:paraId="5D198522" w14:textId="77777777" w:rsidR="003B1CA7" w:rsidRPr="00CD5AB3" w:rsidRDefault="003B1CA7" w:rsidP="003C64CF">
            <w:pPr>
              <w:pStyle w:val="pqiTabBody"/>
              <w:rPr>
                <w:b/>
              </w:rPr>
            </w:pPr>
          </w:p>
        </w:tc>
        <w:tc>
          <w:tcPr>
            <w:tcW w:w="336" w:type="dxa"/>
            <w:gridSpan w:val="2"/>
          </w:tcPr>
          <w:p w14:paraId="37155B8B" w14:textId="77777777" w:rsidR="003B1CA7" w:rsidRPr="00CD5AB3" w:rsidRDefault="003B1CA7" w:rsidP="003C64CF">
            <w:pPr>
              <w:pStyle w:val="pqiTabBody"/>
              <w:rPr>
                <w:i/>
              </w:rPr>
            </w:pPr>
            <w:r w:rsidRPr="00CD5AB3">
              <w:rPr>
                <w:i/>
              </w:rPr>
              <w:t>a</w:t>
            </w:r>
          </w:p>
        </w:tc>
        <w:tc>
          <w:tcPr>
            <w:tcW w:w="4500" w:type="dxa"/>
            <w:gridSpan w:val="3"/>
          </w:tcPr>
          <w:p w14:paraId="4965B671" w14:textId="77777777" w:rsidR="003B1CA7" w:rsidRPr="00CD5AB3" w:rsidRDefault="003B1CA7" w:rsidP="003C64CF">
            <w:pPr>
              <w:pStyle w:val="pqiTabBody"/>
              <w:rPr>
                <w:lang w:val="en-US"/>
              </w:rPr>
            </w:pPr>
            <w:r w:rsidRPr="00CD5AB3">
              <w:rPr>
                <w:lang w:val="en-US"/>
              </w:rPr>
              <w:t>Identyfikacja podmiotu</w:t>
            </w:r>
          </w:p>
          <w:p w14:paraId="5E14E9CF" w14:textId="77777777" w:rsidR="003B1CA7" w:rsidRPr="00CD5AB3" w:rsidRDefault="003B1CA7" w:rsidP="003C64C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635AA574" w14:textId="77777777" w:rsidR="003B1CA7" w:rsidRDefault="003B1CA7" w:rsidP="003C64C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278A4BA1" w14:textId="77777777" w:rsidR="003B1CA7" w:rsidRPr="00CD5AB3" w:rsidRDefault="003B1CA7" w:rsidP="003C64CF">
            <w:pPr>
              <w:pStyle w:val="pqiTabBody"/>
            </w:pPr>
            <w:r w:rsidRPr="00CD5AB3">
              <w:rPr>
                <w:rFonts w:ascii="Courier New" w:hAnsi="Courier New" w:cs="Courier New"/>
                <w:noProof/>
                <w:color w:val="0000FF"/>
              </w:rPr>
              <w:t>TraderId/PersonalId</w:t>
            </w:r>
          </w:p>
        </w:tc>
        <w:tc>
          <w:tcPr>
            <w:tcW w:w="426" w:type="dxa"/>
            <w:gridSpan w:val="2"/>
          </w:tcPr>
          <w:p w14:paraId="7F8415F5" w14:textId="77777777" w:rsidR="003B1CA7" w:rsidRPr="00CD5AB3" w:rsidRDefault="003B1CA7" w:rsidP="003C64CF">
            <w:pPr>
              <w:pStyle w:val="pqiTabBody"/>
            </w:pPr>
            <w:r w:rsidRPr="00CD5AB3">
              <w:t>R</w:t>
            </w:r>
          </w:p>
        </w:tc>
        <w:tc>
          <w:tcPr>
            <w:tcW w:w="2125" w:type="dxa"/>
          </w:tcPr>
          <w:p w14:paraId="094B5A3C" w14:textId="77777777" w:rsidR="003B1CA7" w:rsidRPr="00CD5AB3" w:rsidRDefault="003B1CA7" w:rsidP="003C64CF">
            <w:pPr>
              <w:pStyle w:val="pqiTabBody"/>
            </w:pPr>
          </w:p>
        </w:tc>
        <w:tc>
          <w:tcPr>
            <w:tcW w:w="4537" w:type="dxa"/>
          </w:tcPr>
          <w:p w14:paraId="2AD15796" w14:textId="77777777" w:rsidR="003B1CA7" w:rsidRDefault="003B1CA7" w:rsidP="003C64CF">
            <w:pPr>
              <w:pStyle w:val="pqiTabBody"/>
            </w:pPr>
            <w:r>
              <w:t>Należy podać identyfikator podmiotu zależny od wybranego typu podmiotu.</w:t>
            </w:r>
          </w:p>
          <w:p w14:paraId="3C19DA47" w14:textId="7D2FB082" w:rsidR="003B1CA7" w:rsidRPr="00CD5AB3" w:rsidRDefault="003B1CA7" w:rsidP="003B1CA7">
            <w:pPr>
              <w:pStyle w:val="pqiTabBody"/>
            </w:pPr>
            <w:r>
              <w:t xml:space="preserve">Obowiązkowe podanie dokładnie jednego identyfikatora. Dla Pośredniczących podmiotów węglowch podajemy TaxNumber. </w:t>
            </w:r>
          </w:p>
        </w:tc>
        <w:tc>
          <w:tcPr>
            <w:tcW w:w="855" w:type="dxa"/>
          </w:tcPr>
          <w:p w14:paraId="46D7A5E4" w14:textId="77777777" w:rsidR="003B1CA7" w:rsidRPr="00CD5AB3" w:rsidRDefault="003B1CA7" w:rsidP="003C64CF">
            <w:pPr>
              <w:pStyle w:val="pqiTabBody"/>
            </w:pPr>
            <w:r w:rsidRPr="00CD5AB3">
              <w:t>an13</w:t>
            </w:r>
          </w:p>
        </w:tc>
      </w:tr>
      <w:tr w:rsidR="003B1CA7" w:rsidRPr="00CD5AB3" w14:paraId="54EDE77C" w14:textId="77777777" w:rsidTr="003C64CF">
        <w:tc>
          <w:tcPr>
            <w:tcW w:w="370" w:type="dxa"/>
            <w:gridSpan w:val="2"/>
          </w:tcPr>
          <w:p w14:paraId="65F44748" w14:textId="77777777" w:rsidR="003B1CA7" w:rsidRPr="00CD5AB3" w:rsidRDefault="003B1CA7" w:rsidP="003C64CF">
            <w:pPr>
              <w:pStyle w:val="pqiTabBody"/>
              <w:rPr>
                <w:b/>
              </w:rPr>
            </w:pPr>
          </w:p>
        </w:tc>
        <w:tc>
          <w:tcPr>
            <w:tcW w:w="336" w:type="dxa"/>
            <w:gridSpan w:val="2"/>
          </w:tcPr>
          <w:p w14:paraId="675F7F67" w14:textId="77777777" w:rsidR="003B1CA7" w:rsidRPr="00CD5AB3" w:rsidRDefault="003B1CA7" w:rsidP="003C64CF">
            <w:pPr>
              <w:pStyle w:val="pqiTabBody"/>
              <w:rPr>
                <w:i/>
              </w:rPr>
            </w:pPr>
            <w:r w:rsidRPr="00CD5AB3">
              <w:rPr>
                <w:i/>
              </w:rPr>
              <w:t>b</w:t>
            </w:r>
          </w:p>
        </w:tc>
        <w:tc>
          <w:tcPr>
            <w:tcW w:w="4500" w:type="dxa"/>
            <w:gridSpan w:val="3"/>
          </w:tcPr>
          <w:p w14:paraId="55A781FC" w14:textId="77777777" w:rsidR="003B1CA7" w:rsidRPr="00CD5AB3" w:rsidRDefault="003B1CA7" w:rsidP="003C64CF">
            <w:pPr>
              <w:pStyle w:val="pqiTabBody"/>
            </w:pPr>
            <w:r w:rsidRPr="00CD5AB3">
              <w:t xml:space="preserve">Nazwa </w:t>
            </w:r>
            <w:r>
              <w:t>P</w:t>
            </w:r>
            <w:r w:rsidRPr="00CD5AB3">
              <w:t>odmiotu wysyłającego</w:t>
            </w:r>
          </w:p>
          <w:p w14:paraId="16328C26" w14:textId="77777777" w:rsidR="003B1CA7" w:rsidRPr="00CD5AB3" w:rsidRDefault="003B1CA7" w:rsidP="003C64CF">
            <w:pPr>
              <w:pStyle w:val="pqiTabBody"/>
            </w:pPr>
            <w:r w:rsidRPr="00CD5AB3">
              <w:rPr>
                <w:rFonts w:ascii="Courier New" w:hAnsi="Courier New" w:cs="Courier New"/>
                <w:noProof/>
                <w:color w:val="0000FF"/>
              </w:rPr>
              <w:t>TraderName</w:t>
            </w:r>
          </w:p>
        </w:tc>
        <w:tc>
          <w:tcPr>
            <w:tcW w:w="426" w:type="dxa"/>
            <w:gridSpan w:val="2"/>
          </w:tcPr>
          <w:p w14:paraId="2C373AFD" w14:textId="77777777" w:rsidR="003B1CA7" w:rsidRPr="00CD5AB3" w:rsidRDefault="003B1CA7" w:rsidP="003C64CF">
            <w:pPr>
              <w:pStyle w:val="pqiTabBody"/>
            </w:pPr>
            <w:r w:rsidRPr="00CD5AB3">
              <w:t>O</w:t>
            </w:r>
          </w:p>
        </w:tc>
        <w:tc>
          <w:tcPr>
            <w:tcW w:w="2125" w:type="dxa"/>
            <w:vMerge w:val="restart"/>
          </w:tcPr>
          <w:p w14:paraId="5DDEC3B1" w14:textId="77777777" w:rsidR="003B1CA7" w:rsidRPr="00CD5AB3" w:rsidRDefault="003B1CA7" w:rsidP="003C64CF">
            <w:pPr>
              <w:pStyle w:val="pqiTabBody"/>
            </w:pPr>
          </w:p>
        </w:tc>
        <w:tc>
          <w:tcPr>
            <w:tcW w:w="4537" w:type="dxa"/>
          </w:tcPr>
          <w:p w14:paraId="46063797" w14:textId="77777777" w:rsidR="003B1CA7" w:rsidRPr="00CD5AB3" w:rsidRDefault="003B1CA7" w:rsidP="003C64CF">
            <w:pPr>
              <w:pStyle w:val="pqiTabBody"/>
            </w:pPr>
          </w:p>
        </w:tc>
        <w:tc>
          <w:tcPr>
            <w:tcW w:w="855" w:type="dxa"/>
          </w:tcPr>
          <w:p w14:paraId="778F70F9" w14:textId="77777777" w:rsidR="003B1CA7" w:rsidRPr="00CD5AB3" w:rsidRDefault="003B1CA7" w:rsidP="003C64CF">
            <w:pPr>
              <w:pStyle w:val="pqiTabBody"/>
            </w:pPr>
            <w:r w:rsidRPr="00CD5AB3">
              <w:t>an..182</w:t>
            </w:r>
          </w:p>
        </w:tc>
      </w:tr>
      <w:tr w:rsidR="003B1CA7" w:rsidRPr="00CD5AB3" w14:paraId="1E387448" w14:textId="77777777" w:rsidTr="003C64CF">
        <w:tc>
          <w:tcPr>
            <w:tcW w:w="370" w:type="dxa"/>
            <w:gridSpan w:val="2"/>
          </w:tcPr>
          <w:p w14:paraId="45D65098" w14:textId="77777777" w:rsidR="003B1CA7" w:rsidRPr="00CD5AB3" w:rsidRDefault="003B1CA7" w:rsidP="003C64CF">
            <w:pPr>
              <w:pStyle w:val="pqiTabBody"/>
              <w:rPr>
                <w:b/>
              </w:rPr>
            </w:pPr>
          </w:p>
        </w:tc>
        <w:tc>
          <w:tcPr>
            <w:tcW w:w="336" w:type="dxa"/>
            <w:gridSpan w:val="2"/>
          </w:tcPr>
          <w:p w14:paraId="49DEBB2C" w14:textId="77777777" w:rsidR="003B1CA7" w:rsidRPr="00CD5AB3" w:rsidRDefault="003B1CA7" w:rsidP="003C64CF">
            <w:pPr>
              <w:pStyle w:val="pqiTabBody"/>
              <w:rPr>
                <w:i/>
              </w:rPr>
            </w:pPr>
            <w:r w:rsidRPr="00CD5AB3">
              <w:rPr>
                <w:i/>
              </w:rPr>
              <w:t>c</w:t>
            </w:r>
          </w:p>
        </w:tc>
        <w:tc>
          <w:tcPr>
            <w:tcW w:w="4500" w:type="dxa"/>
            <w:gridSpan w:val="3"/>
          </w:tcPr>
          <w:p w14:paraId="00BF6CAB" w14:textId="77777777" w:rsidR="003B1CA7" w:rsidRPr="00CD5AB3" w:rsidRDefault="003B1CA7" w:rsidP="003C64CF">
            <w:pPr>
              <w:pStyle w:val="pqiTabBody"/>
            </w:pPr>
            <w:r w:rsidRPr="00CD5AB3">
              <w:t>Ulica</w:t>
            </w:r>
          </w:p>
          <w:p w14:paraId="4AB87BE4" w14:textId="77777777" w:rsidR="003B1CA7" w:rsidRPr="00CD5AB3" w:rsidRDefault="003B1CA7" w:rsidP="003C64CF">
            <w:pPr>
              <w:pStyle w:val="pqiTabBody"/>
            </w:pPr>
            <w:r w:rsidRPr="00CD5AB3">
              <w:rPr>
                <w:rFonts w:ascii="Courier New" w:hAnsi="Courier New" w:cs="Courier New"/>
                <w:noProof/>
                <w:color w:val="0000FF"/>
              </w:rPr>
              <w:t>StreetName</w:t>
            </w:r>
          </w:p>
        </w:tc>
        <w:tc>
          <w:tcPr>
            <w:tcW w:w="426" w:type="dxa"/>
            <w:gridSpan w:val="2"/>
          </w:tcPr>
          <w:p w14:paraId="2275B445" w14:textId="77777777" w:rsidR="003B1CA7" w:rsidRPr="00CD5AB3" w:rsidRDefault="003B1CA7" w:rsidP="003C64CF">
            <w:pPr>
              <w:pStyle w:val="pqiTabBody"/>
            </w:pPr>
            <w:r w:rsidRPr="00CD5AB3">
              <w:t>O</w:t>
            </w:r>
          </w:p>
        </w:tc>
        <w:tc>
          <w:tcPr>
            <w:tcW w:w="2125" w:type="dxa"/>
            <w:vMerge/>
          </w:tcPr>
          <w:p w14:paraId="1891833A" w14:textId="77777777" w:rsidR="003B1CA7" w:rsidRPr="00CD5AB3" w:rsidRDefault="003B1CA7" w:rsidP="003C64CF">
            <w:pPr>
              <w:pStyle w:val="pqiTabBody"/>
            </w:pPr>
          </w:p>
        </w:tc>
        <w:tc>
          <w:tcPr>
            <w:tcW w:w="4537" w:type="dxa"/>
          </w:tcPr>
          <w:p w14:paraId="2163F87A" w14:textId="77777777" w:rsidR="003B1CA7" w:rsidRPr="00CD5AB3" w:rsidRDefault="003B1CA7" w:rsidP="003C64CF">
            <w:pPr>
              <w:pStyle w:val="pqiTabBody"/>
            </w:pPr>
          </w:p>
        </w:tc>
        <w:tc>
          <w:tcPr>
            <w:tcW w:w="855" w:type="dxa"/>
          </w:tcPr>
          <w:p w14:paraId="134020D6" w14:textId="77777777" w:rsidR="003B1CA7" w:rsidRPr="00CD5AB3" w:rsidRDefault="003B1CA7" w:rsidP="003C64CF">
            <w:pPr>
              <w:pStyle w:val="pqiTabBody"/>
            </w:pPr>
            <w:r w:rsidRPr="00CD5AB3">
              <w:t>an..65</w:t>
            </w:r>
          </w:p>
        </w:tc>
      </w:tr>
      <w:tr w:rsidR="003B1CA7" w:rsidRPr="00CD5AB3" w14:paraId="44E60CE3" w14:textId="77777777" w:rsidTr="003C64CF">
        <w:tc>
          <w:tcPr>
            <w:tcW w:w="370" w:type="dxa"/>
            <w:gridSpan w:val="2"/>
          </w:tcPr>
          <w:p w14:paraId="76D1AD05" w14:textId="77777777" w:rsidR="003B1CA7" w:rsidRPr="00CD5AB3" w:rsidRDefault="003B1CA7" w:rsidP="003C64CF">
            <w:pPr>
              <w:pStyle w:val="pqiTabBody"/>
              <w:rPr>
                <w:b/>
              </w:rPr>
            </w:pPr>
          </w:p>
        </w:tc>
        <w:tc>
          <w:tcPr>
            <w:tcW w:w="336" w:type="dxa"/>
            <w:gridSpan w:val="2"/>
          </w:tcPr>
          <w:p w14:paraId="64E781DD" w14:textId="77777777" w:rsidR="003B1CA7" w:rsidRPr="00CD5AB3" w:rsidRDefault="003B1CA7" w:rsidP="003C64CF">
            <w:pPr>
              <w:pStyle w:val="pqiTabBody"/>
              <w:rPr>
                <w:i/>
              </w:rPr>
            </w:pPr>
            <w:r w:rsidRPr="00CD5AB3">
              <w:rPr>
                <w:i/>
              </w:rPr>
              <w:t>d</w:t>
            </w:r>
          </w:p>
        </w:tc>
        <w:tc>
          <w:tcPr>
            <w:tcW w:w="4500" w:type="dxa"/>
            <w:gridSpan w:val="3"/>
          </w:tcPr>
          <w:p w14:paraId="206DEE9A" w14:textId="77777777" w:rsidR="003B1CA7" w:rsidRPr="00CD5AB3" w:rsidRDefault="003B1CA7" w:rsidP="003C64CF">
            <w:pPr>
              <w:pStyle w:val="pqiTabBody"/>
            </w:pPr>
            <w:r w:rsidRPr="00CD5AB3">
              <w:t>Numer domu</w:t>
            </w:r>
          </w:p>
          <w:p w14:paraId="34675254" w14:textId="77777777" w:rsidR="003B1CA7" w:rsidRPr="00CD5AB3" w:rsidRDefault="003B1CA7" w:rsidP="003C64CF">
            <w:pPr>
              <w:pStyle w:val="pqiTabBody"/>
            </w:pPr>
            <w:r w:rsidRPr="00CD5AB3">
              <w:rPr>
                <w:rFonts w:ascii="Courier New" w:hAnsi="Courier New" w:cs="Courier New"/>
                <w:noProof/>
                <w:color w:val="0000FF"/>
              </w:rPr>
              <w:lastRenderedPageBreak/>
              <w:t>StreetNumber</w:t>
            </w:r>
          </w:p>
        </w:tc>
        <w:tc>
          <w:tcPr>
            <w:tcW w:w="426" w:type="dxa"/>
            <w:gridSpan w:val="2"/>
          </w:tcPr>
          <w:p w14:paraId="7ACE25D2" w14:textId="77777777" w:rsidR="003B1CA7" w:rsidRPr="00CD5AB3" w:rsidRDefault="003B1CA7" w:rsidP="003C64CF">
            <w:pPr>
              <w:pStyle w:val="pqiTabBody"/>
            </w:pPr>
            <w:r w:rsidRPr="00CD5AB3">
              <w:lastRenderedPageBreak/>
              <w:t>O</w:t>
            </w:r>
          </w:p>
        </w:tc>
        <w:tc>
          <w:tcPr>
            <w:tcW w:w="2125" w:type="dxa"/>
            <w:vMerge/>
          </w:tcPr>
          <w:p w14:paraId="518DEA2A" w14:textId="77777777" w:rsidR="003B1CA7" w:rsidRPr="00CD5AB3" w:rsidRDefault="003B1CA7" w:rsidP="003C64CF">
            <w:pPr>
              <w:pStyle w:val="pqiTabBody"/>
            </w:pPr>
          </w:p>
        </w:tc>
        <w:tc>
          <w:tcPr>
            <w:tcW w:w="4537" w:type="dxa"/>
          </w:tcPr>
          <w:p w14:paraId="4C5D3748" w14:textId="77777777" w:rsidR="003B1CA7" w:rsidRPr="00CD5AB3" w:rsidRDefault="003B1CA7" w:rsidP="003C64CF">
            <w:pPr>
              <w:pStyle w:val="pqiTabBody"/>
            </w:pPr>
          </w:p>
        </w:tc>
        <w:tc>
          <w:tcPr>
            <w:tcW w:w="855" w:type="dxa"/>
          </w:tcPr>
          <w:p w14:paraId="2F1E9FD2" w14:textId="77777777" w:rsidR="003B1CA7" w:rsidRPr="00CD5AB3" w:rsidRDefault="003B1CA7" w:rsidP="003C64CF">
            <w:pPr>
              <w:pStyle w:val="pqiTabBody"/>
            </w:pPr>
            <w:r w:rsidRPr="00CD5AB3">
              <w:t>an..11</w:t>
            </w:r>
          </w:p>
        </w:tc>
      </w:tr>
      <w:tr w:rsidR="003B1CA7" w:rsidRPr="00CD5AB3" w14:paraId="275C38DD" w14:textId="77777777" w:rsidTr="003C64CF">
        <w:tc>
          <w:tcPr>
            <w:tcW w:w="370" w:type="dxa"/>
            <w:gridSpan w:val="2"/>
          </w:tcPr>
          <w:p w14:paraId="488932E3" w14:textId="77777777" w:rsidR="003B1CA7" w:rsidRPr="00CD5AB3" w:rsidRDefault="003B1CA7" w:rsidP="003C64CF">
            <w:pPr>
              <w:pStyle w:val="pqiTabBody"/>
              <w:rPr>
                <w:b/>
              </w:rPr>
            </w:pPr>
          </w:p>
        </w:tc>
        <w:tc>
          <w:tcPr>
            <w:tcW w:w="336" w:type="dxa"/>
            <w:gridSpan w:val="2"/>
          </w:tcPr>
          <w:p w14:paraId="527200CF" w14:textId="77777777" w:rsidR="003B1CA7" w:rsidRPr="00CD5AB3" w:rsidRDefault="003B1CA7" w:rsidP="003C64CF">
            <w:pPr>
              <w:pStyle w:val="pqiTabBody"/>
              <w:rPr>
                <w:i/>
              </w:rPr>
            </w:pPr>
            <w:r w:rsidRPr="00CD5AB3">
              <w:rPr>
                <w:i/>
              </w:rPr>
              <w:t>e</w:t>
            </w:r>
          </w:p>
        </w:tc>
        <w:tc>
          <w:tcPr>
            <w:tcW w:w="4500" w:type="dxa"/>
            <w:gridSpan w:val="3"/>
          </w:tcPr>
          <w:p w14:paraId="7A95F6F0" w14:textId="77777777" w:rsidR="003B1CA7" w:rsidRPr="00CD5AB3" w:rsidRDefault="003B1CA7" w:rsidP="003C64CF">
            <w:pPr>
              <w:pStyle w:val="pqiTabBody"/>
            </w:pPr>
            <w:r w:rsidRPr="00CD5AB3">
              <w:t>Kod pocztowy</w:t>
            </w:r>
          </w:p>
          <w:p w14:paraId="662F4B0C" w14:textId="77777777" w:rsidR="003B1CA7" w:rsidRPr="00CD5AB3" w:rsidRDefault="003B1CA7" w:rsidP="003C64CF">
            <w:pPr>
              <w:pStyle w:val="pqiTabBody"/>
            </w:pPr>
            <w:r w:rsidRPr="00CD5AB3">
              <w:rPr>
                <w:rFonts w:ascii="Courier New" w:hAnsi="Courier New" w:cs="Courier New"/>
                <w:noProof/>
                <w:color w:val="0000FF"/>
              </w:rPr>
              <w:t>Postcode</w:t>
            </w:r>
          </w:p>
        </w:tc>
        <w:tc>
          <w:tcPr>
            <w:tcW w:w="426" w:type="dxa"/>
            <w:gridSpan w:val="2"/>
          </w:tcPr>
          <w:p w14:paraId="3F5F00EC" w14:textId="77777777" w:rsidR="003B1CA7" w:rsidRPr="00CD5AB3" w:rsidRDefault="003B1CA7" w:rsidP="003C64CF">
            <w:pPr>
              <w:pStyle w:val="pqiTabBody"/>
            </w:pPr>
            <w:r w:rsidRPr="00CD5AB3">
              <w:t>O</w:t>
            </w:r>
          </w:p>
        </w:tc>
        <w:tc>
          <w:tcPr>
            <w:tcW w:w="2125" w:type="dxa"/>
            <w:vMerge/>
          </w:tcPr>
          <w:p w14:paraId="3AB33759" w14:textId="77777777" w:rsidR="003B1CA7" w:rsidRPr="00CD5AB3" w:rsidRDefault="003B1CA7" w:rsidP="003C64CF">
            <w:pPr>
              <w:pStyle w:val="pqiTabBody"/>
            </w:pPr>
          </w:p>
        </w:tc>
        <w:tc>
          <w:tcPr>
            <w:tcW w:w="4537" w:type="dxa"/>
          </w:tcPr>
          <w:p w14:paraId="085F3477" w14:textId="77777777" w:rsidR="003B1CA7" w:rsidRPr="00CD5AB3" w:rsidRDefault="003B1CA7" w:rsidP="003C64CF">
            <w:pPr>
              <w:pStyle w:val="pqiTabBody"/>
            </w:pPr>
          </w:p>
        </w:tc>
        <w:tc>
          <w:tcPr>
            <w:tcW w:w="855" w:type="dxa"/>
          </w:tcPr>
          <w:p w14:paraId="476C789F" w14:textId="77777777" w:rsidR="003B1CA7" w:rsidRPr="00CD5AB3" w:rsidRDefault="003B1CA7" w:rsidP="003C64CF">
            <w:pPr>
              <w:pStyle w:val="pqiTabBody"/>
            </w:pPr>
            <w:r w:rsidRPr="00CD5AB3">
              <w:t>an..10</w:t>
            </w:r>
          </w:p>
        </w:tc>
      </w:tr>
      <w:tr w:rsidR="003B1CA7" w:rsidRPr="00CD5AB3" w14:paraId="5AA7F80D" w14:textId="77777777" w:rsidTr="003C64CF">
        <w:tc>
          <w:tcPr>
            <w:tcW w:w="370" w:type="dxa"/>
            <w:gridSpan w:val="2"/>
          </w:tcPr>
          <w:p w14:paraId="17FE4C9B" w14:textId="77777777" w:rsidR="003B1CA7" w:rsidRPr="00CD5AB3" w:rsidRDefault="003B1CA7" w:rsidP="003C64CF">
            <w:pPr>
              <w:pStyle w:val="pqiTabBody"/>
              <w:rPr>
                <w:b/>
              </w:rPr>
            </w:pPr>
          </w:p>
        </w:tc>
        <w:tc>
          <w:tcPr>
            <w:tcW w:w="336" w:type="dxa"/>
            <w:gridSpan w:val="2"/>
          </w:tcPr>
          <w:p w14:paraId="11CD9361" w14:textId="77777777" w:rsidR="003B1CA7" w:rsidRPr="00CD5AB3" w:rsidRDefault="003B1CA7" w:rsidP="003C64CF">
            <w:pPr>
              <w:pStyle w:val="pqiTabBody"/>
              <w:rPr>
                <w:i/>
              </w:rPr>
            </w:pPr>
            <w:r w:rsidRPr="00CD5AB3">
              <w:rPr>
                <w:i/>
              </w:rPr>
              <w:t>f</w:t>
            </w:r>
          </w:p>
        </w:tc>
        <w:tc>
          <w:tcPr>
            <w:tcW w:w="4500" w:type="dxa"/>
            <w:gridSpan w:val="3"/>
          </w:tcPr>
          <w:p w14:paraId="169BA524" w14:textId="77777777" w:rsidR="003B1CA7" w:rsidRPr="00CD5AB3" w:rsidRDefault="003B1CA7" w:rsidP="003C64CF">
            <w:pPr>
              <w:pStyle w:val="pqiTabBody"/>
            </w:pPr>
            <w:r w:rsidRPr="00CD5AB3">
              <w:t>Miejscowość</w:t>
            </w:r>
          </w:p>
          <w:p w14:paraId="6C1B12B1" w14:textId="77777777" w:rsidR="003B1CA7" w:rsidRPr="00CD5AB3" w:rsidRDefault="003B1CA7" w:rsidP="003C64CF">
            <w:pPr>
              <w:pStyle w:val="pqiTabBody"/>
            </w:pPr>
            <w:r w:rsidRPr="00CD5AB3">
              <w:rPr>
                <w:rFonts w:ascii="Courier New" w:hAnsi="Courier New" w:cs="Courier New"/>
                <w:noProof/>
                <w:color w:val="0000FF"/>
              </w:rPr>
              <w:t>City</w:t>
            </w:r>
          </w:p>
        </w:tc>
        <w:tc>
          <w:tcPr>
            <w:tcW w:w="426" w:type="dxa"/>
            <w:gridSpan w:val="2"/>
          </w:tcPr>
          <w:p w14:paraId="65A90E7A" w14:textId="77777777" w:rsidR="003B1CA7" w:rsidRPr="00CD5AB3" w:rsidRDefault="003B1CA7" w:rsidP="003C64CF">
            <w:pPr>
              <w:pStyle w:val="pqiTabBody"/>
            </w:pPr>
            <w:r w:rsidRPr="00CD5AB3">
              <w:t>O</w:t>
            </w:r>
          </w:p>
        </w:tc>
        <w:tc>
          <w:tcPr>
            <w:tcW w:w="2125" w:type="dxa"/>
            <w:vMerge/>
          </w:tcPr>
          <w:p w14:paraId="219D5A07" w14:textId="77777777" w:rsidR="003B1CA7" w:rsidRPr="00CD5AB3" w:rsidRDefault="003B1CA7" w:rsidP="003C64CF">
            <w:pPr>
              <w:pStyle w:val="pqiTabBody"/>
            </w:pPr>
          </w:p>
        </w:tc>
        <w:tc>
          <w:tcPr>
            <w:tcW w:w="4537" w:type="dxa"/>
          </w:tcPr>
          <w:p w14:paraId="2C93941D" w14:textId="77777777" w:rsidR="003B1CA7" w:rsidRPr="00CD5AB3" w:rsidRDefault="003B1CA7" w:rsidP="003C64CF">
            <w:pPr>
              <w:pStyle w:val="pqiTabBody"/>
            </w:pPr>
          </w:p>
        </w:tc>
        <w:tc>
          <w:tcPr>
            <w:tcW w:w="855" w:type="dxa"/>
          </w:tcPr>
          <w:p w14:paraId="34A5E0A5" w14:textId="77777777" w:rsidR="003B1CA7" w:rsidRPr="00CD5AB3" w:rsidRDefault="003B1CA7" w:rsidP="003C64CF">
            <w:pPr>
              <w:pStyle w:val="pqiTabBody"/>
            </w:pPr>
            <w:r w:rsidRPr="00CD5AB3">
              <w:t>an..50</w:t>
            </w:r>
          </w:p>
        </w:tc>
      </w:tr>
      <w:tr w:rsidR="003B1CA7" w:rsidRPr="00CD5AB3" w14:paraId="1D5F8592" w14:textId="77777777" w:rsidTr="003C64CF">
        <w:tc>
          <w:tcPr>
            <w:tcW w:w="706" w:type="dxa"/>
            <w:gridSpan w:val="4"/>
          </w:tcPr>
          <w:p w14:paraId="78E3E9F4" w14:textId="77777777" w:rsidR="003B1CA7" w:rsidRPr="00CD5AB3" w:rsidRDefault="003B1CA7" w:rsidP="003C64CF">
            <w:pPr>
              <w:pStyle w:val="pqiTabHead"/>
            </w:pPr>
            <w:r w:rsidRPr="00CD5AB3">
              <w:t>4</w:t>
            </w:r>
          </w:p>
        </w:tc>
        <w:tc>
          <w:tcPr>
            <w:tcW w:w="4500" w:type="dxa"/>
            <w:gridSpan w:val="3"/>
          </w:tcPr>
          <w:p w14:paraId="5A9330AC" w14:textId="77777777" w:rsidR="003B1CA7" w:rsidRPr="00CD5AB3" w:rsidRDefault="003B1CA7" w:rsidP="003C64CF">
            <w:pPr>
              <w:pStyle w:val="pqiTabHead"/>
            </w:pPr>
            <w:r w:rsidRPr="00CD5AB3">
              <w:t>URZĄD właściwy w miejscu wysyłki</w:t>
            </w:r>
          </w:p>
          <w:p w14:paraId="5BBF1A36" w14:textId="77777777" w:rsidR="003B1CA7" w:rsidRPr="00CD5AB3" w:rsidRDefault="003B1CA7" w:rsidP="003C64CF">
            <w:pPr>
              <w:pStyle w:val="pqiTabHead"/>
            </w:pPr>
            <w:r w:rsidRPr="00CD5AB3">
              <w:rPr>
                <w:rFonts w:ascii="Courier New" w:hAnsi="Courier New" w:cs="Courier New"/>
                <w:noProof/>
                <w:color w:val="0000FF"/>
              </w:rPr>
              <w:t>PlaceOfDispatchCustomsOffice</w:t>
            </w:r>
          </w:p>
        </w:tc>
        <w:tc>
          <w:tcPr>
            <w:tcW w:w="426" w:type="dxa"/>
            <w:gridSpan w:val="2"/>
          </w:tcPr>
          <w:p w14:paraId="4D5D80C1" w14:textId="77777777" w:rsidR="003B1CA7" w:rsidRPr="00CD5AB3" w:rsidRDefault="003B1CA7" w:rsidP="003C64CF">
            <w:pPr>
              <w:pStyle w:val="pqiTabHead"/>
            </w:pPr>
            <w:r w:rsidRPr="00CD5AB3">
              <w:t>R</w:t>
            </w:r>
          </w:p>
        </w:tc>
        <w:tc>
          <w:tcPr>
            <w:tcW w:w="2125" w:type="dxa"/>
          </w:tcPr>
          <w:p w14:paraId="17213E9D" w14:textId="77777777" w:rsidR="003B1CA7" w:rsidRPr="00CD5AB3" w:rsidRDefault="003B1CA7" w:rsidP="003C64CF">
            <w:pPr>
              <w:pStyle w:val="pqiTabHead"/>
            </w:pPr>
          </w:p>
        </w:tc>
        <w:tc>
          <w:tcPr>
            <w:tcW w:w="4537" w:type="dxa"/>
          </w:tcPr>
          <w:p w14:paraId="716BBFFC" w14:textId="77777777" w:rsidR="003B1CA7" w:rsidRPr="00CD5AB3" w:rsidRDefault="003B1CA7" w:rsidP="003C64CF">
            <w:pPr>
              <w:pStyle w:val="pqiTabHead"/>
            </w:pPr>
          </w:p>
        </w:tc>
        <w:tc>
          <w:tcPr>
            <w:tcW w:w="855" w:type="dxa"/>
          </w:tcPr>
          <w:p w14:paraId="4DB1142B" w14:textId="77777777" w:rsidR="003B1CA7" w:rsidRPr="00CD5AB3" w:rsidRDefault="003B1CA7" w:rsidP="003C64CF">
            <w:pPr>
              <w:pStyle w:val="pqiTabHead"/>
            </w:pPr>
            <w:r w:rsidRPr="00CD5AB3">
              <w:t>1x</w:t>
            </w:r>
          </w:p>
        </w:tc>
      </w:tr>
      <w:tr w:rsidR="003B1CA7" w:rsidRPr="00CD5AB3" w14:paraId="35BCAC81" w14:textId="77777777" w:rsidTr="003C64CF">
        <w:tc>
          <w:tcPr>
            <w:tcW w:w="370" w:type="dxa"/>
            <w:gridSpan w:val="2"/>
          </w:tcPr>
          <w:p w14:paraId="7494049B" w14:textId="77777777" w:rsidR="003B1CA7" w:rsidRPr="00CD5AB3" w:rsidRDefault="003B1CA7" w:rsidP="003C64CF">
            <w:pPr>
              <w:pStyle w:val="pqiTabBody"/>
              <w:rPr>
                <w:b/>
              </w:rPr>
            </w:pPr>
          </w:p>
        </w:tc>
        <w:tc>
          <w:tcPr>
            <w:tcW w:w="336" w:type="dxa"/>
            <w:gridSpan w:val="2"/>
          </w:tcPr>
          <w:p w14:paraId="6D81B4F4" w14:textId="77777777" w:rsidR="003B1CA7" w:rsidRPr="00CD5AB3" w:rsidRDefault="003B1CA7" w:rsidP="003C64CF">
            <w:pPr>
              <w:pStyle w:val="pqiTabBody"/>
              <w:rPr>
                <w:i/>
              </w:rPr>
            </w:pPr>
            <w:r w:rsidRPr="00CD5AB3">
              <w:rPr>
                <w:i/>
              </w:rPr>
              <w:t>a</w:t>
            </w:r>
          </w:p>
        </w:tc>
        <w:tc>
          <w:tcPr>
            <w:tcW w:w="4500" w:type="dxa"/>
            <w:gridSpan w:val="3"/>
          </w:tcPr>
          <w:p w14:paraId="2407DE37" w14:textId="77777777" w:rsidR="003B1CA7" w:rsidRPr="00CD5AB3" w:rsidRDefault="003B1CA7" w:rsidP="003C64CF">
            <w:pPr>
              <w:pStyle w:val="pqiTabBody"/>
            </w:pPr>
            <w:r w:rsidRPr="00CD5AB3">
              <w:t>Numer referencyjny urzędu</w:t>
            </w:r>
          </w:p>
          <w:p w14:paraId="5CE4BB45" w14:textId="77777777" w:rsidR="003B1CA7" w:rsidRPr="00CD5AB3" w:rsidRDefault="003B1CA7" w:rsidP="003C64CF">
            <w:pPr>
              <w:pStyle w:val="pqiTabBody"/>
            </w:pPr>
            <w:r w:rsidRPr="00CD5AB3">
              <w:rPr>
                <w:rFonts w:ascii="Courier New" w:hAnsi="Courier New" w:cs="Courier New"/>
                <w:noProof/>
                <w:color w:val="0000FF"/>
              </w:rPr>
              <w:t>ReferenceNumber</w:t>
            </w:r>
          </w:p>
        </w:tc>
        <w:tc>
          <w:tcPr>
            <w:tcW w:w="426" w:type="dxa"/>
            <w:gridSpan w:val="2"/>
          </w:tcPr>
          <w:p w14:paraId="4DF1375C" w14:textId="77777777" w:rsidR="003B1CA7" w:rsidRPr="00CD5AB3" w:rsidRDefault="003B1CA7" w:rsidP="003C64CF">
            <w:pPr>
              <w:pStyle w:val="pqiTabBody"/>
            </w:pPr>
            <w:r w:rsidRPr="00CD5AB3">
              <w:t>R</w:t>
            </w:r>
          </w:p>
        </w:tc>
        <w:tc>
          <w:tcPr>
            <w:tcW w:w="2125" w:type="dxa"/>
          </w:tcPr>
          <w:p w14:paraId="39E5907A" w14:textId="77777777" w:rsidR="003B1CA7" w:rsidRPr="00CD5AB3" w:rsidRDefault="003B1CA7" w:rsidP="003C64CF">
            <w:pPr>
              <w:pStyle w:val="pqiTabBody"/>
            </w:pPr>
          </w:p>
        </w:tc>
        <w:tc>
          <w:tcPr>
            <w:tcW w:w="4537" w:type="dxa"/>
          </w:tcPr>
          <w:p w14:paraId="36E459CF" w14:textId="77777777" w:rsidR="003B1CA7" w:rsidRPr="00CD5AB3" w:rsidRDefault="003B1CA7" w:rsidP="003C64CF">
            <w:pPr>
              <w:pStyle w:val="pqiTabBody"/>
            </w:pPr>
            <w:r w:rsidRPr="00CD5AB3">
              <w:t>Należy podać kod urzędu skarbowego właściwego ze względu na adres miejsca wysyłki</w:t>
            </w:r>
          </w:p>
          <w:p w14:paraId="71562A98" w14:textId="77777777" w:rsidR="003B1CA7" w:rsidRPr="00CD5AB3" w:rsidRDefault="003B1CA7" w:rsidP="003C64CF">
            <w:pPr>
              <w:pStyle w:val="pqiTabBody"/>
            </w:pPr>
          </w:p>
        </w:tc>
        <w:tc>
          <w:tcPr>
            <w:tcW w:w="855" w:type="dxa"/>
          </w:tcPr>
          <w:p w14:paraId="11AD059A" w14:textId="77777777" w:rsidR="003B1CA7" w:rsidRPr="00CD5AB3" w:rsidRDefault="003B1CA7" w:rsidP="003C64CF">
            <w:pPr>
              <w:pStyle w:val="pqiTabBody"/>
            </w:pPr>
            <w:r w:rsidRPr="00CD5AB3">
              <w:t>an8</w:t>
            </w:r>
          </w:p>
        </w:tc>
      </w:tr>
      <w:tr w:rsidR="003B1CA7" w:rsidRPr="00CD5AB3" w14:paraId="725CE66C" w14:textId="77777777" w:rsidTr="003C64CF">
        <w:tc>
          <w:tcPr>
            <w:tcW w:w="706" w:type="dxa"/>
            <w:gridSpan w:val="4"/>
          </w:tcPr>
          <w:p w14:paraId="2CD9D10F" w14:textId="77777777" w:rsidR="003B1CA7" w:rsidRPr="00CD5AB3" w:rsidRDefault="003B1CA7" w:rsidP="003C64CF">
            <w:pPr>
              <w:pStyle w:val="pqiTabHead"/>
            </w:pPr>
            <w:r w:rsidRPr="00CD5AB3">
              <w:t>5</w:t>
            </w:r>
          </w:p>
        </w:tc>
        <w:tc>
          <w:tcPr>
            <w:tcW w:w="4500" w:type="dxa"/>
            <w:gridSpan w:val="3"/>
          </w:tcPr>
          <w:p w14:paraId="3B35F73A" w14:textId="77777777" w:rsidR="003B1CA7" w:rsidRPr="00CD5AB3" w:rsidRDefault="003B1CA7" w:rsidP="003C64CF">
            <w:pPr>
              <w:pStyle w:val="pqiTabHead"/>
            </w:pPr>
            <w:r w:rsidRPr="00CD5AB3">
              <w:t>PODMIOT Odbierający</w:t>
            </w:r>
          </w:p>
          <w:p w14:paraId="205A508D" w14:textId="77777777" w:rsidR="003B1CA7" w:rsidRPr="00CD5AB3" w:rsidRDefault="003B1CA7" w:rsidP="003C64CF">
            <w:pPr>
              <w:pStyle w:val="pqiTabHead"/>
            </w:pPr>
            <w:r w:rsidRPr="00CD5AB3">
              <w:rPr>
                <w:rFonts w:ascii="Courier New" w:hAnsi="Courier New" w:cs="Courier New"/>
                <w:noProof/>
                <w:color w:val="0000FF"/>
              </w:rPr>
              <w:t>ConsigneeTrader</w:t>
            </w:r>
          </w:p>
        </w:tc>
        <w:tc>
          <w:tcPr>
            <w:tcW w:w="426" w:type="dxa"/>
            <w:gridSpan w:val="2"/>
          </w:tcPr>
          <w:p w14:paraId="43D0FAF4" w14:textId="77777777" w:rsidR="003B1CA7" w:rsidRPr="00CD5AB3" w:rsidRDefault="003B1CA7" w:rsidP="003C64CF">
            <w:pPr>
              <w:pStyle w:val="pqiTabHead"/>
            </w:pPr>
            <w:r>
              <w:t>R</w:t>
            </w:r>
          </w:p>
        </w:tc>
        <w:tc>
          <w:tcPr>
            <w:tcW w:w="2125" w:type="dxa"/>
          </w:tcPr>
          <w:p w14:paraId="4338324A" w14:textId="77777777" w:rsidR="003B1CA7" w:rsidRPr="00CD5AB3" w:rsidRDefault="003B1CA7" w:rsidP="003C64CF">
            <w:pPr>
              <w:pStyle w:val="pqiTabHead"/>
            </w:pPr>
          </w:p>
        </w:tc>
        <w:tc>
          <w:tcPr>
            <w:tcW w:w="4537" w:type="dxa"/>
          </w:tcPr>
          <w:p w14:paraId="5DEE1DF1" w14:textId="77777777" w:rsidR="003B1CA7" w:rsidRPr="00CD5AB3" w:rsidRDefault="003B1CA7" w:rsidP="003C64CF">
            <w:pPr>
              <w:pStyle w:val="pqiTabHead"/>
            </w:pPr>
          </w:p>
        </w:tc>
        <w:tc>
          <w:tcPr>
            <w:tcW w:w="855" w:type="dxa"/>
          </w:tcPr>
          <w:p w14:paraId="12FF9752" w14:textId="77777777" w:rsidR="003B1CA7" w:rsidRPr="00CD5AB3" w:rsidRDefault="003B1CA7" w:rsidP="003C64CF">
            <w:pPr>
              <w:pStyle w:val="pqiTabHead"/>
            </w:pPr>
            <w:r w:rsidRPr="00CD5AB3">
              <w:t>1x</w:t>
            </w:r>
          </w:p>
        </w:tc>
      </w:tr>
      <w:tr w:rsidR="003B1CA7" w:rsidRPr="00CD5AB3" w14:paraId="14745F8D" w14:textId="77777777" w:rsidTr="003C64CF">
        <w:tc>
          <w:tcPr>
            <w:tcW w:w="706" w:type="dxa"/>
            <w:gridSpan w:val="4"/>
          </w:tcPr>
          <w:p w14:paraId="7100C1EE" w14:textId="77777777" w:rsidR="003B1CA7" w:rsidRPr="00CD5AB3" w:rsidRDefault="003B1CA7" w:rsidP="003C64CF">
            <w:pPr>
              <w:pStyle w:val="pqiTabBody"/>
              <w:rPr>
                <w:i/>
              </w:rPr>
            </w:pPr>
          </w:p>
        </w:tc>
        <w:tc>
          <w:tcPr>
            <w:tcW w:w="4500" w:type="dxa"/>
            <w:gridSpan w:val="3"/>
          </w:tcPr>
          <w:p w14:paraId="451CBBAD" w14:textId="77777777" w:rsidR="003B1CA7" w:rsidRPr="00CD5AB3" w:rsidRDefault="003B1CA7" w:rsidP="003C64CF">
            <w:pPr>
              <w:pStyle w:val="pqiTabBody"/>
            </w:pPr>
            <w:r w:rsidRPr="00CD5AB3">
              <w:t xml:space="preserve">JĘZYK ELEMENTU </w:t>
            </w:r>
          </w:p>
          <w:p w14:paraId="7A58AB32" w14:textId="77777777" w:rsidR="003B1CA7" w:rsidRPr="00CD5AB3" w:rsidRDefault="003B1CA7" w:rsidP="003C64CF">
            <w:pPr>
              <w:pStyle w:val="pqiTabBody"/>
            </w:pPr>
            <w:r w:rsidRPr="00CD5AB3">
              <w:rPr>
                <w:rFonts w:ascii="Courier New" w:hAnsi="Courier New" w:cs="Courier New"/>
                <w:noProof/>
                <w:color w:val="0000FF"/>
              </w:rPr>
              <w:t>@language</w:t>
            </w:r>
          </w:p>
        </w:tc>
        <w:tc>
          <w:tcPr>
            <w:tcW w:w="426" w:type="dxa"/>
            <w:gridSpan w:val="2"/>
          </w:tcPr>
          <w:p w14:paraId="36AC84B7" w14:textId="77777777" w:rsidR="003B1CA7" w:rsidRPr="00CD5AB3" w:rsidRDefault="003B1CA7" w:rsidP="003C64CF">
            <w:pPr>
              <w:pStyle w:val="pqiTabBody"/>
            </w:pPr>
            <w:r>
              <w:t>R</w:t>
            </w:r>
          </w:p>
        </w:tc>
        <w:tc>
          <w:tcPr>
            <w:tcW w:w="2125" w:type="dxa"/>
          </w:tcPr>
          <w:p w14:paraId="136C3B85" w14:textId="77777777" w:rsidR="003B1CA7" w:rsidRPr="00CD5AB3" w:rsidRDefault="003B1CA7" w:rsidP="003C64CF">
            <w:pPr>
              <w:pStyle w:val="pqiTabBody"/>
            </w:pPr>
          </w:p>
        </w:tc>
        <w:tc>
          <w:tcPr>
            <w:tcW w:w="4537" w:type="dxa"/>
          </w:tcPr>
          <w:p w14:paraId="3A342B64" w14:textId="77777777" w:rsidR="003B1CA7" w:rsidRPr="00CD5AB3" w:rsidRDefault="003B1CA7" w:rsidP="003C64CF">
            <w:pPr>
              <w:pStyle w:val="pqiTabBody"/>
            </w:pPr>
            <w:r w:rsidRPr="00CD5AB3">
              <w:t>Atrybut.</w:t>
            </w:r>
          </w:p>
          <w:p w14:paraId="7E717F81" w14:textId="77777777" w:rsidR="003B1CA7" w:rsidRPr="00CD5AB3" w:rsidRDefault="003B1CA7" w:rsidP="003C64CF">
            <w:pPr>
              <w:pStyle w:val="pqiTabBody"/>
            </w:pPr>
            <w:r w:rsidRPr="00CD5AB3">
              <w:t>Wartość ze słownika „Kody języka (Language codes)”.</w:t>
            </w:r>
          </w:p>
        </w:tc>
        <w:tc>
          <w:tcPr>
            <w:tcW w:w="855" w:type="dxa"/>
          </w:tcPr>
          <w:p w14:paraId="63357272" w14:textId="77777777" w:rsidR="003B1CA7" w:rsidRPr="00CD5AB3" w:rsidRDefault="003B1CA7" w:rsidP="003C64CF">
            <w:pPr>
              <w:pStyle w:val="pqiTabBody"/>
            </w:pPr>
            <w:r w:rsidRPr="00CD5AB3">
              <w:t>a2</w:t>
            </w:r>
          </w:p>
        </w:tc>
      </w:tr>
      <w:tr w:rsidR="003B1CA7" w:rsidRPr="00CD5AB3" w14:paraId="3F3D2B65" w14:textId="77777777" w:rsidTr="003C64CF">
        <w:tc>
          <w:tcPr>
            <w:tcW w:w="706" w:type="dxa"/>
            <w:gridSpan w:val="4"/>
          </w:tcPr>
          <w:p w14:paraId="4F82596C" w14:textId="77777777" w:rsidR="003B1CA7" w:rsidRPr="00CD5AB3" w:rsidRDefault="003B1CA7" w:rsidP="003C64CF">
            <w:pPr>
              <w:pStyle w:val="pqiTabBody"/>
              <w:rPr>
                <w:i/>
              </w:rPr>
            </w:pPr>
          </w:p>
        </w:tc>
        <w:tc>
          <w:tcPr>
            <w:tcW w:w="4500" w:type="dxa"/>
            <w:gridSpan w:val="3"/>
          </w:tcPr>
          <w:p w14:paraId="56AD5CB9" w14:textId="77777777" w:rsidR="003B1CA7" w:rsidRPr="00CD5AB3" w:rsidRDefault="003B1CA7" w:rsidP="003C64CF">
            <w:pPr>
              <w:pStyle w:val="pqiTabBody"/>
            </w:pPr>
            <w:r w:rsidRPr="00CD5AB3">
              <w:t>TYP PODMIOTU</w:t>
            </w:r>
          </w:p>
          <w:p w14:paraId="53CB12E7" w14:textId="77777777" w:rsidR="003B1CA7" w:rsidRPr="00CD5AB3" w:rsidRDefault="003B1CA7" w:rsidP="003C64CF">
            <w:pPr>
              <w:pStyle w:val="pqiTabBody"/>
            </w:pPr>
            <w:r w:rsidRPr="00CD5AB3">
              <w:rPr>
                <w:rFonts w:ascii="Courier New" w:hAnsi="Courier New" w:cs="Courier New"/>
                <w:noProof/>
                <w:color w:val="0000FF"/>
              </w:rPr>
              <w:t>@deliveryTraderType</w:t>
            </w:r>
          </w:p>
        </w:tc>
        <w:tc>
          <w:tcPr>
            <w:tcW w:w="426" w:type="dxa"/>
            <w:gridSpan w:val="2"/>
          </w:tcPr>
          <w:p w14:paraId="30A0FEC3" w14:textId="77777777" w:rsidR="003B1CA7" w:rsidRPr="00CD5AB3" w:rsidRDefault="003B1CA7" w:rsidP="003C64CF">
            <w:pPr>
              <w:pStyle w:val="pqiTabBody"/>
            </w:pPr>
            <w:r>
              <w:t>R</w:t>
            </w:r>
          </w:p>
        </w:tc>
        <w:tc>
          <w:tcPr>
            <w:tcW w:w="2125" w:type="dxa"/>
          </w:tcPr>
          <w:p w14:paraId="2B5A4653" w14:textId="77777777" w:rsidR="003B1CA7" w:rsidRPr="00CD5AB3" w:rsidRDefault="003B1CA7" w:rsidP="003C64CF">
            <w:pPr>
              <w:pStyle w:val="pqiTabBody"/>
            </w:pPr>
          </w:p>
        </w:tc>
        <w:tc>
          <w:tcPr>
            <w:tcW w:w="4537" w:type="dxa"/>
          </w:tcPr>
          <w:p w14:paraId="41489C91" w14:textId="77777777" w:rsidR="003B1CA7" w:rsidRPr="00CD5AB3" w:rsidRDefault="003B1CA7" w:rsidP="003C64CF">
            <w:pPr>
              <w:pStyle w:val="pqiTabBody"/>
            </w:pPr>
            <w:r w:rsidRPr="00CD5AB3">
              <w:t>Atrybut</w:t>
            </w:r>
          </w:p>
          <w:p w14:paraId="19AB4C48" w14:textId="77777777" w:rsidR="003B1CA7" w:rsidRPr="00CD5AB3" w:rsidRDefault="003B1CA7" w:rsidP="003C64CF">
            <w:pPr>
              <w:pStyle w:val="pqiTabBody"/>
            </w:pPr>
            <w:r w:rsidRPr="00CD5AB3">
              <w:t>Określa rodzaj podmiotu.</w:t>
            </w:r>
          </w:p>
          <w:p w14:paraId="5B9A2552" w14:textId="77777777" w:rsidR="003B1CA7" w:rsidRPr="00CD5AB3" w:rsidRDefault="003B1CA7" w:rsidP="003C64CF">
            <w:pPr>
              <w:pStyle w:val="pqiTabBody"/>
            </w:pPr>
            <w:r w:rsidRPr="00CD5AB3">
              <w:t>Możliwe wartości określone w słowniku 4.</w:t>
            </w:r>
            <w:r>
              <w:t>5</w:t>
            </w:r>
            <w:r w:rsidRPr="00CD5AB3">
              <w:t xml:space="preserve"> „Rodzaje podmiotów”</w:t>
            </w:r>
          </w:p>
          <w:p w14:paraId="43969959" w14:textId="77777777" w:rsidR="003B1CA7" w:rsidRPr="00CD5AB3" w:rsidRDefault="003B1CA7" w:rsidP="003C64CF">
            <w:pPr>
              <w:pStyle w:val="pqiTabBody"/>
            </w:pPr>
          </w:p>
        </w:tc>
        <w:tc>
          <w:tcPr>
            <w:tcW w:w="855" w:type="dxa"/>
          </w:tcPr>
          <w:p w14:paraId="0385CE04" w14:textId="77777777" w:rsidR="003B1CA7" w:rsidRPr="00CD5AB3" w:rsidRDefault="003B1CA7" w:rsidP="003C64CF">
            <w:pPr>
              <w:pStyle w:val="pqiTabBody"/>
            </w:pPr>
            <w:r w:rsidRPr="00CD5AB3">
              <w:t>n1</w:t>
            </w:r>
          </w:p>
        </w:tc>
      </w:tr>
      <w:tr w:rsidR="003B1CA7" w:rsidRPr="00CD5AB3" w14:paraId="2718DB61" w14:textId="77777777" w:rsidTr="003C64CF">
        <w:tc>
          <w:tcPr>
            <w:tcW w:w="370" w:type="dxa"/>
            <w:gridSpan w:val="2"/>
          </w:tcPr>
          <w:p w14:paraId="28B6A785" w14:textId="77777777" w:rsidR="003B1CA7" w:rsidRPr="00CD5AB3" w:rsidRDefault="003B1CA7" w:rsidP="003C64CF">
            <w:pPr>
              <w:pStyle w:val="pqiTabBody"/>
              <w:rPr>
                <w:b/>
              </w:rPr>
            </w:pPr>
          </w:p>
        </w:tc>
        <w:tc>
          <w:tcPr>
            <w:tcW w:w="336" w:type="dxa"/>
            <w:gridSpan w:val="2"/>
          </w:tcPr>
          <w:p w14:paraId="02456D64" w14:textId="77777777" w:rsidR="003B1CA7" w:rsidRPr="00CD5AB3" w:rsidRDefault="003B1CA7" w:rsidP="003C64CF">
            <w:pPr>
              <w:pStyle w:val="pqiTabBody"/>
              <w:rPr>
                <w:i/>
              </w:rPr>
            </w:pPr>
            <w:r w:rsidRPr="00CD5AB3">
              <w:rPr>
                <w:i/>
              </w:rPr>
              <w:t>a</w:t>
            </w:r>
          </w:p>
        </w:tc>
        <w:tc>
          <w:tcPr>
            <w:tcW w:w="4500" w:type="dxa"/>
            <w:gridSpan w:val="3"/>
          </w:tcPr>
          <w:p w14:paraId="3C824129" w14:textId="77777777" w:rsidR="003B1CA7" w:rsidRPr="00CD5AB3" w:rsidRDefault="003B1CA7" w:rsidP="003C64CF">
            <w:pPr>
              <w:pStyle w:val="pqiTabBody"/>
              <w:rPr>
                <w:lang w:val="en-US"/>
              </w:rPr>
            </w:pPr>
            <w:r w:rsidRPr="00CD5AB3">
              <w:rPr>
                <w:lang w:val="en-US"/>
              </w:rPr>
              <w:t>Identyfikacja podmiotu</w:t>
            </w:r>
          </w:p>
          <w:p w14:paraId="6C0AA5B3" w14:textId="77777777" w:rsidR="003B1CA7" w:rsidRPr="00CD5AB3" w:rsidRDefault="003B1CA7" w:rsidP="003C64C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6F83B2C5" w14:textId="77777777" w:rsidR="003B1CA7" w:rsidRPr="00CD5AB3" w:rsidRDefault="003B1CA7" w:rsidP="003C64CF">
            <w:pPr>
              <w:pStyle w:val="pqiTabBody"/>
              <w:rPr>
                <w:rFonts w:ascii="Courier New" w:hAnsi="Courier New" w:cs="Courier New"/>
                <w:noProof/>
                <w:color w:val="0000FF"/>
                <w:lang w:val="en-US"/>
              </w:rPr>
            </w:pPr>
            <w:r w:rsidRPr="00CD5AB3">
              <w:rPr>
                <w:rFonts w:ascii="Courier New" w:hAnsi="Courier New" w:cs="Courier New"/>
                <w:noProof/>
                <w:color w:val="0000FF"/>
                <w:lang w:val="en-US"/>
              </w:rPr>
              <w:lastRenderedPageBreak/>
              <w:t>TraderId/TaxNumber</w:t>
            </w:r>
          </w:p>
          <w:p w14:paraId="2A6E1B64" w14:textId="77777777" w:rsidR="003B1CA7" w:rsidRPr="00CD5AB3" w:rsidRDefault="003B1CA7" w:rsidP="003C64CF">
            <w:pPr>
              <w:pStyle w:val="pqiTabBody"/>
            </w:pPr>
            <w:r w:rsidRPr="00CD5AB3">
              <w:rPr>
                <w:rFonts w:ascii="Courier New" w:hAnsi="Courier New" w:cs="Courier New"/>
                <w:noProof/>
                <w:color w:val="0000FF"/>
              </w:rPr>
              <w:t>TraderId/PersonalId</w:t>
            </w:r>
          </w:p>
        </w:tc>
        <w:tc>
          <w:tcPr>
            <w:tcW w:w="426" w:type="dxa"/>
            <w:gridSpan w:val="2"/>
          </w:tcPr>
          <w:p w14:paraId="5D1D8D7D" w14:textId="77777777" w:rsidR="003B1CA7" w:rsidRPr="00CD5AB3" w:rsidRDefault="003B1CA7" w:rsidP="003C64CF">
            <w:pPr>
              <w:pStyle w:val="pqiTabBody"/>
            </w:pPr>
            <w:r w:rsidRPr="00CD5AB3">
              <w:lastRenderedPageBreak/>
              <w:t>R</w:t>
            </w:r>
          </w:p>
        </w:tc>
        <w:tc>
          <w:tcPr>
            <w:tcW w:w="2125" w:type="dxa"/>
          </w:tcPr>
          <w:p w14:paraId="51C9DD29" w14:textId="77777777" w:rsidR="003B1CA7" w:rsidRPr="00CD5AB3" w:rsidRDefault="003B1CA7" w:rsidP="003C64CF">
            <w:pPr>
              <w:pStyle w:val="pqiTabBody"/>
            </w:pPr>
          </w:p>
        </w:tc>
        <w:tc>
          <w:tcPr>
            <w:tcW w:w="4537" w:type="dxa"/>
          </w:tcPr>
          <w:p w14:paraId="48364530" w14:textId="77777777" w:rsidR="003B1CA7" w:rsidRDefault="003B1CA7" w:rsidP="003C64CF">
            <w:pPr>
              <w:pStyle w:val="pqiTabBody"/>
            </w:pPr>
            <w:r>
              <w:t>Należy podać identyfikator podmiotu zależny od wybranego typu podmiotu.</w:t>
            </w:r>
          </w:p>
          <w:p w14:paraId="65090D5D" w14:textId="789F0163" w:rsidR="003B1CA7" w:rsidRPr="00CD5AB3" w:rsidRDefault="003B1CA7" w:rsidP="00F75229">
            <w:pPr>
              <w:pStyle w:val="pqiTabBody"/>
            </w:pPr>
            <w:r>
              <w:lastRenderedPageBreak/>
              <w:t>Obowiązkowe podanie dokładnie jednego identyfikatora. Dla nieobjętych systemem (Finalnych nabywców weglowych) Personal ID</w:t>
            </w:r>
            <w:r w:rsidR="00B248B1">
              <w:t xml:space="preserve"> (PESEL lub inny numer)</w:t>
            </w:r>
            <w:r>
              <w:t xml:space="preserve">. </w:t>
            </w:r>
          </w:p>
        </w:tc>
        <w:tc>
          <w:tcPr>
            <w:tcW w:w="855" w:type="dxa"/>
          </w:tcPr>
          <w:p w14:paraId="27529B34" w14:textId="77777777" w:rsidR="003B1CA7" w:rsidRPr="00CD5AB3" w:rsidRDefault="003B1CA7" w:rsidP="003C64CF">
            <w:pPr>
              <w:pStyle w:val="pqiTabBody"/>
            </w:pPr>
            <w:r w:rsidRPr="00CD5AB3">
              <w:lastRenderedPageBreak/>
              <w:t>an13</w:t>
            </w:r>
          </w:p>
        </w:tc>
      </w:tr>
      <w:tr w:rsidR="003B1CA7" w:rsidRPr="00CD5AB3" w14:paraId="40A90B62" w14:textId="77777777" w:rsidTr="003C64CF">
        <w:tc>
          <w:tcPr>
            <w:tcW w:w="370" w:type="dxa"/>
            <w:gridSpan w:val="2"/>
          </w:tcPr>
          <w:p w14:paraId="7FA4E8A2" w14:textId="77777777" w:rsidR="003B1CA7" w:rsidRPr="00CD5AB3" w:rsidRDefault="003B1CA7" w:rsidP="003C64CF">
            <w:pPr>
              <w:pStyle w:val="pqiTabBody"/>
              <w:rPr>
                <w:b/>
              </w:rPr>
            </w:pPr>
          </w:p>
        </w:tc>
        <w:tc>
          <w:tcPr>
            <w:tcW w:w="336" w:type="dxa"/>
            <w:gridSpan w:val="2"/>
          </w:tcPr>
          <w:p w14:paraId="747D8B3B" w14:textId="77777777" w:rsidR="003B1CA7" w:rsidRPr="00CD5AB3" w:rsidRDefault="003B1CA7" w:rsidP="003C64CF">
            <w:pPr>
              <w:pStyle w:val="pqiTabBody"/>
              <w:rPr>
                <w:i/>
              </w:rPr>
            </w:pPr>
            <w:r w:rsidRPr="00CD5AB3">
              <w:rPr>
                <w:i/>
              </w:rPr>
              <w:t>b</w:t>
            </w:r>
          </w:p>
        </w:tc>
        <w:tc>
          <w:tcPr>
            <w:tcW w:w="4500" w:type="dxa"/>
            <w:gridSpan w:val="3"/>
          </w:tcPr>
          <w:p w14:paraId="0F53445B" w14:textId="77777777" w:rsidR="003B1CA7" w:rsidRPr="00CD5AB3" w:rsidRDefault="003B1CA7" w:rsidP="003C64CF">
            <w:pPr>
              <w:pStyle w:val="pqiTabBody"/>
            </w:pPr>
            <w:r w:rsidRPr="00CD5AB3">
              <w:t>Nazwa podmiotu / imię i nazwisko</w:t>
            </w:r>
          </w:p>
          <w:p w14:paraId="08721C85" w14:textId="77777777" w:rsidR="003B1CA7" w:rsidRPr="00CD5AB3" w:rsidRDefault="003B1CA7" w:rsidP="003C64CF">
            <w:pPr>
              <w:pStyle w:val="pqiTabBody"/>
            </w:pPr>
            <w:r w:rsidRPr="00CD5AB3">
              <w:rPr>
                <w:rFonts w:ascii="Courier New" w:hAnsi="Courier New" w:cs="Courier New"/>
                <w:noProof/>
                <w:color w:val="0000FF"/>
              </w:rPr>
              <w:t>TraderName</w:t>
            </w:r>
          </w:p>
        </w:tc>
        <w:tc>
          <w:tcPr>
            <w:tcW w:w="426" w:type="dxa"/>
            <w:gridSpan w:val="2"/>
          </w:tcPr>
          <w:p w14:paraId="1CBCDC68" w14:textId="77777777" w:rsidR="003B1CA7" w:rsidRPr="00CD5AB3" w:rsidRDefault="003B1CA7" w:rsidP="003C64CF">
            <w:pPr>
              <w:pStyle w:val="pqiTabBody"/>
            </w:pPr>
            <w:r w:rsidRPr="00CD5AB3">
              <w:t>R</w:t>
            </w:r>
          </w:p>
        </w:tc>
        <w:tc>
          <w:tcPr>
            <w:tcW w:w="2125" w:type="dxa"/>
          </w:tcPr>
          <w:p w14:paraId="14603D34" w14:textId="77777777" w:rsidR="003B1CA7" w:rsidRPr="00CD5AB3" w:rsidRDefault="003B1CA7" w:rsidP="003C64CF">
            <w:pPr>
              <w:pStyle w:val="pqiTabBody"/>
            </w:pPr>
          </w:p>
        </w:tc>
        <w:tc>
          <w:tcPr>
            <w:tcW w:w="4537" w:type="dxa"/>
          </w:tcPr>
          <w:p w14:paraId="4B18A8F1" w14:textId="77777777" w:rsidR="003B1CA7" w:rsidRPr="00CD5AB3" w:rsidRDefault="003B1CA7" w:rsidP="003C64CF">
            <w:pPr>
              <w:pStyle w:val="pqiTabBody"/>
            </w:pPr>
          </w:p>
        </w:tc>
        <w:tc>
          <w:tcPr>
            <w:tcW w:w="855" w:type="dxa"/>
          </w:tcPr>
          <w:p w14:paraId="0C15F01C" w14:textId="77777777" w:rsidR="003B1CA7" w:rsidRPr="00CD5AB3" w:rsidRDefault="003B1CA7" w:rsidP="003C64CF">
            <w:pPr>
              <w:pStyle w:val="pqiTabBody"/>
            </w:pPr>
            <w:r w:rsidRPr="00CD5AB3">
              <w:t>an..182</w:t>
            </w:r>
          </w:p>
        </w:tc>
      </w:tr>
      <w:tr w:rsidR="003B1CA7" w:rsidRPr="00CD5AB3" w14:paraId="18D659CE" w14:textId="77777777" w:rsidTr="003C64CF">
        <w:tc>
          <w:tcPr>
            <w:tcW w:w="370" w:type="dxa"/>
            <w:gridSpan w:val="2"/>
          </w:tcPr>
          <w:p w14:paraId="302684B2" w14:textId="77777777" w:rsidR="003B1CA7" w:rsidRPr="00CD5AB3" w:rsidRDefault="003B1CA7" w:rsidP="003C64CF">
            <w:pPr>
              <w:pStyle w:val="pqiTabBody"/>
              <w:rPr>
                <w:b/>
              </w:rPr>
            </w:pPr>
          </w:p>
        </w:tc>
        <w:tc>
          <w:tcPr>
            <w:tcW w:w="336" w:type="dxa"/>
            <w:gridSpan w:val="2"/>
          </w:tcPr>
          <w:p w14:paraId="50BD6F30" w14:textId="77777777" w:rsidR="003B1CA7" w:rsidRPr="00CD5AB3" w:rsidRDefault="003B1CA7" w:rsidP="003C64CF">
            <w:pPr>
              <w:pStyle w:val="pqiTabBody"/>
              <w:rPr>
                <w:i/>
              </w:rPr>
            </w:pPr>
            <w:r w:rsidRPr="00CD5AB3">
              <w:rPr>
                <w:i/>
              </w:rPr>
              <w:t>c</w:t>
            </w:r>
          </w:p>
        </w:tc>
        <w:tc>
          <w:tcPr>
            <w:tcW w:w="4500" w:type="dxa"/>
            <w:gridSpan w:val="3"/>
          </w:tcPr>
          <w:p w14:paraId="0E5F6C11" w14:textId="77777777" w:rsidR="003B1CA7" w:rsidRPr="00CD5AB3" w:rsidRDefault="003B1CA7" w:rsidP="003C64CF">
            <w:pPr>
              <w:pStyle w:val="pqiTabBody"/>
            </w:pPr>
            <w:r w:rsidRPr="00CD5AB3">
              <w:t>Ulica</w:t>
            </w:r>
          </w:p>
          <w:p w14:paraId="7DC183AA" w14:textId="77777777" w:rsidR="003B1CA7" w:rsidRPr="00CD5AB3" w:rsidRDefault="003B1CA7" w:rsidP="003C64CF">
            <w:pPr>
              <w:pStyle w:val="pqiTabBody"/>
            </w:pPr>
            <w:r w:rsidRPr="00CD5AB3">
              <w:rPr>
                <w:rFonts w:ascii="Courier New" w:hAnsi="Courier New" w:cs="Courier New"/>
                <w:noProof/>
                <w:color w:val="0000FF"/>
              </w:rPr>
              <w:t>StreetName</w:t>
            </w:r>
          </w:p>
        </w:tc>
        <w:tc>
          <w:tcPr>
            <w:tcW w:w="426" w:type="dxa"/>
            <w:gridSpan w:val="2"/>
          </w:tcPr>
          <w:p w14:paraId="03E51982" w14:textId="77777777" w:rsidR="003B1CA7" w:rsidRPr="00CD5AB3" w:rsidRDefault="003B1CA7" w:rsidP="003C64CF">
            <w:pPr>
              <w:pStyle w:val="pqiTabBody"/>
            </w:pPr>
            <w:r w:rsidRPr="00CD5AB3">
              <w:t>R</w:t>
            </w:r>
          </w:p>
        </w:tc>
        <w:tc>
          <w:tcPr>
            <w:tcW w:w="2125" w:type="dxa"/>
          </w:tcPr>
          <w:p w14:paraId="07103060" w14:textId="77777777" w:rsidR="003B1CA7" w:rsidRPr="00CD5AB3" w:rsidRDefault="003B1CA7" w:rsidP="003C64CF">
            <w:pPr>
              <w:pStyle w:val="pqiTabBody"/>
            </w:pPr>
          </w:p>
        </w:tc>
        <w:tc>
          <w:tcPr>
            <w:tcW w:w="4537" w:type="dxa"/>
          </w:tcPr>
          <w:p w14:paraId="131C836E" w14:textId="77777777" w:rsidR="003B1CA7" w:rsidRPr="00CD5AB3" w:rsidRDefault="003B1CA7" w:rsidP="003C64CF">
            <w:pPr>
              <w:pStyle w:val="pqiTabBody"/>
            </w:pPr>
          </w:p>
        </w:tc>
        <w:tc>
          <w:tcPr>
            <w:tcW w:w="855" w:type="dxa"/>
          </w:tcPr>
          <w:p w14:paraId="47EAE169" w14:textId="77777777" w:rsidR="003B1CA7" w:rsidRPr="00CD5AB3" w:rsidRDefault="003B1CA7" w:rsidP="003C64CF">
            <w:pPr>
              <w:pStyle w:val="pqiTabBody"/>
            </w:pPr>
            <w:r w:rsidRPr="00CD5AB3">
              <w:t>an..65</w:t>
            </w:r>
          </w:p>
        </w:tc>
      </w:tr>
      <w:tr w:rsidR="003B1CA7" w:rsidRPr="00CD5AB3" w14:paraId="3C4C7930" w14:textId="77777777" w:rsidTr="003C64CF">
        <w:tc>
          <w:tcPr>
            <w:tcW w:w="370" w:type="dxa"/>
            <w:gridSpan w:val="2"/>
          </w:tcPr>
          <w:p w14:paraId="723FF373" w14:textId="77777777" w:rsidR="003B1CA7" w:rsidRPr="00CD5AB3" w:rsidRDefault="003B1CA7" w:rsidP="003C64CF">
            <w:pPr>
              <w:pStyle w:val="pqiTabBody"/>
              <w:rPr>
                <w:b/>
              </w:rPr>
            </w:pPr>
          </w:p>
        </w:tc>
        <w:tc>
          <w:tcPr>
            <w:tcW w:w="336" w:type="dxa"/>
            <w:gridSpan w:val="2"/>
          </w:tcPr>
          <w:p w14:paraId="1A6B64C9" w14:textId="77777777" w:rsidR="003B1CA7" w:rsidRPr="00CD5AB3" w:rsidRDefault="003B1CA7" w:rsidP="003C64CF">
            <w:pPr>
              <w:pStyle w:val="pqiTabBody"/>
              <w:rPr>
                <w:i/>
              </w:rPr>
            </w:pPr>
            <w:r w:rsidRPr="00CD5AB3">
              <w:rPr>
                <w:i/>
              </w:rPr>
              <w:t>d</w:t>
            </w:r>
          </w:p>
        </w:tc>
        <w:tc>
          <w:tcPr>
            <w:tcW w:w="4500" w:type="dxa"/>
            <w:gridSpan w:val="3"/>
          </w:tcPr>
          <w:p w14:paraId="25063CFA" w14:textId="77777777" w:rsidR="003B1CA7" w:rsidRPr="00CD5AB3" w:rsidRDefault="003B1CA7" w:rsidP="003C64CF">
            <w:pPr>
              <w:pStyle w:val="pqiTabBody"/>
            </w:pPr>
            <w:r w:rsidRPr="00CD5AB3">
              <w:t>Numer domu</w:t>
            </w:r>
          </w:p>
          <w:p w14:paraId="7B5E0102" w14:textId="77777777" w:rsidR="003B1CA7" w:rsidRPr="00CD5AB3" w:rsidRDefault="003B1CA7" w:rsidP="003C64CF">
            <w:pPr>
              <w:pStyle w:val="pqiTabBody"/>
            </w:pPr>
            <w:r w:rsidRPr="00CD5AB3">
              <w:rPr>
                <w:rFonts w:ascii="Courier New" w:hAnsi="Courier New" w:cs="Courier New"/>
                <w:noProof/>
                <w:color w:val="0000FF"/>
              </w:rPr>
              <w:t>StreetNumber</w:t>
            </w:r>
          </w:p>
        </w:tc>
        <w:tc>
          <w:tcPr>
            <w:tcW w:w="426" w:type="dxa"/>
            <w:gridSpan w:val="2"/>
          </w:tcPr>
          <w:p w14:paraId="6059A0C9" w14:textId="77777777" w:rsidR="003B1CA7" w:rsidRPr="00CD5AB3" w:rsidRDefault="003B1CA7" w:rsidP="003C64CF">
            <w:pPr>
              <w:pStyle w:val="pqiTabBody"/>
            </w:pPr>
            <w:r w:rsidRPr="00CD5AB3">
              <w:t>O</w:t>
            </w:r>
          </w:p>
        </w:tc>
        <w:tc>
          <w:tcPr>
            <w:tcW w:w="2125" w:type="dxa"/>
          </w:tcPr>
          <w:p w14:paraId="697A30FC" w14:textId="77777777" w:rsidR="003B1CA7" w:rsidRPr="00CD5AB3" w:rsidRDefault="003B1CA7" w:rsidP="003C64CF">
            <w:pPr>
              <w:pStyle w:val="pqiTabBody"/>
            </w:pPr>
          </w:p>
        </w:tc>
        <w:tc>
          <w:tcPr>
            <w:tcW w:w="4537" w:type="dxa"/>
          </w:tcPr>
          <w:p w14:paraId="0FB617F4" w14:textId="77777777" w:rsidR="003B1CA7" w:rsidRPr="00CD5AB3" w:rsidRDefault="003B1CA7" w:rsidP="003C64CF">
            <w:pPr>
              <w:pStyle w:val="pqiTabBody"/>
            </w:pPr>
          </w:p>
        </w:tc>
        <w:tc>
          <w:tcPr>
            <w:tcW w:w="855" w:type="dxa"/>
          </w:tcPr>
          <w:p w14:paraId="57C1AE67" w14:textId="77777777" w:rsidR="003B1CA7" w:rsidRPr="00CD5AB3" w:rsidRDefault="003B1CA7" w:rsidP="003C64CF">
            <w:pPr>
              <w:pStyle w:val="pqiTabBody"/>
            </w:pPr>
            <w:r w:rsidRPr="00CD5AB3">
              <w:t>an..11</w:t>
            </w:r>
          </w:p>
        </w:tc>
      </w:tr>
      <w:tr w:rsidR="003B1CA7" w:rsidRPr="00CD5AB3" w14:paraId="1638384E" w14:textId="77777777" w:rsidTr="003C64CF">
        <w:tc>
          <w:tcPr>
            <w:tcW w:w="370" w:type="dxa"/>
            <w:gridSpan w:val="2"/>
          </w:tcPr>
          <w:p w14:paraId="5CD2031F" w14:textId="77777777" w:rsidR="003B1CA7" w:rsidRPr="00CD5AB3" w:rsidRDefault="003B1CA7" w:rsidP="003C64CF">
            <w:pPr>
              <w:pStyle w:val="pqiTabBody"/>
              <w:rPr>
                <w:b/>
              </w:rPr>
            </w:pPr>
          </w:p>
        </w:tc>
        <w:tc>
          <w:tcPr>
            <w:tcW w:w="336" w:type="dxa"/>
            <w:gridSpan w:val="2"/>
          </w:tcPr>
          <w:p w14:paraId="7FCEB08C" w14:textId="77777777" w:rsidR="003B1CA7" w:rsidRPr="00CD5AB3" w:rsidRDefault="003B1CA7" w:rsidP="003C64CF">
            <w:pPr>
              <w:pStyle w:val="pqiTabBody"/>
              <w:rPr>
                <w:i/>
              </w:rPr>
            </w:pPr>
            <w:r w:rsidRPr="00CD5AB3">
              <w:rPr>
                <w:i/>
              </w:rPr>
              <w:t>e</w:t>
            </w:r>
          </w:p>
        </w:tc>
        <w:tc>
          <w:tcPr>
            <w:tcW w:w="4500" w:type="dxa"/>
            <w:gridSpan w:val="3"/>
          </w:tcPr>
          <w:p w14:paraId="3757E777" w14:textId="77777777" w:rsidR="003B1CA7" w:rsidRPr="00CD5AB3" w:rsidRDefault="003B1CA7" w:rsidP="003C64CF">
            <w:pPr>
              <w:pStyle w:val="pqiTabBody"/>
            </w:pPr>
            <w:r w:rsidRPr="00CD5AB3">
              <w:t>Kod pocztowy</w:t>
            </w:r>
          </w:p>
          <w:p w14:paraId="42579CC4" w14:textId="77777777" w:rsidR="003B1CA7" w:rsidRPr="00CD5AB3" w:rsidRDefault="003B1CA7" w:rsidP="003C64CF">
            <w:pPr>
              <w:pStyle w:val="pqiTabBody"/>
            </w:pPr>
            <w:r w:rsidRPr="00CD5AB3">
              <w:rPr>
                <w:rFonts w:ascii="Courier New" w:hAnsi="Courier New" w:cs="Courier New"/>
                <w:noProof/>
                <w:color w:val="0000FF"/>
              </w:rPr>
              <w:t>Postcode</w:t>
            </w:r>
          </w:p>
        </w:tc>
        <w:tc>
          <w:tcPr>
            <w:tcW w:w="426" w:type="dxa"/>
            <w:gridSpan w:val="2"/>
          </w:tcPr>
          <w:p w14:paraId="3625F18E" w14:textId="77777777" w:rsidR="003B1CA7" w:rsidRPr="00CD5AB3" w:rsidRDefault="003B1CA7" w:rsidP="003C64CF">
            <w:pPr>
              <w:pStyle w:val="pqiTabBody"/>
            </w:pPr>
            <w:r w:rsidRPr="00CD5AB3">
              <w:t>R</w:t>
            </w:r>
          </w:p>
        </w:tc>
        <w:tc>
          <w:tcPr>
            <w:tcW w:w="2125" w:type="dxa"/>
          </w:tcPr>
          <w:p w14:paraId="68B0B311" w14:textId="77777777" w:rsidR="003B1CA7" w:rsidRPr="00CD5AB3" w:rsidRDefault="003B1CA7" w:rsidP="003C64CF">
            <w:pPr>
              <w:pStyle w:val="pqiTabBody"/>
            </w:pPr>
          </w:p>
        </w:tc>
        <w:tc>
          <w:tcPr>
            <w:tcW w:w="4537" w:type="dxa"/>
          </w:tcPr>
          <w:p w14:paraId="5DD29540" w14:textId="77777777" w:rsidR="003B1CA7" w:rsidRPr="00CD5AB3" w:rsidRDefault="003B1CA7" w:rsidP="003C64CF">
            <w:pPr>
              <w:pStyle w:val="pqiTabBody"/>
            </w:pPr>
          </w:p>
        </w:tc>
        <w:tc>
          <w:tcPr>
            <w:tcW w:w="855" w:type="dxa"/>
          </w:tcPr>
          <w:p w14:paraId="72B49EAD" w14:textId="77777777" w:rsidR="003B1CA7" w:rsidRPr="00CD5AB3" w:rsidRDefault="003B1CA7" w:rsidP="003C64CF">
            <w:pPr>
              <w:pStyle w:val="pqiTabBody"/>
            </w:pPr>
            <w:r w:rsidRPr="00CD5AB3">
              <w:t>an..10</w:t>
            </w:r>
          </w:p>
        </w:tc>
      </w:tr>
      <w:tr w:rsidR="003B1CA7" w:rsidRPr="00CD5AB3" w14:paraId="68733FE5" w14:textId="77777777" w:rsidTr="003C64CF">
        <w:tc>
          <w:tcPr>
            <w:tcW w:w="370" w:type="dxa"/>
            <w:gridSpan w:val="2"/>
          </w:tcPr>
          <w:p w14:paraId="05D4B9B8" w14:textId="77777777" w:rsidR="003B1CA7" w:rsidRPr="00CD5AB3" w:rsidRDefault="003B1CA7" w:rsidP="003C64CF">
            <w:pPr>
              <w:pStyle w:val="pqiTabBody"/>
              <w:rPr>
                <w:b/>
              </w:rPr>
            </w:pPr>
          </w:p>
        </w:tc>
        <w:tc>
          <w:tcPr>
            <w:tcW w:w="336" w:type="dxa"/>
            <w:gridSpan w:val="2"/>
          </w:tcPr>
          <w:p w14:paraId="4CE56FDB" w14:textId="77777777" w:rsidR="003B1CA7" w:rsidRPr="00CD5AB3" w:rsidRDefault="003B1CA7" w:rsidP="003C64CF">
            <w:pPr>
              <w:pStyle w:val="pqiTabBody"/>
              <w:rPr>
                <w:i/>
              </w:rPr>
            </w:pPr>
            <w:r w:rsidRPr="00CD5AB3">
              <w:rPr>
                <w:i/>
              </w:rPr>
              <w:t>f</w:t>
            </w:r>
          </w:p>
        </w:tc>
        <w:tc>
          <w:tcPr>
            <w:tcW w:w="4500" w:type="dxa"/>
            <w:gridSpan w:val="3"/>
          </w:tcPr>
          <w:p w14:paraId="1900FE40" w14:textId="77777777" w:rsidR="003B1CA7" w:rsidRPr="00CD5AB3" w:rsidRDefault="003B1CA7" w:rsidP="003C64CF">
            <w:pPr>
              <w:pStyle w:val="pqiTabBody"/>
            </w:pPr>
            <w:r w:rsidRPr="00CD5AB3">
              <w:t>Miejscowość</w:t>
            </w:r>
          </w:p>
          <w:p w14:paraId="5626A0FC" w14:textId="77777777" w:rsidR="003B1CA7" w:rsidRPr="00CD5AB3" w:rsidRDefault="003B1CA7" w:rsidP="003C64CF">
            <w:pPr>
              <w:pStyle w:val="pqiTabBody"/>
            </w:pPr>
            <w:r w:rsidRPr="00CD5AB3">
              <w:rPr>
                <w:rFonts w:ascii="Courier New" w:hAnsi="Courier New" w:cs="Courier New"/>
                <w:noProof/>
                <w:color w:val="0000FF"/>
              </w:rPr>
              <w:t>City</w:t>
            </w:r>
          </w:p>
        </w:tc>
        <w:tc>
          <w:tcPr>
            <w:tcW w:w="426" w:type="dxa"/>
            <w:gridSpan w:val="2"/>
          </w:tcPr>
          <w:p w14:paraId="22FAC52E" w14:textId="77777777" w:rsidR="003B1CA7" w:rsidRPr="00CD5AB3" w:rsidRDefault="003B1CA7" w:rsidP="003C64CF">
            <w:pPr>
              <w:pStyle w:val="pqiTabBody"/>
            </w:pPr>
            <w:r w:rsidRPr="00CD5AB3">
              <w:t>R</w:t>
            </w:r>
          </w:p>
        </w:tc>
        <w:tc>
          <w:tcPr>
            <w:tcW w:w="2125" w:type="dxa"/>
          </w:tcPr>
          <w:p w14:paraId="096B4331" w14:textId="77777777" w:rsidR="003B1CA7" w:rsidRPr="00CD5AB3" w:rsidRDefault="003B1CA7" w:rsidP="003C64CF">
            <w:pPr>
              <w:pStyle w:val="pqiTabBody"/>
            </w:pPr>
          </w:p>
        </w:tc>
        <w:tc>
          <w:tcPr>
            <w:tcW w:w="4537" w:type="dxa"/>
          </w:tcPr>
          <w:p w14:paraId="72FD5B3B" w14:textId="77777777" w:rsidR="003B1CA7" w:rsidRPr="00CD5AB3" w:rsidRDefault="003B1CA7" w:rsidP="003C64CF">
            <w:pPr>
              <w:pStyle w:val="pqiTabBody"/>
            </w:pPr>
          </w:p>
        </w:tc>
        <w:tc>
          <w:tcPr>
            <w:tcW w:w="855" w:type="dxa"/>
          </w:tcPr>
          <w:p w14:paraId="7CA1DB9E" w14:textId="77777777" w:rsidR="003B1CA7" w:rsidRPr="00CD5AB3" w:rsidRDefault="003B1CA7" w:rsidP="003C64CF">
            <w:pPr>
              <w:pStyle w:val="pqiTabBody"/>
            </w:pPr>
            <w:r w:rsidRPr="00CD5AB3">
              <w:t>an..50</w:t>
            </w:r>
          </w:p>
        </w:tc>
      </w:tr>
      <w:tr w:rsidR="003B1CA7" w:rsidRPr="00CD5AB3" w14:paraId="0C3CBD0C" w14:textId="77777777" w:rsidTr="003C64CF">
        <w:tc>
          <w:tcPr>
            <w:tcW w:w="706" w:type="dxa"/>
            <w:gridSpan w:val="4"/>
          </w:tcPr>
          <w:p w14:paraId="28672C01" w14:textId="77777777" w:rsidR="003B1CA7" w:rsidRPr="00CD5AB3" w:rsidRDefault="003B1CA7" w:rsidP="003C64CF">
            <w:pPr>
              <w:pStyle w:val="pqiTabHead"/>
            </w:pPr>
            <w:r w:rsidRPr="00CD5AB3">
              <w:t>6</w:t>
            </w:r>
          </w:p>
        </w:tc>
        <w:tc>
          <w:tcPr>
            <w:tcW w:w="4500" w:type="dxa"/>
            <w:gridSpan w:val="3"/>
          </w:tcPr>
          <w:p w14:paraId="190FE6DA" w14:textId="77777777" w:rsidR="003B1CA7" w:rsidRPr="00CD5AB3" w:rsidRDefault="003B1CA7" w:rsidP="003C64CF">
            <w:pPr>
              <w:pStyle w:val="pqiTabHead"/>
            </w:pPr>
            <w:r w:rsidRPr="00CD5AB3">
              <w:t>Miejsce odbioru</w:t>
            </w:r>
          </w:p>
          <w:p w14:paraId="1217ED6C" w14:textId="77777777" w:rsidR="003B1CA7" w:rsidRPr="00CD5AB3" w:rsidRDefault="003B1CA7" w:rsidP="003C64CF">
            <w:pPr>
              <w:pStyle w:val="pqiTabHead"/>
            </w:pPr>
            <w:r w:rsidRPr="00CD5AB3">
              <w:rPr>
                <w:rFonts w:ascii="Courier New" w:hAnsi="Courier New" w:cs="Courier New"/>
                <w:noProof/>
                <w:color w:val="0000FF"/>
              </w:rPr>
              <w:t>DeliveryPlaceTrader</w:t>
            </w:r>
          </w:p>
        </w:tc>
        <w:tc>
          <w:tcPr>
            <w:tcW w:w="426" w:type="dxa"/>
            <w:gridSpan w:val="2"/>
          </w:tcPr>
          <w:p w14:paraId="3AFC12DD" w14:textId="14C5C0C8" w:rsidR="003B1CA7" w:rsidRPr="00CD5AB3" w:rsidRDefault="00520A66" w:rsidP="003C64CF">
            <w:pPr>
              <w:pStyle w:val="pqiTabHead"/>
            </w:pPr>
            <w:r>
              <w:t>O</w:t>
            </w:r>
          </w:p>
        </w:tc>
        <w:tc>
          <w:tcPr>
            <w:tcW w:w="2125" w:type="dxa"/>
          </w:tcPr>
          <w:p w14:paraId="736C7ED3" w14:textId="018187EF" w:rsidR="003B1CA7" w:rsidRPr="00CD5AB3" w:rsidRDefault="003B1CA7" w:rsidP="003C64CF">
            <w:pPr>
              <w:pStyle w:val="pqiTabHead"/>
              <w:rPr>
                <w:b w:val="0"/>
              </w:rPr>
            </w:pPr>
          </w:p>
        </w:tc>
        <w:tc>
          <w:tcPr>
            <w:tcW w:w="4537" w:type="dxa"/>
          </w:tcPr>
          <w:p w14:paraId="244A5CFD" w14:textId="6148960B" w:rsidR="003B1CA7" w:rsidRPr="00CD5AB3" w:rsidRDefault="00520A66" w:rsidP="003C64CF">
            <w:pPr>
              <w:pStyle w:val="pqiTabHead"/>
              <w:rPr>
                <w:b w:val="0"/>
              </w:rPr>
            </w:pPr>
            <w:r>
              <w:t xml:space="preserve">Uzupełnienie tej sekcji jest opcjonalne. </w:t>
            </w:r>
            <w:r>
              <w:rPr>
                <w:b w:val="0"/>
              </w:rPr>
              <w:t>Sekcja ta może być wypełniana jeżeli dane adresowe miejsca odbioru są inne niż dane w sekcji Podmiot odbierający. Uzupełnienie tego pola jest w decyzji podmiot wysyłającego</w:t>
            </w:r>
          </w:p>
        </w:tc>
        <w:tc>
          <w:tcPr>
            <w:tcW w:w="855" w:type="dxa"/>
          </w:tcPr>
          <w:p w14:paraId="53DE24F5" w14:textId="77777777" w:rsidR="003B1CA7" w:rsidRPr="00CD5AB3" w:rsidRDefault="003B1CA7" w:rsidP="003C64CF">
            <w:pPr>
              <w:pStyle w:val="pqiTabHead"/>
            </w:pPr>
            <w:r w:rsidRPr="00CD5AB3">
              <w:t>1x</w:t>
            </w:r>
          </w:p>
        </w:tc>
      </w:tr>
      <w:tr w:rsidR="003B1CA7" w:rsidRPr="00CD5AB3" w14:paraId="37360FB4" w14:textId="77777777" w:rsidTr="003C64CF">
        <w:tc>
          <w:tcPr>
            <w:tcW w:w="706" w:type="dxa"/>
            <w:gridSpan w:val="4"/>
          </w:tcPr>
          <w:p w14:paraId="112D3A5F" w14:textId="77777777" w:rsidR="003B1CA7" w:rsidRPr="00CD5AB3" w:rsidRDefault="003B1CA7" w:rsidP="003C64CF">
            <w:pPr>
              <w:pStyle w:val="pqiTabBody"/>
              <w:rPr>
                <w:i/>
              </w:rPr>
            </w:pPr>
          </w:p>
        </w:tc>
        <w:tc>
          <w:tcPr>
            <w:tcW w:w="4500" w:type="dxa"/>
            <w:gridSpan w:val="3"/>
          </w:tcPr>
          <w:p w14:paraId="0F250D28" w14:textId="77777777" w:rsidR="003B1CA7" w:rsidRPr="00CD5AB3" w:rsidRDefault="003B1CA7" w:rsidP="003C64CF">
            <w:pPr>
              <w:pStyle w:val="pqiTabBody"/>
            </w:pPr>
            <w:r w:rsidRPr="00CD5AB3">
              <w:t xml:space="preserve">JĘZYK ELEMENTU </w:t>
            </w:r>
          </w:p>
          <w:p w14:paraId="1B766551" w14:textId="77777777" w:rsidR="003B1CA7" w:rsidRPr="00CD5AB3" w:rsidRDefault="003B1CA7" w:rsidP="003C64CF">
            <w:pPr>
              <w:pStyle w:val="pqiTabBody"/>
            </w:pPr>
            <w:r w:rsidRPr="00CD5AB3">
              <w:rPr>
                <w:rFonts w:ascii="Courier New" w:hAnsi="Courier New" w:cs="Courier New"/>
                <w:noProof/>
                <w:color w:val="0000FF"/>
              </w:rPr>
              <w:t>@language</w:t>
            </w:r>
          </w:p>
        </w:tc>
        <w:tc>
          <w:tcPr>
            <w:tcW w:w="426" w:type="dxa"/>
            <w:gridSpan w:val="2"/>
          </w:tcPr>
          <w:p w14:paraId="2819873B" w14:textId="77777777" w:rsidR="003B1CA7" w:rsidRPr="00CD5AB3" w:rsidRDefault="003B1CA7" w:rsidP="003C64CF">
            <w:pPr>
              <w:pStyle w:val="pqiTabBody"/>
            </w:pPr>
            <w:r w:rsidRPr="00CD5AB3">
              <w:t>R</w:t>
            </w:r>
          </w:p>
        </w:tc>
        <w:tc>
          <w:tcPr>
            <w:tcW w:w="2125" w:type="dxa"/>
          </w:tcPr>
          <w:p w14:paraId="76659BC0" w14:textId="77777777" w:rsidR="003B1CA7" w:rsidRPr="00CD5AB3" w:rsidRDefault="003B1CA7" w:rsidP="003C64CF">
            <w:pPr>
              <w:pStyle w:val="pqiTabBody"/>
            </w:pPr>
          </w:p>
        </w:tc>
        <w:tc>
          <w:tcPr>
            <w:tcW w:w="4537" w:type="dxa"/>
          </w:tcPr>
          <w:p w14:paraId="3315133B" w14:textId="77777777" w:rsidR="003B1CA7" w:rsidRPr="00CD5AB3" w:rsidRDefault="003B1CA7" w:rsidP="003C64CF">
            <w:pPr>
              <w:pStyle w:val="pqiTabBody"/>
            </w:pPr>
            <w:r w:rsidRPr="00CD5AB3">
              <w:t>Atrybut.</w:t>
            </w:r>
          </w:p>
          <w:p w14:paraId="4A8F8949" w14:textId="77777777" w:rsidR="003B1CA7" w:rsidRPr="00CD5AB3" w:rsidRDefault="003B1CA7" w:rsidP="003C64CF">
            <w:pPr>
              <w:pStyle w:val="pqiTabBody"/>
            </w:pPr>
            <w:r w:rsidRPr="00CD5AB3">
              <w:t>Wartość ze słownika „Kody języka (Language codes)”.</w:t>
            </w:r>
          </w:p>
        </w:tc>
        <w:tc>
          <w:tcPr>
            <w:tcW w:w="855" w:type="dxa"/>
          </w:tcPr>
          <w:p w14:paraId="7F92A0F7" w14:textId="77777777" w:rsidR="003B1CA7" w:rsidRPr="00CD5AB3" w:rsidRDefault="003B1CA7" w:rsidP="003C64CF">
            <w:pPr>
              <w:pStyle w:val="pqiTabBody"/>
            </w:pPr>
            <w:r w:rsidRPr="00CD5AB3">
              <w:t>a2</w:t>
            </w:r>
          </w:p>
        </w:tc>
      </w:tr>
      <w:tr w:rsidR="003B1CA7" w:rsidRPr="00CD5AB3" w14:paraId="768C0E17" w14:textId="77777777" w:rsidTr="003C64CF">
        <w:tc>
          <w:tcPr>
            <w:tcW w:w="706" w:type="dxa"/>
            <w:gridSpan w:val="4"/>
          </w:tcPr>
          <w:p w14:paraId="30053C7E" w14:textId="77777777" w:rsidR="003B1CA7" w:rsidRPr="00CD5AB3" w:rsidRDefault="003B1CA7" w:rsidP="003C64CF">
            <w:pPr>
              <w:pStyle w:val="pqiTabBody"/>
              <w:rPr>
                <w:i/>
              </w:rPr>
            </w:pPr>
          </w:p>
        </w:tc>
        <w:tc>
          <w:tcPr>
            <w:tcW w:w="4500" w:type="dxa"/>
            <w:gridSpan w:val="3"/>
          </w:tcPr>
          <w:p w14:paraId="53EE67EB" w14:textId="77777777" w:rsidR="003B1CA7" w:rsidRPr="00CD5AB3" w:rsidRDefault="003B1CA7" w:rsidP="003C64CF">
            <w:pPr>
              <w:pStyle w:val="pqiTabBody"/>
            </w:pPr>
            <w:r w:rsidRPr="00CD5AB3">
              <w:t>TYP PODMIOTU</w:t>
            </w:r>
          </w:p>
          <w:p w14:paraId="7C157A69" w14:textId="77777777" w:rsidR="003B1CA7" w:rsidRPr="00CD5AB3" w:rsidRDefault="003B1CA7" w:rsidP="003C64CF">
            <w:pPr>
              <w:pStyle w:val="pqiTabBody"/>
            </w:pPr>
            <w:r w:rsidRPr="00CD5AB3">
              <w:rPr>
                <w:rFonts w:ascii="Courier New" w:hAnsi="Courier New" w:cs="Courier New"/>
                <w:noProof/>
                <w:color w:val="0000FF"/>
              </w:rPr>
              <w:t>@deliveryTraderType</w:t>
            </w:r>
          </w:p>
        </w:tc>
        <w:tc>
          <w:tcPr>
            <w:tcW w:w="426" w:type="dxa"/>
            <w:gridSpan w:val="2"/>
          </w:tcPr>
          <w:p w14:paraId="5F05F864" w14:textId="77777777" w:rsidR="003B1CA7" w:rsidRPr="00CD5AB3" w:rsidRDefault="003B1CA7" w:rsidP="003C64CF">
            <w:pPr>
              <w:pStyle w:val="pqiTabBody"/>
            </w:pPr>
            <w:r>
              <w:t>R</w:t>
            </w:r>
          </w:p>
        </w:tc>
        <w:tc>
          <w:tcPr>
            <w:tcW w:w="2125" w:type="dxa"/>
          </w:tcPr>
          <w:p w14:paraId="0317040D" w14:textId="77777777" w:rsidR="003B1CA7" w:rsidRPr="00CD5AB3" w:rsidRDefault="003B1CA7" w:rsidP="003C64CF">
            <w:pPr>
              <w:pStyle w:val="pqiTabBody"/>
            </w:pPr>
          </w:p>
        </w:tc>
        <w:tc>
          <w:tcPr>
            <w:tcW w:w="4537" w:type="dxa"/>
          </w:tcPr>
          <w:p w14:paraId="25031388" w14:textId="77777777" w:rsidR="003B1CA7" w:rsidRPr="00CD5AB3" w:rsidRDefault="003B1CA7" w:rsidP="003C64CF">
            <w:pPr>
              <w:pStyle w:val="pqiTabBody"/>
            </w:pPr>
            <w:r w:rsidRPr="00CD5AB3">
              <w:t>Atrybut</w:t>
            </w:r>
          </w:p>
          <w:p w14:paraId="021113B7" w14:textId="77777777" w:rsidR="003B1CA7" w:rsidRPr="00CD5AB3" w:rsidRDefault="003B1CA7" w:rsidP="003C64CF">
            <w:pPr>
              <w:pStyle w:val="pqiTabBody"/>
            </w:pPr>
            <w:r w:rsidRPr="00CD5AB3">
              <w:t>Określa rodzaj podmiotu.</w:t>
            </w:r>
          </w:p>
          <w:p w14:paraId="642E0CA6" w14:textId="77777777" w:rsidR="003B1CA7" w:rsidRPr="00CD5AB3" w:rsidRDefault="003B1CA7" w:rsidP="003C64CF">
            <w:pPr>
              <w:pStyle w:val="pqiTabBody"/>
            </w:pPr>
            <w:r w:rsidRPr="00CD5AB3">
              <w:lastRenderedPageBreak/>
              <w:t>Możliwe wartości określone w słowniku 4.</w:t>
            </w:r>
            <w:r>
              <w:t>5</w:t>
            </w:r>
            <w:r w:rsidRPr="00CD5AB3">
              <w:t xml:space="preserve"> „Rodzaje podmiotów”</w:t>
            </w:r>
          </w:p>
          <w:p w14:paraId="55A82CD9" w14:textId="77777777" w:rsidR="003B1CA7" w:rsidRPr="00CD5AB3" w:rsidRDefault="003B1CA7" w:rsidP="003C64CF">
            <w:pPr>
              <w:pStyle w:val="pqiTabBody"/>
            </w:pPr>
          </w:p>
        </w:tc>
        <w:tc>
          <w:tcPr>
            <w:tcW w:w="855" w:type="dxa"/>
          </w:tcPr>
          <w:p w14:paraId="2FCD6AEF" w14:textId="77777777" w:rsidR="003B1CA7" w:rsidRPr="00CD5AB3" w:rsidRDefault="003B1CA7" w:rsidP="003C64CF">
            <w:pPr>
              <w:pStyle w:val="pqiTabBody"/>
            </w:pPr>
            <w:r w:rsidRPr="00CD5AB3">
              <w:lastRenderedPageBreak/>
              <w:t>n1</w:t>
            </w:r>
          </w:p>
        </w:tc>
      </w:tr>
      <w:tr w:rsidR="003B1CA7" w:rsidRPr="00CD5AB3" w14:paraId="1EDAB22F" w14:textId="77777777" w:rsidTr="003C64CF">
        <w:tc>
          <w:tcPr>
            <w:tcW w:w="370" w:type="dxa"/>
            <w:gridSpan w:val="2"/>
          </w:tcPr>
          <w:p w14:paraId="76057C31" w14:textId="77777777" w:rsidR="003B1CA7" w:rsidRPr="00CD5AB3" w:rsidRDefault="003B1CA7" w:rsidP="003C64CF">
            <w:pPr>
              <w:pStyle w:val="pqiTabBody"/>
              <w:rPr>
                <w:b/>
              </w:rPr>
            </w:pPr>
          </w:p>
        </w:tc>
        <w:tc>
          <w:tcPr>
            <w:tcW w:w="336" w:type="dxa"/>
            <w:gridSpan w:val="2"/>
          </w:tcPr>
          <w:p w14:paraId="4B7A5D1C" w14:textId="77777777" w:rsidR="003B1CA7" w:rsidRPr="00CD5AB3" w:rsidRDefault="003B1CA7" w:rsidP="003C64CF">
            <w:pPr>
              <w:pStyle w:val="pqiTabBody"/>
              <w:rPr>
                <w:i/>
              </w:rPr>
            </w:pPr>
            <w:r w:rsidRPr="00CD5AB3">
              <w:rPr>
                <w:i/>
              </w:rPr>
              <w:t>a</w:t>
            </w:r>
          </w:p>
        </w:tc>
        <w:tc>
          <w:tcPr>
            <w:tcW w:w="4500" w:type="dxa"/>
            <w:gridSpan w:val="3"/>
          </w:tcPr>
          <w:p w14:paraId="3052D802" w14:textId="77777777" w:rsidR="003B1CA7" w:rsidRPr="00CD5AB3" w:rsidRDefault="003B1CA7" w:rsidP="003C64CF">
            <w:pPr>
              <w:pStyle w:val="pqiTabBody"/>
            </w:pPr>
            <w:r w:rsidRPr="00CD5AB3">
              <w:t xml:space="preserve">Identyfikacja podmiotu odbierającego </w:t>
            </w:r>
          </w:p>
          <w:p w14:paraId="7535A096" w14:textId="77777777" w:rsidR="003B1CA7" w:rsidRPr="00CD5AB3" w:rsidRDefault="003B1CA7" w:rsidP="003C64C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55E8EDC" w14:textId="77777777" w:rsidR="003B1CA7" w:rsidRPr="00CD5AB3" w:rsidRDefault="003B1CA7" w:rsidP="003C64C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379B44D8" w14:textId="77777777" w:rsidR="003B1CA7" w:rsidRPr="00CD5AB3" w:rsidRDefault="003B1CA7" w:rsidP="003C64CF">
            <w:pPr>
              <w:pStyle w:val="pqiTabBody"/>
            </w:pPr>
            <w:r w:rsidRPr="00CD5AB3">
              <w:rPr>
                <w:rFonts w:ascii="Courier New" w:hAnsi="Courier New" w:cs="Courier New"/>
                <w:noProof/>
                <w:color w:val="0000FF"/>
              </w:rPr>
              <w:t>TraderId/PersonalId</w:t>
            </w:r>
            <w:r w:rsidRPr="00CD5AB3" w:rsidDel="002174A4">
              <w:rPr>
                <w:rFonts w:ascii="Courier New" w:hAnsi="Courier New" w:cs="Courier New"/>
                <w:noProof/>
                <w:color w:val="0000FF"/>
              </w:rPr>
              <w:t xml:space="preserve"> </w:t>
            </w:r>
          </w:p>
        </w:tc>
        <w:tc>
          <w:tcPr>
            <w:tcW w:w="426" w:type="dxa"/>
            <w:gridSpan w:val="2"/>
          </w:tcPr>
          <w:p w14:paraId="5AACF1C7" w14:textId="77777777" w:rsidR="003B1CA7" w:rsidRPr="00CD5AB3" w:rsidRDefault="003B1CA7" w:rsidP="003C64CF">
            <w:pPr>
              <w:pStyle w:val="pqiTabBody"/>
            </w:pPr>
            <w:r>
              <w:t>R</w:t>
            </w:r>
          </w:p>
        </w:tc>
        <w:tc>
          <w:tcPr>
            <w:tcW w:w="2125" w:type="dxa"/>
          </w:tcPr>
          <w:p w14:paraId="37C43AEE" w14:textId="77777777" w:rsidR="003B1CA7" w:rsidRPr="00CD5AB3" w:rsidRDefault="003B1CA7" w:rsidP="003C64CF">
            <w:pPr>
              <w:pStyle w:val="pqiTabBody"/>
            </w:pPr>
          </w:p>
        </w:tc>
        <w:tc>
          <w:tcPr>
            <w:tcW w:w="4537" w:type="dxa"/>
          </w:tcPr>
          <w:p w14:paraId="7E159BEB" w14:textId="77777777" w:rsidR="003B1CA7" w:rsidRDefault="003B1CA7" w:rsidP="003C64CF">
            <w:pPr>
              <w:pStyle w:val="pqiTabBody"/>
            </w:pPr>
            <w:r>
              <w:t>Należy podać identyfikator podmiotu zależny od wybranego typu podmiotu.</w:t>
            </w:r>
          </w:p>
          <w:p w14:paraId="1E0B6FF3" w14:textId="3032B6E8" w:rsidR="003B1CA7" w:rsidRPr="00CD5AB3" w:rsidRDefault="003B1CA7" w:rsidP="00F75229">
            <w:pPr>
              <w:pStyle w:val="pqiTabBody"/>
            </w:pPr>
            <w:r>
              <w:t>Obowiązkowe podanie dokładnie jednego identyfikatora. Dla nieobjętych systemem (Finalnych nabywców weglowych) Personal ID</w:t>
            </w:r>
            <w:r w:rsidR="00B248B1">
              <w:t xml:space="preserve"> (PESEL lub inny numer)</w:t>
            </w:r>
            <w:r>
              <w:t xml:space="preserve">. </w:t>
            </w:r>
          </w:p>
        </w:tc>
        <w:tc>
          <w:tcPr>
            <w:tcW w:w="855" w:type="dxa"/>
          </w:tcPr>
          <w:p w14:paraId="37D26E35" w14:textId="77777777" w:rsidR="003B1CA7" w:rsidRPr="00CD5AB3" w:rsidRDefault="003B1CA7" w:rsidP="003C64CF">
            <w:pPr>
              <w:pStyle w:val="pqiTabBody"/>
            </w:pPr>
            <w:r w:rsidRPr="00CD5AB3">
              <w:t>an..16</w:t>
            </w:r>
          </w:p>
        </w:tc>
      </w:tr>
      <w:tr w:rsidR="003B1CA7" w:rsidRPr="00CD5AB3" w14:paraId="37C0EACA" w14:textId="77777777" w:rsidTr="003C64CF">
        <w:tc>
          <w:tcPr>
            <w:tcW w:w="370" w:type="dxa"/>
            <w:gridSpan w:val="2"/>
          </w:tcPr>
          <w:p w14:paraId="46F28120" w14:textId="77777777" w:rsidR="003B1CA7" w:rsidRPr="00CD5AB3" w:rsidRDefault="003B1CA7" w:rsidP="003C64CF">
            <w:pPr>
              <w:pStyle w:val="pqiTabBody"/>
              <w:rPr>
                <w:b/>
              </w:rPr>
            </w:pPr>
          </w:p>
        </w:tc>
        <w:tc>
          <w:tcPr>
            <w:tcW w:w="336" w:type="dxa"/>
            <w:gridSpan w:val="2"/>
          </w:tcPr>
          <w:p w14:paraId="60509079" w14:textId="77777777" w:rsidR="003B1CA7" w:rsidRPr="00CD5AB3" w:rsidRDefault="003B1CA7" w:rsidP="003C64CF">
            <w:pPr>
              <w:pStyle w:val="pqiTabBody"/>
              <w:rPr>
                <w:i/>
              </w:rPr>
            </w:pPr>
            <w:r w:rsidRPr="00CD5AB3">
              <w:rPr>
                <w:i/>
              </w:rPr>
              <w:t>b</w:t>
            </w:r>
          </w:p>
        </w:tc>
        <w:tc>
          <w:tcPr>
            <w:tcW w:w="4500" w:type="dxa"/>
            <w:gridSpan w:val="3"/>
          </w:tcPr>
          <w:p w14:paraId="0DC368B9" w14:textId="77777777" w:rsidR="003B1CA7" w:rsidRPr="00CD5AB3" w:rsidRDefault="003B1CA7" w:rsidP="003C64CF">
            <w:pPr>
              <w:pStyle w:val="pqiTabBody"/>
            </w:pPr>
            <w:r w:rsidRPr="00CD5AB3">
              <w:t>Nazwa podmiotu odbierającego</w:t>
            </w:r>
          </w:p>
          <w:p w14:paraId="1C9530DD" w14:textId="77777777" w:rsidR="003B1CA7" w:rsidRPr="00CD5AB3" w:rsidRDefault="003B1CA7" w:rsidP="003C64CF">
            <w:pPr>
              <w:pStyle w:val="pqiTabBody"/>
            </w:pPr>
            <w:r w:rsidRPr="00CD5AB3">
              <w:rPr>
                <w:rFonts w:ascii="Courier New" w:hAnsi="Courier New" w:cs="Courier New"/>
                <w:noProof/>
                <w:color w:val="0000FF"/>
              </w:rPr>
              <w:t>TraderName</w:t>
            </w:r>
          </w:p>
        </w:tc>
        <w:tc>
          <w:tcPr>
            <w:tcW w:w="426" w:type="dxa"/>
            <w:gridSpan w:val="2"/>
          </w:tcPr>
          <w:p w14:paraId="228055D8" w14:textId="77777777" w:rsidR="003B1CA7" w:rsidRPr="00CD5AB3" w:rsidRDefault="003B1CA7" w:rsidP="003C64CF">
            <w:pPr>
              <w:pStyle w:val="pqiTabBody"/>
            </w:pPr>
            <w:r>
              <w:t>R</w:t>
            </w:r>
          </w:p>
        </w:tc>
        <w:tc>
          <w:tcPr>
            <w:tcW w:w="2125" w:type="dxa"/>
          </w:tcPr>
          <w:p w14:paraId="306A04DB" w14:textId="77777777" w:rsidR="003B1CA7" w:rsidRPr="00CD5AB3" w:rsidRDefault="003B1CA7" w:rsidP="003C64CF">
            <w:pPr>
              <w:pStyle w:val="pqiTabBody"/>
            </w:pPr>
          </w:p>
        </w:tc>
        <w:tc>
          <w:tcPr>
            <w:tcW w:w="4537" w:type="dxa"/>
          </w:tcPr>
          <w:p w14:paraId="6E4900AD" w14:textId="77777777" w:rsidR="003B1CA7" w:rsidRPr="00CD5AB3" w:rsidRDefault="003B1CA7" w:rsidP="003C64CF">
            <w:pPr>
              <w:pStyle w:val="pqiTabBody"/>
            </w:pPr>
          </w:p>
        </w:tc>
        <w:tc>
          <w:tcPr>
            <w:tcW w:w="855" w:type="dxa"/>
          </w:tcPr>
          <w:p w14:paraId="01ABD2C1" w14:textId="77777777" w:rsidR="003B1CA7" w:rsidRPr="00CD5AB3" w:rsidRDefault="003B1CA7" w:rsidP="003C64CF">
            <w:pPr>
              <w:pStyle w:val="pqiTabBody"/>
            </w:pPr>
            <w:r w:rsidRPr="00CD5AB3">
              <w:t>an..182</w:t>
            </w:r>
          </w:p>
        </w:tc>
      </w:tr>
      <w:tr w:rsidR="003B1CA7" w:rsidRPr="00CD5AB3" w14:paraId="1A89E125" w14:textId="77777777" w:rsidTr="003C64CF">
        <w:tc>
          <w:tcPr>
            <w:tcW w:w="370" w:type="dxa"/>
            <w:gridSpan w:val="2"/>
          </w:tcPr>
          <w:p w14:paraId="7EFC1575" w14:textId="77777777" w:rsidR="003B1CA7" w:rsidRPr="00CD5AB3" w:rsidRDefault="003B1CA7" w:rsidP="003C64CF">
            <w:pPr>
              <w:pStyle w:val="pqiTabBody"/>
              <w:rPr>
                <w:b/>
              </w:rPr>
            </w:pPr>
          </w:p>
        </w:tc>
        <w:tc>
          <w:tcPr>
            <w:tcW w:w="336" w:type="dxa"/>
            <w:gridSpan w:val="2"/>
          </w:tcPr>
          <w:p w14:paraId="27D024B0" w14:textId="77777777" w:rsidR="003B1CA7" w:rsidRPr="00CD5AB3" w:rsidRDefault="003B1CA7" w:rsidP="003C64CF">
            <w:pPr>
              <w:pStyle w:val="pqiTabBody"/>
              <w:rPr>
                <w:i/>
              </w:rPr>
            </w:pPr>
            <w:r w:rsidRPr="00CD5AB3">
              <w:rPr>
                <w:i/>
              </w:rPr>
              <w:t>c</w:t>
            </w:r>
          </w:p>
        </w:tc>
        <w:tc>
          <w:tcPr>
            <w:tcW w:w="4500" w:type="dxa"/>
            <w:gridSpan w:val="3"/>
          </w:tcPr>
          <w:p w14:paraId="771C3F16" w14:textId="77777777" w:rsidR="003B1CA7" w:rsidRPr="00CD5AB3" w:rsidRDefault="003B1CA7" w:rsidP="003C64CF">
            <w:pPr>
              <w:pStyle w:val="pqiTabBody"/>
            </w:pPr>
            <w:r w:rsidRPr="00CD5AB3">
              <w:t>Ulica</w:t>
            </w:r>
          </w:p>
          <w:p w14:paraId="11AD3651" w14:textId="77777777" w:rsidR="003B1CA7" w:rsidRPr="00CD5AB3" w:rsidRDefault="003B1CA7" w:rsidP="003C64CF">
            <w:pPr>
              <w:pStyle w:val="pqiTabBody"/>
            </w:pPr>
            <w:r w:rsidRPr="00CD5AB3">
              <w:rPr>
                <w:rFonts w:ascii="Courier New" w:hAnsi="Courier New" w:cs="Courier New"/>
                <w:noProof/>
                <w:color w:val="0000FF"/>
              </w:rPr>
              <w:t>StreetName</w:t>
            </w:r>
          </w:p>
        </w:tc>
        <w:tc>
          <w:tcPr>
            <w:tcW w:w="426" w:type="dxa"/>
            <w:gridSpan w:val="2"/>
          </w:tcPr>
          <w:p w14:paraId="3D0976B3" w14:textId="77777777" w:rsidR="003B1CA7" w:rsidRPr="00CD5AB3" w:rsidRDefault="003B1CA7" w:rsidP="003C64CF">
            <w:pPr>
              <w:pStyle w:val="pqiTabBody"/>
            </w:pPr>
            <w:r>
              <w:t>R</w:t>
            </w:r>
          </w:p>
        </w:tc>
        <w:tc>
          <w:tcPr>
            <w:tcW w:w="2125" w:type="dxa"/>
            <w:vMerge w:val="restart"/>
          </w:tcPr>
          <w:p w14:paraId="2F1B907D" w14:textId="77777777" w:rsidR="003B1CA7" w:rsidRPr="00CD5AB3" w:rsidRDefault="003B1CA7" w:rsidP="003C64CF">
            <w:pPr>
              <w:pStyle w:val="pqiTabBody"/>
            </w:pPr>
          </w:p>
        </w:tc>
        <w:tc>
          <w:tcPr>
            <w:tcW w:w="4537" w:type="dxa"/>
          </w:tcPr>
          <w:p w14:paraId="4F82CE9F" w14:textId="77777777" w:rsidR="003B1CA7" w:rsidRPr="00CD5AB3" w:rsidRDefault="003B1CA7" w:rsidP="003C64CF">
            <w:pPr>
              <w:pStyle w:val="pqiTabBody"/>
            </w:pPr>
          </w:p>
        </w:tc>
        <w:tc>
          <w:tcPr>
            <w:tcW w:w="855" w:type="dxa"/>
          </w:tcPr>
          <w:p w14:paraId="683D80FA" w14:textId="77777777" w:rsidR="003B1CA7" w:rsidRPr="00CD5AB3" w:rsidRDefault="003B1CA7" w:rsidP="003C64CF">
            <w:pPr>
              <w:pStyle w:val="pqiTabBody"/>
            </w:pPr>
            <w:r w:rsidRPr="00CD5AB3">
              <w:t>an..65</w:t>
            </w:r>
          </w:p>
        </w:tc>
      </w:tr>
      <w:tr w:rsidR="003B1CA7" w:rsidRPr="00CD5AB3" w14:paraId="5F3447DC" w14:textId="77777777" w:rsidTr="003C64CF">
        <w:tc>
          <w:tcPr>
            <w:tcW w:w="370" w:type="dxa"/>
            <w:gridSpan w:val="2"/>
          </w:tcPr>
          <w:p w14:paraId="368F189E" w14:textId="77777777" w:rsidR="003B1CA7" w:rsidRPr="00CD5AB3" w:rsidRDefault="003B1CA7" w:rsidP="003C64CF">
            <w:pPr>
              <w:pStyle w:val="pqiTabBody"/>
              <w:rPr>
                <w:b/>
              </w:rPr>
            </w:pPr>
          </w:p>
        </w:tc>
        <w:tc>
          <w:tcPr>
            <w:tcW w:w="336" w:type="dxa"/>
            <w:gridSpan w:val="2"/>
          </w:tcPr>
          <w:p w14:paraId="2AB02683" w14:textId="77777777" w:rsidR="003B1CA7" w:rsidRPr="00CD5AB3" w:rsidRDefault="003B1CA7" w:rsidP="003C64CF">
            <w:pPr>
              <w:pStyle w:val="pqiTabBody"/>
              <w:rPr>
                <w:i/>
              </w:rPr>
            </w:pPr>
            <w:r w:rsidRPr="00CD5AB3">
              <w:rPr>
                <w:i/>
              </w:rPr>
              <w:t>d</w:t>
            </w:r>
          </w:p>
        </w:tc>
        <w:tc>
          <w:tcPr>
            <w:tcW w:w="4500" w:type="dxa"/>
            <w:gridSpan w:val="3"/>
          </w:tcPr>
          <w:p w14:paraId="42C24382" w14:textId="77777777" w:rsidR="003B1CA7" w:rsidRPr="00CD5AB3" w:rsidRDefault="003B1CA7" w:rsidP="003C64CF">
            <w:pPr>
              <w:pStyle w:val="pqiTabBody"/>
            </w:pPr>
            <w:r w:rsidRPr="00CD5AB3">
              <w:t>Numer domu</w:t>
            </w:r>
          </w:p>
          <w:p w14:paraId="31A4BCDA" w14:textId="77777777" w:rsidR="003B1CA7" w:rsidRPr="00CD5AB3" w:rsidRDefault="003B1CA7" w:rsidP="003C64CF">
            <w:pPr>
              <w:pStyle w:val="pqiTabBody"/>
            </w:pPr>
            <w:r w:rsidRPr="00CD5AB3">
              <w:rPr>
                <w:rFonts w:ascii="Courier New" w:hAnsi="Courier New" w:cs="Courier New"/>
                <w:noProof/>
                <w:color w:val="0000FF"/>
              </w:rPr>
              <w:t>StreetNumber</w:t>
            </w:r>
          </w:p>
        </w:tc>
        <w:tc>
          <w:tcPr>
            <w:tcW w:w="426" w:type="dxa"/>
            <w:gridSpan w:val="2"/>
          </w:tcPr>
          <w:p w14:paraId="17EDBCE2" w14:textId="77777777" w:rsidR="003B1CA7" w:rsidRPr="00CD5AB3" w:rsidRDefault="003B1CA7" w:rsidP="003C64CF">
            <w:pPr>
              <w:pStyle w:val="pqiTabBody"/>
            </w:pPr>
            <w:r w:rsidRPr="00CD5AB3">
              <w:t>O</w:t>
            </w:r>
          </w:p>
        </w:tc>
        <w:tc>
          <w:tcPr>
            <w:tcW w:w="2125" w:type="dxa"/>
            <w:vMerge/>
          </w:tcPr>
          <w:p w14:paraId="1673DABC" w14:textId="77777777" w:rsidR="003B1CA7" w:rsidRPr="00CD5AB3" w:rsidRDefault="003B1CA7" w:rsidP="003C64CF">
            <w:pPr>
              <w:pStyle w:val="pqiTabBody"/>
            </w:pPr>
          </w:p>
        </w:tc>
        <w:tc>
          <w:tcPr>
            <w:tcW w:w="4537" w:type="dxa"/>
          </w:tcPr>
          <w:p w14:paraId="759B0D59" w14:textId="77777777" w:rsidR="003B1CA7" w:rsidRPr="00CD5AB3" w:rsidRDefault="003B1CA7" w:rsidP="003C64CF">
            <w:pPr>
              <w:pStyle w:val="pqiTabBody"/>
            </w:pPr>
          </w:p>
        </w:tc>
        <w:tc>
          <w:tcPr>
            <w:tcW w:w="855" w:type="dxa"/>
          </w:tcPr>
          <w:p w14:paraId="585C123B" w14:textId="77777777" w:rsidR="003B1CA7" w:rsidRPr="00CD5AB3" w:rsidRDefault="003B1CA7" w:rsidP="003C64CF">
            <w:pPr>
              <w:pStyle w:val="pqiTabBody"/>
            </w:pPr>
            <w:r w:rsidRPr="00CD5AB3">
              <w:t>an..11</w:t>
            </w:r>
          </w:p>
        </w:tc>
      </w:tr>
      <w:tr w:rsidR="003B1CA7" w:rsidRPr="00CD5AB3" w14:paraId="47A5C5E1" w14:textId="77777777" w:rsidTr="003C64CF">
        <w:tc>
          <w:tcPr>
            <w:tcW w:w="370" w:type="dxa"/>
            <w:gridSpan w:val="2"/>
          </w:tcPr>
          <w:p w14:paraId="73B5A85F" w14:textId="77777777" w:rsidR="003B1CA7" w:rsidRPr="00CD5AB3" w:rsidRDefault="003B1CA7" w:rsidP="003C64CF">
            <w:pPr>
              <w:pStyle w:val="pqiTabBody"/>
              <w:rPr>
                <w:b/>
              </w:rPr>
            </w:pPr>
          </w:p>
        </w:tc>
        <w:tc>
          <w:tcPr>
            <w:tcW w:w="336" w:type="dxa"/>
            <w:gridSpan w:val="2"/>
          </w:tcPr>
          <w:p w14:paraId="1B094278" w14:textId="77777777" w:rsidR="003B1CA7" w:rsidRPr="00CD5AB3" w:rsidRDefault="003B1CA7" w:rsidP="003C64CF">
            <w:pPr>
              <w:pStyle w:val="pqiTabBody"/>
              <w:rPr>
                <w:i/>
              </w:rPr>
            </w:pPr>
            <w:r w:rsidRPr="00CD5AB3">
              <w:rPr>
                <w:i/>
              </w:rPr>
              <w:t>e</w:t>
            </w:r>
          </w:p>
        </w:tc>
        <w:tc>
          <w:tcPr>
            <w:tcW w:w="4500" w:type="dxa"/>
            <w:gridSpan w:val="3"/>
          </w:tcPr>
          <w:p w14:paraId="4D47B61B" w14:textId="77777777" w:rsidR="003B1CA7" w:rsidRPr="00CD5AB3" w:rsidRDefault="003B1CA7" w:rsidP="003C64CF">
            <w:pPr>
              <w:pStyle w:val="pqiTabBody"/>
            </w:pPr>
            <w:r w:rsidRPr="00CD5AB3">
              <w:t>Kod pocztowy</w:t>
            </w:r>
          </w:p>
          <w:p w14:paraId="532212B5" w14:textId="77777777" w:rsidR="003B1CA7" w:rsidRPr="00CD5AB3" w:rsidRDefault="003B1CA7" w:rsidP="003C64CF">
            <w:pPr>
              <w:pStyle w:val="pqiTabBody"/>
            </w:pPr>
            <w:r w:rsidRPr="00CD5AB3">
              <w:rPr>
                <w:rFonts w:ascii="Courier New" w:hAnsi="Courier New" w:cs="Courier New"/>
                <w:noProof/>
                <w:color w:val="0000FF"/>
              </w:rPr>
              <w:t>Postcode</w:t>
            </w:r>
          </w:p>
        </w:tc>
        <w:tc>
          <w:tcPr>
            <w:tcW w:w="426" w:type="dxa"/>
            <w:gridSpan w:val="2"/>
          </w:tcPr>
          <w:p w14:paraId="5D348EFB" w14:textId="77777777" w:rsidR="003B1CA7" w:rsidRPr="00CD5AB3" w:rsidRDefault="003B1CA7" w:rsidP="003C64CF">
            <w:pPr>
              <w:pStyle w:val="pqiTabBody"/>
            </w:pPr>
            <w:r>
              <w:t>R</w:t>
            </w:r>
          </w:p>
        </w:tc>
        <w:tc>
          <w:tcPr>
            <w:tcW w:w="2125" w:type="dxa"/>
            <w:vMerge/>
          </w:tcPr>
          <w:p w14:paraId="445E1C3C" w14:textId="77777777" w:rsidR="003B1CA7" w:rsidRPr="00CD5AB3" w:rsidRDefault="003B1CA7" w:rsidP="003C64CF">
            <w:pPr>
              <w:pStyle w:val="pqiTabBody"/>
            </w:pPr>
          </w:p>
        </w:tc>
        <w:tc>
          <w:tcPr>
            <w:tcW w:w="4537" w:type="dxa"/>
          </w:tcPr>
          <w:p w14:paraId="696DF699" w14:textId="77777777" w:rsidR="003B1CA7" w:rsidRPr="00CD5AB3" w:rsidRDefault="003B1CA7" w:rsidP="003C64CF">
            <w:pPr>
              <w:pStyle w:val="pqiTabBody"/>
            </w:pPr>
          </w:p>
        </w:tc>
        <w:tc>
          <w:tcPr>
            <w:tcW w:w="855" w:type="dxa"/>
          </w:tcPr>
          <w:p w14:paraId="3A9A2C64" w14:textId="77777777" w:rsidR="003B1CA7" w:rsidRPr="00CD5AB3" w:rsidRDefault="003B1CA7" w:rsidP="003C64CF">
            <w:pPr>
              <w:pStyle w:val="pqiTabBody"/>
            </w:pPr>
            <w:r w:rsidRPr="00CD5AB3">
              <w:t>an..10</w:t>
            </w:r>
          </w:p>
        </w:tc>
      </w:tr>
      <w:tr w:rsidR="003B1CA7" w:rsidRPr="00CD5AB3" w14:paraId="57581430" w14:textId="77777777" w:rsidTr="003C64CF">
        <w:tc>
          <w:tcPr>
            <w:tcW w:w="370" w:type="dxa"/>
            <w:gridSpan w:val="2"/>
          </w:tcPr>
          <w:p w14:paraId="3DA52281" w14:textId="77777777" w:rsidR="003B1CA7" w:rsidRPr="00CD5AB3" w:rsidRDefault="003B1CA7" w:rsidP="003C64CF">
            <w:pPr>
              <w:pStyle w:val="pqiTabBody"/>
              <w:rPr>
                <w:b/>
              </w:rPr>
            </w:pPr>
          </w:p>
        </w:tc>
        <w:tc>
          <w:tcPr>
            <w:tcW w:w="336" w:type="dxa"/>
            <w:gridSpan w:val="2"/>
          </w:tcPr>
          <w:p w14:paraId="03297992" w14:textId="77777777" w:rsidR="003B1CA7" w:rsidRPr="00CD5AB3" w:rsidRDefault="003B1CA7" w:rsidP="003C64CF">
            <w:pPr>
              <w:pStyle w:val="pqiTabBody"/>
              <w:rPr>
                <w:i/>
              </w:rPr>
            </w:pPr>
            <w:r w:rsidRPr="00CD5AB3">
              <w:rPr>
                <w:i/>
              </w:rPr>
              <w:t>f</w:t>
            </w:r>
          </w:p>
        </w:tc>
        <w:tc>
          <w:tcPr>
            <w:tcW w:w="4500" w:type="dxa"/>
            <w:gridSpan w:val="3"/>
          </w:tcPr>
          <w:p w14:paraId="69298D2F" w14:textId="77777777" w:rsidR="003B1CA7" w:rsidRPr="00CD5AB3" w:rsidRDefault="003B1CA7" w:rsidP="003C64CF">
            <w:pPr>
              <w:pStyle w:val="pqiTabBody"/>
            </w:pPr>
            <w:r w:rsidRPr="00CD5AB3">
              <w:t>Miejscowość</w:t>
            </w:r>
          </w:p>
          <w:p w14:paraId="7A1A384A" w14:textId="77777777" w:rsidR="003B1CA7" w:rsidRPr="00CD5AB3" w:rsidRDefault="003B1CA7" w:rsidP="003C64CF">
            <w:pPr>
              <w:pStyle w:val="pqiTabBody"/>
            </w:pPr>
            <w:r w:rsidRPr="00CD5AB3">
              <w:rPr>
                <w:rFonts w:ascii="Courier New" w:hAnsi="Courier New" w:cs="Courier New"/>
                <w:noProof/>
                <w:color w:val="0000FF"/>
              </w:rPr>
              <w:t>City</w:t>
            </w:r>
          </w:p>
        </w:tc>
        <w:tc>
          <w:tcPr>
            <w:tcW w:w="426" w:type="dxa"/>
            <w:gridSpan w:val="2"/>
          </w:tcPr>
          <w:p w14:paraId="5AEE5529" w14:textId="77777777" w:rsidR="003B1CA7" w:rsidRPr="00CD5AB3" w:rsidRDefault="003B1CA7" w:rsidP="003C64CF">
            <w:pPr>
              <w:pStyle w:val="pqiTabBody"/>
            </w:pPr>
            <w:r>
              <w:t>R</w:t>
            </w:r>
          </w:p>
        </w:tc>
        <w:tc>
          <w:tcPr>
            <w:tcW w:w="2125" w:type="dxa"/>
            <w:vMerge/>
          </w:tcPr>
          <w:p w14:paraId="0445DD7D" w14:textId="77777777" w:rsidR="003B1CA7" w:rsidRPr="00CD5AB3" w:rsidRDefault="003B1CA7" w:rsidP="003C64CF">
            <w:pPr>
              <w:pStyle w:val="pqiTabBody"/>
            </w:pPr>
          </w:p>
        </w:tc>
        <w:tc>
          <w:tcPr>
            <w:tcW w:w="4537" w:type="dxa"/>
          </w:tcPr>
          <w:p w14:paraId="074EC4DA" w14:textId="77777777" w:rsidR="003B1CA7" w:rsidRPr="00CD5AB3" w:rsidRDefault="003B1CA7" w:rsidP="003C64CF">
            <w:pPr>
              <w:pStyle w:val="pqiTabBody"/>
            </w:pPr>
          </w:p>
        </w:tc>
        <w:tc>
          <w:tcPr>
            <w:tcW w:w="855" w:type="dxa"/>
          </w:tcPr>
          <w:p w14:paraId="73E29AC3" w14:textId="77777777" w:rsidR="003B1CA7" w:rsidRPr="00CD5AB3" w:rsidRDefault="003B1CA7" w:rsidP="003C64CF">
            <w:pPr>
              <w:pStyle w:val="pqiTabBody"/>
            </w:pPr>
            <w:r w:rsidRPr="00CD5AB3">
              <w:t>an..50</w:t>
            </w:r>
          </w:p>
        </w:tc>
      </w:tr>
      <w:tr w:rsidR="003B1CA7" w:rsidRPr="00CD5AB3" w14:paraId="22B48739" w14:textId="77777777" w:rsidTr="003C64CF">
        <w:tc>
          <w:tcPr>
            <w:tcW w:w="706" w:type="dxa"/>
            <w:gridSpan w:val="4"/>
          </w:tcPr>
          <w:p w14:paraId="690B5E43" w14:textId="77777777" w:rsidR="003B1CA7" w:rsidRPr="00CD5AB3" w:rsidRDefault="003B1CA7" w:rsidP="003C64CF">
            <w:pPr>
              <w:pStyle w:val="pqiTabHead"/>
            </w:pPr>
            <w:r w:rsidRPr="00CD5AB3">
              <w:lastRenderedPageBreak/>
              <w:t>7</w:t>
            </w:r>
          </w:p>
        </w:tc>
        <w:tc>
          <w:tcPr>
            <w:tcW w:w="4500" w:type="dxa"/>
            <w:gridSpan w:val="3"/>
          </w:tcPr>
          <w:p w14:paraId="742C0E99" w14:textId="77777777" w:rsidR="003B1CA7" w:rsidRPr="00CD5AB3" w:rsidRDefault="003B1CA7" w:rsidP="003C64CF">
            <w:pPr>
              <w:pStyle w:val="pqiTabHead"/>
            </w:pPr>
            <w:r w:rsidRPr="00CD5AB3">
              <w:t>URZĄD Miejsce odbioru</w:t>
            </w:r>
          </w:p>
          <w:p w14:paraId="5938F0C0" w14:textId="77777777" w:rsidR="003B1CA7" w:rsidRPr="00CD5AB3" w:rsidRDefault="003B1CA7" w:rsidP="003C64CF">
            <w:pPr>
              <w:pStyle w:val="pqiTabHead"/>
            </w:pPr>
            <w:r w:rsidRPr="00CD5AB3">
              <w:rPr>
                <w:rFonts w:ascii="Courier New" w:hAnsi="Courier New" w:cs="Courier New"/>
                <w:noProof/>
                <w:color w:val="0000FF"/>
              </w:rPr>
              <w:t>DeliveryPlaceCustomsOffice</w:t>
            </w:r>
          </w:p>
        </w:tc>
        <w:tc>
          <w:tcPr>
            <w:tcW w:w="426" w:type="dxa"/>
            <w:gridSpan w:val="2"/>
          </w:tcPr>
          <w:p w14:paraId="7878E89D" w14:textId="7721483B" w:rsidR="003B1CA7" w:rsidRPr="00CD5AB3" w:rsidRDefault="002E77FA" w:rsidP="003C64CF">
            <w:pPr>
              <w:pStyle w:val="pqiTabHead"/>
            </w:pPr>
            <w:r>
              <w:t>C</w:t>
            </w:r>
          </w:p>
        </w:tc>
        <w:tc>
          <w:tcPr>
            <w:tcW w:w="2125" w:type="dxa"/>
          </w:tcPr>
          <w:p w14:paraId="5180BA55" w14:textId="5DCF0461" w:rsidR="003B1CA7" w:rsidRPr="00CD5AB3" w:rsidRDefault="0085333E" w:rsidP="003C64CF">
            <w:pPr>
              <w:pStyle w:val="pqiTabHead"/>
            </w:pPr>
            <w:r>
              <w:t>W przypadku Finalnego nabywcy węglowego nie ma obowiązku uzupełniania kodu urzędu</w:t>
            </w:r>
          </w:p>
        </w:tc>
        <w:tc>
          <w:tcPr>
            <w:tcW w:w="4537" w:type="dxa"/>
          </w:tcPr>
          <w:p w14:paraId="52792CEA" w14:textId="77777777" w:rsidR="003B1CA7" w:rsidRPr="00CD5AB3" w:rsidRDefault="003B1CA7" w:rsidP="003C64CF">
            <w:pPr>
              <w:pStyle w:val="pqiTabHead"/>
            </w:pPr>
          </w:p>
        </w:tc>
        <w:tc>
          <w:tcPr>
            <w:tcW w:w="855" w:type="dxa"/>
          </w:tcPr>
          <w:p w14:paraId="0DBCE547" w14:textId="77777777" w:rsidR="003B1CA7" w:rsidRPr="00CD5AB3" w:rsidRDefault="003B1CA7" w:rsidP="003C64CF">
            <w:pPr>
              <w:pStyle w:val="pqiTabHead"/>
            </w:pPr>
            <w:r w:rsidRPr="00CD5AB3">
              <w:t>1x</w:t>
            </w:r>
          </w:p>
        </w:tc>
      </w:tr>
      <w:tr w:rsidR="003B1CA7" w:rsidRPr="00CD5AB3" w14:paraId="1981E3FE" w14:textId="77777777" w:rsidTr="003C64CF">
        <w:tc>
          <w:tcPr>
            <w:tcW w:w="370" w:type="dxa"/>
            <w:gridSpan w:val="2"/>
          </w:tcPr>
          <w:p w14:paraId="02B4528E" w14:textId="77777777" w:rsidR="003B1CA7" w:rsidRPr="00CD5AB3" w:rsidRDefault="003B1CA7" w:rsidP="003C64CF">
            <w:pPr>
              <w:pStyle w:val="pqiTabBody"/>
              <w:rPr>
                <w:b/>
              </w:rPr>
            </w:pPr>
          </w:p>
        </w:tc>
        <w:tc>
          <w:tcPr>
            <w:tcW w:w="336" w:type="dxa"/>
            <w:gridSpan w:val="2"/>
          </w:tcPr>
          <w:p w14:paraId="5ACFB194" w14:textId="77777777" w:rsidR="003B1CA7" w:rsidRPr="00CD5AB3" w:rsidRDefault="003B1CA7" w:rsidP="003C64CF">
            <w:pPr>
              <w:pStyle w:val="pqiTabBody"/>
              <w:rPr>
                <w:i/>
              </w:rPr>
            </w:pPr>
            <w:r w:rsidRPr="00CD5AB3">
              <w:rPr>
                <w:i/>
              </w:rPr>
              <w:t>a</w:t>
            </w:r>
          </w:p>
        </w:tc>
        <w:tc>
          <w:tcPr>
            <w:tcW w:w="4500" w:type="dxa"/>
            <w:gridSpan w:val="3"/>
          </w:tcPr>
          <w:p w14:paraId="6CDC6A1C" w14:textId="77777777" w:rsidR="003B1CA7" w:rsidRPr="00CD5AB3" w:rsidRDefault="003B1CA7" w:rsidP="003C64CF">
            <w:pPr>
              <w:pStyle w:val="pqiTabBody"/>
            </w:pPr>
            <w:r w:rsidRPr="00CD5AB3">
              <w:t>Numer referencyjny urzędu</w:t>
            </w:r>
          </w:p>
          <w:p w14:paraId="5EDFA1DE" w14:textId="77777777" w:rsidR="003B1CA7" w:rsidRPr="00CD5AB3" w:rsidRDefault="003B1CA7" w:rsidP="003C64CF">
            <w:pPr>
              <w:pStyle w:val="pqiTabBody"/>
            </w:pPr>
            <w:r w:rsidRPr="00CD5AB3">
              <w:rPr>
                <w:rFonts w:ascii="Courier New" w:hAnsi="Courier New" w:cs="Courier New"/>
                <w:noProof/>
                <w:color w:val="0000FF"/>
              </w:rPr>
              <w:t>ReferenceNumber</w:t>
            </w:r>
          </w:p>
        </w:tc>
        <w:tc>
          <w:tcPr>
            <w:tcW w:w="426" w:type="dxa"/>
            <w:gridSpan w:val="2"/>
          </w:tcPr>
          <w:p w14:paraId="4451987E" w14:textId="77777777" w:rsidR="003B1CA7" w:rsidRPr="00CD5AB3" w:rsidRDefault="003B1CA7" w:rsidP="003C64CF">
            <w:pPr>
              <w:pStyle w:val="pqiTabBody"/>
            </w:pPr>
            <w:r w:rsidRPr="00CD5AB3">
              <w:t>R</w:t>
            </w:r>
          </w:p>
        </w:tc>
        <w:tc>
          <w:tcPr>
            <w:tcW w:w="2125" w:type="dxa"/>
          </w:tcPr>
          <w:p w14:paraId="0953E142" w14:textId="77777777" w:rsidR="003B1CA7" w:rsidRPr="00CD5AB3" w:rsidRDefault="003B1CA7" w:rsidP="003C64CF">
            <w:pPr>
              <w:pStyle w:val="pqiTabBody"/>
            </w:pPr>
          </w:p>
        </w:tc>
        <w:tc>
          <w:tcPr>
            <w:tcW w:w="4537" w:type="dxa"/>
          </w:tcPr>
          <w:p w14:paraId="71F55F64" w14:textId="77777777" w:rsidR="003B1CA7" w:rsidRPr="00CD5AB3" w:rsidRDefault="003B1CA7" w:rsidP="003C64CF">
            <w:pPr>
              <w:pStyle w:val="pqiTabBody"/>
            </w:pPr>
            <w:r>
              <w:t>Należy podać k</w:t>
            </w:r>
            <w:r w:rsidRPr="00CD5AB3">
              <w:t>od urzędu</w:t>
            </w:r>
            <w:r>
              <w:t xml:space="preserve"> skarbowego </w:t>
            </w:r>
            <w:r w:rsidRPr="00CD5AB3">
              <w:t xml:space="preserve"> właściwego dla miejsca odbioru</w:t>
            </w:r>
          </w:p>
        </w:tc>
        <w:tc>
          <w:tcPr>
            <w:tcW w:w="855" w:type="dxa"/>
          </w:tcPr>
          <w:p w14:paraId="6D5964EE" w14:textId="77777777" w:rsidR="003B1CA7" w:rsidRPr="00CD5AB3" w:rsidRDefault="003B1CA7" w:rsidP="003C64CF">
            <w:pPr>
              <w:pStyle w:val="pqiTabBody"/>
            </w:pPr>
            <w:r w:rsidRPr="00CD5AB3">
              <w:t>an8</w:t>
            </w:r>
          </w:p>
        </w:tc>
      </w:tr>
      <w:tr w:rsidR="003B1CA7" w:rsidRPr="00CD5AB3" w14:paraId="4DA2AEDE" w14:textId="77777777" w:rsidTr="003C64CF">
        <w:tc>
          <w:tcPr>
            <w:tcW w:w="706" w:type="dxa"/>
            <w:gridSpan w:val="4"/>
          </w:tcPr>
          <w:p w14:paraId="3366095C" w14:textId="77777777" w:rsidR="003B1CA7" w:rsidRPr="00CD5AB3" w:rsidRDefault="003B1CA7" w:rsidP="003C64CF">
            <w:pPr>
              <w:pStyle w:val="pqiTabHead"/>
              <w:rPr>
                <w:i/>
              </w:rPr>
            </w:pPr>
            <w:r w:rsidRPr="00CD5AB3">
              <w:t>10</w:t>
            </w:r>
          </w:p>
        </w:tc>
        <w:tc>
          <w:tcPr>
            <w:tcW w:w="4500" w:type="dxa"/>
            <w:gridSpan w:val="3"/>
          </w:tcPr>
          <w:p w14:paraId="6C81E0D7" w14:textId="77777777" w:rsidR="003B1CA7" w:rsidRPr="00CD5AB3" w:rsidRDefault="003B1CA7" w:rsidP="003C64CF">
            <w:pPr>
              <w:pStyle w:val="pqiTabHead"/>
            </w:pPr>
            <w:r w:rsidRPr="00CD5AB3">
              <w:t>TRANSPORT</w:t>
            </w:r>
          </w:p>
          <w:p w14:paraId="4D9B90D0" w14:textId="77777777" w:rsidR="003B1CA7" w:rsidRPr="00CD5AB3" w:rsidRDefault="003B1CA7" w:rsidP="003C64CF">
            <w:pPr>
              <w:pStyle w:val="pqiTabHead"/>
            </w:pPr>
            <w:r w:rsidRPr="00CD5AB3">
              <w:rPr>
                <w:rFonts w:ascii="Courier New" w:hAnsi="Courier New" w:cs="Courier New"/>
                <w:noProof/>
                <w:color w:val="0000FF"/>
              </w:rPr>
              <w:t>TransportMode</w:t>
            </w:r>
          </w:p>
        </w:tc>
        <w:tc>
          <w:tcPr>
            <w:tcW w:w="426" w:type="dxa"/>
            <w:gridSpan w:val="2"/>
          </w:tcPr>
          <w:p w14:paraId="640F6D60" w14:textId="77777777" w:rsidR="003B1CA7" w:rsidRPr="00CD5AB3" w:rsidRDefault="003B1CA7" w:rsidP="003C64CF">
            <w:pPr>
              <w:pStyle w:val="pqiTabHead"/>
            </w:pPr>
            <w:r w:rsidRPr="00CD5AB3">
              <w:t>R</w:t>
            </w:r>
          </w:p>
        </w:tc>
        <w:tc>
          <w:tcPr>
            <w:tcW w:w="2125" w:type="dxa"/>
          </w:tcPr>
          <w:p w14:paraId="3EE3F8B5" w14:textId="77777777" w:rsidR="003B1CA7" w:rsidRPr="00CD5AB3" w:rsidRDefault="003B1CA7" w:rsidP="003C64CF">
            <w:pPr>
              <w:pStyle w:val="pqiTabHead"/>
            </w:pPr>
          </w:p>
        </w:tc>
        <w:tc>
          <w:tcPr>
            <w:tcW w:w="4537" w:type="dxa"/>
          </w:tcPr>
          <w:p w14:paraId="4AC902C2" w14:textId="77777777" w:rsidR="003B1CA7" w:rsidRPr="00CD5AB3" w:rsidRDefault="003B1CA7" w:rsidP="003C64CF">
            <w:pPr>
              <w:pStyle w:val="pqiTabHead"/>
            </w:pPr>
          </w:p>
        </w:tc>
        <w:tc>
          <w:tcPr>
            <w:tcW w:w="855" w:type="dxa"/>
          </w:tcPr>
          <w:p w14:paraId="1C7B9F80" w14:textId="77777777" w:rsidR="003B1CA7" w:rsidRPr="00CD5AB3" w:rsidRDefault="003B1CA7" w:rsidP="003C64CF">
            <w:pPr>
              <w:pStyle w:val="pqiTabHead"/>
            </w:pPr>
          </w:p>
        </w:tc>
      </w:tr>
      <w:tr w:rsidR="003B1CA7" w:rsidRPr="00CD5AB3" w14:paraId="42EBD52F" w14:textId="77777777" w:rsidTr="003C64CF">
        <w:tc>
          <w:tcPr>
            <w:tcW w:w="370" w:type="dxa"/>
            <w:gridSpan w:val="2"/>
          </w:tcPr>
          <w:p w14:paraId="751B4B6B" w14:textId="77777777" w:rsidR="003B1CA7" w:rsidRPr="00CD5AB3" w:rsidRDefault="003B1CA7" w:rsidP="003C64CF">
            <w:pPr>
              <w:pStyle w:val="pqiTabBody"/>
              <w:rPr>
                <w:b/>
              </w:rPr>
            </w:pPr>
          </w:p>
        </w:tc>
        <w:tc>
          <w:tcPr>
            <w:tcW w:w="336" w:type="dxa"/>
            <w:gridSpan w:val="2"/>
          </w:tcPr>
          <w:p w14:paraId="332940BB" w14:textId="77777777" w:rsidR="003B1CA7" w:rsidRPr="00CD5AB3" w:rsidRDefault="003B1CA7" w:rsidP="003C64CF">
            <w:pPr>
              <w:pStyle w:val="pqiTabBody"/>
              <w:rPr>
                <w:i/>
              </w:rPr>
            </w:pPr>
            <w:r w:rsidRPr="00CD5AB3">
              <w:rPr>
                <w:i/>
              </w:rPr>
              <w:t>a</w:t>
            </w:r>
          </w:p>
        </w:tc>
        <w:tc>
          <w:tcPr>
            <w:tcW w:w="4500" w:type="dxa"/>
            <w:gridSpan w:val="3"/>
          </w:tcPr>
          <w:p w14:paraId="50A51F53" w14:textId="77777777" w:rsidR="003B1CA7" w:rsidRPr="00CD5AB3" w:rsidRDefault="003B1CA7" w:rsidP="003C64CF">
            <w:pPr>
              <w:pStyle w:val="pqiTabBody"/>
            </w:pPr>
            <w:r w:rsidRPr="00CD5AB3">
              <w:t>Kod rodzaju transportu</w:t>
            </w:r>
          </w:p>
          <w:p w14:paraId="69AF8160" w14:textId="77777777" w:rsidR="003B1CA7" w:rsidRPr="00CD5AB3" w:rsidRDefault="003B1CA7" w:rsidP="003C64CF">
            <w:pPr>
              <w:pStyle w:val="pqiTabBody"/>
            </w:pPr>
            <w:r w:rsidRPr="00CD5AB3">
              <w:rPr>
                <w:rFonts w:ascii="Courier New" w:hAnsi="Courier New" w:cs="Courier New"/>
                <w:noProof/>
                <w:color w:val="0000FF"/>
              </w:rPr>
              <w:t>TransportModeCode</w:t>
            </w:r>
          </w:p>
        </w:tc>
        <w:tc>
          <w:tcPr>
            <w:tcW w:w="426" w:type="dxa"/>
            <w:gridSpan w:val="2"/>
          </w:tcPr>
          <w:p w14:paraId="0D0331FF" w14:textId="77777777" w:rsidR="003B1CA7" w:rsidRPr="00CD5AB3" w:rsidRDefault="003B1CA7" w:rsidP="003C64CF">
            <w:pPr>
              <w:pStyle w:val="pqiTabBody"/>
            </w:pPr>
            <w:r w:rsidRPr="00CD5AB3">
              <w:t>R</w:t>
            </w:r>
          </w:p>
        </w:tc>
        <w:tc>
          <w:tcPr>
            <w:tcW w:w="2125" w:type="dxa"/>
          </w:tcPr>
          <w:p w14:paraId="4EA1A940" w14:textId="77777777" w:rsidR="003B1CA7" w:rsidRPr="00CD5AB3" w:rsidRDefault="003B1CA7" w:rsidP="003C64CF">
            <w:pPr>
              <w:pStyle w:val="pqiTabBody"/>
            </w:pPr>
          </w:p>
        </w:tc>
        <w:tc>
          <w:tcPr>
            <w:tcW w:w="4537" w:type="dxa"/>
          </w:tcPr>
          <w:p w14:paraId="2AE6DD22" w14:textId="77777777" w:rsidR="003B1CA7" w:rsidRPr="00CD5AB3" w:rsidRDefault="003B1CA7" w:rsidP="003C64CF">
            <w:pPr>
              <w:pStyle w:val="pqiTabBody"/>
            </w:pPr>
            <w:r w:rsidRPr="00CD5AB3">
              <w:t>Wartość ze słownika „Kody rodzaju transportu (Transport modes)”.</w:t>
            </w:r>
          </w:p>
          <w:p w14:paraId="75BE35DE" w14:textId="77777777" w:rsidR="003B1CA7" w:rsidRPr="00CD5AB3" w:rsidRDefault="003B1CA7" w:rsidP="003C64CF">
            <w:pPr>
              <w:pStyle w:val="pqiTabBody"/>
            </w:pPr>
          </w:p>
        </w:tc>
        <w:tc>
          <w:tcPr>
            <w:tcW w:w="855" w:type="dxa"/>
          </w:tcPr>
          <w:p w14:paraId="1D2581A8" w14:textId="77777777" w:rsidR="003B1CA7" w:rsidRPr="00CD5AB3" w:rsidRDefault="003B1CA7" w:rsidP="003C64CF">
            <w:pPr>
              <w:pStyle w:val="pqiTabBody"/>
            </w:pPr>
            <w:r w:rsidRPr="00CD5AB3">
              <w:t>n..2</w:t>
            </w:r>
          </w:p>
        </w:tc>
      </w:tr>
      <w:tr w:rsidR="003B1CA7" w:rsidRPr="00CD5AB3" w14:paraId="12A07672" w14:textId="77777777" w:rsidTr="003C64CF">
        <w:tc>
          <w:tcPr>
            <w:tcW w:w="370" w:type="dxa"/>
            <w:gridSpan w:val="2"/>
          </w:tcPr>
          <w:p w14:paraId="6C5E4D07" w14:textId="77777777" w:rsidR="003B1CA7" w:rsidRPr="00CD5AB3" w:rsidRDefault="003B1CA7" w:rsidP="003C64CF">
            <w:pPr>
              <w:pStyle w:val="pqiTabBody"/>
              <w:rPr>
                <w:b/>
              </w:rPr>
            </w:pPr>
          </w:p>
        </w:tc>
        <w:tc>
          <w:tcPr>
            <w:tcW w:w="336" w:type="dxa"/>
            <w:gridSpan w:val="2"/>
          </w:tcPr>
          <w:p w14:paraId="78BE0764" w14:textId="77777777" w:rsidR="003B1CA7" w:rsidRPr="00CD5AB3" w:rsidRDefault="003B1CA7" w:rsidP="003C64CF">
            <w:pPr>
              <w:pStyle w:val="pqiTabBody"/>
              <w:rPr>
                <w:i/>
              </w:rPr>
            </w:pPr>
            <w:r w:rsidRPr="00CD5AB3">
              <w:rPr>
                <w:i/>
              </w:rPr>
              <w:t>b</w:t>
            </w:r>
          </w:p>
        </w:tc>
        <w:tc>
          <w:tcPr>
            <w:tcW w:w="4500" w:type="dxa"/>
            <w:gridSpan w:val="3"/>
          </w:tcPr>
          <w:p w14:paraId="2D2E7F4A" w14:textId="77777777" w:rsidR="003B1CA7" w:rsidRPr="00CD5AB3" w:rsidRDefault="003B1CA7" w:rsidP="003C64CF">
            <w:pPr>
              <w:pStyle w:val="pqiTabBody"/>
            </w:pPr>
            <w:r w:rsidRPr="00CD5AB3">
              <w:t>Dodatkowe informacje</w:t>
            </w:r>
          </w:p>
          <w:p w14:paraId="6BD60C60" w14:textId="77777777" w:rsidR="003B1CA7" w:rsidRPr="00CD5AB3" w:rsidRDefault="003B1CA7" w:rsidP="003C64CF">
            <w:pPr>
              <w:pStyle w:val="pqiTabBody"/>
            </w:pPr>
            <w:r w:rsidRPr="00CD5AB3">
              <w:rPr>
                <w:rFonts w:ascii="Courier New" w:hAnsi="Courier New" w:cs="Courier New"/>
                <w:noProof/>
                <w:color w:val="0000FF"/>
              </w:rPr>
              <w:t>ComplementaryInformation</w:t>
            </w:r>
          </w:p>
        </w:tc>
        <w:tc>
          <w:tcPr>
            <w:tcW w:w="426" w:type="dxa"/>
            <w:gridSpan w:val="2"/>
          </w:tcPr>
          <w:p w14:paraId="0DA5BE8E" w14:textId="77777777" w:rsidR="003B1CA7" w:rsidRPr="00CD5AB3" w:rsidRDefault="003B1CA7" w:rsidP="003C64CF">
            <w:pPr>
              <w:pStyle w:val="pqiTabBody"/>
            </w:pPr>
            <w:r w:rsidRPr="00CD5AB3">
              <w:t>D</w:t>
            </w:r>
          </w:p>
        </w:tc>
        <w:tc>
          <w:tcPr>
            <w:tcW w:w="2125" w:type="dxa"/>
          </w:tcPr>
          <w:p w14:paraId="2A8C14D8" w14:textId="77777777" w:rsidR="003B1CA7" w:rsidRPr="00CD5AB3" w:rsidRDefault="003B1CA7" w:rsidP="003C64CF">
            <w:pPr>
              <w:pStyle w:val="pqiTabBody"/>
            </w:pPr>
            <w:r>
              <w:t>R w przypadku wybrania wartości 0 -„Inne”, w pozostałych przypadkach O.</w:t>
            </w:r>
          </w:p>
        </w:tc>
        <w:tc>
          <w:tcPr>
            <w:tcW w:w="4537" w:type="dxa"/>
          </w:tcPr>
          <w:p w14:paraId="5B087257" w14:textId="77777777" w:rsidR="003B1CA7" w:rsidRPr="00CD5AB3" w:rsidRDefault="003B1CA7" w:rsidP="003C64CF">
            <w:pPr>
              <w:pStyle w:val="pqiTabBody"/>
            </w:pPr>
            <w:r w:rsidRPr="00CD5AB3">
              <w:t>Należy podać wszelkie dodatkowe informacje dotyczące transportu, np. dane kolejnych przewoźników, informacje dotyczące kolejnych jednostek transportowych.</w:t>
            </w:r>
          </w:p>
        </w:tc>
        <w:tc>
          <w:tcPr>
            <w:tcW w:w="855" w:type="dxa"/>
          </w:tcPr>
          <w:p w14:paraId="6E176592" w14:textId="77777777" w:rsidR="003B1CA7" w:rsidRPr="00CD5AB3" w:rsidRDefault="003B1CA7" w:rsidP="003C64CF">
            <w:pPr>
              <w:pStyle w:val="pqiTabBody"/>
            </w:pPr>
            <w:r w:rsidRPr="00CD5AB3">
              <w:t>an..350</w:t>
            </w:r>
          </w:p>
        </w:tc>
      </w:tr>
      <w:tr w:rsidR="003B1CA7" w:rsidRPr="00CD5AB3" w14:paraId="6AFE1871" w14:textId="77777777" w:rsidTr="003C64CF">
        <w:tc>
          <w:tcPr>
            <w:tcW w:w="706" w:type="dxa"/>
            <w:gridSpan w:val="4"/>
          </w:tcPr>
          <w:p w14:paraId="30ECB62D" w14:textId="77777777" w:rsidR="003B1CA7" w:rsidRPr="00CD5AB3" w:rsidRDefault="003B1CA7" w:rsidP="003C64CF">
            <w:pPr>
              <w:pStyle w:val="pqiTabBody"/>
              <w:rPr>
                <w:i/>
              </w:rPr>
            </w:pPr>
          </w:p>
        </w:tc>
        <w:tc>
          <w:tcPr>
            <w:tcW w:w="4500" w:type="dxa"/>
            <w:gridSpan w:val="3"/>
          </w:tcPr>
          <w:p w14:paraId="0415B01F" w14:textId="77777777" w:rsidR="003B1CA7" w:rsidRPr="00CD5AB3" w:rsidRDefault="003B1CA7" w:rsidP="003C64CF">
            <w:pPr>
              <w:pStyle w:val="pqiTabBody"/>
            </w:pPr>
            <w:r w:rsidRPr="00CD5AB3">
              <w:t xml:space="preserve">JĘZYK ELEMENTU </w:t>
            </w:r>
          </w:p>
          <w:p w14:paraId="4F124B96" w14:textId="77777777" w:rsidR="003B1CA7" w:rsidRPr="00CD5AB3" w:rsidRDefault="003B1CA7" w:rsidP="003C64CF">
            <w:pPr>
              <w:pStyle w:val="pqiTabBody"/>
            </w:pPr>
            <w:r w:rsidRPr="00CD5AB3">
              <w:rPr>
                <w:rFonts w:ascii="Courier New" w:hAnsi="Courier New" w:cs="Courier New"/>
                <w:noProof/>
                <w:color w:val="0000FF"/>
              </w:rPr>
              <w:t>@language</w:t>
            </w:r>
          </w:p>
        </w:tc>
        <w:tc>
          <w:tcPr>
            <w:tcW w:w="426" w:type="dxa"/>
            <w:gridSpan w:val="2"/>
          </w:tcPr>
          <w:p w14:paraId="0BEA876C" w14:textId="77777777" w:rsidR="003B1CA7" w:rsidRPr="00CD5AB3" w:rsidRDefault="003B1CA7" w:rsidP="003C64CF">
            <w:pPr>
              <w:pStyle w:val="pqiTabBody"/>
            </w:pPr>
            <w:r w:rsidRPr="00CD5AB3">
              <w:t>D</w:t>
            </w:r>
          </w:p>
        </w:tc>
        <w:tc>
          <w:tcPr>
            <w:tcW w:w="2125" w:type="dxa"/>
          </w:tcPr>
          <w:p w14:paraId="3F59EA1D" w14:textId="77777777" w:rsidR="003B1CA7" w:rsidRPr="00CD5AB3" w:rsidRDefault="003B1CA7" w:rsidP="003C64CF">
            <w:pPr>
              <w:pStyle w:val="pqiTabBody"/>
            </w:pPr>
            <w:r w:rsidRPr="00CD5AB3">
              <w:t>„R”, jeżeli stosuje się pole tekstowe 10b.</w:t>
            </w:r>
          </w:p>
        </w:tc>
        <w:tc>
          <w:tcPr>
            <w:tcW w:w="4537" w:type="dxa"/>
          </w:tcPr>
          <w:p w14:paraId="777736FE" w14:textId="77777777" w:rsidR="003B1CA7" w:rsidRPr="00CD5AB3" w:rsidRDefault="003B1CA7" w:rsidP="003C64CF">
            <w:pPr>
              <w:pStyle w:val="pqiTabBody"/>
            </w:pPr>
            <w:r w:rsidRPr="00CD5AB3">
              <w:t>Atrybut.</w:t>
            </w:r>
          </w:p>
          <w:p w14:paraId="3385B406" w14:textId="77777777" w:rsidR="003B1CA7" w:rsidRPr="00CD5AB3" w:rsidRDefault="003B1CA7" w:rsidP="003C64CF">
            <w:pPr>
              <w:pStyle w:val="pqiTabBody"/>
            </w:pPr>
            <w:r w:rsidRPr="00CD5AB3">
              <w:t>Wartość ze słownika „Kody języka (Language codes)”.</w:t>
            </w:r>
          </w:p>
        </w:tc>
        <w:tc>
          <w:tcPr>
            <w:tcW w:w="855" w:type="dxa"/>
          </w:tcPr>
          <w:p w14:paraId="2B580680" w14:textId="77777777" w:rsidR="003B1CA7" w:rsidRPr="00CD5AB3" w:rsidRDefault="003B1CA7" w:rsidP="003C64CF">
            <w:pPr>
              <w:pStyle w:val="pqiTabBody"/>
            </w:pPr>
            <w:r w:rsidRPr="00CD5AB3">
              <w:t>a2</w:t>
            </w:r>
          </w:p>
        </w:tc>
      </w:tr>
      <w:tr w:rsidR="003B1CA7" w:rsidRPr="00CD5AB3" w14:paraId="5DE2CC77" w14:textId="77777777" w:rsidTr="003C64CF">
        <w:tc>
          <w:tcPr>
            <w:tcW w:w="706" w:type="dxa"/>
            <w:gridSpan w:val="4"/>
          </w:tcPr>
          <w:p w14:paraId="1ACD5BA2" w14:textId="77777777" w:rsidR="003B1CA7" w:rsidRPr="00CD5AB3" w:rsidRDefault="003B1CA7" w:rsidP="003C64CF">
            <w:pPr>
              <w:pStyle w:val="pqiTabHead"/>
              <w:rPr>
                <w:i/>
              </w:rPr>
            </w:pPr>
            <w:r w:rsidRPr="00CD5AB3">
              <w:t>12</w:t>
            </w:r>
          </w:p>
        </w:tc>
        <w:tc>
          <w:tcPr>
            <w:tcW w:w="4500" w:type="dxa"/>
            <w:gridSpan w:val="3"/>
          </w:tcPr>
          <w:p w14:paraId="5341182A" w14:textId="77777777" w:rsidR="003B1CA7" w:rsidRPr="00CD5AB3" w:rsidRDefault="003B1CA7" w:rsidP="003C64CF">
            <w:pPr>
              <w:pStyle w:val="pqiTabHead"/>
            </w:pPr>
            <w:r w:rsidRPr="00CD5AB3">
              <w:t>e-DD Wyroby</w:t>
            </w:r>
          </w:p>
          <w:p w14:paraId="0348D396" w14:textId="77777777" w:rsidR="003B1CA7" w:rsidRPr="00CD5AB3" w:rsidRDefault="003B1CA7" w:rsidP="003C64CF">
            <w:pPr>
              <w:pStyle w:val="pqiTabHead"/>
            </w:pPr>
            <w:r w:rsidRPr="00CD5AB3">
              <w:rPr>
                <w:rFonts w:ascii="Courier New" w:hAnsi="Courier New" w:cs="Courier New"/>
                <w:noProof/>
                <w:color w:val="0000FF"/>
              </w:rPr>
              <w:t>BodyEDD</w:t>
            </w:r>
          </w:p>
        </w:tc>
        <w:tc>
          <w:tcPr>
            <w:tcW w:w="426" w:type="dxa"/>
            <w:gridSpan w:val="2"/>
          </w:tcPr>
          <w:p w14:paraId="1BE9CA2E" w14:textId="77777777" w:rsidR="003B1CA7" w:rsidRPr="00CD5AB3" w:rsidRDefault="003B1CA7" w:rsidP="003C64CF">
            <w:pPr>
              <w:pStyle w:val="pqiTabHead"/>
            </w:pPr>
            <w:r w:rsidRPr="00CD5AB3">
              <w:t>R</w:t>
            </w:r>
          </w:p>
        </w:tc>
        <w:tc>
          <w:tcPr>
            <w:tcW w:w="2125" w:type="dxa"/>
          </w:tcPr>
          <w:p w14:paraId="72FE1263" w14:textId="77777777" w:rsidR="003B1CA7" w:rsidRPr="00CD5AB3" w:rsidRDefault="003B1CA7" w:rsidP="003C64CF">
            <w:pPr>
              <w:pStyle w:val="pqiTabHead"/>
            </w:pPr>
          </w:p>
        </w:tc>
        <w:tc>
          <w:tcPr>
            <w:tcW w:w="4537" w:type="dxa"/>
          </w:tcPr>
          <w:p w14:paraId="18146258" w14:textId="77777777" w:rsidR="003B1CA7" w:rsidRPr="00CD5AB3" w:rsidRDefault="003B1CA7" w:rsidP="003C64CF">
            <w:pPr>
              <w:pStyle w:val="pqiTabHead"/>
            </w:pPr>
            <w:r w:rsidRPr="00CD5AB3">
              <w:t>Dla każdego wyrobu wchodzącego w skład przesyłki należy stosować odrębną grupę danych.</w:t>
            </w:r>
          </w:p>
        </w:tc>
        <w:tc>
          <w:tcPr>
            <w:tcW w:w="855" w:type="dxa"/>
          </w:tcPr>
          <w:p w14:paraId="610D7F8A" w14:textId="77777777" w:rsidR="003B1CA7" w:rsidRPr="00CD5AB3" w:rsidRDefault="003B1CA7" w:rsidP="003C64CF">
            <w:pPr>
              <w:pStyle w:val="pqiTabHead"/>
            </w:pPr>
            <w:r w:rsidRPr="00CD5AB3">
              <w:t>999x</w:t>
            </w:r>
          </w:p>
        </w:tc>
      </w:tr>
      <w:tr w:rsidR="003B1CA7" w:rsidRPr="00CD5AB3" w14:paraId="3C8CB0EB" w14:textId="77777777" w:rsidTr="003C64CF">
        <w:tc>
          <w:tcPr>
            <w:tcW w:w="363" w:type="dxa"/>
          </w:tcPr>
          <w:p w14:paraId="60CACA52" w14:textId="77777777" w:rsidR="003B1CA7" w:rsidRPr="00CD5AB3" w:rsidRDefault="003B1CA7" w:rsidP="003C64CF">
            <w:pPr>
              <w:pStyle w:val="pqiTabBody"/>
              <w:rPr>
                <w:b/>
              </w:rPr>
            </w:pPr>
          </w:p>
        </w:tc>
        <w:tc>
          <w:tcPr>
            <w:tcW w:w="387" w:type="dxa"/>
            <w:gridSpan w:val="4"/>
          </w:tcPr>
          <w:p w14:paraId="5EC08481" w14:textId="77777777" w:rsidR="003B1CA7" w:rsidRPr="00CD5AB3" w:rsidRDefault="003B1CA7" w:rsidP="003C64CF">
            <w:pPr>
              <w:pStyle w:val="pqiTabBody"/>
              <w:rPr>
                <w:i/>
              </w:rPr>
            </w:pPr>
            <w:r w:rsidRPr="00CD5AB3">
              <w:rPr>
                <w:i/>
              </w:rPr>
              <w:t>a</w:t>
            </w:r>
          </w:p>
        </w:tc>
        <w:tc>
          <w:tcPr>
            <w:tcW w:w="4456" w:type="dxa"/>
            <w:gridSpan w:val="2"/>
          </w:tcPr>
          <w:p w14:paraId="1AA8251A" w14:textId="77777777" w:rsidR="003B1CA7" w:rsidRPr="00CD5AB3" w:rsidRDefault="003B1CA7" w:rsidP="003C64CF">
            <w:pPr>
              <w:pStyle w:val="pqiTabBody"/>
            </w:pPr>
            <w:r w:rsidRPr="00CD5AB3">
              <w:t>Numer identyfikacyjny pozycji towarowej</w:t>
            </w:r>
          </w:p>
          <w:p w14:paraId="3FA420ED" w14:textId="77777777" w:rsidR="003B1CA7" w:rsidRPr="00CD5AB3" w:rsidRDefault="003B1CA7" w:rsidP="003C64CF">
            <w:pPr>
              <w:pStyle w:val="pqiTabBody"/>
            </w:pPr>
            <w:r w:rsidRPr="00CD5AB3">
              <w:rPr>
                <w:rFonts w:ascii="Courier New" w:hAnsi="Courier New" w:cs="Courier New"/>
                <w:noProof/>
                <w:color w:val="0000FF"/>
              </w:rPr>
              <w:lastRenderedPageBreak/>
              <w:t>BodyRecordUniqueReference</w:t>
            </w:r>
          </w:p>
        </w:tc>
        <w:tc>
          <w:tcPr>
            <w:tcW w:w="426" w:type="dxa"/>
            <w:gridSpan w:val="2"/>
          </w:tcPr>
          <w:p w14:paraId="168FECB5" w14:textId="77777777" w:rsidR="003B1CA7" w:rsidRPr="00CD5AB3" w:rsidRDefault="003B1CA7" w:rsidP="003C64CF">
            <w:pPr>
              <w:pStyle w:val="pqiTabBody"/>
            </w:pPr>
            <w:r w:rsidRPr="00CD5AB3">
              <w:lastRenderedPageBreak/>
              <w:t>R</w:t>
            </w:r>
          </w:p>
        </w:tc>
        <w:tc>
          <w:tcPr>
            <w:tcW w:w="2125" w:type="dxa"/>
          </w:tcPr>
          <w:p w14:paraId="2A788F9B" w14:textId="77777777" w:rsidR="003B1CA7" w:rsidRPr="00CD5AB3" w:rsidRDefault="003B1CA7" w:rsidP="003C64CF">
            <w:pPr>
              <w:pStyle w:val="pqiTabBody"/>
            </w:pPr>
            <w:r w:rsidRPr="00CD5AB3">
              <w:t>Wartość musi być większa od zera.</w:t>
            </w:r>
          </w:p>
        </w:tc>
        <w:tc>
          <w:tcPr>
            <w:tcW w:w="4537" w:type="dxa"/>
          </w:tcPr>
          <w:p w14:paraId="6E29FB75" w14:textId="77777777" w:rsidR="003B1CA7" w:rsidRPr="00CD5AB3" w:rsidRDefault="003B1CA7" w:rsidP="003C64CF">
            <w:pPr>
              <w:pStyle w:val="pqiTabBody"/>
            </w:pPr>
            <w:r w:rsidRPr="00CD5AB3">
              <w:t>Należy podać niepowtarzalny numer porządkowy, zaczynając od 1</w:t>
            </w:r>
          </w:p>
        </w:tc>
        <w:tc>
          <w:tcPr>
            <w:tcW w:w="855" w:type="dxa"/>
          </w:tcPr>
          <w:p w14:paraId="5BA0A2A6" w14:textId="77777777" w:rsidR="003B1CA7" w:rsidRPr="00CD5AB3" w:rsidRDefault="003B1CA7" w:rsidP="003C64CF">
            <w:pPr>
              <w:pStyle w:val="pqiTabBody"/>
            </w:pPr>
            <w:r w:rsidRPr="00CD5AB3">
              <w:t>n..3</w:t>
            </w:r>
          </w:p>
        </w:tc>
      </w:tr>
      <w:tr w:rsidR="003B1CA7" w:rsidRPr="00CD5AB3" w14:paraId="31D71975" w14:textId="77777777" w:rsidTr="003C64CF">
        <w:tc>
          <w:tcPr>
            <w:tcW w:w="363" w:type="dxa"/>
          </w:tcPr>
          <w:p w14:paraId="7C6BEF73" w14:textId="77777777" w:rsidR="003B1CA7" w:rsidRPr="00CD5AB3" w:rsidRDefault="003B1CA7" w:rsidP="003C64CF">
            <w:pPr>
              <w:pStyle w:val="pqiTabBody"/>
              <w:rPr>
                <w:b/>
              </w:rPr>
            </w:pPr>
          </w:p>
        </w:tc>
        <w:tc>
          <w:tcPr>
            <w:tcW w:w="387" w:type="dxa"/>
            <w:gridSpan w:val="4"/>
          </w:tcPr>
          <w:p w14:paraId="53CE04F0" w14:textId="77777777" w:rsidR="003B1CA7" w:rsidRPr="00CD5AB3" w:rsidRDefault="003B1CA7" w:rsidP="003C64CF">
            <w:pPr>
              <w:pStyle w:val="pqiTabBody"/>
              <w:rPr>
                <w:i/>
              </w:rPr>
            </w:pPr>
            <w:r w:rsidRPr="00CD5AB3">
              <w:rPr>
                <w:i/>
              </w:rPr>
              <w:t>b</w:t>
            </w:r>
          </w:p>
        </w:tc>
        <w:tc>
          <w:tcPr>
            <w:tcW w:w="4456" w:type="dxa"/>
            <w:gridSpan w:val="2"/>
          </w:tcPr>
          <w:p w14:paraId="21A05643" w14:textId="77777777" w:rsidR="003B1CA7" w:rsidRPr="00CD5AB3" w:rsidRDefault="003B1CA7" w:rsidP="003C64CF">
            <w:pPr>
              <w:pStyle w:val="pqiTabBody"/>
            </w:pPr>
            <w:r w:rsidRPr="00CD5AB3">
              <w:t>Kod wyrobu akcyzowego</w:t>
            </w:r>
          </w:p>
          <w:p w14:paraId="1F1A1179" w14:textId="77777777" w:rsidR="003B1CA7" w:rsidRPr="00CD5AB3" w:rsidRDefault="003B1CA7" w:rsidP="003C64CF">
            <w:pPr>
              <w:pStyle w:val="pqiTabBody"/>
            </w:pPr>
            <w:r w:rsidRPr="00CD5AB3">
              <w:rPr>
                <w:rFonts w:ascii="Courier New" w:hAnsi="Courier New" w:cs="Courier New"/>
                <w:noProof/>
                <w:color w:val="0000FF"/>
              </w:rPr>
              <w:t>ExciseProductCode</w:t>
            </w:r>
          </w:p>
        </w:tc>
        <w:tc>
          <w:tcPr>
            <w:tcW w:w="426" w:type="dxa"/>
            <w:gridSpan w:val="2"/>
          </w:tcPr>
          <w:p w14:paraId="461D0D39" w14:textId="77777777" w:rsidR="003B1CA7" w:rsidRPr="00CD5AB3" w:rsidRDefault="003B1CA7" w:rsidP="003C64CF">
            <w:pPr>
              <w:pStyle w:val="pqiTabBody"/>
            </w:pPr>
            <w:r w:rsidRPr="00CD5AB3">
              <w:t>R</w:t>
            </w:r>
          </w:p>
        </w:tc>
        <w:tc>
          <w:tcPr>
            <w:tcW w:w="2125" w:type="dxa"/>
          </w:tcPr>
          <w:p w14:paraId="63911B5F" w14:textId="77777777" w:rsidR="003B1CA7" w:rsidRPr="00CD5AB3" w:rsidRDefault="003B1CA7" w:rsidP="003C64CF">
            <w:pPr>
              <w:pStyle w:val="pqiTabBody"/>
            </w:pPr>
          </w:p>
        </w:tc>
        <w:tc>
          <w:tcPr>
            <w:tcW w:w="4537" w:type="dxa"/>
          </w:tcPr>
          <w:p w14:paraId="50D3F948" w14:textId="51C9D013" w:rsidR="003B1CA7" w:rsidRPr="00CD5AB3" w:rsidRDefault="003B1CA7" w:rsidP="003C64CF">
            <w:pPr>
              <w:rPr>
                <w:lang w:eastAsia="en-GB"/>
              </w:rPr>
            </w:pPr>
            <w:r w:rsidRPr="00CD5AB3">
              <w:rPr>
                <w:lang w:eastAsia="en-GB"/>
              </w:rPr>
              <w:t>Wartość ze słownika „</w:t>
            </w:r>
            <w:r w:rsidRPr="00CD5AB3">
              <w:t>Wyroby akcyzowe (Excise products)</w:t>
            </w:r>
            <w:r w:rsidRPr="00CD5AB3">
              <w:rPr>
                <w:lang w:eastAsia="en-GB"/>
              </w:rPr>
              <w:t>”.</w:t>
            </w:r>
            <w:r>
              <w:rPr>
                <w:lang w:eastAsia="en-GB"/>
              </w:rPr>
              <w:t xml:space="preserve"> Możliwe wartości C100</w:t>
            </w:r>
          </w:p>
        </w:tc>
        <w:tc>
          <w:tcPr>
            <w:tcW w:w="855" w:type="dxa"/>
          </w:tcPr>
          <w:p w14:paraId="6F0F1CF7" w14:textId="77777777" w:rsidR="003B1CA7" w:rsidRPr="00CD5AB3" w:rsidRDefault="003B1CA7" w:rsidP="003C64CF">
            <w:pPr>
              <w:pStyle w:val="pqiTabBody"/>
            </w:pPr>
            <w:r w:rsidRPr="00CD5AB3">
              <w:t>an4</w:t>
            </w:r>
          </w:p>
        </w:tc>
      </w:tr>
      <w:tr w:rsidR="003B1CA7" w:rsidRPr="00CD5AB3" w14:paraId="6B509EB6" w14:textId="77777777" w:rsidTr="003C64CF">
        <w:tc>
          <w:tcPr>
            <w:tcW w:w="363" w:type="dxa"/>
          </w:tcPr>
          <w:p w14:paraId="23F85C5F" w14:textId="77777777" w:rsidR="003B1CA7" w:rsidRPr="00CD5AB3" w:rsidRDefault="003B1CA7" w:rsidP="003C64CF">
            <w:pPr>
              <w:pStyle w:val="pqiTabBody"/>
              <w:rPr>
                <w:b/>
              </w:rPr>
            </w:pPr>
          </w:p>
        </w:tc>
        <w:tc>
          <w:tcPr>
            <w:tcW w:w="387" w:type="dxa"/>
            <w:gridSpan w:val="4"/>
          </w:tcPr>
          <w:p w14:paraId="09FC6B34" w14:textId="77777777" w:rsidR="003B1CA7" w:rsidRPr="00CD5AB3" w:rsidRDefault="003B1CA7" w:rsidP="003C64CF">
            <w:pPr>
              <w:pStyle w:val="pqiTabBody"/>
              <w:rPr>
                <w:i/>
              </w:rPr>
            </w:pPr>
            <w:r w:rsidRPr="00CD5AB3">
              <w:rPr>
                <w:i/>
              </w:rPr>
              <w:t>c</w:t>
            </w:r>
          </w:p>
        </w:tc>
        <w:tc>
          <w:tcPr>
            <w:tcW w:w="4456" w:type="dxa"/>
            <w:gridSpan w:val="2"/>
          </w:tcPr>
          <w:p w14:paraId="33A95054" w14:textId="77777777" w:rsidR="003B1CA7" w:rsidRPr="00CD5AB3" w:rsidRDefault="003B1CA7" w:rsidP="003C64CF">
            <w:pPr>
              <w:pStyle w:val="pqiTabBody"/>
            </w:pPr>
            <w:r w:rsidRPr="00CD5AB3">
              <w:t>Kod CN</w:t>
            </w:r>
          </w:p>
          <w:p w14:paraId="017B8754" w14:textId="77777777" w:rsidR="003B1CA7" w:rsidRPr="00CD5AB3" w:rsidRDefault="003B1CA7" w:rsidP="003C64CF">
            <w:pPr>
              <w:pStyle w:val="pqiTabBody"/>
            </w:pPr>
            <w:r w:rsidRPr="00CD5AB3">
              <w:rPr>
                <w:rFonts w:ascii="Courier New" w:hAnsi="Courier New" w:cs="Courier New"/>
                <w:noProof/>
                <w:color w:val="0000FF"/>
              </w:rPr>
              <w:t>CnCode</w:t>
            </w:r>
          </w:p>
        </w:tc>
        <w:tc>
          <w:tcPr>
            <w:tcW w:w="426" w:type="dxa"/>
            <w:gridSpan w:val="2"/>
          </w:tcPr>
          <w:p w14:paraId="7B0348B3" w14:textId="77777777" w:rsidR="003B1CA7" w:rsidRPr="00CD5AB3" w:rsidRDefault="003B1CA7" w:rsidP="003C64CF">
            <w:pPr>
              <w:pStyle w:val="pqiTabBody"/>
            </w:pPr>
            <w:r w:rsidRPr="00CD5AB3">
              <w:t>R</w:t>
            </w:r>
          </w:p>
        </w:tc>
        <w:tc>
          <w:tcPr>
            <w:tcW w:w="2125" w:type="dxa"/>
          </w:tcPr>
          <w:p w14:paraId="4808FB28" w14:textId="77777777" w:rsidR="003B1CA7" w:rsidRPr="00CD5AB3" w:rsidRDefault="003B1CA7" w:rsidP="003C64CF">
            <w:pPr>
              <w:pStyle w:val="pqiTabBody"/>
            </w:pPr>
            <w:r w:rsidRPr="00CD5AB3">
              <w:t>Wartość musi być większa od zera.</w:t>
            </w:r>
          </w:p>
        </w:tc>
        <w:tc>
          <w:tcPr>
            <w:tcW w:w="4537" w:type="dxa"/>
          </w:tcPr>
          <w:p w14:paraId="1B9803C7" w14:textId="77777777" w:rsidR="003B1CA7" w:rsidRPr="00CD5AB3" w:rsidRDefault="003B1CA7" w:rsidP="003C64CF">
            <w:pPr>
              <w:pStyle w:val="pqiTabBody"/>
              <w:rPr>
                <w:lang w:eastAsia="en-GB"/>
              </w:rPr>
            </w:pPr>
            <w:r w:rsidRPr="00CD5AB3">
              <w:rPr>
                <w:lang w:eastAsia="en-GB"/>
              </w:rPr>
              <w:t>Wartość ze słownika „</w:t>
            </w:r>
            <w:r w:rsidRPr="00CD5AB3">
              <w:t>Kody CN (CN Codes)</w:t>
            </w:r>
            <w:r w:rsidRPr="00CD5AB3">
              <w:rPr>
                <w:lang w:eastAsia="en-GB"/>
              </w:rPr>
              <w:t>”.</w:t>
            </w:r>
          </w:p>
        </w:tc>
        <w:tc>
          <w:tcPr>
            <w:tcW w:w="855" w:type="dxa"/>
          </w:tcPr>
          <w:p w14:paraId="31D59F64" w14:textId="77777777" w:rsidR="003B1CA7" w:rsidRPr="00CD5AB3" w:rsidRDefault="003B1CA7" w:rsidP="003C64CF">
            <w:pPr>
              <w:pStyle w:val="pqiTabBody"/>
            </w:pPr>
            <w:r w:rsidRPr="00CD5AB3">
              <w:t>n8</w:t>
            </w:r>
          </w:p>
        </w:tc>
      </w:tr>
      <w:tr w:rsidR="003B1CA7" w:rsidRPr="00CD5AB3" w14:paraId="6575A8ED" w14:textId="77777777" w:rsidTr="003C64CF">
        <w:tc>
          <w:tcPr>
            <w:tcW w:w="363" w:type="dxa"/>
          </w:tcPr>
          <w:p w14:paraId="0EE58EBA" w14:textId="77777777" w:rsidR="003B1CA7" w:rsidRPr="00CD5AB3" w:rsidRDefault="003B1CA7" w:rsidP="003C64CF">
            <w:pPr>
              <w:pStyle w:val="pqiTabBody"/>
              <w:rPr>
                <w:b/>
              </w:rPr>
            </w:pPr>
          </w:p>
        </w:tc>
        <w:tc>
          <w:tcPr>
            <w:tcW w:w="387" w:type="dxa"/>
            <w:gridSpan w:val="4"/>
          </w:tcPr>
          <w:p w14:paraId="17A12A8C" w14:textId="77777777" w:rsidR="003B1CA7" w:rsidRPr="00CD5AB3" w:rsidRDefault="003B1CA7" w:rsidP="003C64CF">
            <w:pPr>
              <w:pStyle w:val="pqiTabBody"/>
              <w:rPr>
                <w:i/>
              </w:rPr>
            </w:pPr>
            <w:r w:rsidRPr="00CD5AB3">
              <w:rPr>
                <w:i/>
              </w:rPr>
              <w:t>d</w:t>
            </w:r>
          </w:p>
        </w:tc>
        <w:tc>
          <w:tcPr>
            <w:tcW w:w="4456" w:type="dxa"/>
            <w:gridSpan w:val="2"/>
          </w:tcPr>
          <w:p w14:paraId="1CEA0072" w14:textId="77777777" w:rsidR="003B1CA7" w:rsidRPr="00CD5AB3" w:rsidRDefault="003B1CA7" w:rsidP="003C64CF">
            <w:pPr>
              <w:pStyle w:val="pqiTabBody"/>
            </w:pPr>
            <w:r w:rsidRPr="00CD5AB3">
              <w:t>Ilość</w:t>
            </w:r>
          </w:p>
          <w:p w14:paraId="581FE91C" w14:textId="77777777" w:rsidR="003B1CA7" w:rsidRPr="00CD5AB3" w:rsidRDefault="003B1CA7" w:rsidP="003C64CF">
            <w:pPr>
              <w:pStyle w:val="pqiTabBody"/>
            </w:pPr>
            <w:r w:rsidRPr="00CD5AB3">
              <w:rPr>
                <w:rFonts w:ascii="Courier New" w:hAnsi="Courier New" w:cs="Courier New"/>
                <w:noProof/>
                <w:color w:val="0000FF"/>
              </w:rPr>
              <w:t>Quantity</w:t>
            </w:r>
          </w:p>
        </w:tc>
        <w:tc>
          <w:tcPr>
            <w:tcW w:w="426" w:type="dxa"/>
            <w:gridSpan w:val="2"/>
          </w:tcPr>
          <w:p w14:paraId="5B3EACE3" w14:textId="77777777" w:rsidR="003B1CA7" w:rsidRPr="00CD5AB3" w:rsidRDefault="003B1CA7" w:rsidP="003C64CF">
            <w:pPr>
              <w:pStyle w:val="pqiTabBody"/>
            </w:pPr>
            <w:r w:rsidRPr="00CD5AB3">
              <w:t>R</w:t>
            </w:r>
          </w:p>
        </w:tc>
        <w:tc>
          <w:tcPr>
            <w:tcW w:w="2125" w:type="dxa"/>
          </w:tcPr>
          <w:p w14:paraId="0E7B78E1" w14:textId="77777777" w:rsidR="003B1CA7" w:rsidRPr="00CD5AB3" w:rsidRDefault="003B1CA7" w:rsidP="003C64CF">
            <w:pPr>
              <w:pStyle w:val="pqiTabBody"/>
            </w:pPr>
            <w:r w:rsidRPr="00CD5AB3">
              <w:t>Wartość musi być większa od zera.</w:t>
            </w:r>
          </w:p>
        </w:tc>
        <w:tc>
          <w:tcPr>
            <w:tcW w:w="4537" w:type="dxa"/>
          </w:tcPr>
          <w:p w14:paraId="31D8FF3E" w14:textId="77777777" w:rsidR="003B1CA7" w:rsidRPr="00CD5AB3" w:rsidRDefault="003B1CA7" w:rsidP="003C64CF">
            <w:pPr>
              <w:pStyle w:val="pqiTabBody"/>
            </w:pPr>
            <w:r w:rsidRPr="00CD5AB3">
              <w:t>Należy podać ilość (wyrażoną w jednostce miary powiązanej z kodem wyrobu – zob. wartości słownika „Jednostki miary (Units of measure)").</w:t>
            </w:r>
          </w:p>
          <w:p w14:paraId="6CC4CD81" w14:textId="77777777" w:rsidR="003B1CA7" w:rsidRPr="00CD5AB3" w:rsidRDefault="003B1CA7" w:rsidP="003C64CF">
            <w:pPr>
              <w:pStyle w:val="pqiTabBody"/>
            </w:pPr>
          </w:p>
        </w:tc>
        <w:tc>
          <w:tcPr>
            <w:tcW w:w="855" w:type="dxa"/>
          </w:tcPr>
          <w:p w14:paraId="550CC1DA" w14:textId="77777777" w:rsidR="003B1CA7" w:rsidRPr="00CD5AB3" w:rsidRDefault="003B1CA7" w:rsidP="003C64CF">
            <w:pPr>
              <w:pStyle w:val="pqiTabBody"/>
            </w:pPr>
            <w:r w:rsidRPr="00CD5AB3">
              <w:t>n..15,3</w:t>
            </w:r>
          </w:p>
        </w:tc>
      </w:tr>
      <w:tr w:rsidR="003B1CA7" w:rsidRPr="00CD5AB3" w14:paraId="6CF906F6" w14:textId="77777777" w:rsidTr="003C64CF">
        <w:tc>
          <w:tcPr>
            <w:tcW w:w="363" w:type="dxa"/>
          </w:tcPr>
          <w:p w14:paraId="6DDE790A" w14:textId="77777777" w:rsidR="003B1CA7" w:rsidRPr="00CD5AB3" w:rsidRDefault="003B1CA7" w:rsidP="003C64CF">
            <w:pPr>
              <w:pStyle w:val="pqiTabBody"/>
              <w:rPr>
                <w:b/>
              </w:rPr>
            </w:pPr>
          </w:p>
        </w:tc>
        <w:tc>
          <w:tcPr>
            <w:tcW w:w="387" w:type="dxa"/>
            <w:gridSpan w:val="4"/>
          </w:tcPr>
          <w:p w14:paraId="0AD678E3" w14:textId="77777777" w:rsidR="003B1CA7" w:rsidRPr="00CD5AB3" w:rsidRDefault="003B1CA7" w:rsidP="003C64CF">
            <w:pPr>
              <w:pStyle w:val="pqiTabBody"/>
              <w:rPr>
                <w:i/>
              </w:rPr>
            </w:pPr>
            <w:r w:rsidRPr="00CD5AB3">
              <w:rPr>
                <w:i/>
              </w:rPr>
              <w:t>e</w:t>
            </w:r>
          </w:p>
        </w:tc>
        <w:tc>
          <w:tcPr>
            <w:tcW w:w="4456" w:type="dxa"/>
            <w:gridSpan w:val="2"/>
          </w:tcPr>
          <w:p w14:paraId="60E84081" w14:textId="77777777" w:rsidR="003B1CA7" w:rsidRPr="00CD5AB3" w:rsidRDefault="003B1CA7" w:rsidP="003C64CF">
            <w:pPr>
              <w:pStyle w:val="pqiTabBody"/>
            </w:pPr>
            <w:r w:rsidRPr="00CD5AB3">
              <w:t>Masa brutto</w:t>
            </w:r>
          </w:p>
          <w:p w14:paraId="48FF7CDD" w14:textId="77777777" w:rsidR="003B1CA7" w:rsidRPr="00CD5AB3" w:rsidRDefault="003B1CA7" w:rsidP="003C64CF">
            <w:pPr>
              <w:pStyle w:val="pqiTabBody"/>
            </w:pPr>
            <w:r w:rsidRPr="00CD5AB3">
              <w:rPr>
                <w:rFonts w:ascii="Courier New" w:hAnsi="Courier New" w:cs="Courier New"/>
                <w:noProof/>
                <w:color w:val="0000FF"/>
              </w:rPr>
              <w:t>GrossWeight</w:t>
            </w:r>
          </w:p>
        </w:tc>
        <w:tc>
          <w:tcPr>
            <w:tcW w:w="426" w:type="dxa"/>
            <w:gridSpan w:val="2"/>
          </w:tcPr>
          <w:p w14:paraId="0C6608A0" w14:textId="77777777" w:rsidR="003B1CA7" w:rsidRPr="00CD5AB3" w:rsidRDefault="003B1CA7" w:rsidP="003C64CF">
            <w:pPr>
              <w:pStyle w:val="pqiTabBody"/>
            </w:pPr>
            <w:r w:rsidRPr="00CD5AB3">
              <w:t>R</w:t>
            </w:r>
          </w:p>
        </w:tc>
        <w:tc>
          <w:tcPr>
            <w:tcW w:w="2125" w:type="dxa"/>
          </w:tcPr>
          <w:p w14:paraId="4165898A" w14:textId="77777777" w:rsidR="003B1CA7" w:rsidRPr="00CD5AB3" w:rsidRDefault="003B1CA7" w:rsidP="003C64CF">
            <w:pPr>
              <w:pStyle w:val="pqiTabBody"/>
            </w:pPr>
            <w:r w:rsidRPr="00CD5AB3">
              <w:t>Wartość musi być większa od zera.</w:t>
            </w:r>
          </w:p>
        </w:tc>
        <w:tc>
          <w:tcPr>
            <w:tcW w:w="4537" w:type="dxa"/>
          </w:tcPr>
          <w:p w14:paraId="6F5A3B70" w14:textId="77777777" w:rsidR="003B1CA7" w:rsidRPr="00CD5AB3" w:rsidRDefault="003B1CA7" w:rsidP="003C64CF">
            <w:pPr>
              <w:pStyle w:val="pqiTabBody"/>
            </w:pPr>
            <w:r w:rsidRPr="00CD5AB3">
              <w:t>Należy podać masę brutto przesyłki (wyroby akcyzowe wraz z opakowaniem).</w:t>
            </w:r>
          </w:p>
        </w:tc>
        <w:tc>
          <w:tcPr>
            <w:tcW w:w="855" w:type="dxa"/>
          </w:tcPr>
          <w:p w14:paraId="73A71C63" w14:textId="77777777" w:rsidR="003B1CA7" w:rsidRPr="00CD5AB3" w:rsidRDefault="003B1CA7" w:rsidP="003C64CF">
            <w:pPr>
              <w:pStyle w:val="pqiTabBody"/>
            </w:pPr>
            <w:r w:rsidRPr="00CD5AB3">
              <w:t>n..15,2</w:t>
            </w:r>
          </w:p>
        </w:tc>
      </w:tr>
      <w:tr w:rsidR="003B1CA7" w:rsidRPr="00CD5AB3" w14:paraId="62769CD1" w14:textId="77777777" w:rsidTr="003C64CF">
        <w:tc>
          <w:tcPr>
            <w:tcW w:w="363" w:type="dxa"/>
          </w:tcPr>
          <w:p w14:paraId="288CF518" w14:textId="77777777" w:rsidR="003B1CA7" w:rsidRPr="00CD5AB3" w:rsidRDefault="003B1CA7" w:rsidP="003C64CF">
            <w:pPr>
              <w:pStyle w:val="pqiTabBody"/>
              <w:rPr>
                <w:b/>
              </w:rPr>
            </w:pPr>
          </w:p>
        </w:tc>
        <w:tc>
          <w:tcPr>
            <w:tcW w:w="387" w:type="dxa"/>
            <w:gridSpan w:val="4"/>
          </w:tcPr>
          <w:p w14:paraId="42A35895" w14:textId="77777777" w:rsidR="003B1CA7" w:rsidRPr="00CD5AB3" w:rsidRDefault="003B1CA7" w:rsidP="003C64CF">
            <w:pPr>
              <w:pStyle w:val="pqiTabBody"/>
              <w:rPr>
                <w:i/>
              </w:rPr>
            </w:pPr>
            <w:r w:rsidRPr="00CD5AB3">
              <w:rPr>
                <w:i/>
              </w:rPr>
              <w:t>f</w:t>
            </w:r>
          </w:p>
        </w:tc>
        <w:tc>
          <w:tcPr>
            <w:tcW w:w="4456" w:type="dxa"/>
            <w:gridSpan w:val="2"/>
          </w:tcPr>
          <w:p w14:paraId="0F8A352F" w14:textId="77777777" w:rsidR="003B1CA7" w:rsidRPr="00CD5AB3" w:rsidRDefault="003B1CA7" w:rsidP="003C64CF">
            <w:pPr>
              <w:pStyle w:val="pqiTabBody"/>
            </w:pPr>
            <w:r w:rsidRPr="00CD5AB3">
              <w:t>Masa netto</w:t>
            </w:r>
          </w:p>
          <w:p w14:paraId="4426F283" w14:textId="77777777" w:rsidR="003B1CA7" w:rsidRPr="00CD5AB3" w:rsidRDefault="003B1CA7" w:rsidP="003C64CF">
            <w:pPr>
              <w:pStyle w:val="pqiTabBody"/>
            </w:pPr>
            <w:r w:rsidRPr="00CD5AB3">
              <w:rPr>
                <w:rFonts w:ascii="Courier New" w:hAnsi="Courier New" w:cs="Courier New"/>
                <w:noProof/>
                <w:color w:val="0000FF"/>
              </w:rPr>
              <w:t>NetWeight</w:t>
            </w:r>
          </w:p>
        </w:tc>
        <w:tc>
          <w:tcPr>
            <w:tcW w:w="426" w:type="dxa"/>
            <w:gridSpan w:val="2"/>
          </w:tcPr>
          <w:p w14:paraId="25326C66" w14:textId="77777777" w:rsidR="003B1CA7" w:rsidRPr="00CD5AB3" w:rsidRDefault="003B1CA7" w:rsidP="003C64CF">
            <w:pPr>
              <w:pStyle w:val="pqiTabBody"/>
            </w:pPr>
            <w:r w:rsidRPr="00CD5AB3">
              <w:t>R</w:t>
            </w:r>
          </w:p>
        </w:tc>
        <w:tc>
          <w:tcPr>
            <w:tcW w:w="2125" w:type="dxa"/>
          </w:tcPr>
          <w:p w14:paraId="1A75529C" w14:textId="77777777" w:rsidR="003B1CA7" w:rsidRPr="00CD5AB3" w:rsidRDefault="003B1CA7" w:rsidP="003C64CF">
            <w:pPr>
              <w:pStyle w:val="pqiTabBody"/>
            </w:pPr>
            <w:r w:rsidRPr="00CD5AB3">
              <w:t>Wartość musi być większa od zera.</w:t>
            </w:r>
          </w:p>
        </w:tc>
        <w:tc>
          <w:tcPr>
            <w:tcW w:w="4537" w:type="dxa"/>
          </w:tcPr>
          <w:p w14:paraId="21EEDE13" w14:textId="6084BC93" w:rsidR="003B1CA7" w:rsidRPr="00CD5AB3" w:rsidRDefault="003B1CA7" w:rsidP="003B1CA7">
            <w:pPr>
              <w:pStyle w:val="pqiTabBody"/>
            </w:pPr>
            <w:r w:rsidRPr="00CD5AB3">
              <w:t>Należy podać masę wyrobów akcyzowych bez opakowania.</w:t>
            </w:r>
          </w:p>
        </w:tc>
        <w:tc>
          <w:tcPr>
            <w:tcW w:w="855" w:type="dxa"/>
          </w:tcPr>
          <w:p w14:paraId="63CA499B" w14:textId="77777777" w:rsidR="003B1CA7" w:rsidRPr="00CD5AB3" w:rsidRDefault="003B1CA7" w:rsidP="003C64CF">
            <w:pPr>
              <w:pStyle w:val="pqiTabBody"/>
            </w:pPr>
            <w:r w:rsidRPr="00CD5AB3">
              <w:t>n..15,2</w:t>
            </w:r>
          </w:p>
        </w:tc>
      </w:tr>
      <w:tr w:rsidR="003B1CA7" w:rsidRPr="00CD5AB3" w14:paraId="34851552" w14:textId="77777777" w:rsidTr="003C64CF">
        <w:tc>
          <w:tcPr>
            <w:tcW w:w="363" w:type="dxa"/>
          </w:tcPr>
          <w:p w14:paraId="6976FDE8" w14:textId="77777777" w:rsidR="003B1CA7" w:rsidRPr="00CD5AB3" w:rsidRDefault="003B1CA7" w:rsidP="003C64CF">
            <w:pPr>
              <w:pStyle w:val="pqiTabBody"/>
              <w:rPr>
                <w:b/>
              </w:rPr>
            </w:pPr>
          </w:p>
        </w:tc>
        <w:tc>
          <w:tcPr>
            <w:tcW w:w="387" w:type="dxa"/>
            <w:gridSpan w:val="4"/>
          </w:tcPr>
          <w:p w14:paraId="14F798CE" w14:textId="2B2C252C" w:rsidR="003B1CA7" w:rsidRPr="00CD5AB3" w:rsidRDefault="003B1CA7" w:rsidP="003C64CF">
            <w:pPr>
              <w:pStyle w:val="pqiTabBody"/>
              <w:rPr>
                <w:i/>
              </w:rPr>
            </w:pPr>
            <w:r>
              <w:rPr>
                <w:i/>
              </w:rPr>
              <w:t>g</w:t>
            </w:r>
          </w:p>
        </w:tc>
        <w:tc>
          <w:tcPr>
            <w:tcW w:w="4456" w:type="dxa"/>
            <w:gridSpan w:val="2"/>
          </w:tcPr>
          <w:p w14:paraId="79ADE369" w14:textId="77777777" w:rsidR="003B1CA7" w:rsidRPr="00CD5AB3" w:rsidRDefault="003B1CA7" w:rsidP="003C64CF">
            <w:pPr>
              <w:pStyle w:val="pqiTabBody"/>
            </w:pPr>
            <w:r w:rsidRPr="00CD5AB3">
              <w:t>Opis handlowy</w:t>
            </w:r>
          </w:p>
          <w:p w14:paraId="1EFA256A" w14:textId="77777777" w:rsidR="003B1CA7" w:rsidRPr="00CD5AB3" w:rsidRDefault="003B1CA7" w:rsidP="003C64CF">
            <w:pPr>
              <w:pStyle w:val="pqiTabBody"/>
            </w:pPr>
            <w:r w:rsidRPr="00CD5AB3">
              <w:rPr>
                <w:rFonts w:ascii="Courier New" w:hAnsi="Courier New" w:cs="Courier New"/>
                <w:noProof/>
                <w:color w:val="0000FF"/>
              </w:rPr>
              <w:t>CommercialDescription</w:t>
            </w:r>
          </w:p>
        </w:tc>
        <w:tc>
          <w:tcPr>
            <w:tcW w:w="426" w:type="dxa"/>
            <w:gridSpan w:val="2"/>
          </w:tcPr>
          <w:p w14:paraId="7D7A0721" w14:textId="77777777" w:rsidR="003B1CA7" w:rsidRPr="00CD5AB3" w:rsidRDefault="003B1CA7" w:rsidP="003C64CF">
            <w:pPr>
              <w:pStyle w:val="pqiTabBody"/>
            </w:pPr>
            <w:r w:rsidRPr="00CD5AB3">
              <w:t>O</w:t>
            </w:r>
          </w:p>
        </w:tc>
        <w:tc>
          <w:tcPr>
            <w:tcW w:w="2125" w:type="dxa"/>
          </w:tcPr>
          <w:p w14:paraId="4D7082F6" w14:textId="77777777" w:rsidR="003B1CA7" w:rsidRPr="00CD5AB3" w:rsidRDefault="003B1CA7" w:rsidP="003C64CF">
            <w:pPr>
              <w:pStyle w:val="pqiTabBody"/>
            </w:pPr>
          </w:p>
        </w:tc>
        <w:tc>
          <w:tcPr>
            <w:tcW w:w="4537" w:type="dxa"/>
          </w:tcPr>
          <w:p w14:paraId="705CE883" w14:textId="77777777" w:rsidR="003B1CA7" w:rsidRPr="00CD5AB3" w:rsidRDefault="003B1CA7" w:rsidP="003C64CF">
            <w:pPr>
              <w:pStyle w:val="pqiTabBody"/>
            </w:pPr>
            <w:r w:rsidRPr="00CD5AB3">
              <w:t>Należy podać opis handlowy wyrobów w celu identyfikacji przewożonych wyrobów.</w:t>
            </w:r>
          </w:p>
        </w:tc>
        <w:tc>
          <w:tcPr>
            <w:tcW w:w="855" w:type="dxa"/>
          </w:tcPr>
          <w:p w14:paraId="3750DEEE" w14:textId="77777777" w:rsidR="003B1CA7" w:rsidRPr="00CD5AB3" w:rsidRDefault="003B1CA7" w:rsidP="003C64CF">
            <w:pPr>
              <w:pStyle w:val="pqiTabBody"/>
            </w:pPr>
            <w:r w:rsidRPr="00CD5AB3">
              <w:t>an..350</w:t>
            </w:r>
          </w:p>
        </w:tc>
      </w:tr>
      <w:tr w:rsidR="003B1CA7" w:rsidRPr="00CD5AB3" w14:paraId="5A4A1F84" w14:textId="77777777" w:rsidTr="003C64CF">
        <w:tc>
          <w:tcPr>
            <w:tcW w:w="750" w:type="dxa"/>
            <w:gridSpan w:val="5"/>
          </w:tcPr>
          <w:p w14:paraId="708FC1DA" w14:textId="77777777" w:rsidR="003B1CA7" w:rsidRPr="00CD5AB3" w:rsidRDefault="003B1CA7" w:rsidP="003C64CF">
            <w:pPr>
              <w:pStyle w:val="pqiTabBody"/>
              <w:rPr>
                <w:i/>
              </w:rPr>
            </w:pPr>
          </w:p>
        </w:tc>
        <w:tc>
          <w:tcPr>
            <w:tcW w:w="4456" w:type="dxa"/>
            <w:gridSpan w:val="2"/>
          </w:tcPr>
          <w:p w14:paraId="560CCAF2" w14:textId="77777777" w:rsidR="003B1CA7" w:rsidRPr="00CD5AB3" w:rsidRDefault="003B1CA7" w:rsidP="003C64CF">
            <w:pPr>
              <w:pStyle w:val="pqiTabBody"/>
            </w:pPr>
            <w:r w:rsidRPr="00CD5AB3">
              <w:t xml:space="preserve">JĘZYK ELEMENTU </w:t>
            </w:r>
          </w:p>
          <w:p w14:paraId="43D27E68" w14:textId="77777777" w:rsidR="003B1CA7" w:rsidRPr="00CD5AB3" w:rsidRDefault="003B1CA7" w:rsidP="003C64CF">
            <w:pPr>
              <w:pStyle w:val="pqiTabBody"/>
            </w:pPr>
            <w:r w:rsidRPr="00CD5AB3">
              <w:rPr>
                <w:rFonts w:ascii="Courier New" w:hAnsi="Courier New" w:cs="Courier New"/>
                <w:noProof/>
                <w:color w:val="0000FF"/>
              </w:rPr>
              <w:t>@language</w:t>
            </w:r>
          </w:p>
        </w:tc>
        <w:tc>
          <w:tcPr>
            <w:tcW w:w="426" w:type="dxa"/>
            <w:gridSpan w:val="2"/>
          </w:tcPr>
          <w:p w14:paraId="7D48231C" w14:textId="77777777" w:rsidR="003B1CA7" w:rsidRPr="00CD5AB3" w:rsidRDefault="003B1CA7" w:rsidP="003C64CF">
            <w:pPr>
              <w:pStyle w:val="pqiTabBody"/>
            </w:pPr>
            <w:r w:rsidRPr="00CD5AB3">
              <w:t>D</w:t>
            </w:r>
          </w:p>
        </w:tc>
        <w:tc>
          <w:tcPr>
            <w:tcW w:w="2125" w:type="dxa"/>
          </w:tcPr>
          <w:p w14:paraId="5377E660" w14:textId="764B799C" w:rsidR="003B1CA7" w:rsidRPr="00CD5AB3" w:rsidRDefault="003B1CA7" w:rsidP="003C64CF">
            <w:pPr>
              <w:pStyle w:val="pqiTabBody"/>
            </w:pPr>
            <w:r w:rsidRPr="00CD5AB3">
              <w:t>„R”, jeżel</w:t>
            </w:r>
            <w:r>
              <w:t>i stosuje się pole tekstowe 12g.</w:t>
            </w:r>
          </w:p>
        </w:tc>
        <w:tc>
          <w:tcPr>
            <w:tcW w:w="4537" w:type="dxa"/>
          </w:tcPr>
          <w:p w14:paraId="39CDDECC" w14:textId="77777777" w:rsidR="003B1CA7" w:rsidRPr="00CD5AB3" w:rsidRDefault="003B1CA7" w:rsidP="003C64CF">
            <w:pPr>
              <w:pStyle w:val="pqiTabBody"/>
            </w:pPr>
            <w:r w:rsidRPr="00CD5AB3">
              <w:t>Atrybut.</w:t>
            </w:r>
          </w:p>
          <w:p w14:paraId="29E8FD7F" w14:textId="77777777" w:rsidR="003B1CA7" w:rsidRPr="00CD5AB3" w:rsidRDefault="003B1CA7" w:rsidP="003C64CF">
            <w:pPr>
              <w:pStyle w:val="pqiTabBody"/>
            </w:pPr>
            <w:r w:rsidRPr="00CD5AB3">
              <w:t>Wartość ze słownika „Kody języka (Language codes)”.</w:t>
            </w:r>
          </w:p>
        </w:tc>
        <w:tc>
          <w:tcPr>
            <w:tcW w:w="855" w:type="dxa"/>
          </w:tcPr>
          <w:p w14:paraId="6A51AC41" w14:textId="77777777" w:rsidR="003B1CA7" w:rsidRPr="00CD5AB3" w:rsidRDefault="003B1CA7" w:rsidP="003C64CF">
            <w:pPr>
              <w:pStyle w:val="pqiTabBody"/>
            </w:pPr>
            <w:r w:rsidRPr="00CD5AB3">
              <w:t>a2</w:t>
            </w:r>
          </w:p>
        </w:tc>
      </w:tr>
    </w:tbl>
    <w:p w14:paraId="665AD3F8" w14:textId="77777777" w:rsidR="003C6623" w:rsidRPr="003C6623" w:rsidRDefault="003C6623" w:rsidP="003C6623">
      <w:pPr>
        <w:pStyle w:val="pqiText"/>
      </w:pPr>
    </w:p>
    <w:p w14:paraId="4D261109" w14:textId="5F4D9471" w:rsidR="00321EC3" w:rsidRPr="00CD5AB3" w:rsidRDefault="00C87C29" w:rsidP="00321EC3">
      <w:pPr>
        <w:pStyle w:val="pqiChpHeadNum2"/>
      </w:pPr>
      <w:bookmarkStart w:id="242" w:name="_Toc97636647"/>
      <w:r w:rsidRPr="00CD5AB3">
        <w:lastRenderedPageBreak/>
        <w:t>DD</w:t>
      </w:r>
      <w:r w:rsidR="00C11AAF" w:rsidRPr="00CD5AB3">
        <w:t>817 – Powiadomienie o przybyciu wyrobów</w:t>
      </w:r>
      <w:bookmarkStart w:id="243" w:name="_Toc379453965"/>
      <w:bookmarkEnd w:id="223"/>
      <w:bookmarkEnd w:id="237"/>
      <w:bookmarkEnd w:id="238"/>
      <w:bookmarkEnd w:id="242"/>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71"/>
        <w:gridCol w:w="68"/>
        <w:gridCol w:w="371"/>
        <w:gridCol w:w="4705"/>
        <w:gridCol w:w="409"/>
        <w:gridCol w:w="2316"/>
        <w:gridCol w:w="232"/>
        <w:gridCol w:w="4244"/>
        <w:gridCol w:w="1000"/>
      </w:tblGrid>
      <w:tr w:rsidR="00321EC3" w:rsidRPr="00CD5AB3" w14:paraId="54A04467" w14:textId="77777777" w:rsidTr="006427AF">
        <w:trPr>
          <w:cantSplit/>
          <w:tblHeader/>
        </w:trPr>
        <w:tc>
          <w:tcPr>
            <w:tcW w:w="439" w:type="dxa"/>
            <w:gridSpan w:val="2"/>
            <w:shd w:val="clear" w:color="auto" w:fill="F3F3F3"/>
            <w:vAlign w:val="center"/>
          </w:tcPr>
          <w:p w14:paraId="4868528C" w14:textId="77777777" w:rsidR="00321EC3" w:rsidRPr="00CD5AB3" w:rsidRDefault="00321EC3" w:rsidP="006427AF">
            <w:pPr>
              <w:pStyle w:val="pqiTabBody"/>
            </w:pPr>
            <w:r w:rsidRPr="00CD5AB3">
              <w:br w:type="page"/>
            </w:r>
            <w:r w:rsidRPr="00CD5AB3">
              <w:br w:type="page"/>
              <w:t>A</w:t>
            </w:r>
          </w:p>
        </w:tc>
        <w:tc>
          <w:tcPr>
            <w:tcW w:w="371" w:type="dxa"/>
            <w:shd w:val="clear" w:color="auto" w:fill="F3F3F3"/>
            <w:vAlign w:val="center"/>
          </w:tcPr>
          <w:p w14:paraId="65339B40" w14:textId="77777777" w:rsidR="00321EC3" w:rsidRPr="00CD5AB3" w:rsidRDefault="00321EC3" w:rsidP="006427AF">
            <w:pPr>
              <w:pStyle w:val="pqiTabBody"/>
            </w:pPr>
            <w:r w:rsidRPr="00CD5AB3">
              <w:t>B</w:t>
            </w:r>
          </w:p>
        </w:tc>
        <w:tc>
          <w:tcPr>
            <w:tcW w:w="4705" w:type="dxa"/>
            <w:shd w:val="clear" w:color="auto" w:fill="F3F3F3"/>
            <w:vAlign w:val="center"/>
          </w:tcPr>
          <w:p w14:paraId="07D7D0A7" w14:textId="77777777" w:rsidR="00321EC3" w:rsidRPr="00CD5AB3" w:rsidRDefault="00321EC3" w:rsidP="006427AF">
            <w:pPr>
              <w:pStyle w:val="pqiTabBody"/>
            </w:pPr>
            <w:r w:rsidRPr="00CD5AB3">
              <w:t>C</w:t>
            </w:r>
          </w:p>
        </w:tc>
        <w:tc>
          <w:tcPr>
            <w:tcW w:w="409" w:type="dxa"/>
            <w:shd w:val="clear" w:color="auto" w:fill="F3F3F3"/>
            <w:vAlign w:val="center"/>
          </w:tcPr>
          <w:p w14:paraId="7D6C4771" w14:textId="77777777" w:rsidR="00321EC3" w:rsidRPr="00CD5AB3" w:rsidRDefault="00321EC3" w:rsidP="006427AF">
            <w:pPr>
              <w:pStyle w:val="pqiTabBody"/>
            </w:pPr>
            <w:r w:rsidRPr="00CD5AB3">
              <w:t>D</w:t>
            </w:r>
          </w:p>
        </w:tc>
        <w:tc>
          <w:tcPr>
            <w:tcW w:w="2316" w:type="dxa"/>
            <w:shd w:val="clear" w:color="auto" w:fill="F3F3F3"/>
            <w:vAlign w:val="center"/>
          </w:tcPr>
          <w:p w14:paraId="3DFDC3C5" w14:textId="77777777" w:rsidR="00321EC3" w:rsidRPr="00CD5AB3" w:rsidRDefault="00321EC3" w:rsidP="006427AF">
            <w:pPr>
              <w:pStyle w:val="pqiTabBody"/>
            </w:pPr>
            <w:r w:rsidRPr="00CD5AB3">
              <w:t>E</w:t>
            </w:r>
          </w:p>
        </w:tc>
        <w:tc>
          <w:tcPr>
            <w:tcW w:w="4476" w:type="dxa"/>
            <w:gridSpan w:val="2"/>
            <w:shd w:val="clear" w:color="auto" w:fill="F3F3F3"/>
            <w:vAlign w:val="center"/>
          </w:tcPr>
          <w:p w14:paraId="4B4C3103" w14:textId="77777777" w:rsidR="00321EC3" w:rsidRPr="00CD5AB3" w:rsidRDefault="00321EC3" w:rsidP="006427AF">
            <w:pPr>
              <w:pStyle w:val="pqiTabBody"/>
            </w:pPr>
            <w:r w:rsidRPr="00CD5AB3">
              <w:t>F</w:t>
            </w:r>
          </w:p>
        </w:tc>
        <w:tc>
          <w:tcPr>
            <w:tcW w:w="1000" w:type="dxa"/>
            <w:shd w:val="clear" w:color="auto" w:fill="F3F3F3"/>
            <w:vAlign w:val="center"/>
          </w:tcPr>
          <w:p w14:paraId="45010EC4" w14:textId="77777777" w:rsidR="00321EC3" w:rsidRPr="00CD5AB3" w:rsidRDefault="00321EC3" w:rsidP="006427AF">
            <w:pPr>
              <w:pStyle w:val="pqiTabBody"/>
            </w:pPr>
            <w:r w:rsidRPr="00CD5AB3">
              <w:t>G</w:t>
            </w:r>
          </w:p>
        </w:tc>
      </w:tr>
      <w:tr w:rsidR="00321EC3" w:rsidRPr="00CD5AB3" w14:paraId="2733FF0A" w14:textId="77777777" w:rsidTr="006427AF">
        <w:trPr>
          <w:cantSplit/>
        </w:trPr>
        <w:tc>
          <w:tcPr>
            <w:tcW w:w="13716" w:type="dxa"/>
            <w:gridSpan w:val="9"/>
          </w:tcPr>
          <w:p w14:paraId="236CFD09" w14:textId="77777777" w:rsidR="00321EC3" w:rsidRPr="00CD5AB3" w:rsidRDefault="00321EC3" w:rsidP="006427AF">
            <w:pPr>
              <w:pStyle w:val="pqiTabHead"/>
            </w:pPr>
            <w:r w:rsidRPr="00CD5AB3">
              <w:t>DD817 – DD_DEL_NOT – Powiadomienie o przybyciu wyrobów.</w:t>
            </w:r>
          </w:p>
        </w:tc>
      </w:tr>
      <w:tr w:rsidR="00321EC3" w:rsidRPr="00CD5AB3" w14:paraId="4A77C87A" w14:textId="77777777" w:rsidTr="006427AF">
        <w:trPr>
          <w:cantSplit/>
        </w:trPr>
        <w:tc>
          <w:tcPr>
            <w:tcW w:w="810" w:type="dxa"/>
            <w:gridSpan w:val="3"/>
          </w:tcPr>
          <w:p w14:paraId="10CBE206" w14:textId="77777777" w:rsidR="00321EC3" w:rsidRPr="00CD5AB3" w:rsidRDefault="00321EC3" w:rsidP="006427AF">
            <w:pPr>
              <w:pStyle w:val="pqiTabBody"/>
              <w:rPr>
                <w:b/>
                <w:i/>
              </w:rPr>
            </w:pPr>
            <w:r w:rsidRPr="00CD5AB3">
              <w:rPr>
                <w:b/>
              </w:rPr>
              <w:t>1</w:t>
            </w:r>
          </w:p>
        </w:tc>
        <w:tc>
          <w:tcPr>
            <w:tcW w:w="4705" w:type="dxa"/>
          </w:tcPr>
          <w:p w14:paraId="78AACD47" w14:textId="77777777" w:rsidR="00321EC3" w:rsidRPr="00CD5AB3" w:rsidRDefault="00321EC3" w:rsidP="006427AF">
            <w:pPr>
              <w:pStyle w:val="pqiTabBody"/>
              <w:rPr>
                <w:b/>
              </w:rPr>
            </w:pPr>
            <w:r w:rsidRPr="00CD5AB3">
              <w:rPr>
                <w:b/>
              </w:rPr>
              <w:t>&lt;NAGŁÓWEK&gt;</w:t>
            </w:r>
          </w:p>
          <w:p w14:paraId="4B921979" w14:textId="77777777" w:rsidR="00321EC3" w:rsidRPr="00CD5AB3" w:rsidRDefault="00321EC3" w:rsidP="006427A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DD817</w:t>
            </w:r>
            <w:r w:rsidRPr="00CD5AB3">
              <w:rPr>
                <w:rFonts w:ascii="Courier New" w:hAnsi="Courier New"/>
                <w:color w:val="0000FF"/>
              </w:rPr>
              <w:t>/Header</w:t>
            </w:r>
          </w:p>
        </w:tc>
        <w:tc>
          <w:tcPr>
            <w:tcW w:w="409" w:type="dxa"/>
          </w:tcPr>
          <w:p w14:paraId="3EE81A63" w14:textId="77777777" w:rsidR="00321EC3" w:rsidRPr="00CD5AB3" w:rsidRDefault="00321EC3" w:rsidP="006427AF">
            <w:pPr>
              <w:pStyle w:val="pqiTabBody"/>
              <w:rPr>
                <w:b/>
              </w:rPr>
            </w:pPr>
            <w:r w:rsidRPr="00CD5AB3">
              <w:rPr>
                <w:b/>
              </w:rPr>
              <w:t>R</w:t>
            </w:r>
          </w:p>
        </w:tc>
        <w:tc>
          <w:tcPr>
            <w:tcW w:w="2316" w:type="dxa"/>
          </w:tcPr>
          <w:p w14:paraId="6949233A" w14:textId="77777777" w:rsidR="00321EC3" w:rsidRPr="00CD5AB3" w:rsidRDefault="00321EC3" w:rsidP="006427AF">
            <w:pPr>
              <w:pStyle w:val="pqiTabBody"/>
              <w:rPr>
                <w:b/>
              </w:rPr>
            </w:pPr>
          </w:p>
        </w:tc>
        <w:tc>
          <w:tcPr>
            <w:tcW w:w="4476" w:type="dxa"/>
            <w:gridSpan w:val="2"/>
          </w:tcPr>
          <w:p w14:paraId="35D94B0D" w14:textId="77777777" w:rsidR="00321EC3" w:rsidRPr="00CD5AB3" w:rsidRDefault="00321EC3" w:rsidP="006427AF">
            <w:pPr>
              <w:pStyle w:val="pqiTabBody"/>
              <w:rPr>
                <w:b/>
              </w:rPr>
            </w:pPr>
          </w:p>
        </w:tc>
        <w:tc>
          <w:tcPr>
            <w:tcW w:w="1000" w:type="dxa"/>
          </w:tcPr>
          <w:p w14:paraId="6C210989" w14:textId="77777777" w:rsidR="00321EC3" w:rsidRPr="00CD5AB3" w:rsidRDefault="00321EC3" w:rsidP="006427AF">
            <w:pPr>
              <w:pStyle w:val="pqiTabBody"/>
              <w:rPr>
                <w:b/>
              </w:rPr>
            </w:pPr>
            <w:r w:rsidRPr="00CD5AB3">
              <w:rPr>
                <w:b/>
              </w:rPr>
              <w:t>1x</w:t>
            </w:r>
          </w:p>
        </w:tc>
      </w:tr>
      <w:tr w:rsidR="00321EC3" w:rsidRPr="00CD5AB3" w14:paraId="28456257" w14:textId="77777777" w:rsidTr="006427AF">
        <w:trPr>
          <w:cantSplit/>
        </w:trPr>
        <w:tc>
          <w:tcPr>
            <w:tcW w:w="13716" w:type="dxa"/>
            <w:gridSpan w:val="9"/>
          </w:tcPr>
          <w:p w14:paraId="7052C5F6" w14:textId="77777777" w:rsidR="00321EC3" w:rsidRPr="00CD5AB3" w:rsidRDefault="00321EC3" w:rsidP="006427AF">
            <w:pPr>
              <w:pStyle w:val="pqiTabBody"/>
            </w:pPr>
            <w:r w:rsidRPr="00CD5AB3">
              <w:t>Wszystkie główne elementy poczynając od poniższego zawarte są w elemencie:</w:t>
            </w:r>
          </w:p>
          <w:p w14:paraId="32815FCF" w14:textId="77777777" w:rsidR="00321EC3" w:rsidRPr="00CD5AB3" w:rsidRDefault="00321EC3" w:rsidP="006427AF">
            <w:pPr>
              <w:pStyle w:val="pqiTabBody"/>
              <w:rPr>
                <w:rFonts w:ascii="Courier New" w:hAnsi="Courier New"/>
                <w:color w:val="0000FF"/>
              </w:rPr>
            </w:pPr>
            <w:r w:rsidRPr="00CD5AB3">
              <w:rPr>
                <w:rFonts w:ascii="Courier New" w:hAnsi="Courier New"/>
                <w:color w:val="0000FF"/>
              </w:rPr>
              <w:t>/DD81</w:t>
            </w:r>
            <w:r w:rsidRPr="00CD5AB3">
              <w:rPr>
                <w:rFonts w:ascii="Courier New" w:hAnsi="Courier New" w:cs="Courier New"/>
                <w:noProof/>
                <w:color w:val="0000FF"/>
              </w:rPr>
              <w:t>7</w:t>
            </w:r>
            <w:r w:rsidRPr="00CD5AB3">
              <w:rPr>
                <w:rFonts w:ascii="Courier New" w:hAnsi="Courier New"/>
                <w:color w:val="0000FF"/>
              </w:rPr>
              <w:t>/Body/DeliveryNotificationForDeliveryDocument</w:t>
            </w:r>
          </w:p>
        </w:tc>
      </w:tr>
      <w:tr w:rsidR="00321EC3" w:rsidRPr="00CD5AB3" w14:paraId="11925577" w14:textId="77777777" w:rsidTr="006427AF">
        <w:trPr>
          <w:cantSplit/>
        </w:trPr>
        <w:tc>
          <w:tcPr>
            <w:tcW w:w="439" w:type="dxa"/>
            <w:gridSpan w:val="2"/>
          </w:tcPr>
          <w:p w14:paraId="08DA6ACB" w14:textId="77777777" w:rsidR="00321EC3" w:rsidRPr="00CD5AB3" w:rsidRDefault="00321EC3" w:rsidP="006427AF">
            <w:pPr>
              <w:pStyle w:val="pqiTabBody"/>
            </w:pPr>
          </w:p>
        </w:tc>
        <w:tc>
          <w:tcPr>
            <w:tcW w:w="371" w:type="dxa"/>
          </w:tcPr>
          <w:p w14:paraId="3E3F904A" w14:textId="77777777" w:rsidR="00321EC3" w:rsidRPr="00CD5AB3" w:rsidRDefault="00321EC3" w:rsidP="006427AF">
            <w:pPr>
              <w:pStyle w:val="pqiTabBody"/>
              <w:rPr>
                <w:i/>
              </w:rPr>
            </w:pPr>
            <w:r w:rsidRPr="00CD5AB3">
              <w:rPr>
                <w:i/>
              </w:rPr>
              <w:t>a</w:t>
            </w:r>
          </w:p>
        </w:tc>
        <w:tc>
          <w:tcPr>
            <w:tcW w:w="4705" w:type="dxa"/>
          </w:tcPr>
          <w:p w14:paraId="278F369C" w14:textId="625DBB30" w:rsidR="00321EC3" w:rsidRPr="00CD5AB3" w:rsidRDefault="00321EC3" w:rsidP="006427AF">
            <w:pPr>
              <w:pStyle w:val="pqiTabBody"/>
            </w:pPr>
            <w:r w:rsidRPr="00CD5AB3">
              <w:t xml:space="preserve">Numer </w:t>
            </w:r>
            <w:r w:rsidR="000F6993" w:rsidRPr="00CD5AB3">
              <w:t>DD</w:t>
            </w:r>
            <w:r w:rsidRPr="00CD5AB3">
              <w:t>ARC</w:t>
            </w:r>
          </w:p>
          <w:p w14:paraId="3C2EBC57" w14:textId="09AFC3E3" w:rsidR="00321EC3" w:rsidRPr="00CD5AB3" w:rsidRDefault="00321EC3" w:rsidP="006427AF">
            <w:pPr>
              <w:pStyle w:val="pqiTabBody"/>
              <w:rPr>
                <w:rFonts w:ascii="Courier New" w:hAnsi="Courier New" w:cs="Courier New"/>
                <w:noProof/>
                <w:color w:val="0000FF"/>
              </w:rPr>
            </w:pPr>
            <w:r w:rsidRPr="00CD5AB3">
              <w:rPr>
                <w:rFonts w:ascii="Courier New" w:hAnsi="Courier New" w:cs="Courier New"/>
                <w:noProof/>
                <w:color w:val="0000FF"/>
              </w:rPr>
              <w:t xml:space="preserve">DocumentReference/ </w:t>
            </w:r>
            <w:r w:rsidR="000F6993" w:rsidRPr="00CD5AB3">
              <w:rPr>
                <w:rFonts w:ascii="Courier New" w:hAnsi="Courier New" w:cs="Courier New"/>
                <w:noProof/>
                <w:color w:val="0000FF"/>
              </w:rPr>
              <w:t>DeliveryDocumentAdministrativeReferenceCode</w:t>
            </w:r>
          </w:p>
        </w:tc>
        <w:tc>
          <w:tcPr>
            <w:tcW w:w="409" w:type="dxa"/>
          </w:tcPr>
          <w:p w14:paraId="67FC1BE3" w14:textId="77777777" w:rsidR="00321EC3" w:rsidRPr="00CD5AB3" w:rsidRDefault="00321EC3" w:rsidP="006427AF">
            <w:pPr>
              <w:pStyle w:val="pqiTabBody"/>
            </w:pPr>
            <w:r w:rsidRPr="00CD5AB3">
              <w:t>R</w:t>
            </w:r>
          </w:p>
        </w:tc>
        <w:tc>
          <w:tcPr>
            <w:tcW w:w="2548" w:type="dxa"/>
            <w:gridSpan w:val="2"/>
          </w:tcPr>
          <w:p w14:paraId="4DC6BBD7" w14:textId="77777777" w:rsidR="00321EC3" w:rsidRPr="00CD5AB3" w:rsidRDefault="00321EC3" w:rsidP="006427AF">
            <w:pPr>
              <w:rPr>
                <w:szCs w:val="20"/>
              </w:rPr>
            </w:pPr>
          </w:p>
        </w:tc>
        <w:tc>
          <w:tcPr>
            <w:tcW w:w="4244" w:type="dxa"/>
          </w:tcPr>
          <w:p w14:paraId="5C2101EB" w14:textId="77777777" w:rsidR="00321EC3" w:rsidRPr="00CD5AB3" w:rsidRDefault="00321EC3" w:rsidP="006427AF">
            <w:pPr>
              <w:pStyle w:val="pqiTabBody"/>
            </w:pPr>
          </w:p>
        </w:tc>
        <w:tc>
          <w:tcPr>
            <w:tcW w:w="1000" w:type="dxa"/>
          </w:tcPr>
          <w:p w14:paraId="795373E7" w14:textId="77777777" w:rsidR="00321EC3" w:rsidRPr="00CD5AB3" w:rsidRDefault="00321EC3" w:rsidP="006427AF">
            <w:pPr>
              <w:pStyle w:val="pqiTabBody"/>
            </w:pPr>
            <w:r w:rsidRPr="00CD5AB3">
              <w:t>an21</w:t>
            </w:r>
          </w:p>
        </w:tc>
      </w:tr>
      <w:tr w:rsidR="00321EC3" w:rsidRPr="00CD5AB3" w14:paraId="2F80F90C" w14:textId="77777777" w:rsidTr="006427AF">
        <w:trPr>
          <w:cantSplit/>
        </w:trPr>
        <w:tc>
          <w:tcPr>
            <w:tcW w:w="439" w:type="dxa"/>
            <w:gridSpan w:val="2"/>
          </w:tcPr>
          <w:p w14:paraId="35E5631D" w14:textId="77777777" w:rsidR="00321EC3" w:rsidRPr="00CD5AB3" w:rsidRDefault="00321EC3" w:rsidP="006427AF">
            <w:pPr>
              <w:pStyle w:val="pqiTabBody"/>
            </w:pPr>
          </w:p>
        </w:tc>
        <w:tc>
          <w:tcPr>
            <w:tcW w:w="371" w:type="dxa"/>
          </w:tcPr>
          <w:p w14:paraId="3C1821CF" w14:textId="77777777" w:rsidR="00321EC3" w:rsidRPr="00CD5AB3" w:rsidRDefault="00321EC3" w:rsidP="006427AF">
            <w:pPr>
              <w:pStyle w:val="pqiTabBody"/>
              <w:rPr>
                <w:i/>
              </w:rPr>
            </w:pPr>
            <w:r w:rsidRPr="00CD5AB3">
              <w:rPr>
                <w:i/>
              </w:rPr>
              <w:t>b</w:t>
            </w:r>
          </w:p>
        </w:tc>
        <w:tc>
          <w:tcPr>
            <w:tcW w:w="4705" w:type="dxa"/>
          </w:tcPr>
          <w:p w14:paraId="04D5C69D" w14:textId="77777777" w:rsidR="00321EC3" w:rsidRPr="00CD5AB3" w:rsidRDefault="00321EC3" w:rsidP="006427AF">
            <w:pPr>
              <w:pStyle w:val="pqiTabBody"/>
            </w:pPr>
            <w:r w:rsidRPr="00CD5AB3">
              <w:t>Numer porządkowy</w:t>
            </w:r>
          </w:p>
          <w:p w14:paraId="1831224B" w14:textId="77777777" w:rsidR="00321EC3" w:rsidRPr="00CD5AB3" w:rsidRDefault="00321EC3" w:rsidP="006427AF">
            <w:pPr>
              <w:pStyle w:val="pqiTabBody"/>
            </w:pPr>
            <w:r w:rsidRPr="00CD5AB3">
              <w:rPr>
                <w:rFonts w:ascii="Courier New" w:hAnsi="Courier New" w:cs="Courier New"/>
                <w:noProof/>
                <w:color w:val="0000FF"/>
              </w:rPr>
              <w:t>DocumentReference/SequenceNumber</w:t>
            </w:r>
          </w:p>
        </w:tc>
        <w:tc>
          <w:tcPr>
            <w:tcW w:w="409" w:type="dxa"/>
          </w:tcPr>
          <w:p w14:paraId="2FFD65FF" w14:textId="77777777" w:rsidR="00321EC3" w:rsidRPr="00CD5AB3" w:rsidRDefault="00321EC3" w:rsidP="006427AF">
            <w:pPr>
              <w:pStyle w:val="pqiTabBody"/>
            </w:pPr>
            <w:r w:rsidRPr="00CD5AB3">
              <w:t>R</w:t>
            </w:r>
          </w:p>
        </w:tc>
        <w:tc>
          <w:tcPr>
            <w:tcW w:w="2548" w:type="dxa"/>
            <w:gridSpan w:val="2"/>
          </w:tcPr>
          <w:p w14:paraId="273EBDCE" w14:textId="77777777" w:rsidR="00321EC3" w:rsidRPr="00CD5AB3" w:rsidRDefault="00321EC3" w:rsidP="006427AF">
            <w:pPr>
              <w:pStyle w:val="pqiTabBody"/>
            </w:pPr>
          </w:p>
        </w:tc>
        <w:tc>
          <w:tcPr>
            <w:tcW w:w="4244" w:type="dxa"/>
          </w:tcPr>
          <w:p w14:paraId="2D045D55" w14:textId="77777777" w:rsidR="00321EC3" w:rsidRPr="00CD5AB3" w:rsidRDefault="00321EC3" w:rsidP="006427AF">
            <w:pPr>
              <w:pStyle w:val="pqiTabBody"/>
            </w:pPr>
            <w:r w:rsidRPr="00CD5AB3">
              <w:rPr>
                <w:lang w:eastAsia="en-GB"/>
              </w:rPr>
              <w:t>Należy podać numer porządkowy dokumentu e-</w:t>
            </w:r>
            <w:r w:rsidR="000035C4" w:rsidRPr="00CD5AB3">
              <w:rPr>
                <w:lang w:eastAsia="en-GB"/>
              </w:rPr>
              <w:t>DD</w:t>
            </w:r>
            <w:r w:rsidRPr="00CD5AB3">
              <w:rPr>
                <w:lang w:eastAsia="en-GB"/>
              </w:rPr>
              <w:t xml:space="preserve">. </w:t>
            </w:r>
            <w:r w:rsidRPr="00CD5AB3">
              <w:t>Wartość musi być większa od zera.</w:t>
            </w:r>
          </w:p>
        </w:tc>
        <w:tc>
          <w:tcPr>
            <w:tcW w:w="1000" w:type="dxa"/>
          </w:tcPr>
          <w:p w14:paraId="1B7D4306" w14:textId="77777777" w:rsidR="00321EC3" w:rsidRPr="00CD5AB3" w:rsidRDefault="00321EC3" w:rsidP="006427AF">
            <w:pPr>
              <w:pStyle w:val="pqiTabBody"/>
            </w:pPr>
            <w:r w:rsidRPr="00CD5AB3">
              <w:t>n..2</w:t>
            </w:r>
          </w:p>
        </w:tc>
      </w:tr>
      <w:tr w:rsidR="00321EC3" w:rsidRPr="00CD5AB3" w14:paraId="371EADB8" w14:textId="77777777" w:rsidTr="006427AF">
        <w:trPr>
          <w:cantSplit/>
        </w:trPr>
        <w:tc>
          <w:tcPr>
            <w:tcW w:w="810" w:type="dxa"/>
            <w:gridSpan w:val="3"/>
          </w:tcPr>
          <w:p w14:paraId="01DF2039" w14:textId="77777777" w:rsidR="00321EC3" w:rsidRPr="00CD5AB3" w:rsidRDefault="00321EC3" w:rsidP="006427AF">
            <w:pPr>
              <w:pStyle w:val="pqiTabBody"/>
              <w:rPr>
                <w:b/>
                <w:i/>
              </w:rPr>
            </w:pPr>
            <w:r w:rsidRPr="00CD5AB3">
              <w:rPr>
                <w:b/>
              </w:rPr>
              <w:t>2</w:t>
            </w:r>
          </w:p>
        </w:tc>
        <w:tc>
          <w:tcPr>
            <w:tcW w:w="4705" w:type="dxa"/>
          </w:tcPr>
          <w:p w14:paraId="67E3DC88" w14:textId="77777777" w:rsidR="00321EC3" w:rsidRPr="00CD5AB3" w:rsidRDefault="00321EC3" w:rsidP="006427AF">
            <w:pPr>
              <w:pStyle w:val="pqiTabBody"/>
              <w:rPr>
                <w:b/>
              </w:rPr>
            </w:pPr>
            <w:r w:rsidRPr="00CD5AB3">
              <w:rPr>
                <w:b/>
              </w:rPr>
              <w:t>Przybycie wyrobów</w:t>
            </w:r>
          </w:p>
          <w:p w14:paraId="2B904598" w14:textId="77777777" w:rsidR="00321EC3" w:rsidRPr="00CD5AB3" w:rsidRDefault="00321EC3" w:rsidP="006427AF">
            <w:pPr>
              <w:pStyle w:val="pqiTabBody"/>
              <w:rPr>
                <w:rFonts w:ascii="Courier New" w:hAnsi="Courier New"/>
                <w:color w:val="0000FF"/>
              </w:rPr>
            </w:pPr>
            <w:r w:rsidRPr="00CD5AB3">
              <w:rPr>
                <w:rFonts w:ascii="Courier New" w:hAnsi="Courier New"/>
                <w:color w:val="0000FF"/>
              </w:rPr>
              <w:t>DeliveryNotification</w:t>
            </w:r>
          </w:p>
        </w:tc>
        <w:tc>
          <w:tcPr>
            <w:tcW w:w="409" w:type="dxa"/>
          </w:tcPr>
          <w:p w14:paraId="58CAB02F" w14:textId="77777777" w:rsidR="00321EC3" w:rsidRPr="00CD5AB3" w:rsidRDefault="00321EC3" w:rsidP="006427AF">
            <w:pPr>
              <w:pStyle w:val="pqiTabBody"/>
              <w:rPr>
                <w:b/>
              </w:rPr>
            </w:pPr>
            <w:r w:rsidRPr="00CD5AB3">
              <w:rPr>
                <w:b/>
              </w:rPr>
              <w:t>R</w:t>
            </w:r>
          </w:p>
        </w:tc>
        <w:tc>
          <w:tcPr>
            <w:tcW w:w="2548" w:type="dxa"/>
            <w:gridSpan w:val="2"/>
          </w:tcPr>
          <w:p w14:paraId="72D5DE5A" w14:textId="77777777" w:rsidR="00321EC3" w:rsidRPr="00CD5AB3" w:rsidRDefault="00321EC3" w:rsidP="006427AF">
            <w:pPr>
              <w:pStyle w:val="pqiTabBody"/>
              <w:rPr>
                <w:b/>
              </w:rPr>
            </w:pPr>
          </w:p>
        </w:tc>
        <w:tc>
          <w:tcPr>
            <w:tcW w:w="4244" w:type="dxa"/>
          </w:tcPr>
          <w:p w14:paraId="11C01663" w14:textId="77777777" w:rsidR="00321EC3" w:rsidRPr="00CD5AB3" w:rsidRDefault="00321EC3" w:rsidP="006427AF">
            <w:pPr>
              <w:pStyle w:val="pqiTabBody"/>
              <w:rPr>
                <w:b/>
              </w:rPr>
            </w:pPr>
          </w:p>
        </w:tc>
        <w:tc>
          <w:tcPr>
            <w:tcW w:w="1000" w:type="dxa"/>
          </w:tcPr>
          <w:p w14:paraId="112798D4" w14:textId="77777777" w:rsidR="00321EC3" w:rsidRPr="00CD5AB3" w:rsidRDefault="00321EC3" w:rsidP="006427AF">
            <w:pPr>
              <w:pStyle w:val="pqiTabBody"/>
              <w:rPr>
                <w:b/>
              </w:rPr>
            </w:pPr>
            <w:r w:rsidRPr="00CD5AB3">
              <w:rPr>
                <w:b/>
              </w:rPr>
              <w:t>1x</w:t>
            </w:r>
          </w:p>
        </w:tc>
      </w:tr>
      <w:tr w:rsidR="00321EC3" w:rsidRPr="00CD5AB3" w14:paraId="5AB77168" w14:textId="77777777" w:rsidTr="006427AF">
        <w:trPr>
          <w:cantSplit/>
        </w:trPr>
        <w:tc>
          <w:tcPr>
            <w:tcW w:w="439" w:type="dxa"/>
            <w:gridSpan w:val="2"/>
          </w:tcPr>
          <w:p w14:paraId="2EFB483B" w14:textId="77777777" w:rsidR="00321EC3" w:rsidRPr="00CD5AB3" w:rsidRDefault="00321EC3" w:rsidP="006427AF">
            <w:pPr>
              <w:pStyle w:val="pqiTabBody"/>
            </w:pPr>
          </w:p>
        </w:tc>
        <w:tc>
          <w:tcPr>
            <w:tcW w:w="371" w:type="dxa"/>
          </w:tcPr>
          <w:p w14:paraId="790ED7D9" w14:textId="77777777" w:rsidR="00321EC3" w:rsidRPr="00CD5AB3" w:rsidRDefault="00321EC3" w:rsidP="006427AF">
            <w:pPr>
              <w:pStyle w:val="pqiTabBody"/>
              <w:rPr>
                <w:i/>
              </w:rPr>
            </w:pPr>
            <w:r w:rsidRPr="00CD5AB3">
              <w:rPr>
                <w:i/>
              </w:rPr>
              <w:t>a</w:t>
            </w:r>
          </w:p>
        </w:tc>
        <w:tc>
          <w:tcPr>
            <w:tcW w:w="4705" w:type="dxa"/>
          </w:tcPr>
          <w:p w14:paraId="497B868F" w14:textId="77777777" w:rsidR="00321EC3" w:rsidRPr="00CD5AB3" w:rsidRDefault="00321EC3" w:rsidP="006427AF">
            <w:pPr>
              <w:pStyle w:val="pqiTabBody"/>
            </w:pPr>
            <w:r w:rsidRPr="00CD5AB3">
              <w:t>Data i czas przybycia</w:t>
            </w:r>
          </w:p>
          <w:p w14:paraId="22E5F6FD" w14:textId="77777777" w:rsidR="00321EC3" w:rsidRPr="00CD5AB3" w:rsidRDefault="00321EC3" w:rsidP="006427AF">
            <w:pPr>
              <w:pStyle w:val="pqiTabBody"/>
              <w:rPr>
                <w:rFonts w:ascii="Courier New" w:hAnsi="Courier New" w:cs="Courier New"/>
                <w:noProof/>
                <w:color w:val="0000FF"/>
              </w:rPr>
            </w:pPr>
            <w:r w:rsidRPr="00CD5AB3">
              <w:rPr>
                <w:rFonts w:ascii="Courier New" w:hAnsi="Courier New" w:cs="Courier New"/>
                <w:noProof/>
                <w:color w:val="0000FF"/>
              </w:rPr>
              <w:t>DateAndTimeOfDelivery</w:t>
            </w:r>
          </w:p>
        </w:tc>
        <w:tc>
          <w:tcPr>
            <w:tcW w:w="409" w:type="dxa"/>
          </w:tcPr>
          <w:p w14:paraId="6B4115FC" w14:textId="77777777" w:rsidR="00321EC3" w:rsidRPr="00CD5AB3" w:rsidRDefault="00321EC3" w:rsidP="006427AF">
            <w:pPr>
              <w:pStyle w:val="pqiTabBody"/>
            </w:pPr>
            <w:r w:rsidRPr="00CD5AB3">
              <w:t>R</w:t>
            </w:r>
          </w:p>
        </w:tc>
        <w:tc>
          <w:tcPr>
            <w:tcW w:w="2548" w:type="dxa"/>
            <w:gridSpan w:val="2"/>
          </w:tcPr>
          <w:p w14:paraId="3AF548BA" w14:textId="77777777" w:rsidR="00321EC3" w:rsidRPr="00CD5AB3" w:rsidRDefault="00321EC3" w:rsidP="006427AF">
            <w:pPr>
              <w:pStyle w:val="pqiTabBody"/>
            </w:pPr>
          </w:p>
        </w:tc>
        <w:tc>
          <w:tcPr>
            <w:tcW w:w="4244" w:type="dxa"/>
          </w:tcPr>
          <w:p w14:paraId="6EF3DBDD" w14:textId="77777777" w:rsidR="00321EC3" w:rsidRPr="00CD5AB3" w:rsidRDefault="00321EC3" w:rsidP="006427AF">
            <w:pPr>
              <w:pStyle w:val="pqiTabBody"/>
            </w:pPr>
          </w:p>
        </w:tc>
        <w:tc>
          <w:tcPr>
            <w:tcW w:w="1000" w:type="dxa"/>
          </w:tcPr>
          <w:p w14:paraId="1C469464" w14:textId="77777777" w:rsidR="00321EC3" w:rsidRPr="00CD5AB3" w:rsidRDefault="00321EC3" w:rsidP="006427AF">
            <w:pPr>
              <w:pStyle w:val="pqiTabBody"/>
            </w:pPr>
            <w:r w:rsidRPr="00CD5AB3">
              <w:t>dateTime</w:t>
            </w:r>
          </w:p>
        </w:tc>
      </w:tr>
      <w:tr w:rsidR="00321EC3" w:rsidRPr="00CD5AB3" w14:paraId="1D54A10D" w14:textId="77777777" w:rsidTr="006427AF">
        <w:trPr>
          <w:cantSplit/>
        </w:trPr>
        <w:tc>
          <w:tcPr>
            <w:tcW w:w="439" w:type="dxa"/>
            <w:gridSpan w:val="2"/>
          </w:tcPr>
          <w:p w14:paraId="4A867BA5" w14:textId="77777777" w:rsidR="00321EC3" w:rsidRPr="00CD5AB3" w:rsidRDefault="00321EC3" w:rsidP="006427AF">
            <w:pPr>
              <w:pStyle w:val="pqiTabBody"/>
            </w:pPr>
          </w:p>
        </w:tc>
        <w:tc>
          <w:tcPr>
            <w:tcW w:w="371" w:type="dxa"/>
          </w:tcPr>
          <w:p w14:paraId="2442531E" w14:textId="77777777" w:rsidR="00321EC3" w:rsidRPr="00CD5AB3" w:rsidRDefault="00321EC3" w:rsidP="006427AF">
            <w:pPr>
              <w:pStyle w:val="pqiTabBody"/>
              <w:rPr>
                <w:i/>
              </w:rPr>
            </w:pPr>
            <w:r w:rsidRPr="00CD5AB3">
              <w:rPr>
                <w:i/>
              </w:rPr>
              <w:t>b</w:t>
            </w:r>
          </w:p>
        </w:tc>
        <w:tc>
          <w:tcPr>
            <w:tcW w:w="4705" w:type="dxa"/>
          </w:tcPr>
          <w:p w14:paraId="1F7B6823" w14:textId="77777777" w:rsidR="00321EC3" w:rsidRPr="00CD5AB3" w:rsidRDefault="00321EC3" w:rsidP="006427AF">
            <w:pPr>
              <w:pStyle w:val="pqiTabBody"/>
            </w:pPr>
            <w:r w:rsidRPr="00CD5AB3">
              <w:t>Znacznik naruszonych zabezpieczeń</w:t>
            </w:r>
          </w:p>
          <w:p w14:paraId="5C56D011" w14:textId="77777777" w:rsidR="00321EC3" w:rsidRPr="00CD5AB3" w:rsidRDefault="00321EC3" w:rsidP="006427AF">
            <w:pPr>
              <w:pStyle w:val="pqiTabBody"/>
              <w:rPr>
                <w:lang w:val="en-US"/>
              </w:rPr>
            </w:pPr>
            <w:r w:rsidRPr="00CD5AB3">
              <w:rPr>
                <w:rFonts w:ascii="Courier New" w:hAnsi="Courier New" w:cs="Courier New"/>
                <w:noProof/>
                <w:color w:val="0000FF"/>
              </w:rPr>
              <w:t>SealCompromised</w:t>
            </w:r>
          </w:p>
        </w:tc>
        <w:tc>
          <w:tcPr>
            <w:tcW w:w="409" w:type="dxa"/>
          </w:tcPr>
          <w:p w14:paraId="097915B7" w14:textId="77777777" w:rsidR="00321EC3" w:rsidRPr="00CD5AB3" w:rsidRDefault="00321EC3" w:rsidP="006427AF">
            <w:pPr>
              <w:pStyle w:val="pqiTabBody"/>
            </w:pPr>
            <w:r w:rsidRPr="00CD5AB3">
              <w:t>R</w:t>
            </w:r>
          </w:p>
        </w:tc>
        <w:tc>
          <w:tcPr>
            <w:tcW w:w="2548" w:type="dxa"/>
            <w:gridSpan w:val="2"/>
          </w:tcPr>
          <w:p w14:paraId="0542B26D" w14:textId="77777777" w:rsidR="00321EC3" w:rsidRPr="00CD5AB3" w:rsidRDefault="00321EC3" w:rsidP="006427AF">
            <w:pPr>
              <w:pStyle w:val="pqiTabBody"/>
            </w:pPr>
          </w:p>
        </w:tc>
        <w:tc>
          <w:tcPr>
            <w:tcW w:w="4244" w:type="dxa"/>
          </w:tcPr>
          <w:p w14:paraId="6AC3A1C3" w14:textId="6208E920" w:rsidR="00321EC3" w:rsidRPr="00CD5AB3" w:rsidRDefault="00321EC3" w:rsidP="006427AF">
            <w:pPr>
              <w:pStyle w:val="pqiTabBody"/>
            </w:pPr>
            <w:r w:rsidRPr="00CD5AB3">
              <w:t>Wartość z enumeracji „</w:t>
            </w:r>
            <w:r w:rsidR="00215CF5" w:rsidRPr="00CD5AB3">
              <w:fldChar w:fldCharType="begin"/>
            </w:r>
            <w:r w:rsidRPr="00CD5AB3">
              <w:instrText xml:space="preserve"> REF _Ref267830819 \h </w:instrText>
            </w:r>
            <w:r w:rsidR="00CD5AB3" w:rsidRPr="00CD5AB3">
              <w:instrText xml:space="preserve"> \* MERGEFORMAT </w:instrText>
            </w:r>
            <w:r w:rsidR="00215CF5" w:rsidRPr="00CD5AB3">
              <w:fldChar w:fldCharType="separate"/>
            </w:r>
            <w:r w:rsidR="00AF7862" w:rsidRPr="00CD5AB3">
              <w:t>Wartości logiczne (Flags)</w:t>
            </w:r>
            <w:r w:rsidR="00215CF5" w:rsidRPr="00CD5AB3">
              <w:fldChar w:fldCharType="end"/>
            </w:r>
            <w:r w:rsidRPr="00CD5AB3">
              <w:t>”.</w:t>
            </w:r>
          </w:p>
        </w:tc>
        <w:tc>
          <w:tcPr>
            <w:tcW w:w="1000" w:type="dxa"/>
          </w:tcPr>
          <w:p w14:paraId="6E21AF72" w14:textId="77777777" w:rsidR="00321EC3" w:rsidRPr="00CD5AB3" w:rsidRDefault="00321EC3" w:rsidP="006427AF">
            <w:pPr>
              <w:pStyle w:val="pqiTabBody"/>
            </w:pPr>
            <w:r w:rsidRPr="00CD5AB3">
              <w:t>n1</w:t>
            </w:r>
          </w:p>
        </w:tc>
      </w:tr>
      <w:tr w:rsidR="00321EC3" w:rsidRPr="00CD5AB3" w14:paraId="32DE9968" w14:textId="77777777" w:rsidTr="006427AF">
        <w:trPr>
          <w:cantSplit/>
        </w:trPr>
        <w:tc>
          <w:tcPr>
            <w:tcW w:w="439" w:type="dxa"/>
            <w:gridSpan w:val="2"/>
          </w:tcPr>
          <w:p w14:paraId="52B33448" w14:textId="77777777" w:rsidR="00321EC3" w:rsidRPr="00CD5AB3" w:rsidRDefault="00321EC3" w:rsidP="006427AF">
            <w:pPr>
              <w:pStyle w:val="pqiTabBody"/>
            </w:pPr>
          </w:p>
        </w:tc>
        <w:tc>
          <w:tcPr>
            <w:tcW w:w="371" w:type="dxa"/>
          </w:tcPr>
          <w:p w14:paraId="3FE98FB7" w14:textId="77777777" w:rsidR="00321EC3" w:rsidRPr="00CD5AB3" w:rsidRDefault="00321EC3" w:rsidP="006427AF">
            <w:pPr>
              <w:pStyle w:val="pqiTabBody"/>
              <w:rPr>
                <w:i/>
              </w:rPr>
            </w:pPr>
            <w:r w:rsidRPr="00CD5AB3">
              <w:rPr>
                <w:i/>
              </w:rPr>
              <w:t>c</w:t>
            </w:r>
          </w:p>
        </w:tc>
        <w:tc>
          <w:tcPr>
            <w:tcW w:w="4705" w:type="dxa"/>
          </w:tcPr>
          <w:p w14:paraId="7E3B25FC" w14:textId="77777777" w:rsidR="00321EC3" w:rsidRPr="00CD5AB3" w:rsidRDefault="00321EC3" w:rsidP="006427AF">
            <w:pPr>
              <w:pStyle w:val="pqiTabBody"/>
              <w:rPr>
                <w:lang w:val="en-US"/>
              </w:rPr>
            </w:pPr>
            <w:r w:rsidRPr="00CD5AB3">
              <w:rPr>
                <w:lang w:val="en-US"/>
              </w:rPr>
              <w:t>Informacje dodatkowe</w:t>
            </w:r>
          </w:p>
          <w:p w14:paraId="3E2D31D4" w14:textId="77777777" w:rsidR="00321EC3" w:rsidRPr="00CD5AB3" w:rsidRDefault="00321EC3"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DeliveryInformation</w:t>
            </w:r>
          </w:p>
        </w:tc>
        <w:tc>
          <w:tcPr>
            <w:tcW w:w="409" w:type="dxa"/>
          </w:tcPr>
          <w:p w14:paraId="66DD6077" w14:textId="77777777" w:rsidR="00321EC3" w:rsidRPr="00CD5AB3" w:rsidRDefault="00321EC3" w:rsidP="006427AF">
            <w:pPr>
              <w:pStyle w:val="pqiTabBody"/>
            </w:pPr>
            <w:r w:rsidRPr="00CD5AB3">
              <w:t>O</w:t>
            </w:r>
          </w:p>
        </w:tc>
        <w:tc>
          <w:tcPr>
            <w:tcW w:w="2548" w:type="dxa"/>
            <w:gridSpan w:val="2"/>
          </w:tcPr>
          <w:p w14:paraId="55CA95E3" w14:textId="77777777" w:rsidR="00321EC3" w:rsidRPr="00CD5AB3" w:rsidRDefault="00321EC3" w:rsidP="006427AF">
            <w:pPr>
              <w:pStyle w:val="pqiTabBody"/>
            </w:pPr>
          </w:p>
        </w:tc>
        <w:tc>
          <w:tcPr>
            <w:tcW w:w="4244" w:type="dxa"/>
          </w:tcPr>
          <w:p w14:paraId="57E50B71" w14:textId="77777777" w:rsidR="00321EC3" w:rsidRPr="00CD5AB3" w:rsidRDefault="00321EC3" w:rsidP="006427AF">
            <w:pPr>
              <w:pStyle w:val="pqiTabBody"/>
            </w:pPr>
          </w:p>
        </w:tc>
        <w:tc>
          <w:tcPr>
            <w:tcW w:w="1000" w:type="dxa"/>
          </w:tcPr>
          <w:p w14:paraId="08F4D010" w14:textId="77777777" w:rsidR="00321EC3" w:rsidRPr="00CD5AB3" w:rsidRDefault="00321EC3" w:rsidP="006427AF">
            <w:pPr>
              <w:pStyle w:val="pqiTabBody"/>
            </w:pPr>
            <w:r w:rsidRPr="00CD5AB3">
              <w:t>an..350</w:t>
            </w:r>
          </w:p>
        </w:tc>
      </w:tr>
      <w:tr w:rsidR="00321EC3" w:rsidRPr="00CD5AB3" w14:paraId="1553F1A1" w14:textId="77777777" w:rsidTr="006427AF">
        <w:trPr>
          <w:cantSplit/>
        </w:trPr>
        <w:tc>
          <w:tcPr>
            <w:tcW w:w="439" w:type="dxa"/>
            <w:gridSpan w:val="2"/>
          </w:tcPr>
          <w:p w14:paraId="20AFE8F9" w14:textId="77777777" w:rsidR="00321EC3" w:rsidRPr="00CD5AB3" w:rsidRDefault="00321EC3" w:rsidP="006427AF">
            <w:pPr>
              <w:pStyle w:val="pqiTabBody"/>
            </w:pPr>
          </w:p>
        </w:tc>
        <w:tc>
          <w:tcPr>
            <w:tcW w:w="371" w:type="dxa"/>
          </w:tcPr>
          <w:p w14:paraId="17896928" w14:textId="77777777" w:rsidR="00321EC3" w:rsidRPr="00CD5AB3" w:rsidRDefault="00321EC3" w:rsidP="006427AF">
            <w:pPr>
              <w:pStyle w:val="pqiTabBody"/>
              <w:rPr>
                <w:i/>
              </w:rPr>
            </w:pPr>
          </w:p>
        </w:tc>
        <w:tc>
          <w:tcPr>
            <w:tcW w:w="4705" w:type="dxa"/>
          </w:tcPr>
          <w:p w14:paraId="0D93EF10" w14:textId="77777777" w:rsidR="00321EC3" w:rsidRPr="00CD5AB3" w:rsidRDefault="00321EC3" w:rsidP="006427AF">
            <w:pPr>
              <w:pStyle w:val="pqiTabBody"/>
            </w:pPr>
            <w:r w:rsidRPr="00CD5AB3">
              <w:t xml:space="preserve">JĘZYK ELEMENTU </w:t>
            </w:r>
          </w:p>
          <w:p w14:paraId="7F46EFE2" w14:textId="77777777" w:rsidR="00321EC3" w:rsidRPr="00CD5AB3" w:rsidRDefault="00321EC3" w:rsidP="006427AF">
            <w:pPr>
              <w:pStyle w:val="pqiTabBody"/>
            </w:pPr>
            <w:r w:rsidRPr="00CD5AB3">
              <w:rPr>
                <w:rFonts w:ascii="Courier New" w:hAnsi="Courier New" w:cs="Courier New"/>
                <w:noProof/>
                <w:color w:val="0000FF"/>
              </w:rPr>
              <w:t>@language</w:t>
            </w:r>
          </w:p>
        </w:tc>
        <w:tc>
          <w:tcPr>
            <w:tcW w:w="409" w:type="dxa"/>
          </w:tcPr>
          <w:p w14:paraId="5F6D9E58" w14:textId="77777777" w:rsidR="00321EC3" w:rsidRPr="00CD5AB3" w:rsidRDefault="00321EC3" w:rsidP="006427AF">
            <w:pPr>
              <w:pStyle w:val="pqiTabBody"/>
            </w:pPr>
            <w:r w:rsidRPr="00CD5AB3">
              <w:t>D</w:t>
            </w:r>
          </w:p>
        </w:tc>
        <w:tc>
          <w:tcPr>
            <w:tcW w:w="2548" w:type="dxa"/>
            <w:gridSpan w:val="2"/>
          </w:tcPr>
          <w:p w14:paraId="0B608FE1" w14:textId="6D8ABA82" w:rsidR="00321EC3" w:rsidRPr="00CD5AB3" w:rsidRDefault="00321EC3" w:rsidP="006427AF">
            <w:pPr>
              <w:pStyle w:val="pqiTabBody"/>
            </w:pPr>
            <w:r w:rsidRPr="00CD5AB3">
              <w:t xml:space="preserve">„R”, jeżeli stosuje się pole tekstowe </w:t>
            </w:r>
            <w:r w:rsidR="00057E09" w:rsidRPr="00CD5AB3">
              <w:t>2c</w:t>
            </w:r>
            <w:r w:rsidRPr="00CD5AB3">
              <w:t>.</w:t>
            </w:r>
          </w:p>
        </w:tc>
        <w:tc>
          <w:tcPr>
            <w:tcW w:w="4244" w:type="dxa"/>
          </w:tcPr>
          <w:p w14:paraId="127C7286" w14:textId="77777777" w:rsidR="00321EC3" w:rsidRPr="00CD5AB3" w:rsidRDefault="00321EC3" w:rsidP="006427AF">
            <w:pPr>
              <w:pStyle w:val="pqiTabBody"/>
            </w:pPr>
            <w:r w:rsidRPr="00CD5AB3">
              <w:t>Atrybut.</w:t>
            </w:r>
          </w:p>
          <w:p w14:paraId="4B42329B" w14:textId="77777777" w:rsidR="00321EC3" w:rsidRPr="00CD5AB3" w:rsidRDefault="00321EC3" w:rsidP="006427AF">
            <w:pPr>
              <w:pStyle w:val="pqiTabBody"/>
            </w:pPr>
            <w:r w:rsidRPr="00CD5AB3">
              <w:t>Wartość ze słownika „Kody języka (Language codes)”.</w:t>
            </w:r>
          </w:p>
        </w:tc>
        <w:tc>
          <w:tcPr>
            <w:tcW w:w="1000" w:type="dxa"/>
          </w:tcPr>
          <w:p w14:paraId="459C396D" w14:textId="77777777" w:rsidR="00321EC3" w:rsidRPr="00CD5AB3" w:rsidRDefault="00321EC3" w:rsidP="006427AF">
            <w:pPr>
              <w:pStyle w:val="pqiTabBody"/>
            </w:pPr>
            <w:r w:rsidRPr="00CD5AB3">
              <w:t>a2</w:t>
            </w:r>
          </w:p>
        </w:tc>
      </w:tr>
      <w:tr w:rsidR="00321EC3" w:rsidRPr="00CD5AB3" w14:paraId="5B59EB47" w14:textId="77777777" w:rsidTr="006427AF">
        <w:tc>
          <w:tcPr>
            <w:tcW w:w="810" w:type="dxa"/>
            <w:gridSpan w:val="3"/>
          </w:tcPr>
          <w:p w14:paraId="50695799" w14:textId="77777777" w:rsidR="00321EC3" w:rsidRPr="00CD5AB3" w:rsidRDefault="00CA6B41" w:rsidP="006427AF">
            <w:pPr>
              <w:pStyle w:val="pqiTabHead"/>
            </w:pPr>
            <w:bookmarkStart w:id="244" w:name="_Toc274813539"/>
            <w:bookmarkStart w:id="245" w:name="_Toc275526025"/>
            <w:bookmarkStart w:id="246" w:name="_Toc277868825"/>
            <w:bookmarkStart w:id="247" w:name="_Toc278041494"/>
            <w:bookmarkStart w:id="248" w:name="_Toc274813548"/>
            <w:bookmarkStart w:id="249" w:name="_Toc275526034"/>
            <w:bookmarkStart w:id="250" w:name="_Toc277868834"/>
            <w:bookmarkStart w:id="251" w:name="_Toc278041503"/>
            <w:bookmarkStart w:id="252" w:name="_Toc274813557"/>
            <w:bookmarkStart w:id="253" w:name="_Toc275526043"/>
            <w:bookmarkStart w:id="254" w:name="_Toc277868843"/>
            <w:bookmarkStart w:id="255" w:name="_Toc278041512"/>
            <w:bookmarkEnd w:id="244"/>
            <w:bookmarkEnd w:id="245"/>
            <w:bookmarkEnd w:id="246"/>
            <w:bookmarkEnd w:id="247"/>
            <w:bookmarkEnd w:id="248"/>
            <w:bookmarkEnd w:id="249"/>
            <w:bookmarkEnd w:id="250"/>
            <w:bookmarkEnd w:id="251"/>
            <w:bookmarkEnd w:id="252"/>
            <w:bookmarkEnd w:id="253"/>
            <w:bookmarkEnd w:id="254"/>
            <w:bookmarkEnd w:id="255"/>
            <w:r w:rsidRPr="00CD5AB3">
              <w:lastRenderedPageBreak/>
              <w:t>3</w:t>
            </w:r>
          </w:p>
        </w:tc>
        <w:tc>
          <w:tcPr>
            <w:tcW w:w="4705" w:type="dxa"/>
          </w:tcPr>
          <w:p w14:paraId="74526591" w14:textId="77777777" w:rsidR="00321EC3" w:rsidRPr="00CD5AB3" w:rsidRDefault="00321EC3" w:rsidP="006427AF">
            <w:pPr>
              <w:pStyle w:val="pqiTabHead"/>
            </w:pPr>
            <w:r w:rsidRPr="00CD5AB3">
              <w:t>PODMIOT Odbierający</w:t>
            </w:r>
          </w:p>
          <w:p w14:paraId="180F557A" w14:textId="77777777" w:rsidR="00321EC3" w:rsidRPr="00CD5AB3" w:rsidRDefault="00321EC3" w:rsidP="006427AF">
            <w:pPr>
              <w:pStyle w:val="pqiTabHead"/>
            </w:pPr>
            <w:r w:rsidRPr="00CD5AB3">
              <w:rPr>
                <w:rFonts w:ascii="Courier New" w:hAnsi="Courier New" w:cs="Courier New"/>
                <w:noProof/>
                <w:color w:val="0000FF"/>
              </w:rPr>
              <w:t>ConsigneeTrader</w:t>
            </w:r>
          </w:p>
        </w:tc>
        <w:tc>
          <w:tcPr>
            <w:tcW w:w="409" w:type="dxa"/>
          </w:tcPr>
          <w:p w14:paraId="1F4EEF15" w14:textId="77777777" w:rsidR="00321EC3" w:rsidRPr="00CD5AB3" w:rsidRDefault="00321EC3" w:rsidP="006427AF">
            <w:pPr>
              <w:pStyle w:val="pqiTabHead"/>
            </w:pPr>
            <w:r w:rsidRPr="00CD5AB3">
              <w:t>R</w:t>
            </w:r>
          </w:p>
        </w:tc>
        <w:tc>
          <w:tcPr>
            <w:tcW w:w="2548" w:type="dxa"/>
            <w:gridSpan w:val="2"/>
          </w:tcPr>
          <w:p w14:paraId="3236B03A" w14:textId="77777777" w:rsidR="00321EC3" w:rsidRPr="00CD5AB3" w:rsidRDefault="00321EC3" w:rsidP="006427AF">
            <w:pPr>
              <w:pStyle w:val="pqiTabHead"/>
            </w:pPr>
          </w:p>
        </w:tc>
        <w:tc>
          <w:tcPr>
            <w:tcW w:w="4244" w:type="dxa"/>
          </w:tcPr>
          <w:p w14:paraId="7713725D" w14:textId="77777777" w:rsidR="00321EC3" w:rsidRPr="00CD5AB3" w:rsidRDefault="00321EC3" w:rsidP="006427AF">
            <w:pPr>
              <w:pStyle w:val="pqiTabHead"/>
            </w:pPr>
          </w:p>
        </w:tc>
        <w:tc>
          <w:tcPr>
            <w:tcW w:w="1000" w:type="dxa"/>
          </w:tcPr>
          <w:p w14:paraId="40175D0F" w14:textId="77777777" w:rsidR="00321EC3" w:rsidRPr="00CD5AB3" w:rsidRDefault="00321EC3" w:rsidP="006427AF">
            <w:pPr>
              <w:pStyle w:val="pqiTabHead"/>
            </w:pPr>
            <w:r w:rsidRPr="00CD5AB3">
              <w:t>1x</w:t>
            </w:r>
          </w:p>
        </w:tc>
      </w:tr>
      <w:tr w:rsidR="00321EC3" w:rsidRPr="00CD5AB3" w14:paraId="4F5A05BF" w14:textId="77777777" w:rsidTr="006427AF">
        <w:tc>
          <w:tcPr>
            <w:tcW w:w="810" w:type="dxa"/>
            <w:gridSpan w:val="3"/>
          </w:tcPr>
          <w:p w14:paraId="23A3F30A" w14:textId="77777777" w:rsidR="00321EC3" w:rsidRPr="00CD5AB3" w:rsidRDefault="00321EC3" w:rsidP="006427AF">
            <w:pPr>
              <w:pStyle w:val="pqiTabBody"/>
              <w:rPr>
                <w:i/>
              </w:rPr>
            </w:pPr>
          </w:p>
        </w:tc>
        <w:tc>
          <w:tcPr>
            <w:tcW w:w="4705" w:type="dxa"/>
          </w:tcPr>
          <w:p w14:paraId="63AF7DDA" w14:textId="77777777" w:rsidR="00321EC3" w:rsidRPr="00CD5AB3" w:rsidRDefault="00321EC3" w:rsidP="006427AF">
            <w:pPr>
              <w:pStyle w:val="pqiTabBody"/>
            </w:pPr>
            <w:r w:rsidRPr="00CD5AB3">
              <w:t xml:space="preserve">JĘZYK ELEMENTU </w:t>
            </w:r>
          </w:p>
          <w:p w14:paraId="5E7C0F60" w14:textId="77777777" w:rsidR="00321EC3" w:rsidRPr="00CD5AB3" w:rsidRDefault="00321EC3" w:rsidP="006427AF">
            <w:pPr>
              <w:pStyle w:val="pqiTabBody"/>
            </w:pPr>
            <w:r w:rsidRPr="00CD5AB3">
              <w:rPr>
                <w:rFonts w:ascii="Courier New" w:hAnsi="Courier New" w:cs="Courier New"/>
                <w:noProof/>
                <w:color w:val="0000FF"/>
              </w:rPr>
              <w:t>@language</w:t>
            </w:r>
          </w:p>
        </w:tc>
        <w:tc>
          <w:tcPr>
            <w:tcW w:w="409" w:type="dxa"/>
          </w:tcPr>
          <w:p w14:paraId="5866C764" w14:textId="77777777" w:rsidR="00321EC3" w:rsidRPr="00CD5AB3" w:rsidRDefault="00321EC3" w:rsidP="006427AF">
            <w:pPr>
              <w:pStyle w:val="pqiTabBody"/>
            </w:pPr>
            <w:r w:rsidRPr="00CD5AB3">
              <w:t>R</w:t>
            </w:r>
          </w:p>
        </w:tc>
        <w:tc>
          <w:tcPr>
            <w:tcW w:w="2548" w:type="dxa"/>
            <w:gridSpan w:val="2"/>
          </w:tcPr>
          <w:p w14:paraId="79FC2848" w14:textId="77777777" w:rsidR="00321EC3" w:rsidRPr="00CD5AB3" w:rsidRDefault="00321EC3" w:rsidP="006427AF">
            <w:pPr>
              <w:pStyle w:val="pqiTabBody"/>
            </w:pPr>
          </w:p>
        </w:tc>
        <w:tc>
          <w:tcPr>
            <w:tcW w:w="4244" w:type="dxa"/>
          </w:tcPr>
          <w:p w14:paraId="59A25401" w14:textId="77777777" w:rsidR="00321EC3" w:rsidRPr="00CD5AB3" w:rsidRDefault="00321EC3" w:rsidP="006427AF">
            <w:pPr>
              <w:pStyle w:val="pqiTabBody"/>
            </w:pPr>
            <w:r w:rsidRPr="00CD5AB3">
              <w:t>Atrybut.</w:t>
            </w:r>
          </w:p>
          <w:p w14:paraId="437DA253" w14:textId="77777777" w:rsidR="00321EC3" w:rsidRPr="00CD5AB3" w:rsidRDefault="00321EC3" w:rsidP="006427AF">
            <w:pPr>
              <w:pStyle w:val="pqiTabBody"/>
            </w:pPr>
            <w:r w:rsidRPr="00CD5AB3">
              <w:t>Wartość ze słownika „Kody języka (Language codes)”.</w:t>
            </w:r>
          </w:p>
        </w:tc>
        <w:tc>
          <w:tcPr>
            <w:tcW w:w="1000" w:type="dxa"/>
          </w:tcPr>
          <w:p w14:paraId="45C91C93" w14:textId="77777777" w:rsidR="00321EC3" w:rsidRPr="00CD5AB3" w:rsidRDefault="00321EC3" w:rsidP="006427AF">
            <w:pPr>
              <w:pStyle w:val="pqiTabBody"/>
            </w:pPr>
            <w:r w:rsidRPr="00CD5AB3">
              <w:t>a2</w:t>
            </w:r>
          </w:p>
        </w:tc>
      </w:tr>
      <w:tr w:rsidR="00321EC3" w:rsidRPr="00CD5AB3" w14:paraId="2ED68AF5" w14:textId="77777777" w:rsidTr="006427AF">
        <w:tc>
          <w:tcPr>
            <w:tcW w:w="810" w:type="dxa"/>
            <w:gridSpan w:val="3"/>
          </w:tcPr>
          <w:p w14:paraId="4B9B6221" w14:textId="77777777" w:rsidR="00321EC3" w:rsidRPr="00CD5AB3" w:rsidRDefault="00321EC3" w:rsidP="006427AF">
            <w:pPr>
              <w:pStyle w:val="pqiTabBody"/>
              <w:rPr>
                <w:i/>
              </w:rPr>
            </w:pPr>
          </w:p>
        </w:tc>
        <w:tc>
          <w:tcPr>
            <w:tcW w:w="4705" w:type="dxa"/>
          </w:tcPr>
          <w:p w14:paraId="23105B7D" w14:textId="77777777" w:rsidR="00321EC3" w:rsidRPr="00CD5AB3" w:rsidRDefault="00321EC3" w:rsidP="006427AF">
            <w:pPr>
              <w:pStyle w:val="pqiTabBody"/>
            </w:pPr>
            <w:r w:rsidRPr="00CD5AB3">
              <w:t>TYP PODMIOTU</w:t>
            </w:r>
            <w:r w:rsidR="00CA6B41" w:rsidRPr="00CD5AB3">
              <w:t xml:space="preserve"> odbierającego </w:t>
            </w:r>
          </w:p>
          <w:p w14:paraId="45929989" w14:textId="77777777" w:rsidR="00321EC3" w:rsidRPr="00CD5AB3" w:rsidRDefault="00321EC3" w:rsidP="006427AF">
            <w:pPr>
              <w:pStyle w:val="pqiTabBody"/>
            </w:pPr>
            <w:r w:rsidRPr="00CD5AB3">
              <w:rPr>
                <w:rFonts w:ascii="Courier New" w:hAnsi="Courier New" w:cs="Courier New"/>
                <w:noProof/>
                <w:color w:val="0000FF"/>
              </w:rPr>
              <w:t>@deliveryTraderType</w:t>
            </w:r>
          </w:p>
        </w:tc>
        <w:tc>
          <w:tcPr>
            <w:tcW w:w="409" w:type="dxa"/>
          </w:tcPr>
          <w:p w14:paraId="2418EF6B" w14:textId="77777777" w:rsidR="00321EC3" w:rsidRPr="00CD5AB3" w:rsidRDefault="00321EC3" w:rsidP="006427AF">
            <w:pPr>
              <w:pStyle w:val="pqiTabBody"/>
            </w:pPr>
            <w:r w:rsidRPr="00CD5AB3">
              <w:t>R</w:t>
            </w:r>
          </w:p>
        </w:tc>
        <w:tc>
          <w:tcPr>
            <w:tcW w:w="2548" w:type="dxa"/>
            <w:gridSpan w:val="2"/>
          </w:tcPr>
          <w:p w14:paraId="6BA59CC2" w14:textId="77777777" w:rsidR="00321EC3" w:rsidRPr="00CD5AB3" w:rsidRDefault="00321EC3" w:rsidP="006427AF">
            <w:pPr>
              <w:pStyle w:val="pqiTabBody"/>
            </w:pPr>
          </w:p>
        </w:tc>
        <w:tc>
          <w:tcPr>
            <w:tcW w:w="4244" w:type="dxa"/>
          </w:tcPr>
          <w:p w14:paraId="4B7BA3DB" w14:textId="77777777" w:rsidR="00321EC3" w:rsidRPr="00CD5AB3" w:rsidRDefault="00321EC3" w:rsidP="006427AF">
            <w:pPr>
              <w:pStyle w:val="pqiTabBody"/>
            </w:pPr>
            <w:r w:rsidRPr="00CD5AB3">
              <w:t>Atrybut</w:t>
            </w:r>
          </w:p>
          <w:p w14:paraId="6149D941" w14:textId="77777777" w:rsidR="00321EC3" w:rsidRPr="00CD5AB3" w:rsidRDefault="00321EC3" w:rsidP="006427AF">
            <w:pPr>
              <w:pStyle w:val="pqiTabBody"/>
            </w:pPr>
            <w:r w:rsidRPr="00CD5AB3">
              <w:t>Określa rodzaj podmiotu.</w:t>
            </w:r>
          </w:p>
          <w:p w14:paraId="69208481" w14:textId="211CA123" w:rsidR="00321EC3" w:rsidRPr="00CD5AB3" w:rsidRDefault="00321EC3" w:rsidP="006427AF">
            <w:pPr>
              <w:pStyle w:val="pqiTabBody"/>
            </w:pPr>
            <w:r w:rsidRPr="00CD5AB3">
              <w:t>Możliwe wartości</w:t>
            </w:r>
            <w:r w:rsidR="00067EB7" w:rsidRPr="00CD5AB3">
              <w:t xml:space="preserve"> wg słownika</w:t>
            </w:r>
            <w:r w:rsidR="00057E09" w:rsidRPr="00CD5AB3">
              <w:t xml:space="preserve"> 4.</w:t>
            </w:r>
            <w:r w:rsidR="004D0263">
              <w:t>5</w:t>
            </w:r>
            <w:r w:rsidR="00CA290C" w:rsidRPr="00CD5AB3">
              <w:t xml:space="preserve"> „Rodzaje podmiotów”</w:t>
            </w:r>
          </w:p>
          <w:p w14:paraId="1F88264D" w14:textId="77777777" w:rsidR="00321EC3" w:rsidRPr="00CD5AB3" w:rsidRDefault="00321EC3" w:rsidP="006427AF">
            <w:pPr>
              <w:pStyle w:val="pqiTabBody"/>
            </w:pPr>
          </w:p>
        </w:tc>
        <w:tc>
          <w:tcPr>
            <w:tcW w:w="1000" w:type="dxa"/>
          </w:tcPr>
          <w:p w14:paraId="45321EDB" w14:textId="77777777" w:rsidR="00321EC3" w:rsidRPr="00CD5AB3" w:rsidRDefault="00321EC3" w:rsidP="006427AF">
            <w:pPr>
              <w:pStyle w:val="pqiTabBody"/>
            </w:pPr>
            <w:r w:rsidRPr="00CD5AB3">
              <w:t>n1</w:t>
            </w:r>
          </w:p>
        </w:tc>
      </w:tr>
      <w:tr w:rsidR="00321EC3" w:rsidRPr="00CD5AB3" w14:paraId="3FC25827" w14:textId="77777777" w:rsidTr="006427AF">
        <w:tc>
          <w:tcPr>
            <w:tcW w:w="371" w:type="dxa"/>
          </w:tcPr>
          <w:p w14:paraId="779D92D8" w14:textId="77777777" w:rsidR="00321EC3" w:rsidRPr="00CD5AB3" w:rsidRDefault="00321EC3" w:rsidP="006427AF">
            <w:pPr>
              <w:pStyle w:val="pqiTabBody"/>
              <w:rPr>
                <w:b/>
              </w:rPr>
            </w:pPr>
          </w:p>
        </w:tc>
        <w:tc>
          <w:tcPr>
            <w:tcW w:w="439" w:type="dxa"/>
            <w:gridSpan w:val="2"/>
          </w:tcPr>
          <w:p w14:paraId="7317715C" w14:textId="77777777" w:rsidR="00321EC3" w:rsidRPr="00CD5AB3" w:rsidRDefault="00321EC3" w:rsidP="006427AF">
            <w:pPr>
              <w:pStyle w:val="pqiTabBody"/>
              <w:rPr>
                <w:i/>
              </w:rPr>
            </w:pPr>
            <w:r w:rsidRPr="00CD5AB3">
              <w:rPr>
                <w:i/>
              </w:rPr>
              <w:t>a</w:t>
            </w:r>
          </w:p>
        </w:tc>
        <w:tc>
          <w:tcPr>
            <w:tcW w:w="4705" w:type="dxa"/>
          </w:tcPr>
          <w:p w14:paraId="6564D13A" w14:textId="77777777" w:rsidR="00321EC3" w:rsidRPr="00CD5AB3" w:rsidRDefault="00321EC3" w:rsidP="006427AF">
            <w:pPr>
              <w:pStyle w:val="pqiTabBody"/>
              <w:rPr>
                <w:lang w:val="en-US"/>
              </w:rPr>
            </w:pPr>
            <w:r w:rsidRPr="00CD5AB3">
              <w:rPr>
                <w:lang w:val="en-US"/>
              </w:rPr>
              <w:t>Identyfikacja podmiotu</w:t>
            </w:r>
          </w:p>
          <w:p w14:paraId="67BB932E" w14:textId="77777777" w:rsidR="00321EC3" w:rsidRPr="00CD5AB3" w:rsidRDefault="00321EC3"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20A483E" w14:textId="77777777" w:rsidR="00321EC3" w:rsidRPr="00CD5AB3" w:rsidRDefault="00321EC3"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7F824803" w14:textId="284DD502" w:rsidR="00321EC3" w:rsidRPr="0091415B" w:rsidRDefault="00321EC3" w:rsidP="006427AF">
            <w:pPr>
              <w:pStyle w:val="pqiTabBody"/>
              <w:rPr>
                <w:lang w:val="en-US"/>
              </w:rPr>
            </w:pPr>
          </w:p>
        </w:tc>
        <w:tc>
          <w:tcPr>
            <w:tcW w:w="409" w:type="dxa"/>
          </w:tcPr>
          <w:p w14:paraId="4411A4F5" w14:textId="77777777" w:rsidR="00321EC3" w:rsidRPr="00CD5AB3" w:rsidRDefault="00321EC3" w:rsidP="006427AF">
            <w:pPr>
              <w:pStyle w:val="pqiTabBody"/>
            </w:pPr>
            <w:r w:rsidRPr="00CD5AB3">
              <w:t>R</w:t>
            </w:r>
          </w:p>
        </w:tc>
        <w:tc>
          <w:tcPr>
            <w:tcW w:w="2548" w:type="dxa"/>
            <w:gridSpan w:val="2"/>
          </w:tcPr>
          <w:p w14:paraId="73F22D3B" w14:textId="77777777" w:rsidR="00321EC3" w:rsidRPr="00CD5AB3" w:rsidRDefault="00321EC3" w:rsidP="006427AF">
            <w:pPr>
              <w:pStyle w:val="pqiTabBody"/>
            </w:pPr>
          </w:p>
        </w:tc>
        <w:tc>
          <w:tcPr>
            <w:tcW w:w="4244" w:type="dxa"/>
          </w:tcPr>
          <w:p w14:paraId="2CBE35A8" w14:textId="77777777" w:rsidR="00321EC3" w:rsidRPr="00CD5AB3" w:rsidRDefault="00321EC3" w:rsidP="006427AF">
            <w:pPr>
              <w:pStyle w:val="pqiTabBody"/>
            </w:pPr>
            <w:r w:rsidRPr="00CD5AB3">
              <w:t>Należy podać identyfikator podmiotu zależny od wybranego typu podmiotu.</w:t>
            </w:r>
          </w:p>
          <w:p w14:paraId="181D4660" w14:textId="77777777" w:rsidR="00321EC3" w:rsidRPr="00CD5AB3" w:rsidRDefault="00321EC3" w:rsidP="006427AF">
            <w:pPr>
              <w:pStyle w:val="pqiTabBody"/>
            </w:pPr>
            <w:r w:rsidRPr="00CD5AB3">
              <w:t>Obowiązkowe podanie dokładnie jednego identyfikatora</w:t>
            </w:r>
          </w:p>
        </w:tc>
        <w:tc>
          <w:tcPr>
            <w:tcW w:w="1000" w:type="dxa"/>
          </w:tcPr>
          <w:p w14:paraId="36218A45" w14:textId="77777777" w:rsidR="00321EC3" w:rsidRPr="00CD5AB3" w:rsidRDefault="00321EC3" w:rsidP="006427AF">
            <w:pPr>
              <w:pStyle w:val="pqiTabBody"/>
            </w:pPr>
            <w:r w:rsidRPr="00CD5AB3">
              <w:t>an13</w:t>
            </w:r>
          </w:p>
        </w:tc>
      </w:tr>
      <w:tr w:rsidR="00321EC3" w:rsidRPr="00CD5AB3" w14:paraId="59D0A77C" w14:textId="77777777" w:rsidTr="006427AF">
        <w:tc>
          <w:tcPr>
            <w:tcW w:w="371" w:type="dxa"/>
          </w:tcPr>
          <w:p w14:paraId="1DBC96E7" w14:textId="77777777" w:rsidR="00321EC3" w:rsidRPr="00CD5AB3" w:rsidRDefault="00321EC3" w:rsidP="006427AF">
            <w:pPr>
              <w:pStyle w:val="pqiTabBody"/>
              <w:rPr>
                <w:b/>
              </w:rPr>
            </w:pPr>
          </w:p>
        </w:tc>
        <w:tc>
          <w:tcPr>
            <w:tcW w:w="439" w:type="dxa"/>
            <w:gridSpan w:val="2"/>
          </w:tcPr>
          <w:p w14:paraId="66F5E160" w14:textId="77777777" w:rsidR="00321EC3" w:rsidRPr="00CD5AB3" w:rsidRDefault="00321EC3" w:rsidP="006427AF">
            <w:pPr>
              <w:pStyle w:val="pqiTabBody"/>
              <w:rPr>
                <w:i/>
              </w:rPr>
            </w:pPr>
            <w:r w:rsidRPr="00CD5AB3">
              <w:rPr>
                <w:i/>
              </w:rPr>
              <w:t>b</w:t>
            </w:r>
          </w:p>
        </w:tc>
        <w:tc>
          <w:tcPr>
            <w:tcW w:w="4705" w:type="dxa"/>
          </w:tcPr>
          <w:p w14:paraId="01D40854" w14:textId="77777777" w:rsidR="00321EC3" w:rsidRPr="00CD5AB3" w:rsidRDefault="00321EC3" w:rsidP="006427AF">
            <w:pPr>
              <w:pStyle w:val="pqiTabBody"/>
            </w:pPr>
            <w:r w:rsidRPr="00CD5AB3">
              <w:t xml:space="preserve">Nazwa podmiotu </w:t>
            </w:r>
            <w:r w:rsidR="0011696B" w:rsidRPr="00CD5AB3">
              <w:t>/IMIE I NAZWISKO</w:t>
            </w:r>
          </w:p>
          <w:p w14:paraId="3E5039EF" w14:textId="77777777" w:rsidR="00321EC3" w:rsidRPr="00CD5AB3" w:rsidRDefault="00321EC3" w:rsidP="006427AF">
            <w:pPr>
              <w:pStyle w:val="pqiTabBody"/>
            </w:pPr>
            <w:r w:rsidRPr="00CD5AB3">
              <w:rPr>
                <w:rFonts w:ascii="Courier New" w:hAnsi="Courier New" w:cs="Courier New"/>
                <w:noProof/>
                <w:color w:val="0000FF"/>
              </w:rPr>
              <w:t>TraderName</w:t>
            </w:r>
          </w:p>
        </w:tc>
        <w:tc>
          <w:tcPr>
            <w:tcW w:w="409" w:type="dxa"/>
          </w:tcPr>
          <w:p w14:paraId="26CB613E" w14:textId="77777777" w:rsidR="00321EC3" w:rsidRPr="00CD5AB3" w:rsidRDefault="00321EC3" w:rsidP="006427AF">
            <w:pPr>
              <w:pStyle w:val="pqiTabBody"/>
            </w:pPr>
            <w:r w:rsidRPr="00CD5AB3">
              <w:t>R</w:t>
            </w:r>
          </w:p>
        </w:tc>
        <w:tc>
          <w:tcPr>
            <w:tcW w:w="2548" w:type="dxa"/>
            <w:gridSpan w:val="2"/>
          </w:tcPr>
          <w:p w14:paraId="635E42B7" w14:textId="77777777" w:rsidR="00321EC3" w:rsidRPr="00CD5AB3" w:rsidRDefault="00321EC3" w:rsidP="006427AF">
            <w:pPr>
              <w:pStyle w:val="pqiTabBody"/>
            </w:pPr>
          </w:p>
        </w:tc>
        <w:tc>
          <w:tcPr>
            <w:tcW w:w="4244" w:type="dxa"/>
          </w:tcPr>
          <w:p w14:paraId="3232535A" w14:textId="77777777" w:rsidR="00321EC3" w:rsidRPr="00CD5AB3" w:rsidRDefault="00321EC3" w:rsidP="006427AF">
            <w:pPr>
              <w:pStyle w:val="pqiTabBody"/>
            </w:pPr>
          </w:p>
        </w:tc>
        <w:tc>
          <w:tcPr>
            <w:tcW w:w="1000" w:type="dxa"/>
          </w:tcPr>
          <w:p w14:paraId="4FB47A9D" w14:textId="77777777" w:rsidR="00321EC3" w:rsidRPr="00CD5AB3" w:rsidRDefault="00321EC3" w:rsidP="006427AF">
            <w:pPr>
              <w:pStyle w:val="pqiTabBody"/>
            </w:pPr>
            <w:r w:rsidRPr="00CD5AB3">
              <w:t>an..182</w:t>
            </w:r>
          </w:p>
        </w:tc>
      </w:tr>
      <w:tr w:rsidR="00321EC3" w:rsidRPr="00CD5AB3" w14:paraId="605943C9" w14:textId="77777777" w:rsidTr="006427AF">
        <w:tc>
          <w:tcPr>
            <w:tcW w:w="371" w:type="dxa"/>
          </w:tcPr>
          <w:p w14:paraId="34B620B5" w14:textId="77777777" w:rsidR="00321EC3" w:rsidRPr="00CD5AB3" w:rsidRDefault="00321EC3" w:rsidP="006427AF">
            <w:pPr>
              <w:pStyle w:val="pqiTabBody"/>
              <w:rPr>
                <w:b/>
              </w:rPr>
            </w:pPr>
          </w:p>
        </w:tc>
        <w:tc>
          <w:tcPr>
            <w:tcW w:w="439" w:type="dxa"/>
            <w:gridSpan w:val="2"/>
          </w:tcPr>
          <w:p w14:paraId="4A117F5E" w14:textId="77777777" w:rsidR="00321EC3" w:rsidRPr="00CD5AB3" w:rsidRDefault="00321EC3" w:rsidP="006427AF">
            <w:pPr>
              <w:pStyle w:val="pqiTabBody"/>
              <w:rPr>
                <w:i/>
              </w:rPr>
            </w:pPr>
            <w:r w:rsidRPr="00CD5AB3">
              <w:rPr>
                <w:i/>
              </w:rPr>
              <w:t>c</w:t>
            </w:r>
          </w:p>
        </w:tc>
        <w:tc>
          <w:tcPr>
            <w:tcW w:w="4705" w:type="dxa"/>
          </w:tcPr>
          <w:p w14:paraId="1C501B28" w14:textId="77777777" w:rsidR="00321EC3" w:rsidRPr="00CD5AB3" w:rsidRDefault="00321EC3" w:rsidP="006427AF">
            <w:pPr>
              <w:pStyle w:val="pqiTabBody"/>
            </w:pPr>
            <w:r w:rsidRPr="00CD5AB3">
              <w:t>Ulica</w:t>
            </w:r>
          </w:p>
          <w:p w14:paraId="482E977C" w14:textId="77777777" w:rsidR="00321EC3" w:rsidRPr="00CD5AB3" w:rsidRDefault="00321EC3" w:rsidP="006427AF">
            <w:pPr>
              <w:pStyle w:val="pqiTabBody"/>
            </w:pPr>
            <w:r w:rsidRPr="00CD5AB3">
              <w:rPr>
                <w:rFonts w:ascii="Courier New" w:hAnsi="Courier New" w:cs="Courier New"/>
                <w:noProof/>
                <w:color w:val="0000FF"/>
              </w:rPr>
              <w:t>StreetName</w:t>
            </w:r>
          </w:p>
        </w:tc>
        <w:tc>
          <w:tcPr>
            <w:tcW w:w="409" w:type="dxa"/>
          </w:tcPr>
          <w:p w14:paraId="3E76549A" w14:textId="77777777" w:rsidR="00321EC3" w:rsidRPr="00CD5AB3" w:rsidRDefault="00321EC3" w:rsidP="006427AF">
            <w:pPr>
              <w:pStyle w:val="pqiTabBody"/>
            </w:pPr>
            <w:r w:rsidRPr="00CD5AB3">
              <w:t>R</w:t>
            </w:r>
          </w:p>
        </w:tc>
        <w:tc>
          <w:tcPr>
            <w:tcW w:w="2548" w:type="dxa"/>
            <w:gridSpan w:val="2"/>
          </w:tcPr>
          <w:p w14:paraId="5C9868A4" w14:textId="77777777" w:rsidR="00321EC3" w:rsidRPr="00CD5AB3" w:rsidRDefault="00321EC3" w:rsidP="006427AF">
            <w:pPr>
              <w:pStyle w:val="pqiTabBody"/>
            </w:pPr>
          </w:p>
        </w:tc>
        <w:tc>
          <w:tcPr>
            <w:tcW w:w="4244" w:type="dxa"/>
          </w:tcPr>
          <w:p w14:paraId="5DF34D78" w14:textId="77777777" w:rsidR="00321EC3" w:rsidRPr="00CD5AB3" w:rsidRDefault="00321EC3" w:rsidP="006427AF">
            <w:pPr>
              <w:pStyle w:val="pqiTabBody"/>
            </w:pPr>
          </w:p>
        </w:tc>
        <w:tc>
          <w:tcPr>
            <w:tcW w:w="1000" w:type="dxa"/>
          </w:tcPr>
          <w:p w14:paraId="59EFD207" w14:textId="77777777" w:rsidR="00321EC3" w:rsidRPr="00CD5AB3" w:rsidRDefault="00321EC3" w:rsidP="006427AF">
            <w:pPr>
              <w:pStyle w:val="pqiTabBody"/>
            </w:pPr>
            <w:r w:rsidRPr="00CD5AB3">
              <w:t>an..65</w:t>
            </w:r>
          </w:p>
        </w:tc>
      </w:tr>
      <w:tr w:rsidR="00321EC3" w:rsidRPr="00CD5AB3" w14:paraId="257B03A9" w14:textId="77777777" w:rsidTr="006427AF">
        <w:tc>
          <w:tcPr>
            <w:tcW w:w="371" w:type="dxa"/>
          </w:tcPr>
          <w:p w14:paraId="5B8A6FC7" w14:textId="77777777" w:rsidR="00321EC3" w:rsidRPr="00CD5AB3" w:rsidRDefault="00321EC3" w:rsidP="006427AF">
            <w:pPr>
              <w:pStyle w:val="pqiTabBody"/>
              <w:rPr>
                <w:b/>
              </w:rPr>
            </w:pPr>
          </w:p>
        </w:tc>
        <w:tc>
          <w:tcPr>
            <w:tcW w:w="439" w:type="dxa"/>
            <w:gridSpan w:val="2"/>
          </w:tcPr>
          <w:p w14:paraId="68EF0580" w14:textId="77777777" w:rsidR="00321EC3" w:rsidRPr="00CD5AB3" w:rsidRDefault="00321EC3" w:rsidP="006427AF">
            <w:pPr>
              <w:pStyle w:val="pqiTabBody"/>
              <w:rPr>
                <w:i/>
              </w:rPr>
            </w:pPr>
            <w:r w:rsidRPr="00CD5AB3">
              <w:rPr>
                <w:i/>
              </w:rPr>
              <w:t>d</w:t>
            </w:r>
          </w:p>
        </w:tc>
        <w:tc>
          <w:tcPr>
            <w:tcW w:w="4705" w:type="dxa"/>
          </w:tcPr>
          <w:p w14:paraId="34B2E208" w14:textId="77777777" w:rsidR="00321EC3" w:rsidRPr="00CD5AB3" w:rsidRDefault="00321EC3" w:rsidP="006427AF">
            <w:pPr>
              <w:pStyle w:val="pqiTabBody"/>
            </w:pPr>
            <w:r w:rsidRPr="00CD5AB3">
              <w:t>Numer domu</w:t>
            </w:r>
          </w:p>
          <w:p w14:paraId="4D962146" w14:textId="77777777" w:rsidR="00321EC3" w:rsidRPr="00CD5AB3" w:rsidRDefault="00321EC3" w:rsidP="006427AF">
            <w:pPr>
              <w:pStyle w:val="pqiTabBody"/>
            </w:pPr>
            <w:r w:rsidRPr="00CD5AB3">
              <w:rPr>
                <w:rFonts w:ascii="Courier New" w:hAnsi="Courier New" w:cs="Courier New"/>
                <w:noProof/>
                <w:color w:val="0000FF"/>
              </w:rPr>
              <w:t>StreetNumber</w:t>
            </w:r>
          </w:p>
        </w:tc>
        <w:tc>
          <w:tcPr>
            <w:tcW w:w="409" w:type="dxa"/>
          </w:tcPr>
          <w:p w14:paraId="13876881" w14:textId="77777777" w:rsidR="00321EC3" w:rsidRPr="00CD5AB3" w:rsidRDefault="00321EC3" w:rsidP="006427AF">
            <w:pPr>
              <w:pStyle w:val="pqiTabBody"/>
            </w:pPr>
            <w:r w:rsidRPr="00CD5AB3">
              <w:t>O</w:t>
            </w:r>
          </w:p>
        </w:tc>
        <w:tc>
          <w:tcPr>
            <w:tcW w:w="2548" w:type="dxa"/>
            <w:gridSpan w:val="2"/>
          </w:tcPr>
          <w:p w14:paraId="4CC0C9D2" w14:textId="77777777" w:rsidR="00321EC3" w:rsidRPr="00CD5AB3" w:rsidRDefault="00321EC3" w:rsidP="006427AF">
            <w:pPr>
              <w:pStyle w:val="pqiTabBody"/>
            </w:pPr>
          </w:p>
        </w:tc>
        <w:tc>
          <w:tcPr>
            <w:tcW w:w="4244" w:type="dxa"/>
          </w:tcPr>
          <w:p w14:paraId="1B0B5688" w14:textId="77777777" w:rsidR="00321EC3" w:rsidRPr="00CD5AB3" w:rsidRDefault="00321EC3" w:rsidP="006427AF">
            <w:pPr>
              <w:pStyle w:val="pqiTabBody"/>
            </w:pPr>
          </w:p>
        </w:tc>
        <w:tc>
          <w:tcPr>
            <w:tcW w:w="1000" w:type="dxa"/>
          </w:tcPr>
          <w:p w14:paraId="1D035FB2" w14:textId="77777777" w:rsidR="00321EC3" w:rsidRPr="00CD5AB3" w:rsidRDefault="00321EC3" w:rsidP="006427AF">
            <w:pPr>
              <w:pStyle w:val="pqiTabBody"/>
            </w:pPr>
            <w:r w:rsidRPr="00CD5AB3">
              <w:t>an..11</w:t>
            </w:r>
          </w:p>
        </w:tc>
      </w:tr>
      <w:tr w:rsidR="00321EC3" w:rsidRPr="00CD5AB3" w14:paraId="5AF73FEC" w14:textId="77777777" w:rsidTr="006427AF">
        <w:tc>
          <w:tcPr>
            <w:tcW w:w="371" w:type="dxa"/>
          </w:tcPr>
          <w:p w14:paraId="7B48359F" w14:textId="77777777" w:rsidR="00321EC3" w:rsidRPr="00CD5AB3" w:rsidRDefault="00321EC3" w:rsidP="006427AF">
            <w:pPr>
              <w:pStyle w:val="pqiTabBody"/>
              <w:rPr>
                <w:b/>
              </w:rPr>
            </w:pPr>
          </w:p>
        </w:tc>
        <w:tc>
          <w:tcPr>
            <w:tcW w:w="439" w:type="dxa"/>
            <w:gridSpan w:val="2"/>
          </w:tcPr>
          <w:p w14:paraId="1C3DFCB1" w14:textId="77777777" w:rsidR="00321EC3" w:rsidRPr="00CD5AB3" w:rsidRDefault="00321EC3" w:rsidP="006427AF">
            <w:pPr>
              <w:pStyle w:val="pqiTabBody"/>
              <w:rPr>
                <w:i/>
              </w:rPr>
            </w:pPr>
            <w:r w:rsidRPr="00CD5AB3">
              <w:rPr>
                <w:i/>
              </w:rPr>
              <w:t>e</w:t>
            </w:r>
          </w:p>
        </w:tc>
        <w:tc>
          <w:tcPr>
            <w:tcW w:w="4705" w:type="dxa"/>
          </w:tcPr>
          <w:p w14:paraId="1113C362" w14:textId="77777777" w:rsidR="00321EC3" w:rsidRPr="00CD5AB3" w:rsidRDefault="00321EC3" w:rsidP="006427AF">
            <w:pPr>
              <w:pStyle w:val="pqiTabBody"/>
            </w:pPr>
            <w:r w:rsidRPr="00CD5AB3">
              <w:t>Kod pocztowy</w:t>
            </w:r>
          </w:p>
          <w:p w14:paraId="3E3B391B" w14:textId="77777777" w:rsidR="00321EC3" w:rsidRPr="00CD5AB3" w:rsidRDefault="00321EC3" w:rsidP="006427AF">
            <w:pPr>
              <w:pStyle w:val="pqiTabBody"/>
            </w:pPr>
            <w:r w:rsidRPr="00CD5AB3">
              <w:rPr>
                <w:rFonts w:ascii="Courier New" w:hAnsi="Courier New" w:cs="Courier New"/>
                <w:noProof/>
                <w:color w:val="0000FF"/>
              </w:rPr>
              <w:t>Postcode</w:t>
            </w:r>
          </w:p>
        </w:tc>
        <w:tc>
          <w:tcPr>
            <w:tcW w:w="409" w:type="dxa"/>
          </w:tcPr>
          <w:p w14:paraId="010A849F" w14:textId="77777777" w:rsidR="00321EC3" w:rsidRPr="00CD5AB3" w:rsidRDefault="00321EC3" w:rsidP="006427AF">
            <w:pPr>
              <w:pStyle w:val="pqiTabBody"/>
            </w:pPr>
            <w:r w:rsidRPr="00CD5AB3">
              <w:t>R</w:t>
            </w:r>
          </w:p>
        </w:tc>
        <w:tc>
          <w:tcPr>
            <w:tcW w:w="2548" w:type="dxa"/>
            <w:gridSpan w:val="2"/>
          </w:tcPr>
          <w:p w14:paraId="0B8E8A00" w14:textId="77777777" w:rsidR="00321EC3" w:rsidRPr="00CD5AB3" w:rsidRDefault="00321EC3" w:rsidP="006427AF">
            <w:pPr>
              <w:pStyle w:val="pqiTabBody"/>
            </w:pPr>
          </w:p>
        </w:tc>
        <w:tc>
          <w:tcPr>
            <w:tcW w:w="4244" w:type="dxa"/>
          </w:tcPr>
          <w:p w14:paraId="7650EB5A" w14:textId="77777777" w:rsidR="00321EC3" w:rsidRPr="00CD5AB3" w:rsidRDefault="00321EC3" w:rsidP="006427AF">
            <w:pPr>
              <w:pStyle w:val="pqiTabBody"/>
            </w:pPr>
          </w:p>
        </w:tc>
        <w:tc>
          <w:tcPr>
            <w:tcW w:w="1000" w:type="dxa"/>
          </w:tcPr>
          <w:p w14:paraId="1961E0BC" w14:textId="77777777" w:rsidR="00321EC3" w:rsidRPr="00CD5AB3" w:rsidRDefault="00321EC3" w:rsidP="006427AF">
            <w:pPr>
              <w:pStyle w:val="pqiTabBody"/>
            </w:pPr>
            <w:r w:rsidRPr="00CD5AB3">
              <w:t>an..10</w:t>
            </w:r>
          </w:p>
        </w:tc>
      </w:tr>
      <w:tr w:rsidR="00321EC3" w:rsidRPr="00CD5AB3" w14:paraId="566FA14E" w14:textId="77777777" w:rsidTr="006427AF">
        <w:tc>
          <w:tcPr>
            <w:tcW w:w="371" w:type="dxa"/>
          </w:tcPr>
          <w:p w14:paraId="5A5C2057" w14:textId="77777777" w:rsidR="00321EC3" w:rsidRPr="00CD5AB3" w:rsidRDefault="00321EC3" w:rsidP="006427AF">
            <w:pPr>
              <w:pStyle w:val="pqiTabBody"/>
              <w:rPr>
                <w:b/>
              </w:rPr>
            </w:pPr>
          </w:p>
        </w:tc>
        <w:tc>
          <w:tcPr>
            <w:tcW w:w="439" w:type="dxa"/>
            <w:gridSpan w:val="2"/>
          </w:tcPr>
          <w:p w14:paraId="1B51A11E" w14:textId="77777777" w:rsidR="00321EC3" w:rsidRPr="00CD5AB3" w:rsidRDefault="00321EC3" w:rsidP="006427AF">
            <w:pPr>
              <w:pStyle w:val="pqiTabBody"/>
              <w:rPr>
                <w:i/>
              </w:rPr>
            </w:pPr>
            <w:r w:rsidRPr="00CD5AB3">
              <w:rPr>
                <w:i/>
              </w:rPr>
              <w:t>f</w:t>
            </w:r>
          </w:p>
        </w:tc>
        <w:tc>
          <w:tcPr>
            <w:tcW w:w="4705" w:type="dxa"/>
          </w:tcPr>
          <w:p w14:paraId="259ECAE0" w14:textId="77777777" w:rsidR="00321EC3" w:rsidRPr="00CD5AB3" w:rsidRDefault="00321EC3" w:rsidP="006427AF">
            <w:pPr>
              <w:pStyle w:val="pqiTabBody"/>
            </w:pPr>
            <w:r w:rsidRPr="00CD5AB3">
              <w:t>Miejscowość</w:t>
            </w:r>
          </w:p>
          <w:p w14:paraId="57D9B815" w14:textId="77777777" w:rsidR="00321EC3" w:rsidRPr="00CD5AB3" w:rsidRDefault="00321EC3" w:rsidP="006427AF">
            <w:pPr>
              <w:pStyle w:val="pqiTabBody"/>
            </w:pPr>
            <w:r w:rsidRPr="00CD5AB3">
              <w:rPr>
                <w:rFonts w:ascii="Courier New" w:hAnsi="Courier New" w:cs="Courier New"/>
                <w:noProof/>
                <w:color w:val="0000FF"/>
              </w:rPr>
              <w:lastRenderedPageBreak/>
              <w:t>City</w:t>
            </w:r>
          </w:p>
        </w:tc>
        <w:tc>
          <w:tcPr>
            <w:tcW w:w="409" w:type="dxa"/>
          </w:tcPr>
          <w:p w14:paraId="5677ED1F" w14:textId="77777777" w:rsidR="00321EC3" w:rsidRPr="00CD5AB3" w:rsidRDefault="00321EC3" w:rsidP="006427AF">
            <w:pPr>
              <w:pStyle w:val="pqiTabBody"/>
            </w:pPr>
            <w:r w:rsidRPr="00CD5AB3">
              <w:lastRenderedPageBreak/>
              <w:t>R</w:t>
            </w:r>
          </w:p>
        </w:tc>
        <w:tc>
          <w:tcPr>
            <w:tcW w:w="2548" w:type="dxa"/>
            <w:gridSpan w:val="2"/>
          </w:tcPr>
          <w:p w14:paraId="51D0A2E4" w14:textId="77777777" w:rsidR="00321EC3" w:rsidRPr="00CD5AB3" w:rsidRDefault="00321EC3" w:rsidP="006427AF">
            <w:pPr>
              <w:pStyle w:val="pqiTabBody"/>
            </w:pPr>
          </w:p>
        </w:tc>
        <w:tc>
          <w:tcPr>
            <w:tcW w:w="4244" w:type="dxa"/>
          </w:tcPr>
          <w:p w14:paraId="4C05DC7E" w14:textId="77777777" w:rsidR="00321EC3" w:rsidRPr="00CD5AB3" w:rsidRDefault="00321EC3" w:rsidP="006427AF">
            <w:pPr>
              <w:pStyle w:val="pqiTabBody"/>
            </w:pPr>
          </w:p>
        </w:tc>
        <w:tc>
          <w:tcPr>
            <w:tcW w:w="1000" w:type="dxa"/>
          </w:tcPr>
          <w:p w14:paraId="17E8BB8C" w14:textId="77777777" w:rsidR="00321EC3" w:rsidRPr="00CD5AB3" w:rsidRDefault="00321EC3" w:rsidP="006427AF">
            <w:pPr>
              <w:pStyle w:val="pqiTabBody"/>
            </w:pPr>
            <w:r w:rsidRPr="00CD5AB3">
              <w:t>an..50</w:t>
            </w:r>
          </w:p>
        </w:tc>
      </w:tr>
      <w:tr w:rsidR="00321EC3" w:rsidRPr="00CD5AB3" w14:paraId="3E98F331" w14:textId="77777777" w:rsidTr="006427AF">
        <w:tc>
          <w:tcPr>
            <w:tcW w:w="810" w:type="dxa"/>
            <w:gridSpan w:val="3"/>
          </w:tcPr>
          <w:p w14:paraId="19A3BC7E" w14:textId="78AB5C9A" w:rsidR="00321EC3" w:rsidRPr="00CD5AB3" w:rsidRDefault="00FF5A3C" w:rsidP="006427AF">
            <w:pPr>
              <w:pStyle w:val="pqiTabHead"/>
            </w:pPr>
            <w:r w:rsidRPr="00CD5AB3">
              <w:t>4</w:t>
            </w:r>
          </w:p>
        </w:tc>
        <w:tc>
          <w:tcPr>
            <w:tcW w:w="4705" w:type="dxa"/>
          </w:tcPr>
          <w:p w14:paraId="3982EE96" w14:textId="77777777" w:rsidR="00321EC3" w:rsidRPr="00CD5AB3" w:rsidRDefault="00321EC3" w:rsidP="006427AF">
            <w:pPr>
              <w:pStyle w:val="pqiTabHead"/>
            </w:pPr>
            <w:r w:rsidRPr="00CD5AB3">
              <w:t xml:space="preserve">Miejsce </w:t>
            </w:r>
            <w:r w:rsidR="0011696B" w:rsidRPr="00CD5AB3">
              <w:t>odbioru</w:t>
            </w:r>
          </w:p>
          <w:p w14:paraId="6F07CEE6" w14:textId="77777777" w:rsidR="00321EC3" w:rsidRPr="00CD5AB3" w:rsidRDefault="00321EC3" w:rsidP="006427AF">
            <w:pPr>
              <w:pStyle w:val="pqiTabHead"/>
            </w:pPr>
            <w:r w:rsidRPr="00CD5AB3">
              <w:rPr>
                <w:rFonts w:ascii="Courier New" w:hAnsi="Courier New" w:cs="Courier New"/>
                <w:noProof/>
                <w:color w:val="0000FF"/>
              </w:rPr>
              <w:t>DeliveryPlaceTrader</w:t>
            </w:r>
          </w:p>
        </w:tc>
        <w:tc>
          <w:tcPr>
            <w:tcW w:w="409" w:type="dxa"/>
          </w:tcPr>
          <w:p w14:paraId="199948AA" w14:textId="77777777" w:rsidR="00321EC3" w:rsidRPr="00CD5AB3" w:rsidRDefault="00321EC3" w:rsidP="006427AF">
            <w:pPr>
              <w:pStyle w:val="pqiTabHead"/>
            </w:pPr>
            <w:r w:rsidRPr="00CD5AB3">
              <w:t>D</w:t>
            </w:r>
          </w:p>
        </w:tc>
        <w:tc>
          <w:tcPr>
            <w:tcW w:w="2548" w:type="dxa"/>
            <w:gridSpan w:val="2"/>
          </w:tcPr>
          <w:p w14:paraId="28856605" w14:textId="09E3F100" w:rsidR="00321EC3" w:rsidRPr="00CD5AB3" w:rsidRDefault="00FF5A3C" w:rsidP="006427AF">
            <w:pPr>
              <w:pStyle w:val="pqiTabHead"/>
            </w:pPr>
            <w:r w:rsidRPr="00CD5AB3">
              <w:t xml:space="preserve">„R” </w:t>
            </w:r>
            <w:r w:rsidRPr="00CD5AB3">
              <w:rPr>
                <w:b w:val="0"/>
              </w:rPr>
              <w:t>jeśli dane inne niż element 3</w:t>
            </w:r>
          </w:p>
        </w:tc>
        <w:tc>
          <w:tcPr>
            <w:tcW w:w="4244" w:type="dxa"/>
          </w:tcPr>
          <w:p w14:paraId="20A79381" w14:textId="77777777" w:rsidR="00321EC3" w:rsidRPr="00CD5AB3" w:rsidRDefault="00321EC3" w:rsidP="006427AF">
            <w:pPr>
              <w:pStyle w:val="pqiTabHead"/>
            </w:pPr>
            <w:r w:rsidRPr="00CD5AB3">
              <w:t>Należy podać rzeczywiste miejsce dostawy wyrobów akcyzowych.</w:t>
            </w:r>
          </w:p>
        </w:tc>
        <w:tc>
          <w:tcPr>
            <w:tcW w:w="1000" w:type="dxa"/>
          </w:tcPr>
          <w:p w14:paraId="57D26C7E" w14:textId="77777777" w:rsidR="00321EC3" w:rsidRPr="00CD5AB3" w:rsidRDefault="00321EC3" w:rsidP="006427AF">
            <w:pPr>
              <w:pStyle w:val="pqiTabHead"/>
            </w:pPr>
          </w:p>
        </w:tc>
      </w:tr>
      <w:tr w:rsidR="00321EC3" w:rsidRPr="00CD5AB3" w14:paraId="1CAE3429" w14:textId="77777777" w:rsidTr="006427AF">
        <w:tc>
          <w:tcPr>
            <w:tcW w:w="810" w:type="dxa"/>
            <w:gridSpan w:val="3"/>
          </w:tcPr>
          <w:p w14:paraId="0CB67B57" w14:textId="77777777" w:rsidR="00321EC3" w:rsidRPr="00CD5AB3" w:rsidRDefault="00321EC3" w:rsidP="006427AF">
            <w:pPr>
              <w:pStyle w:val="pqiTabBody"/>
              <w:rPr>
                <w:i/>
              </w:rPr>
            </w:pPr>
          </w:p>
        </w:tc>
        <w:tc>
          <w:tcPr>
            <w:tcW w:w="4705" w:type="dxa"/>
          </w:tcPr>
          <w:p w14:paraId="4FA67898" w14:textId="77777777" w:rsidR="00321EC3" w:rsidRPr="00CD5AB3" w:rsidRDefault="00321EC3" w:rsidP="006427AF">
            <w:pPr>
              <w:pStyle w:val="pqiTabBody"/>
            </w:pPr>
            <w:r w:rsidRPr="00CD5AB3">
              <w:t xml:space="preserve">JĘZYK ELEMENTU </w:t>
            </w:r>
          </w:p>
          <w:p w14:paraId="406D3DB4" w14:textId="77777777" w:rsidR="00321EC3" w:rsidRPr="00CD5AB3" w:rsidRDefault="00321EC3" w:rsidP="006427AF">
            <w:pPr>
              <w:pStyle w:val="pqiTabBody"/>
            </w:pPr>
            <w:r w:rsidRPr="00CD5AB3">
              <w:rPr>
                <w:rFonts w:ascii="Courier New" w:hAnsi="Courier New" w:cs="Courier New"/>
                <w:noProof/>
                <w:color w:val="0000FF"/>
              </w:rPr>
              <w:t>@language</w:t>
            </w:r>
          </w:p>
        </w:tc>
        <w:tc>
          <w:tcPr>
            <w:tcW w:w="409" w:type="dxa"/>
          </w:tcPr>
          <w:p w14:paraId="39E4FE1B" w14:textId="77777777" w:rsidR="00321EC3" w:rsidRPr="00CD5AB3" w:rsidRDefault="00321EC3" w:rsidP="006427AF">
            <w:pPr>
              <w:pStyle w:val="pqiTabBody"/>
            </w:pPr>
            <w:r w:rsidRPr="00CD5AB3">
              <w:t>R</w:t>
            </w:r>
          </w:p>
        </w:tc>
        <w:tc>
          <w:tcPr>
            <w:tcW w:w="2548" w:type="dxa"/>
            <w:gridSpan w:val="2"/>
          </w:tcPr>
          <w:p w14:paraId="20F511E0" w14:textId="72B19F89" w:rsidR="00321EC3" w:rsidRPr="00CD5AB3" w:rsidRDefault="00321EC3" w:rsidP="000F6993">
            <w:pPr>
              <w:pStyle w:val="pqiTabBody"/>
            </w:pPr>
            <w:r w:rsidRPr="00CD5AB3">
              <w:t xml:space="preserve">„R”, jeżeli stosuje się element </w:t>
            </w:r>
            <w:r w:rsidR="000F6993" w:rsidRPr="00CD5AB3">
              <w:t>4</w:t>
            </w:r>
          </w:p>
        </w:tc>
        <w:tc>
          <w:tcPr>
            <w:tcW w:w="4244" w:type="dxa"/>
          </w:tcPr>
          <w:p w14:paraId="74BB7D76" w14:textId="77777777" w:rsidR="00321EC3" w:rsidRPr="00CD5AB3" w:rsidRDefault="00321EC3" w:rsidP="006427AF">
            <w:pPr>
              <w:pStyle w:val="pqiTabBody"/>
            </w:pPr>
            <w:r w:rsidRPr="00CD5AB3">
              <w:t>Atrybut.</w:t>
            </w:r>
          </w:p>
          <w:p w14:paraId="57C915D2" w14:textId="77777777" w:rsidR="00321EC3" w:rsidRPr="00CD5AB3" w:rsidRDefault="00321EC3" w:rsidP="006427AF">
            <w:pPr>
              <w:pStyle w:val="pqiTabBody"/>
            </w:pPr>
            <w:r w:rsidRPr="00CD5AB3">
              <w:t>Wartość ze słownika „Kody języka (Language codes)”.</w:t>
            </w:r>
          </w:p>
        </w:tc>
        <w:tc>
          <w:tcPr>
            <w:tcW w:w="1000" w:type="dxa"/>
          </w:tcPr>
          <w:p w14:paraId="5857002A" w14:textId="77777777" w:rsidR="00321EC3" w:rsidRPr="00CD5AB3" w:rsidRDefault="00321EC3" w:rsidP="006427AF">
            <w:pPr>
              <w:pStyle w:val="pqiTabBody"/>
            </w:pPr>
            <w:r w:rsidRPr="00CD5AB3">
              <w:t>a2</w:t>
            </w:r>
          </w:p>
        </w:tc>
      </w:tr>
      <w:tr w:rsidR="00321EC3" w:rsidRPr="00CD5AB3" w14:paraId="5A71739B" w14:textId="77777777" w:rsidTr="006427AF">
        <w:tc>
          <w:tcPr>
            <w:tcW w:w="810" w:type="dxa"/>
            <w:gridSpan w:val="3"/>
          </w:tcPr>
          <w:p w14:paraId="6213C7C2" w14:textId="77777777" w:rsidR="00321EC3" w:rsidRPr="00CD5AB3" w:rsidRDefault="00321EC3" w:rsidP="006427AF">
            <w:pPr>
              <w:pStyle w:val="pqiTabBody"/>
              <w:rPr>
                <w:i/>
              </w:rPr>
            </w:pPr>
          </w:p>
        </w:tc>
        <w:tc>
          <w:tcPr>
            <w:tcW w:w="4705" w:type="dxa"/>
          </w:tcPr>
          <w:p w14:paraId="2BE34687" w14:textId="4A4AAF0C" w:rsidR="00321EC3" w:rsidRPr="00CD5AB3" w:rsidRDefault="00321EC3" w:rsidP="006427AF">
            <w:pPr>
              <w:pStyle w:val="pqiTabBody"/>
            </w:pPr>
            <w:r w:rsidRPr="00CD5AB3">
              <w:t>TYP PODMIOTU</w:t>
            </w:r>
          </w:p>
          <w:p w14:paraId="491575D8" w14:textId="77777777" w:rsidR="00321EC3" w:rsidRPr="00CD5AB3" w:rsidRDefault="00321EC3" w:rsidP="006427AF">
            <w:pPr>
              <w:pStyle w:val="pqiTabBody"/>
            </w:pPr>
            <w:r w:rsidRPr="00CD5AB3">
              <w:rPr>
                <w:rFonts w:ascii="Courier New" w:hAnsi="Courier New" w:cs="Courier New"/>
                <w:noProof/>
                <w:color w:val="0000FF"/>
              </w:rPr>
              <w:t>@deliveryTraderType</w:t>
            </w:r>
          </w:p>
        </w:tc>
        <w:tc>
          <w:tcPr>
            <w:tcW w:w="409" w:type="dxa"/>
          </w:tcPr>
          <w:p w14:paraId="5756C046" w14:textId="625E82AC" w:rsidR="00321EC3" w:rsidRPr="00CD5AB3" w:rsidRDefault="004D0263" w:rsidP="004D0263">
            <w:pPr>
              <w:pStyle w:val="pqiTabBody"/>
            </w:pPr>
            <w:r>
              <w:t>R</w:t>
            </w:r>
          </w:p>
        </w:tc>
        <w:tc>
          <w:tcPr>
            <w:tcW w:w="2548" w:type="dxa"/>
            <w:gridSpan w:val="2"/>
          </w:tcPr>
          <w:p w14:paraId="361B3158" w14:textId="342392EC" w:rsidR="00321EC3" w:rsidRPr="00CD5AB3" w:rsidRDefault="00321EC3" w:rsidP="006427AF">
            <w:pPr>
              <w:pStyle w:val="pqiTabBody"/>
            </w:pPr>
          </w:p>
        </w:tc>
        <w:tc>
          <w:tcPr>
            <w:tcW w:w="4244" w:type="dxa"/>
          </w:tcPr>
          <w:p w14:paraId="4C40D6BB" w14:textId="77777777" w:rsidR="00321EC3" w:rsidRPr="00CD5AB3" w:rsidRDefault="00321EC3" w:rsidP="006427AF">
            <w:pPr>
              <w:pStyle w:val="pqiTabBody"/>
            </w:pPr>
            <w:r w:rsidRPr="00CD5AB3">
              <w:t>Atrybut</w:t>
            </w:r>
          </w:p>
          <w:p w14:paraId="6E7AB4FF" w14:textId="77777777" w:rsidR="00321EC3" w:rsidRPr="00CD5AB3" w:rsidRDefault="00321EC3" w:rsidP="006427AF">
            <w:pPr>
              <w:pStyle w:val="pqiTabBody"/>
            </w:pPr>
            <w:r w:rsidRPr="00CD5AB3">
              <w:t>Określa rodzaj podmiotu.</w:t>
            </w:r>
          </w:p>
          <w:p w14:paraId="747E9E82" w14:textId="53C82447" w:rsidR="00321EC3" w:rsidRPr="00CD5AB3" w:rsidRDefault="00321EC3" w:rsidP="006427AF">
            <w:pPr>
              <w:pStyle w:val="pqiTabBody"/>
            </w:pPr>
            <w:r w:rsidRPr="00CD5AB3">
              <w:t>Możliwe wartości</w:t>
            </w:r>
            <w:r w:rsidR="004D0263">
              <w:t xml:space="preserve"> </w:t>
            </w:r>
            <w:r w:rsidR="004D0263" w:rsidRPr="00CD5AB3">
              <w:t>wg słownika 4.</w:t>
            </w:r>
            <w:r w:rsidR="004D0263">
              <w:t>5</w:t>
            </w:r>
            <w:r w:rsidR="004D0263" w:rsidRPr="00CD5AB3">
              <w:t xml:space="preserve"> „Rodzaje podmiotów”</w:t>
            </w:r>
          </w:p>
          <w:p w14:paraId="3893D571" w14:textId="77777777" w:rsidR="00321EC3" w:rsidRPr="00CD5AB3" w:rsidRDefault="00321EC3" w:rsidP="006427AF">
            <w:pPr>
              <w:pStyle w:val="pqiTabBody"/>
            </w:pPr>
          </w:p>
        </w:tc>
        <w:tc>
          <w:tcPr>
            <w:tcW w:w="1000" w:type="dxa"/>
          </w:tcPr>
          <w:p w14:paraId="1A701F67" w14:textId="77777777" w:rsidR="00321EC3" w:rsidRPr="00CD5AB3" w:rsidRDefault="00321EC3" w:rsidP="006427AF">
            <w:pPr>
              <w:pStyle w:val="pqiTabBody"/>
            </w:pPr>
            <w:r w:rsidRPr="00CD5AB3">
              <w:t>n1</w:t>
            </w:r>
          </w:p>
        </w:tc>
      </w:tr>
      <w:tr w:rsidR="00321EC3" w:rsidRPr="00CD5AB3" w14:paraId="66F37838" w14:textId="77777777" w:rsidTr="006427AF">
        <w:tc>
          <w:tcPr>
            <w:tcW w:w="371" w:type="dxa"/>
          </w:tcPr>
          <w:p w14:paraId="4D6CDC32" w14:textId="77777777" w:rsidR="00321EC3" w:rsidRPr="00CD5AB3" w:rsidRDefault="00321EC3" w:rsidP="006427AF">
            <w:pPr>
              <w:pStyle w:val="pqiTabBody"/>
              <w:rPr>
                <w:b/>
              </w:rPr>
            </w:pPr>
          </w:p>
        </w:tc>
        <w:tc>
          <w:tcPr>
            <w:tcW w:w="439" w:type="dxa"/>
            <w:gridSpan w:val="2"/>
          </w:tcPr>
          <w:p w14:paraId="644850AA" w14:textId="77777777" w:rsidR="00321EC3" w:rsidRPr="00CD5AB3" w:rsidRDefault="00321EC3" w:rsidP="006427AF">
            <w:pPr>
              <w:pStyle w:val="pqiTabBody"/>
              <w:rPr>
                <w:i/>
              </w:rPr>
            </w:pPr>
            <w:r w:rsidRPr="00CD5AB3">
              <w:rPr>
                <w:i/>
              </w:rPr>
              <w:t>a</w:t>
            </w:r>
          </w:p>
        </w:tc>
        <w:tc>
          <w:tcPr>
            <w:tcW w:w="4705" w:type="dxa"/>
          </w:tcPr>
          <w:p w14:paraId="454B762E" w14:textId="77777777" w:rsidR="00321EC3" w:rsidRPr="00CD5AB3" w:rsidRDefault="00321EC3" w:rsidP="006427AF">
            <w:pPr>
              <w:pStyle w:val="pqiTabBody"/>
              <w:rPr>
                <w:lang w:val="en-US"/>
              </w:rPr>
            </w:pPr>
            <w:r w:rsidRPr="00CD5AB3">
              <w:rPr>
                <w:lang w:val="en-US"/>
              </w:rPr>
              <w:t>Identyfikacja podmiotu</w:t>
            </w:r>
          </w:p>
          <w:p w14:paraId="7B01962E" w14:textId="77777777" w:rsidR="00321EC3" w:rsidRPr="00CD5AB3" w:rsidRDefault="00321EC3"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06EB49E4" w14:textId="0CED375F" w:rsidR="00321EC3" w:rsidRPr="00CD5AB3" w:rsidRDefault="00321EC3" w:rsidP="005670A5">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0B7E67F4" w14:textId="0371DCAE" w:rsidR="00321EC3" w:rsidRPr="00CD5AB3" w:rsidRDefault="00321EC3" w:rsidP="005670A5">
            <w:pPr>
              <w:pStyle w:val="pqiTabBody"/>
            </w:pPr>
            <w:r w:rsidRPr="00CD5AB3">
              <w:rPr>
                <w:rFonts w:ascii="Courier New" w:hAnsi="Courier New" w:cs="Courier New"/>
                <w:noProof/>
                <w:color w:val="0000FF"/>
              </w:rPr>
              <w:t>TraderId/PersonalId</w:t>
            </w:r>
          </w:p>
        </w:tc>
        <w:tc>
          <w:tcPr>
            <w:tcW w:w="409" w:type="dxa"/>
          </w:tcPr>
          <w:p w14:paraId="0B66B0FE" w14:textId="77777777" w:rsidR="00321EC3" w:rsidRPr="00CD5AB3" w:rsidRDefault="00321EC3" w:rsidP="006427AF">
            <w:pPr>
              <w:pStyle w:val="pqiTabBody"/>
            </w:pPr>
            <w:r w:rsidRPr="00CD5AB3">
              <w:t>R</w:t>
            </w:r>
          </w:p>
        </w:tc>
        <w:tc>
          <w:tcPr>
            <w:tcW w:w="2548" w:type="dxa"/>
            <w:gridSpan w:val="2"/>
          </w:tcPr>
          <w:p w14:paraId="7DA0C055" w14:textId="77777777" w:rsidR="00321EC3" w:rsidRPr="00CD5AB3" w:rsidRDefault="00321EC3" w:rsidP="006427AF">
            <w:pPr>
              <w:pStyle w:val="pqiTabBody"/>
            </w:pPr>
          </w:p>
        </w:tc>
        <w:tc>
          <w:tcPr>
            <w:tcW w:w="4244" w:type="dxa"/>
          </w:tcPr>
          <w:p w14:paraId="1AFF88B3" w14:textId="77777777" w:rsidR="00321EC3" w:rsidRPr="00CD5AB3" w:rsidRDefault="00321EC3" w:rsidP="006427AF">
            <w:pPr>
              <w:pStyle w:val="pqiTabBody"/>
            </w:pPr>
            <w:r w:rsidRPr="00CD5AB3">
              <w:t>Należy podać identyfikator podmiotu zależny od wybranego typu podmiotu.</w:t>
            </w:r>
          </w:p>
          <w:p w14:paraId="582BEC67" w14:textId="77777777" w:rsidR="00321EC3" w:rsidRPr="00CD5AB3" w:rsidRDefault="00321EC3" w:rsidP="006427AF">
            <w:pPr>
              <w:pStyle w:val="pqiTabBody"/>
            </w:pPr>
            <w:r w:rsidRPr="00CD5AB3">
              <w:t>Obowiązkowe podanie dokładnie jednego identyfikatora</w:t>
            </w:r>
          </w:p>
        </w:tc>
        <w:tc>
          <w:tcPr>
            <w:tcW w:w="1000" w:type="dxa"/>
          </w:tcPr>
          <w:p w14:paraId="28192028" w14:textId="77777777" w:rsidR="00321EC3" w:rsidRPr="00CD5AB3" w:rsidRDefault="00321EC3" w:rsidP="006427AF">
            <w:pPr>
              <w:pStyle w:val="pqiTabBody"/>
            </w:pPr>
          </w:p>
        </w:tc>
      </w:tr>
      <w:tr w:rsidR="00321EC3" w:rsidRPr="00CD5AB3" w14:paraId="5515EA1C" w14:textId="77777777" w:rsidTr="006427AF">
        <w:tc>
          <w:tcPr>
            <w:tcW w:w="371" w:type="dxa"/>
          </w:tcPr>
          <w:p w14:paraId="2557E672" w14:textId="77777777" w:rsidR="00321EC3" w:rsidRPr="00CD5AB3" w:rsidRDefault="00321EC3" w:rsidP="006427AF">
            <w:pPr>
              <w:pStyle w:val="pqiTabBody"/>
              <w:rPr>
                <w:b/>
              </w:rPr>
            </w:pPr>
          </w:p>
        </w:tc>
        <w:tc>
          <w:tcPr>
            <w:tcW w:w="439" w:type="dxa"/>
            <w:gridSpan w:val="2"/>
          </w:tcPr>
          <w:p w14:paraId="38305EAF" w14:textId="77777777" w:rsidR="00321EC3" w:rsidRPr="00CD5AB3" w:rsidRDefault="00321EC3" w:rsidP="006427AF">
            <w:pPr>
              <w:pStyle w:val="pqiTabBody"/>
              <w:rPr>
                <w:i/>
              </w:rPr>
            </w:pPr>
            <w:r w:rsidRPr="00CD5AB3">
              <w:rPr>
                <w:i/>
              </w:rPr>
              <w:t>b</w:t>
            </w:r>
          </w:p>
        </w:tc>
        <w:tc>
          <w:tcPr>
            <w:tcW w:w="4705" w:type="dxa"/>
          </w:tcPr>
          <w:p w14:paraId="32AD2D0D" w14:textId="77777777" w:rsidR="00321EC3" w:rsidRPr="00CD5AB3" w:rsidRDefault="00321EC3" w:rsidP="006427AF">
            <w:pPr>
              <w:pStyle w:val="pqiTabBody"/>
            </w:pPr>
            <w:r w:rsidRPr="00CD5AB3">
              <w:t>Nazwa podmiotu / imię i nazwisko</w:t>
            </w:r>
          </w:p>
          <w:p w14:paraId="38A61E85" w14:textId="77777777" w:rsidR="00321EC3" w:rsidRPr="00CD5AB3" w:rsidRDefault="00321EC3" w:rsidP="006427AF">
            <w:pPr>
              <w:pStyle w:val="pqiTabBody"/>
            </w:pPr>
            <w:r w:rsidRPr="00CD5AB3">
              <w:rPr>
                <w:rFonts w:ascii="Courier New" w:hAnsi="Courier New" w:cs="Courier New"/>
                <w:noProof/>
                <w:color w:val="0000FF"/>
              </w:rPr>
              <w:t>TraderName</w:t>
            </w:r>
          </w:p>
        </w:tc>
        <w:tc>
          <w:tcPr>
            <w:tcW w:w="409" w:type="dxa"/>
          </w:tcPr>
          <w:p w14:paraId="57EDA324" w14:textId="77777777" w:rsidR="00321EC3" w:rsidRPr="00CD5AB3" w:rsidRDefault="00321EC3" w:rsidP="006427AF">
            <w:pPr>
              <w:pStyle w:val="pqiTabBody"/>
            </w:pPr>
            <w:r w:rsidRPr="00CD5AB3">
              <w:t>R</w:t>
            </w:r>
          </w:p>
        </w:tc>
        <w:tc>
          <w:tcPr>
            <w:tcW w:w="2548" w:type="dxa"/>
            <w:gridSpan w:val="2"/>
          </w:tcPr>
          <w:p w14:paraId="52987937" w14:textId="77777777" w:rsidR="00321EC3" w:rsidRPr="00CD5AB3" w:rsidRDefault="00321EC3" w:rsidP="006427AF">
            <w:pPr>
              <w:pStyle w:val="pqiTabBody"/>
            </w:pPr>
          </w:p>
        </w:tc>
        <w:tc>
          <w:tcPr>
            <w:tcW w:w="4244" w:type="dxa"/>
          </w:tcPr>
          <w:p w14:paraId="3E6F045A" w14:textId="77777777" w:rsidR="00321EC3" w:rsidRPr="00CD5AB3" w:rsidRDefault="00321EC3" w:rsidP="006427AF">
            <w:pPr>
              <w:pStyle w:val="pqiTabBody"/>
            </w:pPr>
          </w:p>
        </w:tc>
        <w:tc>
          <w:tcPr>
            <w:tcW w:w="1000" w:type="dxa"/>
          </w:tcPr>
          <w:p w14:paraId="4406D493" w14:textId="77777777" w:rsidR="00321EC3" w:rsidRPr="00CD5AB3" w:rsidRDefault="00321EC3" w:rsidP="006427AF">
            <w:pPr>
              <w:pStyle w:val="pqiTabBody"/>
            </w:pPr>
            <w:r w:rsidRPr="00CD5AB3">
              <w:t>an..182</w:t>
            </w:r>
          </w:p>
        </w:tc>
      </w:tr>
      <w:tr w:rsidR="00321EC3" w:rsidRPr="00CD5AB3" w14:paraId="6AE4FED9" w14:textId="77777777" w:rsidTr="006427AF">
        <w:tc>
          <w:tcPr>
            <w:tcW w:w="371" w:type="dxa"/>
          </w:tcPr>
          <w:p w14:paraId="44C324CA" w14:textId="77777777" w:rsidR="00321EC3" w:rsidRPr="00CD5AB3" w:rsidRDefault="00321EC3" w:rsidP="006427AF">
            <w:pPr>
              <w:pStyle w:val="pqiTabBody"/>
              <w:rPr>
                <w:b/>
              </w:rPr>
            </w:pPr>
          </w:p>
        </w:tc>
        <w:tc>
          <w:tcPr>
            <w:tcW w:w="439" w:type="dxa"/>
            <w:gridSpan w:val="2"/>
          </w:tcPr>
          <w:p w14:paraId="0D673373" w14:textId="77777777" w:rsidR="00321EC3" w:rsidRPr="00CD5AB3" w:rsidRDefault="00321EC3" w:rsidP="006427AF">
            <w:pPr>
              <w:pStyle w:val="pqiTabBody"/>
              <w:rPr>
                <w:i/>
              </w:rPr>
            </w:pPr>
            <w:r w:rsidRPr="00CD5AB3">
              <w:rPr>
                <w:i/>
              </w:rPr>
              <w:t>c</w:t>
            </w:r>
          </w:p>
        </w:tc>
        <w:tc>
          <w:tcPr>
            <w:tcW w:w="4705" w:type="dxa"/>
          </w:tcPr>
          <w:p w14:paraId="4B2D82FE" w14:textId="77777777" w:rsidR="00321EC3" w:rsidRPr="00CD5AB3" w:rsidRDefault="00321EC3" w:rsidP="006427AF">
            <w:pPr>
              <w:pStyle w:val="pqiTabBody"/>
            </w:pPr>
            <w:r w:rsidRPr="00CD5AB3">
              <w:t>Ulica</w:t>
            </w:r>
          </w:p>
          <w:p w14:paraId="2C07174D" w14:textId="77777777" w:rsidR="00321EC3" w:rsidRPr="00CD5AB3" w:rsidRDefault="00321EC3" w:rsidP="006427AF">
            <w:pPr>
              <w:pStyle w:val="pqiTabBody"/>
            </w:pPr>
            <w:r w:rsidRPr="00CD5AB3">
              <w:rPr>
                <w:rFonts w:ascii="Courier New" w:hAnsi="Courier New" w:cs="Courier New"/>
                <w:noProof/>
                <w:color w:val="0000FF"/>
              </w:rPr>
              <w:t>StreetName</w:t>
            </w:r>
          </w:p>
        </w:tc>
        <w:tc>
          <w:tcPr>
            <w:tcW w:w="409" w:type="dxa"/>
          </w:tcPr>
          <w:p w14:paraId="2715B453" w14:textId="77777777" w:rsidR="00321EC3" w:rsidRPr="00CD5AB3" w:rsidRDefault="00321EC3" w:rsidP="006427AF">
            <w:pPr>
              <w:pStyle w:val="pqiTabBody"/>
            </w:pPr>
            <w:r w:rsidRPr="00CD5AB3">
              <w:t>R</w:t>
            </w:r>
          </w:p>
        </w:tc>
        <w:tc>
          <w:tcPr>
            <w:tcW w:w="2548" w:type="dxa"/>
            <w:gridSpan w:val="2"/>
            <w:vMerge w:val="restart"/>
          </w:tcPr>
          <w:p w14:paraId="06B39558" w14:textId="77777777" w:rsidR="00321EC3" w:rsidRPr="00CD5AB3" w:rsidRDefault="00321EC3" w:rsidP="006427AF">
            <w:pPr>
              <w:pStyle w:val="pqiTabBody"/>
            </w:pPr>
          </w:p>
        </w:tc>
        <w:tc>
          <w:tcPr>
            <w:tcW w:w="4244" w:type="dxa"/>
          </w:tcPr>
          <w:p w14:paraId="3275057F" w14:textId="77777777" w:rsidR="00321EC3" w:rsidRPr="00CD5AB3" w:rsidRDefault="00321EC3" w:rsidP="006427AF">
            <w:pPr>
              <w:pStyle w:val="pqiTabBody"/>
            </w:pPr>
          </w:p>
        </w:tc>
        <w:tc>
          <w:tcPr>
            <w:tcW w:w="1000" w:type="dxa"/>
          </w:tcPr>
          <w:p w14:paraId="4E609946" w14:textId="77777777" w:rsidR="00321EC3" w:rsidRPr="00CD5AB3" w:rsidRDefault="00321EC3" w:rsidP="006427AF">
            <w:pPr>
              <w:pStyle w:val="pqiTabBody"/>
            </w:pPr>
            <w:r w:rsidRPr="00CD5AB3">
              <w:t>an..65</w:t>
            </w:r>
          </w:p>
        </w:tc>
      </w:tr>
      <w:tr w:rsidR="00321EC3" w:rsidRPr="00CD5AB3" w14:paraId="6295D935" w14:textId="77777777" w:rsidTr="006427AF">
        <w:tc>
          <w:tcPr>
            <w:tcW w:w="371" w:type="dxa"/>
          </w:tcPr>
          <w:p w14:paraId="6E11C4AA" w14:textId="77777777" w:rsidR="00321EC3" w:rsidRPr="00CD5AB3" w:rsidRDefault="00321EC3" w:rsidP="006427AF">
            <w:pPr>
              <w:pStyle w:val="pqiTabBody"/>
              <w:rPr>
                <w:b/>
              </w:rPr>
            </w:pPr>
          </w:p>
        </w:tc>
        <w:tc>
          <w:tcPr>
            <w:tcW w:w="439" w:type="dxa"/>
            <w:gridSpan w:val="2"/>
          </w:tcPr>
          <w:p w14:paraId="3AB29516" w14:textId="77777777" w:rsidR="00321EC3" w:rsidRPr="00CD5AB3" w:rsidRDefault="00321EC3" w:rsidP="006427AF">
            <w:pPr>
              <w:pStyle w:val="pqiTabBody"/>
              <w:rPr>
                <w:i/>
              </w:rPr>
            </w:pPr>
            <w:r w:rsidRPr="00CD5AB3">
              <w:rPr>
                <w:i/>
              </w:rPr>
              <w:t>d</w:t>
            </w:r>
          </w:p>
        </w:tc>
        <w:tc>
          <w:tcPr>
            <w:tcW w:w="4705" w:type="dxa"/>
          </w:tcPr>
          <w:p w14:paraId="700E330C" w14:textId="77777777" w:rsidR="00321EC3" w:rsidRPr="00CD5AB3" w:rsidRDefault="00321EC3" w:rsidP="006427AF">
            <w:pPr>
              <w:pStyle w:val="pqiTabBody"/>
            </w:pPr>
            <w:r w:rsidRPr="00CD5AB3">
              <w:t>Numer domu</w:t>
            </w:r>
          </w:p>
          <w:p w14:paraId="6BC94D31" w14:textId="77777777" w:rsidR="00321EC3" w:rsidRPr="00CD5AB3" w:rsidRDefault="00321EC3" w:rsidP="006427AF">
            <w:pPr>
              <w:pStyle w:val="pqiTabBody"/>
            </w:pPr>
            <w:r w:rsidRPr="00CD5AB3">
              <w:rPr>
                <w:rFonts w:ascii="Courier New" w:hAnsi="Courier New" w:cs="Courier New"/>
                <w:noProof/>
                <w:color w:val="0000FF"/>
              </w:rPr>
              <w:t>StreetNumber</w:t>
            </w:r>
          </w:p>
        </w:tc>
        <w:tc>
          <w:tcPr>
            <w:tcW w:w="409" w:type="dxa"/>
          </w:tcPr>
          <w:p w14:paraId="24A33821" w14:textId="77777777" w:rsidR="00321EC3" w:rsidRPr="00CD5AB3" w:rsidRDefault="00321EC3" w:rsidP="006427AF">
            <w:pPr>
              <w:pStyle w:val="pqiTabBody"/>
            </w:pPr>
            <w:r w:rsidRPr="00CD5AB3">
              <w:t>O</w:t>
            </w:r>
          </w:p>
        </w:tc>
        <w:tc>
          <w:tcPr>
            <w:tcW w:w="2548" w:type="dxa"/>
            <w:gridSpan w:val="2"/>
            <w:vMerge/>
          </w:tcPr>
          <w:p w14:paraId="24AD100C" w14:textId="77777777" w:rsidR="00321EC3" w:rsidRPr="00CD5AB3" w:rsidRDefault="00321EC3" w:rsidP="006427AF">
            <w:pPr>
              <w:pStyle w:val="pqiTabBody"/>
            </w:pPr>
          </w:p>
        </w:tc>
        <w:tc>
          <w:tcPr>
            <w:tcW w:w="4244" w:type="dxa"/>
          </w:tcPr>
          <w:p w14:paraId="1E4D6FD5" w14:textId="77777777" w:rsidR="00321EC3" w:rsidRPr="00CD5AB3" w:rsidRDefault="00321EC3" w:rsidP="006427AF">
            <w:pPr>
              <w:pStyle w:val="pqiTabBody"/>
            </w:pPr>
          </w:p>
        </w:tc>
        <w:tc>
          <w:tcPr>
            <w:tcW w:w="1000" w:type="dxa"/>
          </w:tcPr>
          <w:p w14:paraId="1BC7FF32" w14:textId="77777777" w:rsidR="00321EC3" w:rsidRPr="00CD5AB3" w:rsidRDefault="00321EC3" w:rsidP="006427AF">
            <w:pPr>
              <w:pStyle w:val="pqiTabBody"/>
            </w:pPr>
            <w:r w:rsidRPr="00CD5AB3">
              <w:t>an..11</w:t>
            </w:r>
          </w:p>
        </w:tc>
      </w:tr>
      <w:tr w:rsidR="00321EC3" w:rsidRPr="00CD5AB3" w14:paraId="3D604467" w14:textId="77777777" w:rsidTr="006427AF">
        <w:tc>
          <w:tcPr>
            <w:tcW w:w="371" w:type="dxa"/>
          </w:tcPr>
          <w:p w14:paraId="29BAC15D" w14:textId="77777777" w:rsidR="00321EC3" w:rsidRPr="00CD5AB3" w:rsidRDefault="00321EC3" w:rsidP="006427AF">
            <w:pPr>
              <w:pStyle w:val="pqiTabBody"/>
              <w:rPr>
                <w:b/>
              </w:rPr>
            </w:pPr>
          </w:p>
        </w:tc>
        <w:tc>
          <w:tcPr>
            <w:tcW w:w="439" w:type="dxa"/>
            <w:gridSpan w:val="2"/>
          </w:tcPr>
          <w:p w14:paraId="7C98D0F7" w14:textId="77777777" w:rsidR="00321EC3" w:rsidRPr="00CD5AB3" w:rsidRDefault="00321EC3" w:rsidP="006427AF">
            <w:pPr>
              <w:pStyle w:val="pqiTabBody"/>
              <w:rPr>
                <w:i/>
              </w:rPr>
            </w:pPr>
            <w:r w:rsidRPr="00CD5AB3">
              <w:rPr>
                <w:i/>
              </w:rPr>
              <w:t>e</w:t>
            </w:r>
          </w:p>
        </w:tc>
        <w:tc>
          <w:tcPr>
            <w:tcW w:w="4705" w:type="dxa"/>
          </w:tcPr>
          <w:p w14:paraId="0D959F2D" w14:textId="77777777" w:rsidR="00321EC3" w:rsidRPr="00CD5AB3" w:rsidRDefault="00321EC3" w:rsidP="006427AF">
            <w:pPr>
              <w:pStyle w:val="pqiTabBody"/>
            </w:pPr>
            <w:r w:rsidRPr="00CD5AB3">
              <w:t>Kod pocztowy</w:t>
            </w:r>
          </w:p>
          <w:p w14:paraId="4008362C" w14:textId="77777777" w:rsidR="00321EC3" w:rsidRPr="00CD5AB3" w:rsidRDefault="00321EC3" w:rsidP="006427AF">
            <w:pPr>
              <w:pStyle w:val="pqiTabBody"/>
            </w:pPr>
            <w:r w:rsidRPr="00CD5AB3">
              <w:rPr>
                <w:rFonts w:ascii="Courier New" w:hAnsi="Courier New" w:cs="Courier New"/>
                <w:noProof/>
                <w:color w:val="0000FF"/>
              </w:rPr>
              <w:t>Postcode</w:t>
            </w:r>
          </w:p>
        </w:tc>
        <w:tc>
          <w:tcPr>
            <w:tcW w:w="409" w:type="dxa"/>
          </w:tcPr>
          <w:p w14:paraId="16131200" w14:textId="77777777" w:rsidR="00321EC3" w:rsidRPr="00CD5AB3" w:rsidRDefault="00321EC3" w:rsidP="006427AF">
            <w:pPr>
              <w:pStyle w:val="pqiTabBody"/>
            </w:pPr>
            <w:r w:rsidRPr="00CD5AB3">
              <w:t>R</w:t>
            </w:r>
          </w:p>
        </w:tc>
        <w:tc>
          <w:tcPr>
            <w:tcW w:w="2548" w:type="dxa"/>
            <w:gridSpan w:val="2"/>
            <w:vMerge/>
          </w:tcPr>
          <w:p w14:paraId="74A63F92" w14:textId="77777777" w:rsidR="00321EC3" w:rsidRPr="00CD5AB3" w:rsidRDefault="00321EC3" w:rsidP="006427AF">
            <w:pPr>
              <w:pStyle w:val="pqiTabBody"/>
            </w:pPr>
          </w:p>
        </w:tc>
        <w:tc>
          <w:tcPr>
            <w:tcW w:w="4244" w:type="dxa"/>
          </w:tcPr>
          <w:p w14:paraId="28E1BF5F" w14:textId="77777777" w:rsidR="00321EC3" w:rsidRPr="00CD5AB3" w:rsidRDefault="00321EC3" w:rsidP="006427AF">
            <w:pPr>
              <w:pStyle w:val="pqiTabBody"/>
            </w:pPr>
          </w:p>
        </w:tc>
        <w:tc>
          <w:tcPr>
            <w:tcW w:w="1000" w:type="dxa"/>
          </w:tcPr>
          <w:p w14:paraId="777778C0" w14:textId="77777777" w:rsidR="00321EC3" w:rsidRPr="00CD5AB3" w:rsidRDefault="00321EC3" w:rsidP="006427AF">
            <w:pPr>
              <w:pStyle w:val="pqiTabBody"/>
            </w:pPr>
            <w:r w:rsidRPr="00CD5AB3">
              <w:t>an..10</w:t>
            </w:r>
          </w:p>
        </w:tc>
      </w:tr>
      <w:tr w:rsidR="00321EC3" w:rsidRPr="00CD5AB3" w14:paraId="1F63824D" w14:textId="77777777" w:rsidTr="006427AF">
        <w:tc>
          <w:tcPr>
            <w:tcW w:w="371" w:type="dxa"/>
          </w:tcPr>
          <w:p w14:paraId="312CF790" w14:textId="77777777" w:rsidR="00321EC3" w:rsidRPr="00CD5AB3" w:rsidRDefault="00321EC3" w:rsidP="006427AF">
            <w:pPr>
              <w:pStyle w:val="pqiTabBody"/>
              <w:rPr>
                <w:b/>
              </w:rPr>
            </w:pPr>
          </w:p>
        </w:tc>
        <w:tc>
          <w:tcPr>
            <w:tcW w:w="439" w:type="dxa"/>
            <w:gridSpan w:val="2"/>
          </w:tcPr>
          <w:p w14:paraId="2522287B" w14:textId="77777777" w:rsidR="00321EC3" w:rsidRPr="00CD5AB3" w:rsidRDefault="00321EC3" w:rsidP="006427AF">
            <w:pPr>
              <w:pStyle w:val="pqiTabBody"/>
              <w:rPr>
                <w:i/>
              </w:rPr>
            </w:pPr>
            <w:r w:rsidRPr="00CD5AB3">
              <w:rPr>
                <w:i/>
              </w:rPr>
              <w:t>f</w:t>
            </w:r>
          </w:p>
        </w:tc>
        <w:tc>
          <w:tcPr>
            <w:tcW w:w="4705" w:type="dxa"/>
          </w:tcPr>
          <w:p w14:paraId="2A77B001" w14:textId="77777777" w:rsidR="00321EC3" w:rsidRPr="00CD5AB3" w:rsidRDefault="00321EC3" w:rsidP="006427AF">
            <w:pPr>
              <w:pStyle w:val="pqiTabBody"/>
            </w:pPr>
            <w:r w:rsidRPr="00CD5AB3">
              <w:t>Miejscowość</w:t>
            </w:r>
          </w:p>
          <w:p w14:paraId="4CA7EE7A" w14:textId="77777777" w:rsidR="00321EC3" w:rsidRPr="00CD5AB3" w:rsidRDefault="00321EC3" w:rsidP="006427AF">
            <w:pPr>
              <w:pStyle w:val="pqiTabBody"/>
            </w:pPr>
            <w:r w:rsidRPr="00CD5AB3">
              <w:rPr>
                <w:rFonts w:ascii="Courier New" w:hAnsi="Courier New" w:cs="Courier New"/>
                <w:noProof/>
                <w:color w:val="0000FF"/>
              </w:rPr>
              <w:t>City</w:t>
            </w:r>
          </w:p>
        </w:tc>
        <w:tc>
          <w:tcPr>
            <w:tcW w:w="409" w:type="dxa"/>
          </w:tcPr>
          <w:p w14:paraId="6174AF89" w14:textId="77777777" w:rsidR="00321EC3" w:rsidRPr="00CD5AB3" w:rsidRDefault="00321EC3" w:rsidP="006427AF">
            <w:pPr>
              <w:pStyle w:val="pqiTabBody"/>
            </w:pPr>
            <w:r w:rsidRPr="00CD5AB3">
              <w:t>R</w:t>
            </w:r>
          </w:p>
        </w:tc>
        <w:tc>
          <w:tcPr>
            <w:tcW w:w="2548" w:type="dxa"/>
            <w:gridSpan w:val="2"/>
            <w:vMerge/>
          </w:tcPr>
          <w:p w14:paraId="547F0637" w14:textId="77777777" w:rsidR="00321EC3" w:rsidRPr="00CD5AB3" w:rsidRDefault="00321EC3" w:rsidP="006427AF">
            <w:pPr>
              <w:pStyle w:val="pqiTabBody"/>
            </w:pPr>
          </w:p>
        </w:tc>
        <w:tc>
          <w:tcPr>
            <w:tcW w:w="4244" w:type="dxa"/>
          </w:tcPr>
          <w:p w14:paraId="281E57F4" w14:textId="77777777" w:rsidR="00321EC3" w:rsidRPr="00CD5AB3" w:rsidRDefault="00321EC3" w:rsidP="006427AF">
            <w:pPr>
              <w:pStyle w:val="pqiTabBody"/>
            </w:pPr>
          </w:p>
        </w:tc>
        <w:tc>
          <w:tcPr>
            <w:tcW w:w="1000" w:type="dxa"/>
          </w:tcPr>
          <w:p w14:paraId="2F20FBAA" w14:textId="77777777" w:rsidR="00321EC3" w:rsidRPr="00CD5AB3" w:rsidRDefault="00321EC3" w:rsidP="006427AF">
            <w:pPr>
              <w:pStyle w:val="pqiTabBody"/>
            </w:pPr>
            <w:r w:rsidRPr="00CD5AB3">
              <w:t>an..50</w:t>
            </w:r>
          </w:p>
        </w:tc>
      </w:tr>
      <w:tr w:rsidR="00321EC3" w:rsidRPr="00CD5AB3" w14:paraId="31E0777A" w14:textId="77777777" w:rsidTr="006427AF">
        <w:tc>
          <w:tcPr>
            <w:tcW w:w="810" w:type="dxa"/>
            <w:gridSpan w:val="3"/>
          </w:tcPr>
          <w:p w14:paraId="478A79C5" w14:textId="2E64558D" w:rsidR="00321EC3" w:rsidRPr="00CD5AB3" w:rsidRDefault="00BF1960" w:rsidP="006427AF">
            <w:pPr>
              <w:pStyle w:val="pqiTabHead"/>
            </w:pPr>
            <w:r w:rsidRPr="00CD5AB3">
              <w:t>5</w:t>
            </w:r>
          </w:p>
        </w:tc>
        <w:tc>
          <w:tcPr>
            <w:tcW w:w="4705" w:type="dxa"/>
          </w:tcPr>
          <w:p w14:paraId="266E6471" w14:textId="77777777" w:rsidR="00321EC3" w:rsidRPr="00CD5AB3" w:rsidRDefault="00321EC3" w:rsidP="006427AF">
            <w:pPr>
              <w:pStyle w:val="pqiTabHead"/>
            </w:pPr>
            <w:r w:rsidRPr="00CD5AB3">
              <w:t xml:space="preserve">URZĄD Miejsce </w:t>
            </w:r>
            <w:r w:rsidR="0011696B" w:rsidRPr="00CD5AB3">
              <w:t>odbioru</w:t>
            </w:r>
          </w:p>
          <w:p w14:paraId="74100FC6" w14:textId="77777777" w:rsidR="00321EC3" w:rsidRPr="00CD5AB3" w:rsidRDefault="00321EC3" w:rsidP="006427AF">
            <w:pPr>
              <w:pStyle w:val="pqiTabHead"/>
            </w:pPr>
            <w:r w:rsidRPr="00CD5AB3">
              <w:rPr>
                <w:rFonts w:ascii="Courier New" w:hAnsi="Courier New" w:cs="Courier New"/>
                <w:noProof/>
                <w:color w:val="0000FF"/>
              </w:rPr>
              <w:t>DeliveryPlaceCustomsOffice</w:t>
            </w:r>
          </w:p>
        </w:tc>
        <w:tc>
          <w:tcPr>
            <w:tcW w:w="409" w:type="dxa"/>
          </w:tcPr>
          <w:p w14:paraId="273A1F22" w14:textId="07254A0D" w:rsidR="00321EC3" w:rsidRPr="00CD5AB3" w:rsidRDefault="00FF5A3C" w:rsidP="006427AF">
            <w:pPr>
              <w:pStyle w:val="pqiTabHead"/>
            </w:pPr>
            <w:r w:rsidRPr="00CD5AB3">
              <w:t>R</w:t>
            </w:r>
          </w:p>
        </w:tc>
        <w:tc>
          <w:tcPr>
            <w:tcW w:w="2548" w:type="dxa"/>
            <w:gridSpan w:val="2"/>
          </w:tcPr>
          <w:p w14:paraId="7BC92D18" w14:textId="77777777" w:rsidR="00321EC3" w:rsidRPr="00CD5AB3" w:rsidRDefault="00321EC3" w:rsidP="006427AF">
            <w:pPr>
              <w:pStyle w:val="pqiTabHead"/>
            </w:pPr>
          </w:p>
        </w:tc>
        <w:tc>
          <w:tcPr>
            <w:tcW w:w="4244" w:type="dxa"/>
          </w:tcPr>
          <w:p w14:paraId="6FD3F870" w14:textId="77777777" w:rsidR="00321EC3" w:rsidRPr="00CD5AB3" w:rsidRDefault="00321EC3" w:rsidP="006427AF">
            <w:pPr>
              <w:pStyle w:val="pqiTabHead"/>
            </w:pPr>
          </w:p>
        </w:tc>
        <w:tc>
          <w:tcPr>
            <w:tcW w:w="1000" w:type="dxa"/>
          </w:tcPr>
          <w:p w14:paraId="31EED14E" w14:textId="77777777" w:rsidR="00321EC3" w:rsidRPr="00CD5AB3" w:rsidRDefault="00321EC3" w:rsidP="006427AF">
            <w:pPr>
              <w:pStyle w:val="pqiTabHead"/>
            </w:pPr>
          </w:p>
        </w:tc>
      </w:tr>
      <w:tr w:rsidR="00321EC3" w:rsidRPr="00CD5AB3" w14:paraId="597879D8" w14:textId="77777777" w:rsidTr="006427AF">
        <w:tc>
          <w:tcPr>
            <w:tcW w:w="371" w:type="dxa"/>
          </w:tcPr>
          <w:p w14:paraId="0B544A81" w14:textId="77777777" w:rsidR="00321EC3" w:rsidRPr="00CD5AB3" w:rsidRDefault="00321EC3" w:rsidP="006427AF">
            <w:pPr>
              <w:pStyle w:val="pqiTabBody"/>
              <w:rPr>
                <w:b/>
              </w:rPr>
            </w:pPr>
          </w:p>
        </w:tc>
        <w:tc>
          <w:tcPr>
            <w:tcW w:w="439" w:type="dxa"/>
            <w:gridSpan w:val="2"/>
          </w:tcPr>
          <w:p w14:paraId="3BBAFFC5" w14:textId="77777777" w:rsidR="00321EC3" w:rsidRPr="00CD5AB3" w:rsidRDefault="00321EC3" w:rsidP="006427AF">
            <w:pPr>
              <w:pStyle w:val="pqiTabBody"/>
              <w:rPr>
                <w:i/>
              </w:rPr>
            </w:pPr>
            <w:r w:rsidRPr="00CD5AB3">
              <w:rPr>
                <w:i/>
              </w:rPr>
              <w:t>a</w:t>
            </w:r>
          </w:p>
        </w:tc>
        <w:tc>
          <w:tcPr>
            <w:tcW w:w="4705" w:type="dxa"/>
          </w:tcPr>
          <w:p w14:paraId="0FF2F84B" w14:textId="77777777" w:rsidR="00321EC3" w:rsidRPr="00CD5AB3" w:rsidRDefault="00321EC3" w:rsidP="006427AF">
            <w:pPr>
              <w:pStyle w:val="pqiTabBody"/>
            </w:pPr>
            <w:r w:rsidRPr="00CD5AB3">
              <w:t>Numer referencyjny urzędu</w:t>
            </w:r>
          </w:p>
          <w:p w14:paraId="772C12E9" w14:textId="77777777" w:rsidR="00321EC3" w:rsidRPr="00CD5AB3" w:rsidRDefault="00321EC3" w:rsidP="006427AF">
            <w:pPr>
              <w:pStyle w:val="pqiTabBody"/>
            </w:pPr>
            <w:r w:rsidRPr="00CD5AB3">
              <w:rPr>
                <w:rFonts w:ascii="Courier New" w:hAnsi="Courier New" w:cs="Courier New"/>
                <w:noProof/>
                <w:color w:val="0000FF"/>
              </w:rPr>
              <w:t>ReferenceNumber</w:t>
            </w:r>
          </w:p>
        </w:tc>
        <w:tc>
          <w:tcPr>
            <w:tcW w:w="409" w:type="dxa"/>
          </w:tcPr>
          <w:p w14:paraId="70DE614A" w14:textId="77777777" w:rsidR="00321EC3" w:rsidRPr="00CD5AB3" w:rsidRDefault="00321EC3" w:rsidP="006427AF">
            <w:pPr>
              <w:pStyle w:val="pqiTabBody"/>
            </w:pPr>
            <w:r w:rsidRPr="00CD5AB3">
              <w:t>R</w:t>
            </w:r>
          </w:p>
        </w:tc>
        <w:tc>
          <w:tcPr>
            <w:tcW w:w="2548" w:type="dxa"/>
            <w:gridSpan w:val="2"/>
          </w:tcPr>
          <w:p w14:paraId="1E473C69" w14:textId="77777777" w:rsidR="00321EC3" w:rsidRPr="00CD5AB3" w:rsidRDefault="00321EC3" w:rsidP="006427AF">
            <w:pPr>
              <w:pStyle w:val="pqiTabBody"/>
            </w:pPr>
          </w:p>
        </w:tc>
        <w:tc>
          <w:tcPr>
            <w:tcW w:w="4244" w:type="dxa"/>
          </w:tcPr>
          <w:p w14:paraId="2DE54A9B" w14:textId="767FBDB6" w:rsidR="00321EC3" w:rsidRPr="00CD5AB3" w:rsidRDefault="00D46974" w:rsidP="006427AF">
            <w:pPr>
              <w:pStyle w:val="pqiTabBody"/>
            </w:pPr>
            <w:r>
              <w:t>Należy podać kod urzędu skarbowego właściwy dla miejsca odbioru</w:t>
            </w:r>
          </w:p>
        </w:tc>
        <w:tc>
          <w:tcPr>
            <w:tcW w:w="1000" w:type="dxa"/>
          </w:tcPr>
          <w:p w14:paraId="506BFA91" w14:textId="77777777" w:rsidR="00321EC3" w:rsidRPr="00CD5AB3" w:rsidRDefault="00321EC3" w:rsidP="006427AF">
            <w:pPr>
              <w:pStyle w:val="pqiTabBody"/>
            </w:pPr>
            <w:r w:rsidRPr="00CD5AB3">
              <w:t>an8</w:t>
            </w:r>
          </w:p>
        </w:tc>
      </w:tr>
    </w:tbl>
    <w:p w14:paraId="7DE74641" w14:textId="77777777" w:rsidR="00321EC3" w:rsidRPr="00CD5AB3" w:rsidRDefault="00321EC3" w:rsidP="00321EC3">
      <w:pPr>
        <w:pStyle w:val="pqiChpHeadNum2"/>
      </w:pPr>
      <w:r w:rsidRPr="00CD5AB3">
        <w:br w:type="page"/>
      </w:r>
      <w:bookmarkStart w:id="256" w:name="_Toc526429225"/>
      <w:bookmarkStart w:id="257" w:name="_Toc528064591"/>
      <w:bookmarkStart w:id="258" w:name="_Toc97636648"/>
      <w:r w:rsidRPr="00CD5AB3">
        <w:lastRenderedPageBreak/>
        <w:t>DD</w:t>
      </w:r>
      <w:r w:rsidR="00C11AAF" w:rsidRPr="00CD5AB3">
        <w:t>818 – Raport odbioru</w:t>
      </w:r>
      <w:bookmarkStart w:id="259" w:name="_Toc379453966"/>
      <w:bookmarkEnd w:id="243"/>
      <w:bookmarkEnd w:id="256"/>
      <w:bookmarkEnd w:id="257"/>
      <w:bookmarkEnd w:id="258"/>
      <w:r w:rsidRPr="00CD5AB3">
        <w:t xml:space="preserve"> </w:t>
      </w:r>
    </w:p>
    <w:tbl>
      <w:tblPr>
        <w:tblW w:w="133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36"/>
        <w:gridCol w:w="324"/>
        <w:gridCol w:w="51"/>
        <w:gridCol w:w="4043"/>
        <w:gridCol w:w="432"/>
        <w:gridCol w:w="24"/>
        <w:gridCol w:w="4936"/>
        <w:gridCol w:w="13"/>
        <w:gridCol w:w="2317"/>
        <w:gridCol w:w="815"/>
        <w:gridCol w:w="42"/>
      </w:tblGrid>
      <w:tr w:rsidR="00321EC3" w:rsidRPr="00CD5AB3" w14:paraId="280B9617" w14:textId="77777777" w:rsidTr="00C71797">
        <w:trPr>
          <w:cantSplit/>
          <w:tblHeader/>
        </w:trPr>
        <w:tc>
          <w:tcPr>
            <w:tcW w:w="336" w:type="dxa"/>
            <w:shd w:val="clear" w:color="auto" w:fill="F3F3F3"/>
          </w:tcPr>
          <w:p w14:paraId="2C7F364F" w14:textId="77777777" w:rsidR="00321EC3" w:rsidRPr="00CD5AB3" w:rsidRDefault="00321EC3" w:rsidP="006427AF">
            <w:pPr>
              <w:jc w:val="center"/>
              <w:rPr>
                <w:b/>
              </w:rPr>
            </w:pPr>
            <w:r w:rsidRPr="00CD5AB3">
              <w:rPr>
                <w:b/>
              </w:rPr>
              <w:t>A</w:t>
            </w:r>
          </w:p>
        </w:tc>
        <w:tc>
          <w:tcPr>
            <w:tcW w:w="324" w:type="dxa"/>
            <w:shd w:val="clear" w:color="auto" w:fill="F3F3F3"/>
          </w:tcPr>
          <w:p w14:paraId="27533092" w14:textId="77777777" w:rsidR="00321EC3" w:rsidRPr="00CD5AB3" w:rsidRDefault="00321EC3" w:rsidP="006427AF">
            <w:pPr>
              <w:jc w:val="center"/>
              <w:rPr>
                <w:b/>
              </w:rPr>
            </w:pPr>
            <w:r w:rsidRPr="00CD5AB3">
              <w:rPr>
                <w:b/>
              </w:rPr>
              <w:t>B</w:t>
            </w:r>
          </w:p>
        </w:tc>
        <w:tc>
          <w:tcPr>
            <w:tcW w:w="4094" w:type="dxa"/>
            <w:gridSpan w:val="2"/>
            <w:shd w:val="clear" w:color="auto" w:fill="F3F3F3"/>
          </w:tcPr>
          <w:p w14:paraId="3D7B0989" w14:textId="77777777" w:rsidR="00321EC3" w:rsidRPr="00CD5AB3" w:rsidRDefault="00321EC3" w:rsidP="006427AF">
            <w:pPr>
              <w:jc w:val="center"/>
              <w:rPr>
                <w:b/>
              </w:rPr>
            </w:pPr>
            <w:r w:rsidRPr="00CD5AB3">
              <w:rPr>
                <w:b/>
              </w:rPr>
              <w:t>C</w:t>
            </w:r>
          </w:p>
        </w:tc>
        <w:tc>
          <w:tcPr>
            <w:tcW w:w="432" w:type="dxa"/>
            <w:shd w:val="clear" w:color="auto" w:fill="F3F3F3"/>
          </w:tcPr>
          <w:p w14:paraId="3429A4F6" w14:textId="77777777" w:rsidR="00321EC3" w:rsidRPr="00CD5AB3" w:rsidRDefault="00321EC3" w:rsidP="006427AF">
            <w:pPr>
              <w:jc w:val="center"/>
              <w:rPr>
                <w:b/>
              </w:rPr>
            </w:pPr>
            <w:r w:rsidRPr="00CD5AB3">
              <w:rPr>
                <w:b/>
              </w:rPr>
              <w:t>D</w:t>
            </w:r>
          </w:p>
        </w:tc>
        <w:tc>
          <w:tcPr>
            <w:tcW w:w="4973" w:type="dxa"/>
            <w:gridSpan w:val="3"/>
            <w:shd w:val="clear" w:color="auto" w:fill="F3F3F3"/>
          </w:tcPr>
          <w:p w14:paraId="3CAA4330" w14:textId="77777777" w:rsidR="00321EC3" w:rsidRPr="00CD5AB3" w:rsidRDefault="00321EC3" w:rsidP="006427AF">
            <w:pPr>
              <w:jc w:val="center"/>
              <w:rPr>
                <w:b/>
              </w:rPr>
            </w:pPr>
            <w:r w:rsidRPr="00CD5AB3">
              <w:rPr>
                <w:b/>
              </w:rPr>
              <w:t>E</w:t>
            </w:r>
          </w:p>
        </w:tc>
        <w:tc>
          <w:tcPr>
            <w:tcW w:w="2317" w:type="dxa"/>
            <w:shd w:val="clear" w:color="auto" w:fill="F3F3F3"/>
          </w:tcPr>
          <w:p w14:paraId="6AE06FC3" w14:textId="77777777" w:rsidR="00321EC3" w:rsidRPr="00CD5AB3" w:rsidRDefault="00321EC3" w:rsidP="006427AF">
            <w:pPr>
              <w:jc w:val="center"/>
              <w:rPr>
                <w:b/>
              </w:rPr>
            </w:pPr>
            <w:r w:rsidRPr="00CD5AB3">
              <w:rPr>
                <w:b/>
              </w:rPr>
              <w:t>F</w:t>
            </w:r>
          </w:p>
        </w:tc>
        <w:tc>
          <w:tcPr>
            <w:tcW w:w="857" w:type="dxa"/>
            <w:gridSpan w:val="2"/>
            <w:shd w:val="clear" w:color="auto" w:fill="F3F3F3"/>
          </w:tcPr>
          <w:p w14:paraId="3F2C7830" w14:textId="77777777" w:rsidR="00321EC3" w:rsidRPr="00CD5AB3" w:rsidRDefault="00321EC3" w:rsidP="006427AF">
            <w:pPr>
              <w:jc w:val="center"/>
              <w:rPr>
                <w:b/>
              </w:rPr>
            </w:pPr>
            <w:r w:rsidRPr="00CD5AB3">
              <w:rPr>
                <w:b/>
              </w:rPr>
              <w:t>G</w:t>
            </w:r>
          </w:p>
        </w:tc>
      </w:tr>
      <w:tr w:rsidR="00321EC3" w:rsidRPr="00CD5AB3" w14:paraId="43135DDD" w14:textId="77777777" w:rsidTr="00C71797">
        <w:tc>
          <w:tcPr>
            <w:tcW w:w="13333" w:type="dxa"/>
            <w:gridSpan w:val="11"/>
          </w:tcPr>
          <w:p w14:paraId="5F89C339" w14:textId="77777777" w:rsidR="00321EC3" w:rsidRPr="00CD5AB3" w:rsidRDefault="00321EC3" w:rsidP="006427AF">
            <w:pPr>
              <w:pStyle w:val="pqiTabHead"/>
            </w:pPr>
            <w:r w:rsidRPr="00CD5AB3">
              <w:t>DD818 – C_DEL_DAT – Raport odbioru/eksportu.</w:t>
            </w:r>
          </w:p>
        </w:tc>
      </w:tr>
      <w:tr w:rsidR="00321EC3" w:rsidRPr="00CD5AB3" w14:paraId="154076E1" w14:textId="77777777" w:rsidTr="00C71797">
        <w:tc>
          <w:tcPr>
            <w:tcW w:w="660" w:type="dxa"/>
            <w:gridSpan w:val="2"/>
          </w:tcPr>
          <w:p w14:paraId="5904C04C" w14:textId="77777777" w:rsidR="00321EC3" w:rsidRPr="00CD5AB3" w:rsidRDefault="00321EC3" w:rsidP="006427AF">
            <w:pPr>
              <w:pStyle w:val="pqiTabBody"/>
              <w:rPr>
                <w:b/>
                <w:i/>
              </w:rPr>
            </w:pPr>
          </w:p>
        </w:tc>
        <w:tc>
          <w:tcPr>
            <w:tcW w:w="4094" w:type="dxa"/>
            <w:gridSpan w:val="2"/>
          </w:tcPr>
          <w:p w14:paraId="26521BB9" w14:textId="77777777" w:rsidR="00321EC3" w:rsidRPr="00CD5AB3" w:rsidRDefault="00321EC3" w:rsidP="006427AF">
            <w:pPr>
              <w:pStyle w:val="pqiTabBody"/>
              <w:rPr>
                <w:b/>
              </w:rPr>
            </w:pPr>
            <w:r w:rsidRPr="00CD5AB3">
              <w:rPr>
                <w:b/>
              </w:rPr>
              <w:t>&lt;NAGŁÓWEK&gt;</w:t>
            </w:r>
          </w:p>
          <w:p w14:paraId="36FE4234" w14:textId="77777777" w:rsidR="00321EC3" w:rsidRPr="00CD5AB3" w:rsidRDefault="00321EC3" w:rsidP="006427A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DD818</w:t>
            </w:r>
            <w:r w:rsidRPr="00CD5AB3">
              <w:rPr>
                <w:rFonts w:ascii="Courier New" w:hAnsi="Courier New"/>
                <w:color w:val="0000FF"/>
              </w:rPr>
              <w:t>/Header</w:t>
            </w:r>
          </w:p>
        </w:tc>
        <w:tc>
          <w:tcPr>
            <w:tcW w:w="432" w:type="dxa"/>
          </w:tcPr>
          <w:p w14:paraId="533E8EFE" w14:textId="77777777" w:rsidR="00321EC3" w:rsidRPr="00CD5AB3" w:rsidRDefault="00321EC3" w:rsidP="006427AF">
            <w:pPr>
              <w:pStyle w:val="pqiTabBody"/>
              <w:jc w:val="center"/>
              <w:rPr>
                <w:b/>
              </w:rPr>
            </w:pPr>
            <w:r w:rsidRPr="00CD5AB3">
              <w:rPr>
                <w:b/>
              </w:rPr>
              <w:t>R</w:t>
            </w:r>
          </w:p>
        </w:tc>
        <w:tc>
          <w:tcPr>
            <w:tcW w:w="4973" w:type="dxa"/>
            <w:gridSpan w:val="3"/>
          </w:tcPr>
          <w:p w14:paraId="220098C4" w14:textId="77777777" w:rsidR="00321EC3" w:rsidRPr="00CD5AB3" w:rsidRDefault="00321EC3" w:rsidP="006427AF">
            <w:pPr>
              <w:pStyle w:val="pqiTabBody"/>
              <w:rPr>
                <w:b/>
              </w:rPr>
            </w:pPr>
          </w:p>
        </w:tc>
        <w:tc>
          <w:tcPr>
            <w:tcW w:w="2317" w:type="dxa"/>
          </w:tcPr>
          <w:p w14:paraId="0BF15FAA" w14:textId="77777777" w:rsidR="00321EC3" w:rsidRPr="00CD5AB3" w:rsidRDefault="00321EC3" w:rsidP="006427AF">
            <w:pPr>
              <w:pStyle w:val="pqiTabBody"/>
              <w:rPr>
                <w:b/>
              </w:rPr>
            </w:pPr>
          </w:p>
        </w:tc>
        <w:tc>
          <w:tcPr>
            <w:tcW w:w="857" w:type="dxa"/>
            <w:gridSpan w:val="2"/>
          </w:tcPr>
          <w:p w14:paraId="45EFA2AC" w14:textId="77777777" w:rsidR="00321EC3" w:rsidRPr="00CD5AB3" w:rsidRDefault="00321EC3" w:rsidP="006427AF">
            <w:pPr>
              <w:pStyle w:val="pqiTabBody"/>
              <w:rPr>
                <w:b/>
              </w:rPr>
            </w:pPr>
            <w:r w:rsidRPr="00CD5AB3">
              <w:rPr>
                <w:b/>
              </w:rPr>
              <w:t>1x</w:t>
            </w:r>
          </w:p>
        </w:tc>
      </w:tr>
      <w:tr w:rsidR="00321EC3" w:rsidRPr="00CD5AB3" w14:paraId="3EB30DE5" w14:textId="77777777" w:rsidTr="00C71797">
        <w:tc>
          <w:tcPr>
            <w:tcW w:w="13333" w:type="dxa"/>
            <w:gridSpan w:val="11"/>
          </w:tcPr>
          <w:p w14:paraId="651D59C5" w14:textId="77777777" w:rsidR="00321EC3" w:rsidRPr="00CD5AB3" w:rsidRDefault="00321EC3" w:rsidP="006427AF">
            <w:pPr>
              <w:pStyle w:val="pqiTabBody"/>
            </w:pPr>
            <w:r w:rsidRPr="00CD5AB3">
              <w:t>Wszystkie elementy główne począwszy od poniższego zawarte są w elemencie:</w:t>
            </w:r>
          </w:p>
          <w:p w14:paraId="3209D813" w14:textId="77777777" w:rsidR="00321EC3" w:rsidRPr="00CD5AB3" w:rsidRDefault="00321EC3" w:rsidP="006427AF">
            <w:pPr>
              <w:pStyle w:val="pqiTabBody"/>
              <w:rPr>
                <w:rFonts w:ascii="Courier New" w:hAnsi="Courier New" w:cs="Courier New"/>
                <w:noProof/>
                <w:color w:val="0000FF"/>
              </w:rPr>
            </w:pPr>
            <w:r w:rsidRPr="00CD5AB3">
              <w:rPr>
                <w:rFonts w:ascii="Courier New" w:hAnsi="Courier New"/>
                <w:color w:val="0000FF"/>
              </w:rPr>
              <w:t>/</w:t>
            </w:r>
            <w:r w:rsidRPr="00CD5AB3">
              <w:rPr>
                <w:rFonts w:ascii="Courier New" w:hAnsi="Courier New" w:cs="Courier New"/>
                <w:noProof/>
                <w:color w:val="0000FF"/>
              </w:rPr>
              <w:t>DD818</w:t>
            </w:r>
            <w:r w:rsidRPr="00CD5AB3">
              <w:rPr>
                <w:rFonts w:ascii="Courier New" w:hAnsi="Courier New"/>
                <w:color w:val="0000FF"/>
              </w:rPr>
              <w:t>/Body/</w:t>
            </w:r>
            <w:r w:rsidRPr="00CD5AB3">
              <w:rPr>
                <w:rFonts w:ascii="Courier New" w:hAnsi="Courier New" w:cs="Courier New"/>
                <w:noProof/>
                <w:color w:val="0000FF"/>
              </w:rPr>
              <w:t>AcceptedOrRejectedReportOfReceipt</w:t>
            </w:r>
          </w:p>
        </w:tc>
      </w:tr>
      <w:tr w:rsidR="00321EC3" w:rsidRPr="00CD5AB3" w14:paraId="3167C7A5" w14:textId="77777777" w:rsidTr="00C71797">
        <w:trPr>
          <w:cantSplit/>
        </w:trPr>
        <w:tc>
          <w:tcPr>
            <w:tcW w:w="711" w:type="dxa"/>
            <w:gridSpan w:val="3"/>
          </w:tcPr>
          <w:p w14:paraId="7628DE7C" w14:textId="77777777" w:rsidR="00321EC3" w:rsidRPr="00CD5AB3" w:rsidRDefault="00321EC3" w:rsidP="006427AF">
            <w:pPr>
              <w:keepNext/>
              <w:rPr>
                <w:i/>
              </w:rPr>
            </w:pPr>
            <w:r w:rsidRPr="00CD5AB3">
              <w:rPr>
                <w:b/>
              </w:rPr>
              <w:t>1</w:t>
            </w:r>
          </w:p>
        </w:tc>
        <w:tc>
          <w:tcPr>
            <w:tcW w:w="4043" w:type="dxa"/>
          </w:tcPr>
          <w:p w14:paraId="18EC2227" w14:textId="77777777" w:rsidR="00321EC3" w:rsidRPr="00CD5AB3" w:rsidRDefault="00321EC3" w:rsidP="006427AF">
            <w:pPr>
              <w:keepNext/>
              <w:rPr>
                <w:b/>
                <w:caps/>
              </w:rPr>
            </w:pPr>
            <w:r w:rsidRPr="00CD5AB3">
              <w:rPr>
                <w:b/>
                <w:caps/>
              </w:rPr>
              <w:t>CECHA</w:t>
            </w:r>
          </w:p>
          <w:p w14:paraId="35E6E33F" w14:textId="77777777" w:rsidR="00321EC3" w:rsidRPr="00CD5AB3" w:rsidRDefault="00321EC3" w:rsidP="006427AF">
            <w:pPr>
              <w:keepNext/>
              <w:rPr>
                <w:rFonts w:ascii="Times New Roman Bold" w:hAnsi="Times New Roman Bold"/>
                <w:b/>
                <w:caps/>
              </w:rPr>
            </w:pPr>
            <w:r w:rsidRPr="00CD5AB3">
              <w:rPr>
                <w:rFonts w:ascii="Courier New" w:hAnsi="Courier New" w:cs="Courier New"/>
                <w:noProof/>
                <w:color w:val="0000FF"/>
                <w:szCs w:val="20"/>
              </w:rPr>
              <w:t>Attributes</w:t>
            </w:r>
          </w:p>
        </w:tc>
        <w:tc>
          <w:tcPr>
            <w:tcW w:w="432" w:type="dxa"/>
          </w:tcPr>
          <w:p w14:paraId="75A8C0C0" w14:textId="77777777" w:rsidR="00321EC3" w:rsidRPr="00CD5AB3" w:rsidRDefault="00321EC3" w:rsidP="006427AF">
            <w:pPr>
              <w:keepNext/>
              <w:jc w:val="center"/>
              <w:rPr>
                <w:b/>
              </w:rPr>
            </w:pPr>
            <w:r w:rsidRPr="00CD5AB3">
              <w:rPr>
                <w:b/>
              </w:rPr>
              <w:t>R</w:t>
            </w:r>
          </w:p>
        </w:tc>
        <w:tc>
          <w:tcPr>
            <w:tcW w:w="4973" w:type="dxa"/>
            <w:gridSpan w:val="3"/>
          </w:tcPr>
          <w:p w14:paraId="65F76FEC" w14:textId="77777777" w:rsidR="00321EC3" w:rsidRPr="00CD5AB3" w:rsidRDefault="00321EC3" w:rsidP="006427AF">
            <w:pPr>
              <w:keepNext/>
              <w:rPr>
                <w:b/>
              </w:rPr>
            </w:pPr>
          </w:p>
        </w:tc>
        <w:tc>
          <w:tcPr>
            <w:tcW w:w="2317" w:type="dxa"/>
          </w:tcPr>
          <w:p w14:paraId="608D9968" w14:textId="77777777" w:rsidR="00321EC3" w:rsidRPr="00CD5AB3" w:rsidRDefault="00321EC3" w:rsidP="006427AF">
            <w:pPr>
              <w:keepNext/>
              <w:rPr>
                <w:b/>
              </w:rPr>
            </w:pPr>
          </w:p>
        </w:tc>
        <w:tc>
          <w:tcPr>
            <w:tcW w:w="857" w:type="dxa"/>
            <w:gridSpan w:val="2"/>
          </w:tcPr>
          <w:p w14:paraId="33432178" w14:textId="77777777" w:rsidR="00321EC3" w:rsidRPr="00CD5AB3" w:rsidRDefault="00321EC3" w:rsidP="006427AF">
            <w:pPr>
              <w:keepNext/>
              <w:rPr>
                <w:b/>
              </w:rPr>
            </w:pPr>
            <w:r w:rsidRPr="00CD5AB3">
              <w:rPr>
                <w:b/>
              </w:rPr>
              <w:t>1x</w:t>
            </w:r>
          </w:p>
        </w:tc>
      </w:tr>
      <w:tr w:rsidR="00321EC3" w:rsidRPr="00CD5AB3" w14:paraId="3122538F" w14:textId="77777777" w:rsidTr="00C71797">
        <w:trPr>
          <w:cantSplit/>
        </w:trPr>
        <w:tc>
          <w:tcPr>
            <w:tcW w:w="336" w:type="dxa"/>
          </w:tcPr>
          <w:p w14:paraId="7562D09E" w14:textId="77777777" w:rsidR="00321EC3" w:rsidRPr="00CD5AB3" w:rsidRDefault="00321EC3" w:rsidP="006427AF">
            <w:pPr>
              <w:rPr>
                <w:b/>
              </w:rPr>
            </w:pPr>
          </w:p>
        </w:tc>
        <w:tc>
          <w:tcPr>
            <w:tcW w:w="375" w:type="dxa"/>
            <w:gridSpan w:val="2"/>
          </w:tcPr>
          <w:p w14:paraId="6AEA28C5" w14:textId="77777777" w:rsidR="00321EC3" w:rsidRPr="00CD5AB3" w:rsidRDefault="00321EC3" w:rsidP="006427AF">
            <w:pPr>
              <w:rPr>
                <w:i/>
              </w:rPr>
            </w:pPr>
            <w:r w:rsidRPr="00CD5AB3">
              <w:rPr>
                <w:i/>
              </w:rPr>
              <w:t>a</w:t>
            </w:r>
          </w:p>
        </w:tc>
        <w:tc>
          <w:tcPr>
            <w:tcW w:w="4043" w:type="dxa"/>
          </w:tcPr>
          <w:p w14:paraId="342AF2A5" w14:textId="77777777" w:rsidR="00321EC3" w:rsidRPr="00CD5AB3" w:rsidRDefault="00321EC3" w:rsidP="006427AF">
            <w:r w:rsidRPr="00CD5AB3">
              <w:t>Data i czas zatwierdzenia raportu odbioru/wywozu</w:t>
            </w:r>
          </w:p>
          <w:p w14:paraId="6EAB7F20" w14:textId="77777777" w:rsidR="00321EC3" w:rsidRPr="00CD5AB3" w:rsidRDefault="00321EC3" w:rsidP="006427AF">
            <w:pPr>
              <w:rPr>
                <w:rFonts w:ascii="Courier New" w:hAnsi="Courier New" w:cs="Courier New"/>
                <w:noProof/>
                <w:color w:val="0000FF"/>
                <w:szCs w:val="20"/>
              </w:rPr>
            </w:pPr>
            <w:r w:rsidRPr="00CD5AB3">
              <w:rPr>
                <w:rFonts w:ascii="Courier New" w:hAnsi="Courier New" w:cs="Courier New"/>
                <w:noProof/>
                <w:color w:val="0000FF"/>
                <w:szCs w:val="20"/>
              </w:rPr>
              <w:t>DateAndTimeOfValidationOf</w:t>
            </w:r>
          </w:p>
          <w:p w14:paraId="4438F100" w14:textId="38B10302" w:rsidR="00321EC3" w:rsidRPr="00CD5AB3" w:rsidRDefault="00321EC3" w:rsidP="006427AF">
            <w:pPr>
              <w:rPr>
                <w:rFonts w:ascii="Courier New" w:hAnsi="Courier New" w:cs="Courier New"/>
                <w:noProof/>
                <w:color w:val="0000FF"/>
                <w:szCs w:val="20"/>
              </w:rPr>
            </w:pPr>
            <w:r w:rsidRPr="00CD5AB3">
              <w:rPr>
                <w:rFonts w:ascii="Courier New" w:hAnsi="Courier New" w:cs="Courier New"/>
                <w:noProof/>
                <w:color w:val="0000FF"/>
                <w:szCs w:val="20"/>
              </w:rPr>
              <w:t>ReportOfReceipt</w:t>
            </w:r>
          </w:p>
        </w:tc>
        <w:tc>
          <w:tcPr>
            <w:tcW w:w="432" w:type="dxa"/>
          </w:tcPr>
          <w:p w14:paraId="578268F0" w14:textId="77777777" w:rsidR="00321EC3" w:rsidRPr="00CD5AB3" w:rsidRDefault="00321EC3" w:rsidP="006427AF">
            <w:pPr>
              <w:jc w:val="center"/>
            </w:pPr>
            <w:r w:rsidRPr="00CD5AB3">
              <w:t>D</w:t>
            </w:r>
          </w:p>
        </w:tc>
        <w:tc>
          <w:tcPr>
            <w:tcW w:w="4973" w:type="dxa"/>
            <w:gridSpan w:val="3"/>
          </w:tcPr>
          <w:p w14:paraId="41009428" w14:textId="6284D0A2" w:rsidR="00321EC3" w:rsidRPr="00CD5AB3" w:rsidRDefault="001D3A6D" w:rsidP="00FB09E6">
            <w:r w:rsidRPr="00CD5AB3">
              <w:t xml:space="preserve">Podaje urząd skarbowy lub celno-skarbowy </w:t>
            </w:r>
            <w:r w:rsidR="00321EC3" w:rsidRPr="00CD5AB3">
              <w:t>po zatwierdzeniu raportu odbioru/raportu wywozu.</w:t>
            </w:r>
          </w:p>
        </w:tc>
        <w:tc>
          <w:tcPr>
            <w:tcW w:w="2317" w:type="dxa"/>
          </w:tcPr>
          <w:p w14:paraId="4E409B9F" w14:textId="77777777" w:rsidR="00321EC3" w:rsidRPr="00CD5AB3" w:rsidRDefault="00321EC3" w:rsidP="006427AF">
            <w:pPr>
              <w:rPr>
                <w:szCs w:val="20"/>
                <w:lang w:eastAsia="en-GB"/>
              </w:rPr>
            </w:pPr>
          </w:p>
        </w:tc>
        <w:tc>
          <w:tcPr>
            <w:tcW w:w="857" w:type="dxa"/>
            <w:gridSpan w:val="2"/>
          </w:tcPr>
          <w:p w14:paraId="1F9EFB7B" w14:textId="77777777" w:rsidR="00321EC3" w:rsidRPr="00CD5AB3" w:rsidRDefault="00321EC3" w:rsidP="006427AF">
            <w:r w:rsidRPr="00CD5AB3">
              <w:t>dateTime</w:t>
            </w:r>
          </w:p>
        </w:tc>
      </w:tr>
      <w:tr w:rsidR="00321EC3" w:rsidRPr="00CD5AB3" w14:paraId="5F84F485" w14:textId="77777777" w:rsidTr="00C71797">
        <w:trPr>
          <w:cantSplit/>
        </w:trPr>
        <w:tc>
          <w:tcPr>
            <w:tcW w:w="711" w:type="dxa"/>
            <w:gridSpan w:val="3"/>
          </w:tcPr>
          <w:p w14:paraId="0CEC5F6E" w14:textId="77777777" w:rsidR="00321EC3" w:rsidRPr="00CD5AB3" w:rsidRDefault="00321EC3" w:rsidP="006427AF">
            <w:pPr>
              <w:keepNext/>
              <w:rPr>
                <w:i/>
              </w:rPr>
            </w:pPr>
            <w:r w:rsidRPr="00CD5AB3">
              <w:rPr>
                <w:b/>
              </w:rPr>
              <w:t>2</w:t>
            </w:r>
          </w:p>
        </w:tc>
        <w:tc>
          <w:tcPr>
            <w:tcW w:w="4043" w:type="dxa"/>
          </w:tcPr>
          <w:p w14:paraId="6315C791" w14:textId="77777777" w:rsidR="00321EC3" w:rsidRPr="00CD5AB3" w:rsidRDefault="00E35036" w:rsidP="006427AF">
            <w:pPr>
              <w:keepNext/>
              <w:rPr>
                <w:b/>
              </w:rPr>
            </w:pPr>
            <w:r w:rsidRPr="00CD5AB3">
              <w:rPr>
                <w:b/>
              </w:rPr>
              <w:t xml:space="preserve">DOSTAWA </w:t>
            </w:r>
            <w:r w:rsidR="00321EC3" w:rsidRPr="00CD5AB3">
              <w:rPr>
                <w:b/>
              </w:rPr>
              <w:t>WYROBÓW AKCYZOWYCH - Dokument e-</w:t>
            </w:r>
            <w:r w:rsidR="001D3A6D" w:rsidRPr="00CD5AB3">
              <w:rPr>
                <w:b/>
              </w:rPr>
              <w:t>DD</w:t>
            </w:r>
          </w:p>
          <w:p w14:paraId="5595DFE3" w14:textId="77777777" w:rsidR="00321EC3" w:rsidRPr="00CD5AB3" w:rsidRDefault="00321EC3" w:rsidP="006427AF">
            <w:pPr>
              <w:keepNext/>
              <w:rPr>
                <w:rFonts w:ascii="Courier New" w:hAnsi="Courier New" w:cs="Courier New"/>
                <w:noProof/>
                <w:color w:val="0000FF"/>
                <w:szCs w:val="20"/>
              </w:rPr>
            </w:pPr>
            <w:r w:rsidRPr="00CD5AB3">
              <w:rPr>
                <w:rFonts w:ascii="Courier New" w:hAnsi="Courier New" w:cs="Courier New"/>
                <w:noProof/>
                <w:color w:val="0000FF"/>
                <w:szCs w:val="20"/>
              </w:rPr>
              <w:t>DocumentReference</w:t>
            </w:r>
          </w:p>
        </w:tc>
        <w:tc>
          <w:tcPr>
            <w:tcW w:w="432" w:type="dxa"/>
          </w:tcPr>
          <w:p w14:paraId="71BAFBFA" w14:textId="77777777" w:rsidR="00321EC3" w:rsidRPr="00CD5AB3" w:rsidRDefault="00321EC3" w:rsidP="006427AF">
            <w:pPr>
              <w:keepNext/>
              <w:jc w:val="center"/>
              <w:rPr>
                <w:b/>
              </w:rPr>
            </w:pPr>
            <w:r w:rsidRPr="00CD5AB3">
              <w:rPr>
                <w:b/>
              </w:rPr>
              <w:t>R</w:t>
            </w:r>
          </w:p>
        </w:tc>
        <w:tc>
          <w:tcPr>
            <w:tcW w:w="4973" w:type="dxa"/>
            <w:gridSpan w:val="3"/>
          </w:tcPr>
          <w:p w14:paraId="2D6190F8" w14:textId="77777777" w:rsidR="00321EC3" w:rsidRPr="00CD5AB3" w:rsidRDefault="00321EC3" w:rsidP="006427AF">
            <w:pPr>
              <w:keepNext/>
              <w:rPr>
                <w:b/>
                <w:lang w:eastAsia="en-GB"/>
              </w:rPr>
            </w:pPr>
          </w:p>
        </w:tc>
        <w:tc>
          <w:tcPr>
            <w:tcW w:w="2317" w:type="dxa"/>
          </w:tcPr>
          <w:p w14:paraId="13034A58" w14:textId="77777777" w:rsidR="00321EC3" w:rsidRPr="00CD5AB3" w:rsidRDefault="00321EC3" w:rsidP="006427AF">
            <w:pPr>
              <w:keepNext/>
              <w:rPr>
                <w:b/>
              </w:rPr>
            </w:pPr>
          </w:p>
        </w:tc>
        <w:tc>
          <w:tcPr>
            <w:tcW w:w="857" w:type="dxa"/>
            <w:gridSpan w:val="2"/>
          </w:tcPr>
          <w:p w14:paraId="0047DA0E" w14:textId="77777777" w:rsidR="00321EC3" w:rsidRPr="00CD5AB3" w:rsidRDefault="00321EC3" w:rsidP="006427AF">
            <w:pPr>
              <w:keepNext/>
              <w:rPr>
                <w:b/>
              </w:rPr>
            </w:pPr>
            <w:r w:rsidRPr="00CD5AB3">
              <w:rPr>
                <w:b/>
              </w:rPr>
              <w:t>1x</w:t>
            </w:r>
          </w:p>
        </w:tc>
      </w:tr>
      <w:tr w:rsidR="00321EC3" w:rsidRPr="00CD5AB3" w14:paraId="4605F218" w14:textId="77777777" w:rsidTr="00C71797">
        <w:trPr>
          <w:cantSplit/>
        </w:trPr>
        <w:tc>
          <w:tcPr>
            <w:tcW w:w="336" w:type="dxa"/>
          </w:tcPr>
          <w:p w14:paraId="0AA57D52" w14:textId="77777777" w:rsidR="00321EC3" w:rsidRPr="00CD5AB3" w:rsidRDefault="00321EC3" w:rsidP="006427AF">
            <w:pPr>
              <w:rPr>
                <w:b/>
              </w:rPr>
            </w:pPr>
          </w:p>
        </w:tc>
        <w:tc>
          <w:tcPr>
            <w:tcW w:w="375" w:type="dxa"/>
            <w:gridSpan w:val="2"/>
          </w:tcPr>
          <w:p w14:paraId="09C55CFA" w14:textId="77777777" w:rsidR="00321EC3" w:rsidRPr="00CD5AB3" w:rsidRDefault="00321EC3" w:rsidP="006427AF">
            <w:pPr>
              <w:rPr>
                <w:i/>
              </w:rPr>
            </w:pPr>
            <w:r w:rsidRPr="00CD5AB3">
              <w:rPr>
                <w:i/>
              </w:rPr>
              <w:t>a</w:t>
            </w:r>
          </w:p>
        </w:tc>
        <w:tc>
          <w:tcPr>
            <w:tcW w:w="4043" w:type="dxa"/>
          </w:tcPr>
          <w:p w14:paraId="738CA069" w14:textId="77777777" w:rsidR="00321EC3" w:rsidRPr="00CD5AB3" w:rsidRDefault="00321EC3" w:rsidP="006427AF">
            <w:r w:rsidRPr="00CD5AB3">
              <w:t>Numer DDARC</w:t>
            </w:r>
          </w:p>
          <w:p w14:paraId="74F2C1D2" w14:textId="3F321C00" w:rsidR="00321EC3" w:rsidRPr="00CD5AB3" w:rsidRDefault="00321EC3" w:rsidP="006427AF">
            <w:pPr>
              <w:rPr>
                <w:rFonts w:ascii="Courier New" w:hAnsi="Courier New" w:cs="Courier New"/>
                <w:noProof/>
                <w:color w:val="0000FF"/>
                <w:szCs w:val="20"/>
              </w:rPr>
            </w:pPr>
            <w:r w:rsidRPr="00CD5AB3">
              <w:rPr>
                <w:rFonts w:ascii="Courier New" w:hAnsi="Courier New" w:cs="Courier New"/>
                <w:noProof/>
                <w:color w:val="0000FF"/>
                <w:szCs w:val="20"/>
              </w:rPr>
              <w:t>Del</w:t>
            </w:r>
            <w:r w:rsidR="00693983" w:rsidRPr="00CD5AB3">
              <w:rPr>
                <w:rFonts w:ascii="Courier New" w:hAnsi="Courier New" w:cs="Courier New"/>
                <w:noProof/>
                <w:color w:val="0000FF"/>
                <w:szCs w:val="20"/>
              </w:rPr>
              <w:t>i</w:t>
            </w:r>
            <w:r w:rsidRPr="00CD5AB3">
              <w:rPr>
                <w:rFonts w:ascii="Courier New" w:hAnsi="Courier New" w:cs="Courier New"/>
                <w:noProof/>
                <w:color w:val="0000FF"/>
                <w:szCs w:val="20"/>
              </w:rPr>
              <w:t>veryDocumentAdministrativeReferenceCode</w:t>
            </w:r>
          </w:p>
        </w:tc>
        <w:tc>
          <w:tcPr>
            <w:tcW w:w="432" w:type="dxa"/>
          </w:tcPr>
          <w:p w14:paraId="200281DD" w14:textId="77777777" w:rsidR="00321EC3" w:rsidRPr="00CD5AB3" w:rsidRDefault="00321EC3" w:rsidP="006427AF">
            <w:pPr>
              <w:jc w:val="center"/>
            </w:pPr>
            <w:r w:rsidRPr="00CD5AB3">
              <w:t>R</w:t>
            </w:r>
          </w:p>
        </w:tc>
        <w:tc>
          <w:tcPr>
            <w:tcW w:w="4973" w:type="dxa"/>
            <w:gridSpan w:val="3"/>
          </w:tcPr>
          <w:p w14:paraId="1B3CB668" w14:textId="77777777" w:rsidR="00321EC3" w:rsidRPr="00CD5AB3" w:rsidRDefault="00321EC3" w:rsidP="006427AF">
            <w:pPr>
              <w:rPr>
                <w:lang w:eastAsia="en-GB"/>
              </w:rPr>
            </w:pPr>
          </w:p>
        </w:tc>
        <w:tc>
          <w:tcPr>
            <w:tcW w:w="2317" w:type="dxa"/>
          </w:tcPr>
          <w:p w14:paraId="032E7353" w14:textId="5F8DD3AE" w:rsidR="00321EC3" w:rsidRPr="00CD5AB3" w:rsidRDefault="00321EC3" w:rsidP="006427AF">
            <w:pPr>
              <w:rPr>
                <w:lang w:eastAsia="en-GB"/>
              </w:rPr>
            </w:pPr>
            <w:r w:rsidRPr="00CD5AB3">
              <w:rPr>
                <w:lang w:eastAsia="en-GB"/>
              </w:rPr>
              <w:t xml:space="preserve">Należy podać </w:t>
            </w:r>
            <w:r w:rsidR="00D46974">
              <w:rPr>
                <w:lang w:eastAsia="en-GB"/>
              </w:rPr>
              <w:t>DD</w:t>
            </w:r>
            <w:r w:rsidRPr="00CD5AB3">
              <w:rPr>
                <w:lang w:eastAsia="en-GB"/>
              </w:rPr>
              <w:t>ARC dokumentu e-</w:t>
            </w:r>
            <w:r w:rsidR="001D3A6D" w:rsidRPr="00CD5AB3">
              <w:rPr>
                <w:lang w:eastAsia="en-GB"/>
              </w:rPr>
              <w:t>DD</w:t>
            </w:r>
            <w:r w:rsidRPr="00CD5AB3">
              <w:rPr>
                <w:lang w:eastAsia="en-GB"/>
              </w:rPr>
              <w:t>.</w:t>
            </w:r>
          </w:p>
        </w:tc>
        <w:tc>
          <w:tcPr>
            <w:tcW w:w="857" w:type="dxa"/>
            <w:gridSpan w:val="2"/>
          </w:tcPr>
          <w:p w14:paraId="280AEBD4" w14:textId="77777777" w:rsidR="00321EC3" w:rsidRPr="00CD5AB3" w:rsidRDefault="00321EC3" w:rsidP="006427AF">
            <w:r w:rsidRPr="00CD5AB3">
              <w:t>an21</w:t>
            </w:r>
          </w:p>
        </w:tc>
      </w:tr>
      <w:tr w:rsidR="00321EC3" w:rsidRPr="00CD5AB3" w14:paraId="321E3E0F" w14:textId="77777777" w:rsidTr="00C71797">
        <w:trPr>
          <w:cantSplit/>
        </w:trPr>
        <w:tc>
          <w:tcPr>
            <w:tcW w:w="336" w:type="dxa"/>
          </w:tcPr>
          <w:p w14:paraId="6D255789" w14:textId="77777777" w:rsidR="00321EC3" w:rsidRPr="00CD5AB3" w:rsidRDefault="00321EC3" w:rsidP="006427AF">
            <w:pPr>
              <w:rPr>
                <w:b/>
              </w:rPr>
            </w:pPr>
          </w:p>
        </w:tc>
        <w:tc>
          <w:tcPr>
            <w:tcW w:w="375" w:type="dxa"/>
            <w:gridSpan w:val="2"/>
          </w:tcPr>
          <w:p w14:paraId="4C9C1449" w14:textId="77777777" w:rsidR="00321EC3" w:rsidRPr="00CD5AB3" w:rsidRDefault="00321EC3" w:rsidP="006427AF">
            <w:pPr>
              <w:rPr>
                <w:i/>
              </w:rPr>
            </w:pPr>
            <w:r w:rsidRPr="00CD5AB3">
              <w:rPr>
                <w:i/>
              </w:rPr>
              <w:t>b</w:t>
            </w:r>
          </w:p>
        </w:tc>
        <w:tc>
          <w:tcPr>
            <w:tcW w:w="4043" w:type="dxa"/>
          </w:tcPr>
          <w:p w14:paraId="1AC3158E" w14:textId="77777777" w:rsidR="00321EC3" w:rsidRPr="00CD5AB3" w:rsidRDefault="00321EC3" w:rsidP="006427AF">
            <w:r w:rsidRPr="00CD5AB3">
              <w:t>Numer porządkowy</w:t>
            </w:r>
          </w:p>
          <w:p w14:paraId="491EA4AE" w14:textId="77777777" w:rsidR="00321EC3" w:rsidRPr="00CD5AB3" w:rsidRDefault="00321EC3" w:rsidP="006427AF">
            <w:r w:rsidRPr="00CD5AB3">
              <w:rPr>
                <w:rFonts w:ascii="Courier New" w:hAnsi="Courier New" w:cs="Courier New"/>
                <w:noProof/>
                <w:color w:val="0000FF"/>
                <w:szCs w:val="20"/>
              </w:rPr>
              <w:t>SequenceNumber</w:t>
            </w:r>
          </w:p>
        </w:tc>
        <w:tc>
          <w:tcPr>
            <w:tcW w:w="432" w:type="dxa"/>
          </w:tcPr>
          <w:p w14:paraId="37A0749D" w14:textId="77777777" w:rsidR="00321EC3" w:rsidRPr="00CD5AB3" w:rsidRDefault="00321EC3" w:rsidP="006427AF">
            <w:pPr>
              <w:jc w:val="center"/>
            </w:pPr>
            <w:r w:rsidRPr="00CD5AB3">
              <w:t>R</w:t>
            </w:r>
          </w:p>
        </w:tc>
        <w:tc>
          <w:tcPr>
            <w:tcW w:w="4973" w:type="dxa"/>
            <w:gridSpan w:val="3"/>
          </w:tcPr>
          <w:p w14:paraId="21A676DD" w14:textId="77777777" w:rsidR="00321EC3" w:rsidRPr="00CD5AB3" w:rsidRDefault="00321EC3" w:rsidP="006427AF"/>
        </w:tc>
        <w:tc>
          <w:tcPr>
            <w:tcW w:w="2317" w:type="dxa"/>
          </w:tcPr>
          <w:p w14:paraId="0A2ACF3C" w14:textId="77777777" w:rsidR="00321EC3" w:rsidRPr="00CD5AB3" w:rsidRDefault="00321EC3" w:rsidP="006427AF">
            <w:pPr>
              <w:rPr>
                <w:lang w:eastAsia="en-GB"/>
              </w:rPr>
            </w:pPr>
            <w:r w:rsidRPr="00CD5AB3">
              <w:rPr>
                <w:lang w:eastAsia="en-GB"/>
              </w:rPr>
              <w:t>Należy podać numer porządkowy dokumentu e-</w:t>
            </w:r>
            <w:r w:rsidR="001D3A6D" w:rsidRPr="00CD5AB3">
              <w:rPr>
                <w:lang w:eastAsia="en-GB"/>
              </w:rPr>
              <w:t>DD</w:t>
            </w:r>
            <w:r w:rsidRPr="00CD5AB3">
              <w:rPr>
                <w:lang w:eastAsia="en-GB"/>
              </w:rPr>
              <w:t xml:space="preserve">. </w:t>
            </w:r>
            <w:r w:rsidRPr="00CD5AB3">
              <w:t>Wartość musi być większa od zera.</w:t>
            </w:r>
          </w:p>
        </w:tc>
        <w:tc>
          <w:tcPr>
            <w:tcW w:w="857" w:type="dxa"/>
            <w:gridSpan w:val="2"/>
          </w:tcPr>
          <w:p w14:paraId="275CE732" w14:textId="77777777" w:rsidR="00321EC3" w:rsidRPr="00CD5AB3" w:rsidRDefault="00321EC3" w:rsidP="006427AF">
            <w:r w:rsidRPr="00CD5AB3">
              <w:t>n..2</w:t>
            </w:r>
          </w:p>
        </w:tc>
      </w:tr>
      <w:tr w:rsidR="00321EC3" w:rsidRPr="00CD5AB3" w14:paraId="1E018166" w14:textId="77777777" w:rsidTr="00C71797">
        <w:trPr>
          <w:cantSplit/>
        </w:trPr>
        <w:tc>
          <w:tcPr>
            <w:tcW w:w="711" w:type="dxa"/>
            <w:gridSpan w:val="3"/>
          </w:tcPr>
          <w:p w14:paraId="4D3F9792" w14:textId="77777777" w:rsidR="00321EC3" w:rsidRPr="00CD5AB3" w:rsidRDefault="001D3A6D" w:rsidP="006427AF">
            <w:pPr>
              <w:keepNext/>
              <w:rPr>
                <w:i/>
              </w:rPr>
            </w:pPr>
            <w:r w:rsidRPr="00CD5AB3">
              <w:rPr>
                <w:b/>
              </w:rPr>
              <w:t>3</w:t>
            </w:r>
          </w:p>
        </w:tc>
        <w:tc>
          <w:tcPr>
            <w:tcW w:w="4043" w:type="dxa"/>
          </w:tcPr>
          <w:p w14:paraId="1BA698E1" w14:textId="77777777" w:rsidR="00321EC3" w:rsidRPr="00CD5AB3" w:rsidRDefault="00321EC3" w:rsidP="006427AF">
            <w:pPr>
              <w:keepNext/>
              <w:rPr>
                <w:b/>
                <w:szCs w:val="20"/>
              </w:rPr>
            </w:pPr>
            <w:r w:rsidRPr="00CD5AB3">
              <w:rPr>
                <w:b/>
                <w:szCs w:val="20"/>
              </w:rPr>
              <w:t>PODMIOT Odbierający</w:t>
            </w:r>
          </w:p>
          <w:p w14:paraId="6143A53C" w14:textId="77777777" w:rsidR="00321EC3" w:rsidRPr="00CD5AB3" w:rsidRDefault="00321EC3" w:rsidP="006427AF">
            <w:pPr>
              <w:keepNext/>
            </w:pPr>
            <w:r w:rsidRPr="00CD5AB3">
              <w:rPr>
                <w:rFonts w:ascii="Courier New" w:hAnsi="Courier New" w:cs="Courier New"/>
                <w:noProof/>
                <w:color w:val="0000FF"/>
                <w:szCs w:val="20"/>
              </w:rPr>
              <w:t>ConsigneeTrader</w:t>
            </w:r>
          </w:p>
        </w:tc>
        <w:tc>
          <w:tcPr>
            <w:tcW w:w="432" w:type="dxa"/>
          </w:tcPr>
          <w:p w14:paraId="7B26E328" w14:textId="77777777" w:rsidR="00321EC3" w:rsidRPr="00CD5AB3" w:rsidRDefault="004F2059" w:rsidP="006427AF">
            <w:pPr>
              <w:keepNext/>
              <w:jc w:val="center"/>
              <w:rPr>
                <w:b/>
              </w:rPr>
            </w:pPr>
            <w:r w:rsidRPr="00CD5AB3">
              <w:rPr>
                <w:b/>
                <w:sz w:val="22"/>
                <w:szCs w:val="22"/>
              </w:rPr>
              <w:t>R</w:t>
            </w:r>
          </w:p>
        </w:tc>
        <w:tc>
          <w:tcPr>
            <w:tcW w:w="4973" w:type="dxa"/>
            <w:gridSpan w:val="3"/>
          </w:tcPr>
          <w:p w14:paraId="1DE5791C" w14:textId="77777777" w:rsidR="00321EC3" w:rsidRPr="00CD5AB3" w:rsidRDefault="00321EC3" w:rsidP="006427AF">
            <w:pPr>
              <w:keepNext/>
              <w:rPr>
                <w:b/>
                <w:lang w:eastAsia="en-GB"/>
              </w:rPr>
            </w:pPr>
          </w:p>
        </w:tc>
        <w:tc>
          <w:tcPr>
            <w:tcW w:w="2317" w:type="dxa"/>
          </w:tcPr>
          <w:p w14:paraId="0763D927" w14:textId="77777777" w:rsidR="00321EC3" w:rsidRPr="00CD5AB3" w:rsidRDefault="00321EC3" w:rsidP="006427AF">
            <w:pPr>
              <w:keepNext/>
              <w:rPr>
                <w:b/>
              </w:rPr>
            </w:pPr>
          </w:p>
        </w:tc>
        <w:tc>
          <w:tcPr>
            <w:tcW w:w="857" w:type="dxa"/>
            <w:gridSpan w:val="2"/>
          </w:tcPr>
          <w:p w14:paraId="1C8E6691" w14:textId="77777777" w:rsidR="00321EC3" w:rsidRPr="00CD5AB3" w:rsidRDefault="00321EC3" w:rsidP="006427AF">
            <w:pPr>
              <w:keepNext/>
              <w:rPr>
                <w:b/>
              </w:rPr>
            </w:pPr>
            <w:r w:rsidRPr="00CD5AB3">
              <w:rPr>
                <w:b/>
              </w:rPr>
              <w:t>1x</w:t>
            </w:r>
          </w:p>
        </w:tc>
      </w:tr>
      <w:tr w:rsidR="00321EC3" w:rsidRPr="00CD5AB3" w14:paraId="26960500" w14:textId="77777777" w:rsidTr="00C71797">
        <w:trPr>
          <w:cantSplit/>
        </w:trPr>
        <w:tc>
          <w:tcPr>
            <w:tcW w:w="711" w:type="dxa"/>
            <w:gridSpan w:val="3"/>
          </w:tcPr>
          <w:p w14:paraId="3ACDECCA" w14:textId="77777777" w:rsidR="00321EC3" w:rsidRPr="00CD5AB3" w:rsidRDefault="00321EC3" w:rsidP="006427AF">
            <w:pPr>
              <w:rPr>
                <w:i/>
              </w:rPr>
            </w:pPr>
          </w:p>
        </w:tc>
        <w:tc>
          <w:tcPr>
            <w:tcW w:w="4043" w:type="dxa"/>
          </w:tcPr>
          <w:p w14:paraId="0901C6D8" w14:textId="77777777" w:rsidR="00321EC3" w:rsidRPr="00CD5AB3" w:rsidRDefault="00321EC3" w:rsidP="006427AF">
            <w:pPr>
              <w:pStyle w:val="pqiTabBody"/>
            </w:pPr>
            <w:r w:rsidRPr="00CD5AB3">
              <w:t xml:space="preserve">JĘZYK ELEMENTU </w:t>
            </w:r>
          </w:p>
          <w:p w14:paraId="24360E8F" w14:textId="77777777" w:rsidR="00321EC3" w:rsidRPr="00CD5AB3" w:rsidRDefault="00321EC3" w:rsidP="006427AF">
            <w:r w:rsidRPr="00CD5AB3">
              <w:rPr>
                <w:rFonts w:ascii="Courier New" w:hAnsi="Courier New" w:cs="Courier New"/>
                <w:noProof/>
                <w:color w:val="0000FF"/>
              </w:rPr>
              <w:t>@language</w:t>
            </w:r>
          </w:p>
        </w:tc>
        <w:tc>
          <w:tcPr>
            <w:tcW w:w="432" w:type="dxa"/>
          </w:tcPr>
          <w:p w14:paraId="48D93F5E" w14:textId="77777777" w:rsidR="00321EC3" w:rsidRPr="00CD5AB3" w:rsidRDefault="00321EC3" w:rsidP="006427AF">
            <w:pPr>
              <w:jc w:val="center"/>
            </w:pPr>
            <w:r w:rsidRPr="00CD5AB3">
              <w:t>R</w:t>
            </w:r>
          </w:p>
        </w:tc>
        <w:tc>
          <w:tcPr>
            <w:tcW w:w="4973" w:type="dxa"/>
            <w:gridSpan w:val="3"/>
          </w:tcPr>
          <w:p w14:paraId="5160D48F" w14:textId="77777777" w:rsidR="00321EC3" w:rsidRPr="00CD5AB3" w:rsidRDefault="00321EC3" w:rsidP="006427AF"/>
        </w:tc>
        <w:tc>
          <w:tcPr>
            <w:tcW w:w="2317" w:type="dxa"/>
          </w:tcPr>
          <w:p w14:paraId="0AC762DF" w14:textId="77777777" w:rsidR="00321EC3" w:rsidRPr="00CD5AB3" w:rsidRDefault="00321EC3" w:rsidP="006427AF">
            <w:pPr>
              <w:pStyle w:val="pqiTabBody"/>
            </w:pPr>
            <w:r w:rsidRPr="00CD5AB3">
              <w:t>Atrybut.</w:t>
            </w:r>
          </w:p>
          <w:p w14:paraId="1E28AE3A" w14:textId="77777777" w:rsidR="00321EC3" w:rsidRPr="00CD5AB3" w:rsidRDefault="00321EC3" w:rsidP="006427AF">
            <w:r w:rsidRPr="00CD5AB3">
              <w:t>Wartość ze słownika „Kody języka (Language codes)”.</w:t>
            </w:r>
          </w:p>
        </w:tc>
        <w:tc>
          <w:tcPr>
            <w:tcW w:w="857" w:type="dxa"/>
            <w:gridSpan w:val="2"/>
          </w:tcPr>
          <w:p w14:paraId="19B096CD" w14:textId="77777777" w:rsidR="00321EC3" w:rsidRPr="00CD5AB3" w:rsidRDefault="00321EC3" w:rsidP="006427AF">
            <w:r w:rsidRPr="00CD5AB3">
              <w:t>a2</w:t>
            </w:r>
          </w:p>
        </w:tc>
      </w:tr>
      <w:tr w:rsidR="00321EC3" w:rsidRPr="00CD5AB3" w14:paraId="56D966F2" w14:textId="77777777" w:rsidTr="00C71797">
        <w:trPr>
          <w:cantSplit/>
        </w:trPr>
        <w:tc>
          <w:tcPr>
            <w:tcW w:w="711" w:type="dxa"/>
            <w:gridSpan w:val="3"/>
          </w:tcPr>
          <w:p w14:paraId="644A9243" w14:textId="77777777" w:rsidR="00321EC3" w:rsidRPr="00CD5AB3" w:rsidRDefault="00321EC3" w:rsidP="006427AF">
            <w:pPr>
              <w:rPr>
                <w:i/>
              </w:rPr>
            </w:pPr>
          </w:p>
        </w:tc>
        <w:tc>
          <w:tcPr>
            <w:tcW w:w="4043" w:type="dxa"/>
          </w:tcPr>
          <w:p w14:paraId="1BD9F633" w14:textId="77777777" w:rsidR="00321EC3" w:rsidRPr="00CD5AB3" w:rsidRDefault="00321EC3" w:rsidP="006427AF">
            <w:pPr>
              <w:pStyle w:val="pqiTabBody"/>
            </w:pPr>
            <w:r w:rsidRPr="00CD5AB3">
              <w:t>TYP PODMIOTU</w:t>
            </w:r>
          </w:p>
          <w:p w14:paraId="13C6BE8C" w14:textId="77777777" w:rsidR="00321EC3" w:rsidRPr="00CD5AB3" w:rsidRDefault="00321EC3" w:rsidP="006427AF">
            <w:pPr>
              <w:pStyle w:val="pqiTabBody"/>
            </w:pPr>
            <w:r w:rsidRPr="00CD5AB3">
              <w:rPr>
                <w:rFonts w:ascii="Courier New" w:hAnsi="Courier New" w:cs="Courier New"/>
                <w:noProof/>
                <w:color w:val="0000FF"/>
              </w:rPr>
              <w:t>@deliveryTraderType</w:t>
            </w:r>
          </w:p>
        </w:tc>
        <w:tc>
          <w:tcPr>
            <w:tcW w:w="432" w:type="dxa"/>
          </w:tcPr>
          <w:p w14:paraId="4A88C74B" w14:textId="77777777" w:rsidR="00321EC3" w:rsidRPr="00CD5AB3" w:rsidRDefault="00321EC3" w:rsidP="006427AF">
            <w:pPr>
              <w:pStyle w:val="pqiTabBody"/>
            </w:pPr>
            <w:r w:rsidRPr="00CD5AB3">
              <w:t>R</w:t>
            </w:r>
          </w:p>
        </w:tc>
        <w:tc>
          <w:tcPr>
            <w:tcW w:w="4973" w:type="dxa"/>
            <w:gridSpan w:val="3"/>
          </w:tcPr>
          <w:p w14:paraId="7C525831" w14:textId="77777777" w:rsidR="00321EC3" w:rsidRPr="00CD5AB3" w:rsidRDefault="00321EC3" w:rsidP="006427AF">
            <w:pPr>
              <w:pStyle w:val="pqiTabBody"/>
            </w:pPr>
          </w:p>
        </w:tc>
        <w:tc>
          <w:tcPr>
            <w:tcW w:w="2317" w:type="dxa"/>
          </w:tcPr>
          <w:p w14:paraId="7E0E48BB" w14:textId="77777777" w:rsidR="00321EC3" w:rsidRPr="00CD5AB3" w:rsidRDefault="00321EC3" w:rsidP="006427AF">
            <w:pPr>
              <w:pStyle w:val="pqiTabBody"/>
            </w:pPr>
            <w:r w:rsidRPr="00CD5AB3">
              <w:t>Atrybut</w:t>
            </w:r>
          </w:p>
          <w:p w14:paraId="050934BC" w14:textId="0069035F" w:rsidR="00321EC3" w:rsidRPr="00CD5AB3" w:rsidRDefault="00693983" w:rsidP="006427AF">
            <w:pPr>
              <w:pStyle w:val="pqiTabBody"/>
            </w:pPr>
            <w:r w:rsidRPr="00CD5AB3">
              <w:t>o</w:t>
            </w:r>
            <w:r w:rsidR="00321EC3" w:rsidRPr="00CD5AB3">
              <w:t>kreśla rodzaj podmiotu.</w:t>
            </w:r>
          </w:p>
          <w:p w14:paraId="4D38BB15" w14:textId="402488A4" w:rsidR="00321EC3" w:rsidRPr="00CD5AB3" w:rsidRDefault="00321EC3" w:rsidP="006427AF">
            <w:pPr>
              <w:pStyle w:val="pqiTabBody"/>
            </w:pPr>
            <w:r w:rsidRPr="00CD5AB3">
              <w:t>Możliwe wartości</w:t>
            </w:r>
            <w:r w:rsidR="00693983" w:rsidRPr="00CD5AB3">
              <w:t xml:space="preserve"> ze słownika 4.</w:t>
            </w:r>
            <w:r w:rsidR="004D0263">
              <w:t>5</w:t>
            </w:r>
            <w:r w:rsidR="00CA290C" w:rsidRPr="00CD5AB3">
              <w:t xml:space="preserve"> „Rodzaje podmiotów”</w:t>
            </w:r>
          </w:p>
          <w:p w14:paraId="146DE39B" w14:textId="77777777" w:rsidR="00321EC3" w:rsidRPr="00CD5AB3" w:rsidRDefault="00321EC3" w:rsidP="006427AF">
            <w:pPr>
              <w:pStyle w:val="pqiTabBody"/>
            </w:pPr>
          </w:p>
        </w:tc>
        <w:tc>
          <w:tcPr>
            <w:tcW w:w="857" w:type="dxa"/>
            <w:gridSpan w:val="2"/>
          </w:tcPr>
          <w:p w14:paraId="56C17604" w14:textId="77777777" w:rsidR="00321EC3" w:rsidRPr="00CD5AB3" w:rsidRDefault="00321EC3" w:rsidP="006427AF">
            <w:pPr>
              <w:pStyle w:val="pqiTabBody"/>
            </w:pPr>
            <w:r w:rsidRPr="00CD5AB3">
              <w:t>n1</w:t>
            </w:r>
          </w:p>
        </w:tc>
      </w:tr>
      <w:tr w:rsidR="00321EC3" w:rsidRPr="00CD5AB3" w14:paraId="1693605E" w14:textId="77777777" w:rsidTr="00C71797">
        <w:trPr>
          <w:cantSplit/>
        </w:trPr>
        <w:tc>
          <w:tcPr>
            <w:tcW w:w="336" w:type="dxa"/>
          </w:tcPr>
          <w:p w14:paraId="6D4F368A" w14:textId="77777777" w:rsidR="00321EC3" w:rsidRPr="00CD5AB3" w:rsidRDefault="00321EC3" w:rsidP="006427AF">
            <w:pPr>
              <w:rPr>
                <w:b/>
              </w:rPr>
            </w:pPr>
          </w:p>
        </w:tc>
        <w:tc>
          <w:tcPr>
            <w:tcW w:w="375" w:type="dxa"/>
            <w:gridSpan w:val="2"/>
          </w:tcPr>
          <w:p w14:paraId="12EC4A2A" w14:textId="77777777" w:rsidR="00321EC3" w:rsidRPr="00CD5AB3" w:rsidRDefault="00321EC3" w:rsidP="006427AF">
            <w:pPr>
              <w:rPr>
                <w:i/>
              </w:rPr>
            </w:pPr>
            <w:r w:rsidRPr="00CD5AB3">
              <w:rPr>
                <w:i/>
              </w:rPr>
              <w:t>a</w:t>
            </w:r>
          </w:p>
        </w:tc>
        <w:tc>
          <w:tcPr>
            <w:tcW w:w="4043" w:type="dxa"/>
          </w:tcPr>
          <w:p w14:paraId="0DE5F4D1" w14:textId="77777777" w:rsidR="00321EC3" w:rsidRPr="00CD5AB3" w:rsidRDefault="00321EC3" w:rsidP="006427AF">
            <w:pPr>
              <w:pStyle w:val="pqiTabBody"/>
              <w:rPr>
                <w:lang w:val="en-US"/>
              </w:rPr>
            </w:pPr>
            <w:r w:rsidRPr="00CD5AB3">
              <w:rPr>
                <w:lang w:val="en-US"/>
              </w:rPr>
              <w:t>Identyfikacja podmiotu</w:t>
            </w:r>
          </w:p>
          <w:p w14:paraId="49EDBB4F" w14:textId="77777777" w:rsidR="00321EC3" w:rsidRPr="00CD5AB3" w:rsidRDefault="00321EC3"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0807064E" w14:textId="79CD2EF4" w:rsidR="004D0263" w:rsidRDefault="00321EC3" w:rsidP="004D026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3215759D" w14:textId="1089A2D3" w:rsidR="00A767B3" w:rsidRPr="00CD5AB3" w:rsidRDefault="004D0263" w:rsidP="004D0263">
            <w:pPr>
              <w:pStyle w:val="pqiTabBody"/>
            </w:pPr>
            <w:r w:rsidRPr="00CD5AB3">
              <w:rPr>
                <w:rFonts w:ascii="Courier New" w:hAnsi="Courier New" w:cs="Courier New"/>
                <w:noProof/>
                <w:color w:val="0000FF"/>
              </w:rPr>
              <w:t>TraderId/PersonalId</w:t>
            </w:r>
          </w:p>
        </w:tc>
        <w:tc>
          <w:tcPr>
            <w:tcW w:w="432" w:type="dxa"/>
          </w:tcPr>
          <w:p w14:paraId="7C4DE312" w14:textId="77777777" w:rsidR="00321EC3" w:rsidRPr="00CD5AB3" w:rsidRDefault="00321EC3" w:rsidP="006427AF">
            <w:pPr>
              <w:pStyle w:val="pqiTabBody"/>
            </w:pPr>
            <w:r w:rsidRPr="00CD5AB3">
              <w:t>R</w:t>
            </w:r>
          </w:p>
        </w:tc>
        <w:tc>
          <w:tcPr>
            <w:tcW w:w="4973" w:type="dxa"/>
            <w:gridSpan w:val="3"/>
          </w:tcPr>
          <w:p w14:paraId="530D1DFA" w14:textId="77777777" w:rsidR="00321EC3" w:rsidRPr="00CD5AB3" w:rsidRDefault="00321EC3" w:rsidP="006427AF">
            <w:pPr>
              <w:pStyle w:val="pqiTabBody"/>
            </w:pPr>
          </w:p>
        </w:tc>
        <w:tc>
          <w:tcPr>
            <w:tcW w:w="2317" w:type="dxa"/>
          </w:tcPr>
          <w:p w14:paraId="3943E426" w14:textId="77777777" w:rsidR="00321EC3" w:rsidRPr="00CD5AB3" w:rsidRDefault="00321EC3" w:rsidP="006427AF">
            <w:pPr>
              <w:pStyle w:val="pqiTabBody"/>
            </w:pPr>
            <w:r w:rsidRPr="00CD5AB3">
              <w:t>Należy podać identyfikator podmiotu zależny od wybranego typu podmiotu.</w:t>
            </w:r>
          </w:p>
          <w:p w14:paraId="7C9467F5" w14:textId="77777777" w:rsidR="00321EC3" w:rsidRPr="00CD5AB3" w:rsidRDefault="00321EC3" w:rsidP="006427AF">
            <w:pPr>
              <w:pStyle w:val="pqiTabBody"/>
            </w:pPr>
            <w:r w:rsidRPr="00CD5AB3">
              <w:t>Obowiązkowe podanie dokładnie jednego identyfikatora</w:t>
            </w:r>
          </w:p>
        </w:tc>
        <w:tc>
          <w:tcPr>
            <w:tcW w:w="857" w:type="dxa"/>
            <w:gridSpan w:val="2"/>
          </w:tcPr>
          <w:p w14:paraId="64652042" w14:textId="77777777" w:rsidR="00321EC3" w:rsidRPr="00CD5AB3" w:rsidRDefault="00321EC3" w:rsidP="006427AF">
            <w:pPr>
              <w:pStyle w:val="pqiTabBody"/>
            </w:pPr>
          </w:p>
        </w:tc>
      </w:tr>
      <w:tr w:rsidR="00321EC3" w:rsidRPr="00CD5AB3" w14:paraId="5CE6F55A" w14:textId="77777777" w:rsidTr="00C71797">
        <w:trPr>
          <w:cantSplit/>
        </w:trPr>
        <w:tc>
          <w:tcPr>
            <w:tcW w:w="336" w:type="dxa"/>
          </w:tcPr>
          <w:p w14:paraId="2EE4A834" w14:textId="77777777" w:rsidR="00321EC3" w:rsidRPr="00CD5AB3" w:rsidRDefault="00321EC3" w:rsidP="006427AF">
            <w:pPr>
              <w:rPr>
                <w:b/>
              </w:rPr>
            </w:pPr>
          </w:p>
        </w:tc>
        <w:tc>
          <w:tcPr>
            <w:tcW w:w="375" w:type="dxa"/>
            <w:gridSpan w:val="2"/>
          </w:tcPr>
          <w:p w14:paraId="15159342" w14:textId="77777777" w:rsidR="00321EC3" w:rsidRPr="00CD5AB3" w:rsidRDefault="00321EC3" w:rsidP="006427AF">
            <w:pPr>
              <w:rPr>
                <w:i/>
              </w:rPr>
            </w:pPr>
            <w:r w:rsidRPr="00CD5AB3">
              <w:rPr>
                <w:i/>
              </w:rPr>
              <w:t>b</w:t>
            </w:r>
          </w:p>
        </w:tc>
        <w:tc>
          <w:tcPr>
            <w:tcW w:w="4043" w:type="dxa"/>
          </w:tcPr>
          <w:p w14:paraId="77BEFF93" w14:textId="77777777" w:rsidR="00321EC3" w:rsidRPr="00CD5AB3" w:rsidRDefault="00321EC3" w:rsidP="006427AF">
            <w:r w:rsidRPr="00CD5AB3">
              <w:t>Nazwa podmiotu</w:t>
            </w:r>
          </w:p>
          <w:p w14:paraId="755F97DF" w14:textId="77777777" w:rsidR="00321EC3" w:rsidRPr="00CD5AB3" w:rsidRDefault="00321EC3" w:rsidP="006427AF">
            <w:r w:rsidRPr="00CD5AB3">
              <w:rPr>
                <w:rFonts w:ascii="Courier New" w:hAnsi="Courier New" w:cs="Courier New"/>
                <w:noProof/>
                <w:color w:val="0000FF"/>
                <w:szCs w:val="20"/>
              </w:rPr>
              <w:t>TraderName</w:t>
            </w:r>
          </w:p>
        </w:tc>
        <w:tc>
          <w:tcPr>
            <w:tcW w:w="432" w:type="dxa"/>
          </w:tcPr>
          <w:p w14:paraId="6F522E62" w14:textId="77777777" w:rsidR="00321EC3" w:rsidRPr="00CD5AB3" w:rsidRDefault="00321EC3" w:rsidP="006427AF">
            <w:pPr>
              <w:jc w:val="center"/>
            </w:pPr>
            <w:r w:rsidRPr="00CD5AB3">
              <w:rPr>
                <w:szCs w:val="20"/>
              </w:rPr>
              <w:t>R</w:t>
            </w:r>
          </w:p>
        </w:tc>
        <w:tc>
          <w:tcPr>
            <w:tcW w:w="4973" w:type="dxa"/>
            <w:gridSpan w:val="3"/>
          </w:tcPr>
          <w:p w14:paraId="3ECA66DA" w14:textId="77777777" w:rsidR="00321EC3" w:rsidRPr="00CD5AB3" w:rsidRDefault="00321EC3" w:rsidP="006427AF"/>
        </w:tc>
        <w:tc>
          <w:tcPr>
            <w:tcW w:w="2317" w:type="dxa"/>
          </w:tcPr>
          <w:p w14:paraId="75D89FC5" w14:textId="77777777" w:rsidR="00321EC3" w:rsidRPr="00CD5AB3" w:rsidRDefault="00321EC3" w:rsidP="006427AF"/>
        </w:tc>
        <w:tc>
          <w:tcPr>
            <w:tcW w:w="857" w:type="dxa"/>
            <w:gridSpan w:val="2"/>
          </w:tcPr>
          <w:p w14:paraId="12763BF6" w14:textId="77777777" w:rsidR="00321EC3" w:rsidRPr="00CD5AB3" w:rsidRDefault="00321EC3" w:rsidP="006427AF">
            <w:r w:rsidRPr="00CD5AB3">
              <w:t>an..182</w:t>
            </w:r>
          </w:p>
        </w:tc>
      </w:tr>
      <w:tr w:rsidR="00321EC3" w:rsidRPr="00CD5AB3" w14:paraId="157E4EFF" w14:textId="77777777" w:rsidTr="00C71797">
        <w:trPr>
          <w:cantSplit/>
        </w:trPr>
        <w:tc>
          <w:tcPr>
            <w:tcW w:w="336" w:type="dxa"/>
          </w:tcPr>
          <w:p w14:paraId="235F6540" w14:textId="77777777" w:rsidR="00321EC3" w:rsidRPr="00CD5AB3" w:rsidRDefault="00321EC3" w:rsidP="006427AF">
            <w:pPr>
              <w:rPr>
                <w:b/>
              </w:rPr>
            </w:pPr>
          </w:p>
        </w:tc>
        <w:tc>
          <w:tcPr>
            <w:tcW w:w="375" w:type="dxa"/>
            <w:gridSpan w:val="2"/>
          </w:tcPr>
          <w:p w14:paraId="1DBBFCC7" w14:textId="77777777" w:rsidR="00321EC3" w:rsidRPr="00CD5AB3" w:rsidRDefault="00321EC3" w:rsidP="006427AF">
            <w:pPr>
              <w:rPr>
                <w:i/>
              </w:rPr>
            </w:pPr>
            <w:r w:rsidRPr="00CD5AB3">
              <w:rPr>
                <w:i/>
              </w:rPr>
              <w:t>c</w:t>
            </w:r>
          </w:p>
        </w:tc>
        <w:tc>
          <w:tcPr>
            <w:tcW w:w="4043" w:type="dxa"/>
          </w:tcPr>
          <w:p w14:paraId="4FDD1E6E" w14:textId="77777777" w:rsidR="00321EC3" w:rsidRPr="00CD5AB3" w:rsidRDefault="00321EC3" w:rsidP="006427AF">
            <w:r w:rsidRPr="00CD5AB3">
              <w:t>Ulica</w:t>
            </w:r>
          </w:p>
          <w:p w14:paraId="70E54E61" w14:textId="77777777" w:rsidR="00321EC3" w:rsidRPr="00CD5AB3" w:rsidRDefault="00321EC3" w:rsidP="006427AF">
            <w:r w:rsidRPr="00CD5AB3">
              <w:rPr>
                <w:rFonts w:ascii="Courier New" w:hAnsi="Courier New" w:cs="Courier New"/>
                <w:noProof/>
                <w:color w:val="0000FF"/>
                <w:szCs w:val="20"/>
              </w:rPr>
              <w:t>StreetName</w:t>
            </w:r>
          </w:p>
        </w:tc>
        <w:tc>
          <w:tcPr>
            <w:tcW w:w="432" w:type="dxa"/>
          </w:tcPr>
          <w:p w14:paraId="27FCD913" w14:textId="77777777" w:rsidR="00321EC3" w:rsidRPr="00CD5AB3" w:rsidRDefault="00321EC3" w:rsidP="006427AF">
            <w:pPr>
              <w:jc w:val="center"/>
            </w:pPr>
            <w:r w:rsidRPr="00CD5AB3">
              <w:rPr>
                <w:szCs w:val="20"/>
              </w:rPr>
              <w:t>R</w:t>
            </w:r>
          </w:p>
        </w:tc>
        <w:tc>
          <w:tcPr>
            <w:tcW w:w="4973" w:type="dxa"/>
            <w:gridSpan w:val="3"/>
          </w:tcPr>
          <w:p w14:paraId="2A206EDE" w14:textId="77777777" w:rsidR="00321EC3" w:rsidRPr="00CD5AB3" w:rsidRDefault="00321EC3" w:rsidP="006427AF"/>
        </w:tc>
        <w:tc>
          <w:tcPr>
            <w:tcW w:w="2317" w:type="dxa"/>
          </w:tcPr>
          <w:p w14:paraId="394A00A2" w14:textId="77777777" w:rsidR="00321EC3" w:rsidRPr="00CD5AB3" w:rsidRDefault="00321EC3" w:rsidP="006427AF"/>
        </w:tc>
        <w:tc>
          <w:tcPr>
            <w:tcW w:w="857" w:type="dxa"/>
            <w:gridSpan w:val="2"/>
          </w:tcPr>
          <w:p w14:paraId="6707135A" w14:textId="77777777" w:rsidR="00321EC3" w:rsidRPr="00CD5AB3" w:rsidRDefault="00321EC3" w:rsidP="006427AF">
            <w:r w:rsidRPr="00CD5AB3">
              <w:t>an..65</w:t>
            </w:r>
          </w:p>
        </w:tc>
      </w:tr>
      <w:tr w:rsidR="00321EC3" w:rsidRPr="00CD5AB3" w14:paraId="6D88B29F" w14:textId="77777777" w:rsidTr="00C71797">
        <w:trPr>
          <w:cantSplit/>
        </w:trPr>
        <w:tc>
          <w:tcPr>
            <w:tcW w:w="336" w:type="dxa"/>
          </w:tcPr>
          <w:p w14:paraId="29A9444F" w14:textId="77777777" w:rsidR="00321EC3" w:rsidRPr="00CD5AB3" w:rsidRDefault="00321EC3" w:rsidP="006427AF">
            <w:pPr>
              <w:rPr>
                <w:b/>
              </w:rPr>
            </w:pPr>
          </w:p>
        </w:tc>
        <w:tc>
          <w:tcPr>
            <w:tcW w:w="375" w:type="dxa"/>
            <w:gridSpan w:val="2"/>
          </w:tcPr>
          <w:p w14:paraId="5DAE62F7" w14:textId="77777777" w:rsidR="00321EC3" w:rsidRPr="00CD5AB3" w:rsidRDefault="00321EC3" w:rsidP="006427AF">
            <w:pPr>
              <w:rPr>
                <w:i/>
              </w:rPr>
            </w:pPr>
            <w:r w:rsidRPr="00CD5AB3">
              <w:rPr>
                <w:i/>
              </w:rPr>
              <w:t>d</w:t>
            </w:r>
          </w:p>
        </w:tc>
        <w:tc>
          <w:tcPr>
            <w:tcW w:w="4043" w:type="dxa"/>
          </w:tcPr>
          <w:p w14:paraId="06177686" w14:textId="77777777" w:rsidR="00321EC3" w:rsidRPr="00CD5AB3" w:rsidRDefault="00321EC3" w:rsidP="006427AF">
            <w:r w:rsidRPr="00CD5AB3">
              <w:t>Numer domu</w:t>
            </w:r>
          </w:p>
          <w:p w14:paraId="4D2AAF85" w14:textId="77777777" w:rsidR="00321EC3" w:rsidRPr="00CD5AB3" w:rsidRDefault="00321EC3" w:rsidP="006427AF">
            <w:r w:rsidRPr="00CD5AB3">
              <w:rPr>
                <w:rFonts w:ascii="Courier New" w:hAnsi="Courier New" w:cs="Courier New"/>
                <w:noProof/>
                <w:color w:val="0000FF"/>
                <w:szCs w:val="20"/>
              </w:rPr>
              <w:t>StreetNumber</w:t>
            </w:r>
          </w:p>
        </w:tc>
        <w:tc>
          <w:tcPr>
            <w:tcW w:w="432" w:type="dxa"/>
          </w:tcPr>
          <w:p w14:paraId="799C6E09" w14:textId="77777777" w:rsidR="00321EC3" w:rsidRPr="00CD5AB3" w:rsidRDefault="00321EC3" w:rsidP="006427AF">
            <w:pPr>
              <w:jc w:val="center"/>
            </w:pPr>
            <w:r w:rsidRPr="00CD5AB3">
              <w:rPr>
                <w:szCs w:val="20"/>
              </w:rPr>
              <w:t>O</w:t>
            </w:r>
          </w:p>
        </w:tc>
        <w:tc>
          <w:tcPr>
            <w:tcW w:w="4973" w:type="dxa"/>
            <w:gridSpan w:val="3"/>
          </w:tcPr>
          <w:p w14:paraId="01363E9E" w14:textId="77777777" w:rsidR="00321EC3" w:rsidRPr="00CD5AB3" w:rsidRDefault="00321EC3" w:rsidP="006427AF"/>
        </w:tc>
        <w:tc>
          <w:tcPr>
            <w:tcW w:w="2317" w:type="dxa"/>
          </w:tcPr>
          <w:p w14:paraId="190CE3E1" w14:textId="77777777" w:rsidR="00321EC3" w:rsidRPr="00CD5AB3" w:rsidRDefault="00321EC3" w:rsidP="006427AF"/>
        </w:tc>
        <w:tc>
          <w:tcPr>
            <w:tcW w:w="857" w:type="dxa"/>
            <w:gridSpan w:val="2"/>
          </w:tcPr>
          <w:p w14:paraId="1E8EF639" w14:textId="77777777" w:rsidR="00321EC3" w:rsidRPr="00CD5AB3" w:rsidRDefault="00321EC3" w:rsidP="006427AF">
            <w:r w:rsidRPr="00CD5AB3">
              <w:t>an..11</w:t>
            </w:r>
          </w:p>
        </w:tc>
      </w:tr>
      <w:tr w:rsidR="00321EC3" w:rsidRPr="00CD5AB3" w14:paraId="4F3AFCA0" w14:textId="77777777" w:rsidTr="00C71797">
        <w:trPr>
          <w:cantSplit/>
        </w:trPr>
        <w:tc>
          <w:tcPr>
            <w:tcW w:w="336" w:type="dxa"/>
          </w:tcPr>
          <w:p w14:paraId="30397204" w14:textId="77777777" w:rsidR="00321EC3" w:rsidRPr="00CD5AB3" w:rsidRDefault="00321EC3" w:rsidP="006427AF">
            <w:pPr>
              <w:rPr>
                <w:b/>
              </w:rPr>
            </w:pPr>
          </w:p>
        </w:tc>
        <w:tc>
          <w:tcPr>
            <w:tcW w:w="375" w:type="dxa"/>
            <w:gridSpan w:val="2"/>
          </w:tcPr>
          <w:p w14:paraId="26D7C312" w14:textId="77777777" w:rsidR="00321EC3" w:rsidRPr="00CD5AB3" w:rsidRDefault="00321EC3" w:rsidP="006427AF">
            <w:pPr>
              <w:rPr>
                <w:i/>
              </w:rPr>
            </w:pPr>
            <w:r w:rsidRPr="00CD5AB3">
              <w:rPr>
                <w:i/>
              </w:rPr>
              <w:t>e</w:t>
            </w:r>
          </w:p>
        </w:tc>
        <w:tc>
          <w:tcPr>
            <w:tcW w:w="4043" w:type="dxa"/>
          </w:tcPr>
          <w:p w14:paraId="3E63452F" w14:textId="77777777" w:rsidR="00321EC3" w:rsidRPr="00CD5AB3" w:rsidRDefault="00321EC3" w:rsidP="006427AF">
            <w:r w:rsidRPr="00CD5AB3">
              <w:t>Kod pocztowy</w:t>
            </w:r>
          </w:p>
          <w:p w14:paraId="0161E608" w14:textId="77777777" w:rsidR="00321EC3" w:rsidRPr="00CD5AB3" w:rsidRDefault="00321EC3" w:rsidP="006427AF">
            <w:r w:rsidRPr="00CD5AB3">
              <w:rPr>
                <w:rFonts w:ascii="Courier New" w:hAnsi="Courier New" w:cs="Courier New"/>
                <w:noProof/>
                <w:color w:val="0000FF"/>
                <w:szCs w:val="20"/>
              </w:rPr>
              <w:t>Postcode</w:t>
            </w:r>
          </w:p>
        </w:tc>
        <w:tc>
          <w:tcPr>
            <w:tcW w:w="432" w:type="dxa"/>
          </w:tcPr>
          <w:p w14:paraId="23C27F19" w14:textId="77777777" w:rsidR="00321EC3" w:rsidRPr="00CD5AB3" w:rsidRDefault="00321EC3" w:rsidP="006427AF">
            <w:pPr>
              <w:jc w:val="center"/>
            </w:pPr>
            <w:r w:rsidRPr="00CD5AB3">
              <w:rPr>
                <w:szCs w:val="20"/>
              </w:rPr>
              <w:t>R</w:t>
            </w:r>
          </w:p>
        </w:tc>
        <w:tc>
          <w:tcPr>
            <w:tcW w:w="4973" w:type="dxa"/>
            <w:gridSpan w:val="3"/>
          </w:tcPr>
          <w:p w14:paraId="7792B2C7" w14:textId="77777777" w:rsidR="00321EC3" w:rsidRPr="00CD5AB3" w:rsidRDefault="00321EC3" w:rsidP="006427AF"/>
        </w:tc>
        <w:tc>
          <w:tcPr>
            <w:tcW w:w="2317" w:type="dxa"/>
          </w:tcPr>
          <w:p w14:paraId="51E179AF" w14:textId="77777777" w:rsidR="00321EC3" w:rsidRPr="00CD5AB3" w:rsidRDefault="00321EC3" w:rsidP="006427AF"/>
        </w:tc>
        <w:tc>
          <w:tcPr>
            <w:tcW w:w="857" w:type="dxa"/>
            <w:gridSpan w:val="2"/>
          </w:tcPr>
          <w:p w14:paraId="52061AB2" w14:textId="77777777" w:rsidR="00321EC3" w:rsidRPr="00CD5AB3" w:rsidRDefault="00321EC3" w:rsidP="006427AF">
            <w:r w:rsidRPr="00CD5AB3">
              <w:t>an..10</w:t>
            </w:r>
          </w:p>
        </w:tc>
      </w:tr>
      <w:tr w:rsidR="00321EC3" w:rsidRPr="00CD5AB3" w14:paraId="5CFA31CF" w14:textId="77777777" w:rsidTr="00C71797">
        <w:trPr>
          <w:cantSplit/>
        </w:trPr>
        <w:tc>
          <w:tcPr>
            <w:tcW w:w="336" w:type="dxa"/>
          </w:tcPr>
          <w:p w14:paraId="24FA576D" w14:textId="77777777" w:rsidR="00321EC3" w:rsidRPr="00CD5AB3" w:rsidRDefault="00321EC3" w:rsidP="006427AF">
            <w:pPr>
              <w:rPr>
                <w:b/>
              </w:rPr>
            </w:pPr>
          </w:p>
        </w:tc>
        <w:tc>
          <w:tcPr>
            <w:tcW w:w="375" w:type="dxa"/>
            <w:gridSpan w:val="2"/>
          </w:tcPr>
          <w:p w14:paraId="32F8A726" w14:textId="77777777" w:rsidR="00321EC3" w:rsidRPr="00CD5AB3" w:rsidRDefault="00321EC3" w:rsidP="006427AF">
            <w:pPr>
              <w:rPr>
                <w:i/>
              </w:rPr>
            </w:pPr>
            <w:r w:rsidRPr="00CD5AB3">
              <w:rPr>
                <w:i/>
              </w:rPr>
              <w:t>f</w:t>
            </w:r>
          </w:p>
        </w:tc>
        <w:tc>
          <w:tcPr>
            <w:tcW w:w="4043" w:type="dxa"/>
          </w:tcPr>
          <w:p w14:paraId="08311947" w14:textId="77777777" w:rsidR="00321EC3" w:rsidRPr="00CD5AB3" w:rsidRDefault="00321EC3" w:rsidP="006427AF">
            <w:r w:rsidRPr="00CD5AB3">
              <w:t>Miejscowość</w:t>
            </w:r>
          </w:p>
          <w:p w14:paraId="5EA35C4F" w14:textId="77777777" w:rsidR="00321EC3" w:rsidRPr="00CD5AB3" w:rsidRDefault="00321EC3" w:rsidP="006427AF">
            <w:r w:rsidRPr="00CD5AB3">
              <w:rPr>
                <w:rFonts w:ascii="Courier New" w:hAnsi="Courier New" w:cs="Courier New"/>
                <w:noProof/>
                <w:color w:val="0000FF"/>
                <w:szCs w:val="20"/>
              </w:rPr>
              <w:t>City</w:t>
            </w:r>
          </w:p>
        </w:tc>
        <w:tc>
          <w:tcPr>
            <w:tcW w:w="432" w:type="dxa"/>
          </w:tcPr>
          <w:p w14:paraId="3C192049" w14:textId="77777777" w:rsidR="00321EC3" w:rsidRPr="00CD5AB3" w:rsidRDefault="00321EC3" w:rsidP="006427AF">
            <w:pPr>
              <w:jc w:val="center"/>
            </w:pPr>
            <w:r w:rsidRPr="00CD5AB3">
              <w:rPr>
                <w:szCs w:val="20"/>
              </w:rPr>
              <w:t>R</w:t>
            </w:r>
          </w:p>
        </w:tc>
        <w:tc>
          <w:tcPr>
            <w:tcW w:w="4973" w:type="dxa"/>
            <w:gridSpan w:val="3"/>
          </w:tcPr>
          <w:p w14:paraId="2AF86557" w14:textId="77777777" w:rsidR="00321EC3" w:rsidRPr="00CD5AB3" w:rsidRDefault="00321EC3" w:rsidP="006427AF"/>
        </w:tc>
        <w:tc>
          <w:tcPr>
            <w:tcW w:w="2317" w:type="dxa"/>
          </w:tcPr>
          <w:p w14:paraId="165485C3" w14:textId="77777777" w:rsidR="00321EC3" w:rsidRPr="00CD5AB3" w:rsidRDefault="00321EC3" w:rsidP="006427AF"/>
        </w:tc>
        <w:tc>
          <w:tcPr>
            <w:tcW w:w="857" w:type="dxa"/>
            <w:gridSpan w:val="2"/>
          </w:tcPr>
          <w:p w14:paraId="439C446F" w14:textId="77777777" w:rsidR="00321EC3" w:rsidRPr="00CD5AB3" w:rsidRDefault="00321EC3" w:rsidP="006427AF">
            <w:r w:rsidRPr="00CD5AB3">
              <w:t>an..50</w:t>
            </w:r>
          </w:p>
        </w:tc>
      </w:tr>
      <w:tr w:rsidR="00321EC3" w:rsidRPr="00CD5AB3" w14:paraId="13A9893A" w14:textId="77777777" w:rsidTr="00C71797">
        <w:trPr>
          <w:gridAfter w:val="1"/>
          <w:wAfter w:w="42" w:type="dxa"/>
          <w:cantSplit/>
        </w:trPr>
        <w:tc>
          <w:tcPr>
            <w:tcW w:w="711" w:type="dxa"/>
            <w:gridSpan w:val="3"/>
          </w:tcPr>
          <w:p w14:paraId="2987F9E9" w14:textId="5DD8BFB1" w:rsidR="00321EC3" w:rsidRPr="00CD5AB3" w:rsidRDefault="00C30AE4" w:rsidP="006427AF">
            <w:pPr>
              <w:keepNext/>
              <w:rPr>
                <w:i/>
              </w:rPr>
            </w:pPr>
            <w:r w:rsidRPr="00CD5AB3">
              <w:rPr>
                <w:b/>
              </w:rPr>
              <w:lastRenderedPageBreak/>
              <w:t>4</w:t>
            </w:r>
          </w:p>
        </w:tc>
        <w:tc>
          <w:tcPr>
            <w:tcW w:w="4043" w:type="dxa"/>
          </w:tcPr>
          <w:p w14:paraId="608B368F" w14:textId="77777777" w:rsidR="00321EC3" w:rsidRPr="00CD5AB3" w:rsidRDefault="00321EC3" w:rsidP="006427AF">
            <w:pPr>
              <w:keepNext/>
              <w:rPr>
                <w:b/>
              </w:rPr>
            </w:pPr>
            <w:r w:rsidRPr="00CD5AB3">
              <w:rPr>
                <w:b/>
              </w:rPr>
              <w:t xml:space="preserve">Miejsce </w:t>
            </w:r>
            <w:r w:rsidR="00C532EC" w:rsidRPr="00CD5AB3">
              <w:rPr>
                <w:b/>
              </w:rPr>
              <w:t xml:space="preserve">odbioru </w:t>
            </w:r>
          </w:p>
          <w:p w14:paraId="57B900C3" w14:textId="77777777" w:rsidR="00321EC3" w:rsidRPr="00CD5AB3" w:rsidRDefault="00321EC3" w:rsidP="006427AF">
            <w:pPr>
              <w:keepNext/>
              <w:rPr>
                <w:b/>
              </w:rPr>
            </w:pPr>
            <w:r w:rsidRPr="00CD5AB3">
              <w:rPr>
                <w:rFonts w:ascii="Courier New" w:hAnsi="Courier New" w:cs="Courier New"/>
                <w:noProof/>
                <w:color w:val="0000FF"/>
                <w:szCs w:val="20"/>
              </w:rPr>
              <w:t>DeliveryPlaceTrader</w:t>
            </w:r>
          </w:p>
        </w:tc>
        <w:tc>
          <w:tcPr>
            <w:tcW w:w="456" w:type="dxa"/>
            <w:gridSpan w:val="2"/>
          </w:tcPr>
          <w:p w14:paraId="6F5F197F" w14:textId="77777777" w:rsidR="00321EC3" w:rsidRPr="00CD5AB3" w:rsidRDefault="00321EC3" w:rsidP="006427AF">
            <w:pPr>
              <w:keepNext/>
              <w:jc w:val="center"/>
              <w:rPr>
                <w:b/>
              </w:rPr>
            </w:pPr>
            <w:r w:rsidRPr="00CD5AB3">
              <w:rPr>
                <w:b/>
                <w:sz w:val="22"/>
                <w:szCs w:val="22"/>
              </w:rPr>
              <w:t>D</w:t>
            </w:r>
          </w:p>
        </w:tc>
        <w:tc>
          <w:tcPr>
            <w:tcW w:w="4949" w:type="dxa"/>
            <w:gridSpan w:val="2"/>
          </w:tcPr>
          <w:p w14:paraId="2E62031E" w14:textId="08EF374C" w:rsidR="00321EC3" w:rsidRPr="00CD5AB3" w:rsidRDefault="00C30AE4" w:rsidP="000F6993">
            <w:pPr>
              <w:pStyle w:val="pqiTabBody"/>
              <w:rPr>
                <w:b/>
                <w:i/>
              </w:rPr>
            </w:pPr>
            <w:r w:rsidRPr="00CD5AB3">
              <w:rPr>
                <w:b/>
                <w:i/>
              </w:rPr>
              <w:t xml:space="preserve">„R” </w:t>
            </w:r>
            <w:r w:rsidRPr="00CD5AB3">
              <w:rPr>
                <w:szCs w:val="24"/>
              </w:rPr>
              <w:t xml:space="preserve">jeśli dane różne od </w:t>
            </w:r>
            <w:r w:rsidR="000F6993" w:rsidRPr="00CD5AB3">
              <w:rPr>
                <w:szCs w:val="24"/>
              </w:rPr>
              <w:t>3</w:t>
            </w:r>
          </w:p>
        </w:tc>
        <w:tc>
          <w:tcPr>
            <w:tcW w:w="2317" w:type="dxa"/>
          </w:tcPr>
          <w:p w14:paraId="011E519F" w14:textId="77777777" w:rsidR="00321EC3" w:rsidRPr="00CD5AB3" w:rsidRDefault="00321EC3" w:rsidP="006427AF">
            <w:pPr>
              <w:keepNext/>
              <w:rPr>
                <w:b/>
              </w:rPr>
            </w:pPr>
            <w:r w:rsidRPr="00CD5AB3">
              <w:rPr>
                <w:b/>
              </w:rPr>
              <w:t xml:space="preserve">Należy podać rzeczywiste miejsce </w:t>
            </w:r>
            <w:r w:rsidR="00C532EC" w:rsidRPr="00CD5AB3">
              <w:rPr>
                <w:b/>
              </w:rPr>
              <w:t xml:space="preserve">odbioru </w:t>
            </w:r>
            <w:r w:rsidRPr="00CD5AB3">
              <w:rPr>
                <w:b/>
              </w:rPr>
              <w:t>wyrobów akcyzowych.</w:t>
            </w:r>
          </w:p>
        </w:tc>
        <w:tc>
          <w:tcPr>
            <w:tcW w:w="815" w:type="dxa"/>
          </w:tcPr>
          <w:p w14:paraId="032DEB53" w14:textId="77777777" w:rsidR="00321EC3" w:rsidRPr="00CD5AB3" w:rsidRDefault="00321EC3" w:rsidP="006427AF">
            <w:pPr>
              <w:keepNext/>
              <w:rPr>
                <w:b/>
              </w:rPr>
            </w:pPr>
            <w:r w:rsidRPr="00CD5AB3">
              <w:rPr>
                <w:b/>
              </w:rPr>
              <w:t>1x</w:t>
            </w:r>
          </w:p>
        </w:tc>
      </w:tr>
      <w:tr w:rsidR="00321EC3" w:rsidRPr="00CD5AB3" w14:paraId="1AD58F70" w14:textId="77777777" w:rsidTr="00C71797">
        <w:trPr>
          <w:gridAfter w:val="1"/>
          <w:wAfter w:w="42" w:type="dxa"/>
          <w:cantSplit/>
        </w:trPr>
        <w:tc>
          <w:tcPr>
            <w:tcW w:w="711" w:type="dxa"/>
            <w:gridSpan w:val="3"/>
          </w:tcPr>
          <w:p w14:paraId="6A022C47" w14:textId="77777777" w:rsidR="00321EC3" w:rsidRPr="00CD5AB3" w:rsidRDefault="00321EC3" w:rsidP="006427AF">
            <w:pPr>
              <w:rPr>
                <w:i/>
              </w:rPr>
            </w:pPr>
          </w:p>
        </w:tc>
        <w:tc>
          <w:tcPr>
            <w:tcW w:w="4043" w:type="dxa"/>
          </w:tcPr>
          <w:p w14:paraId="706985CE" w14:textId="77777777" w:rsidR="00321EC3" w:rsidRPr="00CD5AB3" w:rsidRDefault="00321EC3" w:rsidP="006427AF">
            <w:pPr>
              <w:pStyle w:val="pqiTabBody"/>
            </w:pPr>
            <w:r w:rsidRPr="00CD5AB3">
              <w:t xml:space="preserve">JĘZYK ELEMENTU </w:t>
            </w:r>
          </w:p>
          <w:p w14:paraId="1B3F2879" w14:textId="77777777" w:rsidR="00321EC3" w:rsidRPr="00CD5AB3" w:rsidRDefault="00321EC3" w:rsidP="006427AF">
            <w:r w:rsidRPr="00CD5AB3">
              <w:rPr>
                <w:rFonts w:ascii="Courier New" w:hAnsi="Courier New" w:cs="Courier New"/>
                <w:noProof/>
                <w:color w:val="0000FF"/>
              </w:rPr>
              <w:t>@language</w:t>
            </w:r>
          </w:p>
        </w:tc>
        <w:tc>
          <w:tcPr>
            <w:tcW w:w="456" w:type="dxa"/>
            <w:gridSpan w:val="2"/>
          </w:tcPr>
          <w:p w14:paraId="61006E84" w14:textId="77777777" w:rsidR="00321EC3" w:rsidRPr="00CD5AB3" w:rsidRDefault="00321EC3" w:rsidP="006427AF">
            <w:pPr>
              <w:jc w:val="center"/>
            </w:pPr>
            <w:r w:rsidRPr="00CD5AB3">
              <w:t>D</w:t>
            </w:r>
          </w:p>
        </w:tc>
        <w:tc>
          <w:tcPr>
            <w:tcW w:w="4949" w:type="dxa"/>
            <w:gridSpan w:val="2"/>
          </w:tcPr>
          <w:p w14:paraId="689C9F82" w14:textId="64243A33" w:rsidR="00321EC3" w:rsidRPr="00CD5AB3" w:rsidRDefault="00EF3861" w:rsidP="006427AF">
            <w:pPr>
              <w:pStyle w:val="pqiTabBody"/>
            </w:pPr>
            <w:r>
              <w:t>R jeśli uzupełniana jest sekcja 4.</w:t>
            </w:r>
          </w:p>
        </w:tc>
        <w:tc>
          <w:tcPr>
            <w:tcW w:w="2317" w:type="dxa"/>
          </w:tcPr>
          <w:p w14:paraId="5BA02B19" w14:textId="77777777" w:rsidR="00321EC3" w:rsidRPr="00CD5AB3" w:rsidRDefault="00321EC3" w:rsidP="006427AF">
            <w:pPr>
              <w:pStyle w:val="pqiTabBody"/>
            </w:pPr>
            <w:r w:rsidRPr="00CD5AB3">
              <w:t>Atrybut.</w:t>
            </w:r>
          </w:p>
          <w:p w14:paraId="2AA23500" w14:textId="77777777" w:rsidR="00321EC3" w:rsidRPr="00CD5AB3" w:rsidRDefault="00321EC3" w:rsidP="006427AF">
            <w:r w:rsidRPr="00CD5AB3">
              <w:t>Wartość ze słownika „Kody języka (Language codes)”.</w:t>
            </w:r>
          </w:p>
        </w:tc>
        <w:tc>
          <w:tcPr>
            <w:tcW w:w="815" w:type="dxa"/>
          </w:tcPr>
          <w:p w14:paraId="2BD80F74" w14:textId="77777777" w:rsidR="00321EC3" w:rsidRPr="00CD5AB3" w:rsidRDefault="00321EC3" w:rsidP="006427AF">
            <w:r w:rsidRPr="00CD5AB3">
              <w:t>a2</w:t>
            </w:r>
          </w:p>
        </w:tc>
      </w:tr>
      <w:tr w:rsidR="00321EC3" w:rsidRPr="00CD5AB3" w14:paraId="4BB0CB84" w14:textId="77777777" w:rsidTr="00C71797">
        <w:trPr>
          <w:gridAfter w:val="1"/>
          <w:wAfter w:w="42" w:type="dxa"/>
          <w:cantSplit/>
        </w:trPr>
        <w:tc>
          <w:tcPr>
            <w:tcW w:w="711" w:type="dxa"/>
            <w:gridSpan w:val="3"/>
          </w:tcPr>
          <w:p w14:paraId="0DEC7B4E" w14:textId="77777777" w:rsidR="00321EC3" w:rsidRPr="00CD5AB3" w:rsidRDefault="00321EC3" w:rsidP="006427AF">
            <w:pPr>
              <w:rPr>
                <w:i/>
              </w:rPr>
            </w:pPr>
          </w:p>
        </w:tc>
        <w:tc>
          <w:tcPr>
            <w:tcW w:w="4043" w:type="dxa"/>
          </w:tcPr>
          <w:p w14:paraId="44431AFB" w14:textId="77777777" w:rsidR="00321EC3" w:rsidRPr="00CD5AB3" w:rsidRDefault="00321EC3" w:rsidP="006427AF">
            <w:pPr>
              <w:pStyle w:val="pqiTabBody"/>
            </w:pPr>
            <w:r w:rsidRPr="00CD5AB3">
              <w:t>TYP PODMIOTU</w:t>
            </w:r>
            <w:r w:rsidR="00C532EC" w:rsidRPr="00CD5AB3">
              <w:t xml:space="preserve"> odbierajacego</w:t>
            </w:r>
          </w:p>
          <w:p w14:paraId="5D6ED923" w14:textId="77777777" w:rsidR="00321EC3" w:rsidRPr="00CD5AB3" w:rsidRDefault="00321EC3" w:rsidP="006427AF">
            <w:pPr>
              <w:pStyle w:val="pqiTabBody"/>
            </w:pPr>
            <w:r w:rsidRPr="00CD5AB3">
              <w:rPr>
                <w:rFonts w:ascii="Courier New" w:hAnsi="Courier New" w:cs="Courier New"/>
                <w:noProof/>
                <w:color w:val="0000FF"/>
              </w:rPr>
              <w:t>@deliveryTraderType</w:t>
            </w:r>
          </w:p>
        </w:tc>
        <w:tc>
          <w:tcPr>
            <w:tcW w:w="456" w:type="dxa"/>
            <w:gridSpan w:val="2"/>
          </w:tcPr>
          <w:p w14:paraId="008CF846" w14:textId="549AD50B" w:rsidR="00321EC3" w:rsidRPr="00CD5AB3" w:rsidRDefault="004D0263" w:rsidP="004D0263">
            <w:pPr>
              <w:pStyle w:val="pqiTabBody"/>
            </w:pPr>
            <w:r>
              <w:t>R</w:t>
            </w:r>
          </w:p>
        </w:tc>
        <w:tc>
          <w:tcPr>
            <w:tcW w:w="4949" w:type="dxa"/>
            <w:gridSpan w:val="2"/>
          </w:tcPr>
          <w:p w14:paraId="3B1D3FC4" w14:textId="3D6B0B6F" w:rsidR="00321EC3" w:rsidRPr="00CD5AB3" w:rsidRDefault="00321EC3" w:rsidP="006427AF">
            <w:pPr>
              <w:pStyle w:val="pqiTabBody"/>
            </w:pPr>
          </w:p>
        </w:tc>
        <w:tc>
          <w:tcPr>
            <w:tcW w:w="2317" w:type="dxa"/>
          </w:tcPr>
          <w:p w14:paraId="6C240DBB" w14:textId="77777777" w:rsidR="00321EC3" w:rsidRPr="00CD5AB3" w:rsidRDefault="00321EC3" w:rsidP="006427AF">
            <w:pPr>
              <w:pStyle w:val="pqiTabBody"/>
            </w:pPr>
            <w:r w:rsidRPr="00CD5AB3">
              <w:t>Atrybut</w:t>
            </w:r>
          </w:p>
          <w:p w14:paraId="3E2FA7D5" w14:textId="77777777" w:rsidR="00321EC3" w:rsidRPr="00CD5AB3" w:rsidRDefault="00321EC3" w:rsidP="006427AF">
            <w:pPr>
              <w:pStyle w:val="pqiTabBody"/>
            </w:pPr>
            <w:r w:rsidRPr="00CD5AB3">
              <w:t>Określa rodzaj podmiotu.</w:t>
            </w:r>
          </w:p>
          <w:p w14:paraId="45467B9B" w14:textId="4EA26DAD" w:rsidR="00321EC3" w:rsidRPr="00CD5AB3" w:rsidRDefault="00321EC3" w:rsidP="006427AF">
            <w:pPr>
              <w:pStyle w:val="pqiTabBody"/>
            </w:pPr>
            <w:r w:rsidRPr="00CD5AB3">
              <w:t>Możliwe wartości</w:t>
            </w:r>
            <w:r w:rsidR="00A767B3">
              <w:t xml:space="preserve"> </w:t>
            </w:r>
            <w:r w:rsidR="004D0263" w:rsidRPr="00CD5AB3">
              <w:t>wg słownika 4.</w:t>
            </w:r>
            <w:r w:rsidR="004D0263">
              <w:t>5</w:t>
            </w:r>
            <w:r w:rsidR="004D0263" w:rsidRPr="00CD5AB3">
              <w:t xml:space="preserve"> „Rodzaje podmiotów”</w:t>
            </w:r>
          </w:p>
          <w:p w14:paraId="3C00D25C" w14:textId="77777777" w:rsidR="00321EC3" w:rsidRPr="00CD5AB3" w:rsidRDefault="00321EC3" w:rsidP="006427AF">
            <w:pPr>
              <w:pStyle w:val="pqiTabBody"/>
            </w:pPr>
          </w:p>
        </w:tc>
        <w:tc>
          <w:tcPr>
            <w:tcW w:w="815" w:type="dxa"/>
          </w:tcPr>
          <w:p w14:paraId="0692E03A" w14:textId="77777777" w:rsidR="00321EC3" w:rsidRPr="00CD5AB3" w:rsidRDefault="00321EC3" w:rsidP="006427AF">
            <w:pPr>
              <w:pStyle w:val="pqiTabBody"/>
            </w:pPr>
            <w:r w:rsidRPr="00CD5AB3">
              <w:t>n1</w:t>
            </w:r>
          </w:p>
        </w:tc>
      </w:tr>
      <w:tr w:rsidR="00321EC3" w:rsidRPr="00CD5AB3" w14:paraId="6FCC19A8" w14:textId="77777777" w:rsidTr="00C71797">
        <w:trPr>
          <w:gridAfter w:val="1"/>
          <w:wAfter w:w="42" w:type="dxa"/>
          <w:cantSplit/>
        </w:trPr>
        <w:tc>
          <w:tcPr>
            <w:tcW w:w="336" w:type="dxa"/>
          </w:tcPr>
          <w:p w14:paraId="587C5481" w14:textId="77777777" w:rsidR="00321EC3" w:rsidRPr="00CD5AB3" w:rsidRDefault="00321EC3" w:rsidP="006427AF">
            <w:pPr>
              <w:rPr>
                <w:b/>
              </w:rPr>
            </w:pPr>
          </w:p>
        </w:tc>
        <w:tc>
          <w:tcPr>
            <w:tcW w:w="375" w:type="dxa"/>
            <w:gridSpan w:val="2"/>
          </w:tcPr>
          <w:p w14:paraId="34C2B2A1" w14:textId="77777777" w:rsidR="00321EC3" w:rsidRPr="00CD5AB3" w:rsidRDefault="00321EC3" w:rsidP="006427AF">
            <w:pPr>
              <w:rPr>
                <w:i/>
              </w:rPr>
            </w:pPr>
            <w:r w:rsidRPr="00CD5AB3">
              <w:rPr>
                <w:i/>
              </w:rPr>
              <w:t>a</w:t>
            </w:r>
          </w:p>
        </w:tc>
        <w:tc>
          <w:tcPr>
            <w:tcW w:w="4043" w:type="dxa"/>
          </w:tcPr>
          <w:p w14:paraId="2C4B9531" w14:textId="77777777" w:rsidR="00321EC3" w:rsidRPr="00CD5AB3" w:rsidRDefault="00321EC3" w:rsidP="006427AF">
            <w:pPr>
              <w:pStyle w:val="pqiTabBody"/>
              <w:rPr>
                <w:lang w:val="en-US"/>
              </w:rPr>
            </w:pPr>
            <w:r w:rsidRPr="00CD5AB3">
              <w:rPr>
                <w:lang w:val="en-US"/>
              </w:rPr>
              <w:t>Identyfikacja podmiotu</w:t>
            </w:r>
          </w:p>
          <w:p w14:paraId="6AA7564F" w14:textId="77777777" w:rsidR="00321EC3" w:rsidRPr="00CD5AB3" w:rsidRDefault="00321EC3" w:rsidP="006427AF">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30A708EA" w14:textId="7BE2D964" w:rsidR="00321EC3" w:rsidRPr="00CD5AB3" w:rsidRDefault="00321EC3" w:rsidP="00F67F90">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130DC849" w14:textId="3F36807C" w:rsidR="00321EC3" w:rsidRPr="00CD5AB3" w:rsidRDefault="00321EC3" w:rsidP="00F67F90">
            <w:pPr>
              <w:pStyle w:val="pqiTabBody"/>
            </w:pPr>
            <w:r w:rsidRPr="00CD5AB3">
              <w:rPr>
                <w:rFonts w:ascii="Courier New" w:hAnsi="Courier New" w:cs="Courier New"/>
                <w:noProof/>
                <w:color w:val="0000FF"/>
              </w:rPr>
              <w:t>TraderId/PersonalId</w:t>
            </w:r>
          </w:p>
        </w:tc>
        <w:tc>
          <w:tcPr>
            <w:tcW w:w="456" w:type="dxa"/>
            <w:gridSpan w:val="2"/>
          </w:tcPr>
          <w:p w14:paraId="12C952BE" w14:textId="77777777" w:rsidR="00321EC3" w:rsidRPr="00CD5AB3" w:rsidRDefault="00321EC3" w:rsidP="006427AF">
            <w:pPr>
              <w:pStyle w:val="pqiTabBody"/>
            </w:pPr>
            <w:r w:rsidRPr="00CD5AB3">
              <w:t>R</w:t>
            </w:r>
          </w:p>
        </w:tc>
        <w:tc>
          <w:tcPr>
            <w:tcW w:w="4949" w:type="dxa"/>
            <w:gridSpan w:val="2"/>
          </w:tcPr>
          <w:p w14:paraId="5077FBAB" w14:textId="77777777" w:rsidR="00321EC3" w:rsidRPr="00CD5AB3" w:rsidRDefault="00321EC3" w:rsidP="006427AF">
            <w:pPr>
              <w:pStyle w:val="pqiTabBody"/>
            </w:pPr>
          </w:p>
        </w:tc>
        <w:tc>
          <w:tcPr>
            <w:tcW w:w="2317" w:type="dxa"/>
          </w:tcPr>
          <w:p w14:paraId="25FEB540" w14:textId="77777777" w:rsidR="00321EC3" w:rsidRPr="00CD5AB3" w:rsidRDefault="00321EC3" w:rsidP="006427AF">
            <w:pPr>
              <w:pStyle w:val="pqiTabBody"/>
            </w:pPr>
            <w:r w:rsidRPr="00CD5AB3">
              <w:t>Należy podać identyfikator podmiotu zależny od wybranego typu podmiotu.</w:t>
            </w:r>
          </w:p>
          <w:p w14:paraId="377C21D5" w14:textId="77777777" w:rsidR="00321EC3" w:rsidRPr="00CD5AB3" w:rsidRDefault="00321EC3" w:rsidP="006427AF">
            <w:pPr>
              <w:pStyle w:val="pqiTabBody"/>
            </w:pPr>
            <w:r w:rsidRPr="00CD5AB3">
              <w:t>Obowiązkowe podanie dokładnie jednego identyfikatora</w:t>
            </w:r>
          </w:p>
        </w:tc>
        <w:tc>
          <w:tcPr>
            <w:tcW w:w="815" w:type="dxa"/>
          </w:tcPr>
          <w:p w14:paraId="302AAA18" w14:textId="77777777" w:rsidR="00321EC3" w:rsidRPr="00CD5AB3" w:rsidRDefault="00321EC3" w:rsidP="006427AF">
            <w:pPr>
              <w:pStyle w:val="pqiTabBody"/>
            </w:pPr>
          </w:p>
        </w:tc>
      </w:tr>
      <w:tr w:rsidR="00321EC3" w:rsidRPr="00CD5AB3" w14:paraId="142EFC53" w14:textId="77777777" w:rsidTr="00C71797">
        <w:trPr>
          <w:gridAfter w:val="1"/>
          <w:wAfter w:w="42" w:type="dxa"/>
          <w:cantSplit/>
        </w:trPr>
        <w:tc>
          <w:tcPr>
            <w:tcW w:w="336" w:type="dxa"/>
          </w:tcPr>
          <w:p w14:paraId="0401320E" w14:textId="77777777" w:rsidR="00321EC3" w:rsidRPr="00CD5AB3" w:rsidRDefault="00321EC3" w:rsidP="006427AF">
            <w:pPr>
              <w:rPr>
                <w:b/>
              </w:rPr>
            </w:pPr>
          </w:p>
        </w:tc>
        <w:tc>
          <w:tcPr>
            <w:tcW w:w="375" w:type="dxa"/>
            <w:gridSpan w:val="2"/>
          </w:tcPr>
          <w:p w14:paraId="3CE9E57B" w14:textId="77777777" w:rsidR="00321EC3" w:rsidRPr="00CD5AB3" w:rsidRDefault="00321EC3" w:rsidP="006427AF">
            <w:pPr>
              <w:rPr>
                <w:i/>
              </w:rPr>
            </w:pPr>
            <w:r w:rsidRPr="00CD5AB3">
              <w:rPr>
                <w:i/>
              </w:rPr>
              <w:t>b</w:t>
            </w:r>
          </w:p>
        </w:tc>
        <w:tc>
          <w:tcPr>
            <w:tcW w:w="4043" w:type="dxa"/>
          </w:tcPr>
          <w:p w14:paraId="74156178" w14:textId="77777777" w:rsidR="00321EC3" w:rsidRPr="00CD5AB3" w:rsidRDefault="00321EC3" w:rsidP="006427AF">
            <w:r w:rsidRPr="00CD5AB3">
              <w:t>Nazwa podmiotu</w:t>
            </w:r>
          </w:p>
          <w:p w14:paraId="734924DD" w14:textId="77777777" w:rsidR="00321EC3" w:rsidRPr="00CD5AB3" w:rsidRDefault="00321EC3" w:rsidP="006427AF">
            <w:r w:rsidRPr="00CD5AB3">
              <w:rPr>
                <w:rFonts w:ascii="Courier New" w:hAnsi="Courier New" w:cs="Courier New"/>
                <w:noProof/>
                <w:color w:val="0000FF"/>
                <w:szCs w:val="20"/>
              </w:rPr>
              <w:t>TraderName</w:t>
            </w:r>
          </w:p>
        </w:tc>
        <w:tc>
          <w:tcPr>
            <w:tcW w:w="456" w:type="dxa"/>
            <w:gridSpan w:val="2"/>
          </w:tcPr>
          <w:p w14:paraId="58181E41" w14:textId="6BB5043D" w:rsidR="00321EC3" w:rsidRPr="00CD5AB3" w:rsidRDefault="00F54843" w:rsidP="006427AF">
            <w:pPr>
              <w:jc w:val="center"/>
            </w:pPr>
            <w:r w:rsidRPr="00CD5AB3">
              <w:rPr>
                <w:szCs w:val="20"/>
              </w:rPr>
              <w:t>O</w:t>
            </w:r>
          </w:p>
        </w:tc>
        <w:tc>
          <w:tcPr>
            <w:tcW w:w="4949" w:type="dxa"/>
            <w:gridSpan w:val="2"/>
          </w:tcPr>
          <w:p w14:paraId="304D9A14" w14:textId="77777777" w:rsidR="00321EC3" w:rsidRPr="00CD5AB3" w:rsidRDefault="00321EC3" w:rsidP="006427AF">
            <w:pPr>
              <w:pStyle w:val="pqiTabBody"/>
            </w:pPr>
          </w:p>
        </w:tc>
        <w:tc>
          <w:tcPr>
            <w:tcW w:w="2317" w:type="dxa"/>
          </w:tcPr>
          <w:p w14:paraId="2C1CAB69" w14:textId="77777777" w:rsidR="00321EC3" w:rsidRPr="00CD5AB3" w:rsidRDefault="00321EC3" w:rsidP="006427AF"/>
        </w:tc>
        <w:tc>
          <w:tcPr>
            <w:tcW w:w="815" w:type="dxa"/>
          </w:tcPr>
          <w:p w14:paraId="62E8B32F" w14:textId="77777777" w:rsidR="00321EC3" w:rsidRPr="00CD5AB3" w:rsidRDefault="00321EC3" w:rsidP="006427AF">
            <w:r w:rsidRPr="00CD5AB3">
              <w:t>an..182</w:t>
            </w:r>
          </w:p>
        </w:tc>
      </w:tr>
      <w:tr w:rsidR="00321EC3" w:rsidRPr="00CD5AB3" w14:paraId="2D45FAA7" w14:textId="77777777" w:rsidTr="00C71797">
        <w:trPr>
          <w:gridAfter w:val="1"/>
          <w:wAfter w:w="42" w:type="dxa"/>
          <w:cantSplit/>
        </w:trPr>
        <w:tc>
          <w:tcPr>
            <w:tcW w:w="336" w:type="dxa"/>
          </w:tcPr>
          <w:p w14:paraId="6992C55B" w14:textId="77777777" w:rsidR="00321EC3" w:rsidRPr="00CD5AB3" w:rsidRDefault="00321EC3" w:rsidP="006427AF">
            <w:pPr>
              <w:rPr>
                <w:b/>
              </w:rPr>
            </w:pPr>
          </w:p>
        </w:tc>
        <w:tc>
          <w:tcPr>
            <w:tcW w:w="375" w:type="dxa"/>
            <w:gridSpan w:val="2"/>
          </w:tcPr>
          <w:p w14:paraId="3EAA1FA8" w14:textId="77777777" w:rsidR="00321EC3" w:rsidRPr="00CD5AB3" w:rsidRDefault="00321EC3" w:rsidP="006427AF">
            <w:pPr>
              <w:rPr>
                <w:i/>
              </w:rPr>
            </w:pPr>
            <w:r w:rsidRPr="00CD5AB3">
              <w:rPr>
                <w:i/>
              </w:rPr>
              <w:t>c</w:t>
            </w:r>
          </w:p>
        </w:tc>
        <w:tc>
          <w:tcPr>
            <w:tcW w:w="4043" w:type="dxa"/>
          </w:tcPr>
          <w:p w14:paraId="1F8D4394" w14:textId="77777777" w:rsidR="00321EC3" w:rsidRPr="00CD5AB3" w:rsidRDefault="00321EC3" w:rsidP="006427AF">
            <w:r w:rsidRPr="00CD5AB3">
              <w:t>Ulica</w:t>
            </w:r>
          </w:p>
          <w:p w14:paraId="09664C8D" w14:textId="77777777" w:rsidR="00321EC3" w:rsidRPr="00CD5AB3" w:rsidRDefault="00321EC3" w:rsidP="006427AF">
            <w:r w:rsidRPr="00CD5AB3">
              <w:rPr>
                <w:rFonts w:ascii="Courier New" w:hAnsi="Courier New" w:cs="Courier New"/>
                <w:noProof/>
                <w:color w:val="0000FF"/>
                <w:szCs w:val="20"/>
              </w:rPr>
              <w:t>StreetName</w:t>
            </w:r>
          </w:p>
        </w:tc>
        <w:tc>
          <w:tcPr>
            <w:tcW w:w="456" w:type="dxa"/>
            <w:gridSpan w:val="2"/>
          </w:tcPr>
          <w:p w14:paraId="34937126" w14:textId="0E354B0F" w:rsidR="00321EC3" w:rsidRPr="00CD5AB3" w:rsidRDefault="00F54843" w:rsidP="006427AF">
            <w:pPr>
              <w:jc w:val="center"/>
            </w:pPr>
            <w:r w:rsidRPr="00CD5AB3">
              <w:t>O</w:t>
            </w:r>
          </w:p>
        </w:tc>
        <w:tc>
          <w:tcPr>
            <w:tcW w:w="4949" w:type="dxa"/>
            <w:gridSpan w:val="2"/>
            <w:vMerge w:val="restart"/>
          </w:tcPr>
          <w:p w14:paraId="686D2850" w14:textId="77777777" w:rsidR="00321EC3" w:rsidRPr="00CD5AB3" w:rsidRDefault="00321EC3" w:rsidP="00F54843">
            <w:pPr>
              <w:pStyle w:val="pqiTabBody"/>
            </w:pPr>
          </w:p>
        </w:tc>
        <w:tc>
          <w:tcPr>
            <w:tcW w:w="2317" w:type="dxa"/>
          </w:tcPr>
          <w:p w14:paraId="3EB0620D" w14:textId="77777777" w:rsidR="00321EC3" w:rsidRPr="00CD5AB3" w:rsidRDefault="00321EC3" w:rsidP="006427AF"/>
        </w:tc>
        <w:tc>
          <w:tcPr>
            <w:tcW w:w="815" w:type="dxa"/>
          </w:tcPr>
          <w:p w14:paraId="0FAE5029" w14:textId="77777777" w:rsidR="00321EC3" w:rsidRPr="00CD5AB3" w:rsidRDefault="00321EC3" w:rsidP="006427AF">
            <w:r w:rsidRPr="00CD5AB3">
              <w:t>an..65</w:t>
            </w:r>
          </w:p>
        </w:tc>
      </w:tr>
      <w:tr w:rsidR="00321EC3" w:rsidRPr="00CD5AB3" w14:paraId="5E21D737" w14:textId="77777777" w:rsidTr="00C71797">
        <w:trPr>
          <w:gridAfter w:val="1"/>
          <w:wAfter w:w="42" w:type="dxa"/>
          <w:cantSplit/>
        </w:trPr>
        <w:tc>
          <w:tcPr>
            <w:tcW w:w="336" w:type="dxa"/>
          </w:tcPr>
          <w:p w14:paraId="70ADB6A0" w14:textId="77777777" w:rsidR="00321EC3" w:rsidRPr="00CD5AB3" w:rsidRDefault="00321EC3" w:rsidP="006427AF">
            <w:pPr>
              <w:rPr>
                <w:b/>
              </w:rPr>
            </w:pPr>
          </w:p>
        </w:tc>
        <w:tc>
          <w:tcPr>
            <w:tcW w:w="375" w:type="dxa"/>
            <w:gridSpan w:val="2"/>
          </w:tcPr>
          <w:p w14:paraId="53440FC9" w14:textId="77777777" w:rsidR="00321EC3" w:rsidRPr="00CD5AB3" w:rsidRDefault="00321EC3" w:rsidP="006427AF">
            <w:pPr>
              <w:rPr>
                <w:i/>
              </w:rPr>
            </w:pPr>
            <w:r w:rsidRPr="00CD5AB3">
              <w:rPr>
                <w:i/>
              </w:rPr>
              <w:t>d</w:t>
            </w:r>
          </w:p>
        </w:tc>
        <w:tc>
          <w:tcPr>
            <w:tcW w:w="4043" w:type="dxa"/>
          </w:tcPr>
          <w:p w14:paraId="751E6F01" w14:textId="77777777" w:rsidR="00321EC3" w:rsidRPr="00CD5AB3" w:rsidRDefault="00321EC3" w:rsidP="006427AF">
            <w:r w:rsidRPr="00CD5AB3">
              <w:t>Numer domu</w:t>
            </w:r>
          </w:p>
          <w:p w14:paraId="2B95632A" w14:textId="77777777" w:rsidR="00321EC3" w:rsidRPr="00CD5AB3" w:rsidRDefault="00321EC3" w:rsidP="006427AF">
            <w:r w:rsidRPr="00CD5AB3">
              <w:rPr>
                <w:rFonts w:ascii="Courier New" w:hAnsi="Courier New" w:cs="Courier New"/>
                <w:noProof/>
                <w:color w:val="0000FF"/>
                <w:szCs w:val="20"/>
              </w:rPr>
              <w:t>StreetNumber</w:t>
            </w:r>
          </w:p>
        </w:tc>
        <w:tc>
          <w:tcPr>
            <w:tcW w:w="456" w:type="dxa"/>
            <w:gridSpan w:val="2"/>
          </w:tcPr>
          <w:p w14:paraId="1D0A0805" w14:textId="77777777" w:rsidR="00321EC3" w:rsidRPr="00CD5AB3" w:rsidRDefault="00321EC3" w:rsidP="006427AF">
            <w:pPr>
              <w:jc w:val="center"/>
            </w:pPr>
            <w:r w:rsidRPr="00CD5AB3">
              <w:rPr>
                <w:szCs w:val="20"/>
              </w:rPr>
              <w:t>O</w:t>
            </w:r>
          </w:p>
        </w:tc>
        <w:tc>
          <w:tcPr>
            <w:tcW w:w="4949" w:type="dxa"/>
            <w:gridSpan w:val="2"/>
            <w:vMerge/>
          </w:tcPr>
          <w:p w14:paraId="24E25F6A" w14:textId="77777777" w:rsidR="00321EC3" w:rsidRPr="00CD5AB3" w:rsidRDefault="00321EC3" w:rsidP="006427AF">
            <w:pPr>
              <w:pStyle w:val="pqiTabBody"/>
            </w:pPr>
          </w:p>
        </w:tc>
        <w:tc>
          <w:tcPr>
            <w:tcW w:w="2317" w:type="dxa"/>
          </w:tcPr>
          <w:p w14:paraId="1B7336CF" w14:textId="77777777" w:rsidR="00321EC3" w:rsidRPr="00CD5AB3" w:rsidRDefault="00321EC3" w:rsidP="006427AF"/>
        </w:tc>
        <w:tc>
          <w:tcPr>
            <w:tcW w:w="815" w:type="dxa"/>
          </w:tcPr>
          <w:p w14:paraId="2E0A59C0" w14:textId="77777777" w:rsidR="00321EC3" w:rsidRPr="00CD5AB3" w:rsidRDefault="00321EC3" w:rsidP="006427AF">
            <w:r w:rsidRPr="00CD5AB3">
              <w:t>an..11</w:t>
            </w:r>
          </w:p>
        </w:tc>
      </w:tr>
      <w:tr w:rsidR="00321EC3" w:rsidRPr="00CD5AB3" w14:paraId="7818500B" w14:textId="77777777" w:rsidTr="00C71797">
        <w:trPr>
          <w:gridAfter w:val="1"/>
          <w:wAfter w:w="42" w:type="dxa"/>
          <w:cantSplit/>
        </w:trPr>
        <w:tc>
          <w:tcPr>
            <w:tcW w:w="336" w:type="dxa"/>
          </w:tcPr>
          <w:p w14:paraId="534A4939" w14:textId="77777777" w:rsidR="00321EC3" w:rsidRPr="00CD5AB3" w:rsidRDefault="00321EC3" w:rsidP="006427AF">
            <w:pPr>
              <w:rPr>
                <w:b/>
              </w:rPr>
            </w:pPr>
          </w:p>
        </w:tc>
        <w:tc>
          <w:tcPr>
            <w:tcW w:w="375" w:type="dxa"/>
            <w:gridSpan w:val="2"/>
          </w:tcPr>
          <w:p w14:paraId="63E7ED4A" w14:textId="77777777" w:rsidR="00321EC3" w:rsidRPr="00CD5AB3" w:rsidRDefault="00321EC3" w:rsidP="006427AF">
            <w:pPr>
              <w:rPr>
                <w:i/>
              </w:rPr>
            </w:pPr>
            <w:r w:rsidRPr="00CD5AB3">
              <w:rPr>
                <w:i/>
              </w:rPr>
              <w:t>e</w:t>
            </w:r>
          </w:p>
        </w:tc>
        <w:tc>
          <w:tcPr>
            <w:tcW w:w="4043" w:type="dxa"/>
          </w:tcPr>
          <w:p w14:paraId="53872B10" w14:textId="77777777" w:rsidR="00321EC3" w:rsidRPr="00CD5AB3" w:rsidRDefault="00321EC3" w:rsidP="006427AF">
            <w:r w:rsidRPr="00CD5AB3">
              <w:t>Kod pocztowy</w:t>
            </w:r>
          </w:p>
          <w:p w14:paraId="038BF655" w14:textId="77777777" w:rsidR="00321EC3" w:rsidRPr="00CD5AB3" w:rsidRDefault="00321EC3" w:rsidP="006427AF">
            <w:r w:rsidRPr="00CD5AB3">
              <w:rPr>
                <w:rFonts w:ascii="Courier New" w:hAnsi="Courier New" w:cs="Courier New"/>
                <w:noProof/>
                <w:color w:val="0000FF"/>
                <w:szCs w:val="20"/>
              </w:rPr>
              <w:t>Postcode</w:t>
            </w:r>
          </w:p>
        </w:tc>
        <w:tc>
          <w:tcPr>
            <w:tcW w:w="456" w:type="dxa"/>
            <w:gridSpan w:val="2"/>
          </w:tcPr>
          <w:p w14:paraId="2B75D579" w14:textId="77C3FB06" w:rsidR="00321EC3" w:rsidRPr="00CD5AB3" w:rsidRDefault="00F54843" w:rsidP="006427AF">
            <w:pPr>
              <w:jc w:val="center"/>
            </w:pPr>
            <w:r w:rsidRPr="00CD5AB3">
              <w:rPr>
                <w:szCs w:val="20"/>
              </w:rPr>
              <w:t>O</w:t>
            </w:r>
          </w:p>
        </w:tc>
        <w:tc>
          <w:tcPr>
            <w:tcW w:w="4949" w:type="dxa"/>
            <w:gridSpan w:val="2"/>
            <w:vMerge/>
          </w:tcPr>
          <w:p w14:paraId="628B5E71" w14:textId="77777777" w:rsidR="00321EC3" w:rsidRPr="00CD5AB3" w:rsidRDefault="00321EC3" w:rsidP="006427AF">
            <w:pPr>
              <w:pStyle w:val="pqiTabBody"/>
            </w:pPr>
          </w:p>
        </w:tc>
        <w:tc>
          <w:tcPr>
            <w:tcW w:w="2317" w:type="dxa"/>
          </w:tcPr>
          <w:p w14:paraId="17B30CF0" w14:textId="77777777" w:rsidR="00321EC3" w:rsidRPr="00CD5AB3" w:rsidRDefault="00321EC3" w:rsidP="006427AF"/>
        </w:tc>
        <w:tc>
          <w:tcPr>
            <w:tcW w:w="815" w:type="dxa"/>
          </w:tcPr>
          <w:p w14:paraId="4B041EA4" w14:textId="77777777" w:rsidR="00321EC3" w:rsidRPr="00CD5AB3" w:rsidRDefault="00321EC3" w:rsidP="006427AF">
            <w:r w:rsidRPr="00CD5AB3">
              <w:t>an..10</w:t>
            </w:r>
          </w:p>
        </w:tc>
      </w:tr>
      <w:tr w:rsidR="00321EC3" w:rsidRPr="00CD5AB3" w14:paraId="39CC5374" w14:textId="77777777" w:rsidTr="00C71797">
        <w:trPr>
          <w:gridAfter w:val="1"/>
          <w:wAfter w:w="42" w:type="dxa"/>
          <w:cantSplit/>
        </w:trPr>
        <w:tc>
          <w:tcPr>
            <w:tcW w:w="336" w:type="dxa"/>
          </w:tcPr>
          <w:p w14:paraId="57C3A75D" w14:textId="77777777" w:rsidR="00321EC3" w:rsidRPr="00CD5AB3" w:rsidRDefault="00321EC3" w:rsidP="006427AF">
            <w:pPr>
              <w:rPr>
                <w:b/>
              </w:rPr>
            </w:pPr>
          </w:p>
        </w:tc>
        <w:tc>
          <w:tcPr>
            <w:tcW w:w="375" w:type="dxa"/>
            <w:gridSpan w:val="2"/>
          </w:tcPr>
          <w:p w14:paraId="07F86DE2" w14:textId="77777777" w:rsidR="00321EC3" w:rsidRPr="00CD5AB3" w:rsidRDefault="00321EC3" w:rsidP="006427AF">
            <w:pPr>
              <w:rPr>
                <w:i/>
              </w:rPr>
            </w:pPr>
            <w:r w:rsidRPr="00CD5AB3">
              <w:rPr>
                <w:i/>
              </w:rPr>
              <w:t>f</w:t>
            </w:r>
          </w:p>
        </w:tc>
        <w:tc>
          <w:tcPr>
            <w:tcW w:w="4043" w:type="dxa"/>
          </w:tcPr>
          <w:p w14:paraId="609C3B6F" w14:textId="77777777" w:rsidR="00321EC3" w:rsidRPr="00CD5AB3" w:rsidRDefault="00321EC3" w:rsidP="006427AF">
            <w:r w:rsidRPr="00CD5AB3">
              <w:t>Miejscowość</w:t>
            </w:r>
          </w:p>
          <w:p w14:paraId="64A10456" w14:textId="77777777" w:rsidR="00321EC3" w:rsidRPr="00CD5AB3" w:rsidRDefault="00321EC3" w:rsidP="006427AF">
            <w:r w:rsidRPr="00CD5AB3">
              <w:rPr>
                <w:rFonts w:ascii="Courier New" w:hAnsi="Courier New" w:cs="Courier New"/>
                <w:noProof/>
                <w:color w:val="0000FF"/>
                <w:szCs w:val="20"/>
              </w:rPr>
              <w:t>City</w:t>
            </w:r>
          </w:p>
        </w:tc>
        <w:tc>
          <w:tcPr>
            <w:tcW w:w="456" w:type="dxa"/>
            <w:gridSpan w:val="2"/>
          </w:tcPr>
          <w:p w14:paraId="1030507B" w14:textId="77F484C6" w:rsidR="00321EC3" w:rsidRPr="00CD5AB3" w:rsidRDefault="00F54843" w:rsidP="006427AF">
            <w:pPr>
              <w:jc w:val="center"/>
            </w:pPr>
            <w:r w:rsidRPr="00CD5AB3">
              <w:t>O</w:t>
            </w:r>
          </w:p>
        </w:tc>
        <w:tc>
          <w:tcPr>
            <w:tcW w:w="4949" w:type="dxa"/>
            <w:gridSpan w:val="2"/>
            <w:vMerge/>
          </w:tcPr>
          <w:p w14:paraId="288C2E1D" w14:textId="77777777" w:rsidR="00321EC3" w:rsidRPr="00CD5AB3" w:rsidRDefault="00321EC3" w:rsidP="006427AF">
            <w:pPr>
              <w:pStyle w:val="pqiTabBody"/>
            </w:pPr>
          </w:p>
        </w:tc>
        <w:tc>
          <w:tcPr>
            <w:tcW w:w="2317" w:type="dxa"/>
          </w:tcPr>
          <w:p w14:paraId="24D1E78D" w14:textId="77777777" w:rsidR="00321EC3" w:rsidRPr="00CD5AB3" w:rsidRDefault="00321EC3" w:rsidP="006427AF"/>
        </w:tc>
        <w:tc>
          <w:tcPr>
            <w:tcW w:w="815" w:type="dxa"/>
          </w:tcPr>
          <w:p w14:paraId="23ACDDF9" w14:textId="77777777" w:rsidR="00321EC3" w:rsidRPr="00CD5AB3" w:rsidRDefault="00321EC3" w:rsidP="006427AF">
            <w:r w:rsidRPr="00CD5AB3">
              <w:t>an..50</w:t>
            </w:r>
          </w:p>
        </w:tc>
      </w:tr>
      <w:tr w:rsidR="00321EC3" w:rsidRPr="00CD5AB3" w14:paraId="2019E725" w14:textId="77777777" w:rsidTr="00C71797">
        <w:trPr>
          <w:gridAfter w:val="1"/>
          <w:wAfter w:w="42" w:type="dxa"/>
          <w:cantSplit/>
        </w:trPr>
        <w:tc>
          <w:tcPr>
            <w:tcW w:w="711" w:type="dxa"/>
            <w:gridSpan w:val="3"/>
          </w:tcPr>
          <w:p w14:paraId="6EAA533E" w14:textId="58BD2825" w:rsidR="00321EC3" w:rsidRPr="00CD5AB3" w:rsidRDefault="00C30AE4" w:rsidP="006427AF">
            <w:pPr>
              <w:keepNext/>
              <w:rPr>
                <w:i/>
              </w:rPr>
            </w:pPr>
            <w:r w:rsidRPr="00CD5AB3">
              <w:rPr>
                <w:b/>
              </w:rPr>
              <w:t>5</w:t>
            </w:r>
          </w:p>
        </w:tc>
        <w:tc>
          <w:tcPr>
            <w:tcW w:w="4043" w:type="dxa"/>
          </w:tcPr>
          <w:p w14:paraId="17486404" w14:textId="77777777" w:rsidR="00321EC3" w:rsidRPr="00CD5AB3" w:rsidRDefault="00321EC3" w:rsidP="006427AF">
            <w:pPr>
              <w:keepNext/>
              <w:rPr>
                <w:b/>
                <w:szCs w:val="20"/>
              </w:rPr>
            </w:pPr>
            <w:r w:rsidRPr="00CD5AB3">
              <w:rPr>
                <w:b/>
              </w:rPr>
              <w:t xml:space="preserve">URZĄD – właściwy urząd w miejscu </w:t>
            </w:r>
            <w:r w:rsidR="002E76EA" w:rsidRPr="00CD5AB3">
              <w:rPr>
                <w:b/>
              </w:rPr>
              <w:t>odbioru</w:t>
            </w:r>
          </w:p>
          <w:p w14:paraId="4F31B5E8" w14:textId="77777777" w:rsidR="00321EC3" w:rsidRPr="00CD5AB3" w:rsidRDefault="00321EC3" w:rsidP="006427AF">
            <w:pPr>
              <w:keepNext/>
              <w:rPr>
                <w:b/>
                <w:szCs w:val="20"/>
              </w:rPr>
            </w:pPr>
            <w:r w:rsidRPr="00CD5AB3">
              <w:rPr>
                <w:rFonts w:ascii="Courier New" w:hAnsi="Courier New" w:cs="Courier New"/>
                <w:noProof/>
                <w:color w:val="0000FF"/>
                <w:szCs w:val="20"/>
              </w:rPr>
              <w:t>DestinationOffice</w:t>
            </w:r>
          </w:p>
        </w:tc>
        <w:tc>
          <w:tcPr>
            <w:tcW w:w="456" w:type="dxa"/>
            <w:gridSpan w:val="2"/>
          </w:tcPr>
          <w:p w14:paraId="411C77EC" w14:textId="5735A263" w:rsidR="00321EC3" w:rsidRPr="00CD5AB3" w:rsidRDefault="00C30AE4" w:rsidP="006427AF">
            <w:pPr>
              <w:keepNext/>
              <w:jc w:val="center"/>
              <w:rPr>
                <w:b/>
              </w:rPr>
            </w:pPr>
            <w:r w:rsidRPr="00CD5AB3">
              <w:rPr>
                <w:b/>
                <w:szCs w:val="20"/>
              </w:rPr>
              <w:t>R</w:t>
            </w:r>
          </w:p>
        </w:tc>
        <w:tc>
          <w:tcPr>
            <w:tcW w:w="4949" w:type="dxa"/>
            <w:gridSpan w:val="2"/>
          </w:tcPr>
          <w:p w14:paraId="7C316F20" w14:textId="77777777" w:rsidR="00321EC3" w:rsidRPr="00CD5AB3" w:rsidRDefault="00321EC3" w:rsidP="006427AF">
            <w:pPr>
              <w:pStyle w:val="pqiTabBody"/>
              <w:rPr>
                <w:b/>
              </w:rPr>
            </w:pPr>
          </w:p>
        </w:tc>
        <w:tc>
          <w:tcPr>
            <w:tcW w:w="2317" w:type="dxa"/>
          </w:tcPr>
          <w:p w14:paraId="0F810907" w14:textId="77777777" w:rsidR="00321EC3" w:rsidRPr="00CD5AB3" w:rsidRDefault="00321EC3" w:rsidP="006427AF">
            <w:pPr>
              <w:keepNext/>
              <w:rPr>
                <w:b/>
              </w:rPr>
            </w:pPr>
          </w:p>
        </w:tc>
        <w:tc>
          <w:tcPr>
            <w:tcW w:w="815" w:type="dxa"/>
          </w:tcPr>
          <w:p w14:paraId="64440252" w14:textId="77777777" w:rsidR="00321EC3" w:rsidRPr="00CD5AB3" w:rsidRDefault="00321EC3" w:rsidP="006427AF">
            <w:pPr>
              <w:keepNext/>
              <w:rPr>
                <w:b/>
              </w:rPr>
            </w:pPr>
            <w:r w:rsidRPr="00CD5AB3">
              <w:rPr>
                <w:b/>
              </w:rPr>
              <w:t>1x</w:t>
            </w:r>
          </w:p>
        </w:tc>
      </w:tr>
      <w:tr w:rsidR="00321EC3" w:rsidRPr="00CD5AB3" w14:paraId="1B7F0CF7" w14:textId="77777777" w:rsidTr="00C71797">
        <w:trPr>
          <w:gridAfter w:val="1"/>
          <w:wAfter w:w="42" w:type="dxa"/>
          <w:cantSplit/>
        </w:trPr>
        <w:tc>
          <w:tcPr>
            <w:tcW w:w="336" w:type="dxa"/>
          </w:tcPr>
          <w:p w14:paraId="1CC54ABD" w14:textId="77777777" w:rsidR="00321EC3" w:rsidRPr="00CD5AB3" w:rsidRDefault="00321EC3" w:rsidP="006427AF">
            <w:pPr>
              <w:rPr>
                <w:b/>
              </w:rPr>
            </w:pPr>
          </w:p>
        </w:tc>
        <w:tc>
          <w:tcPr>
            <w:tcW w:w="375" w:type="dxa"/>
            <w:gridSpan w:val="2"/>
          </w:tcPr>
          <w:p w14:paraId="57D0F566" w14:textId="77777777" w:rsidR="00321EC3" w:rsidRPr="00CD5AB3" w:rsidRDefault="00321EC3" w:rsidP="006427AF">
            <w:pPr>
              <w:rPr>
                <w:i/>
              </w:rPr>
            </w:pPr>
            <w:r w:rsidRPr="00CD5AB3">
              <w:rPr>
                <w:i/>
              </w:rPr>
              <w:t>a</w:t>
            </w:r>
          </w:p>
        </w:tc>
        <w:tc>
          <w:tcPr>
            <w:tcW w:w="4043" w:type="dxa"/>
          </w:tcPr>
          <w:p w14:paraId="06632180" w14:textId="77777777" w:rsidR="00321EC3" w:rsidRPr="00CD5AB3" w:rsidRDefault="00321EC3" w:rsidP="006427AF">
            <w:r w:rsidRPr="00CD5AB3">
              <w:t>Numer referencyjny urzędu</w:t>
            </w:r>
          </w:p>
          <w:p w14:paraId="2408DE01" w14:textId="77777777" w:rsidR="00321EC3" w:rsidRPr="00CD5AB3" w:rsidRDefault="00321EC3" w:rsidP="006427AF">
            <w:r w:rsidRPr="00CD5AB3">
              <w:rPr>
                <w:rFonts w:ascii="Courier New" w:hAnsi="Courier New" w:cs="Courier New"/>
                <w:noProof/>
                <w:color w:val="0000FF"/>
                <w:szCs w:val="20"/>
              </w:rPr>
              <w:t>ReferenceNumber</w:t>
            </w:r>
          </w:p>
        </w:tc>
        <w:tc>
          <w:tcPr>
            <w:tcW w:w="456" w:type="dxa"/>
            <w:gridSpan w:val="2"/>
          </w:tcPr>
          <w:p w14:paraId="0339902D" w14:textId="77777777" w:rsidR="00321EC3" w:rsidRPr="00CD5AB3" w:rsidRDefault="00321EC3" w:rsidP="006427AF">
            <w:pPr>
              <w:jc w:val="center"/>
            </w:pPr>
            <w:r w:rsidRPr="00CD5AB3">
              <w:rPr>
                <w:szCs w:val="20"/>
              </w:rPr>
              <w:t>R</w:t>
            </w:r>
          </w:p>
        </w:tc>
        <w:tc>
          <w:tcPr>
            <w:tcW w:w="4949" w:type="dxa"/>
            <w:gridSpan w:val="2"/>
          </w:tcPr>
          <w:p w14:paraId="525CD095" w14:textId="77777777" w:rsidR="00321EC3" w:rsidRPr="00CD5AB3" w:rsidRDefault="00321EC3" w:rsidP="006427AF"/>
        </w:tc>
        <w:tc>
          <w:tcPr>
            <w:tcW w:w="2317" w:type="dxa"/>
          </w:tcPr>
          <w:p w14:paraId="4DBAD3D9" w14:textId="5708EAF9" w:rsidR="00321EC3" w:rsidRPr="00CD5AB3" w:rsidRDefault="00321EC3" w:rsidP="00D46974">
            <w:pPr>
              <w:pStyle w:val="pqiTabBody"/>
            </w:pPr>
            <w:r w:rsidRPr="00CD5AB3">
              <w:t xml:space="preserve">Należy podać kod urzędu </w:t>
            </w:r>
            <w:r w:rsidR="00D46974">
              <w:t>skarbowego właściwego</w:t>
            </w:r>
            <w:r w:rsidR="00D46974" w:rsidRPr="00CD5AB3">
              <w:t xml:space="preserve"> </w:t>
            </w:r>
            <w:r w:rsidRPr="00CD5AB3">
              <w:t xml:space="preserve">w miejscu </w:t>
            </w:r>
            <w:r w:rsidR="00D46974">
              <w:t>odbioru</w:t>
            </w:r>
            <w:r w:rsidR="00D46974" w:rsidRPr="00CD5AB3">
              <w:t>.</w:t>
            </w:r>
          </w:p>
        </w:tc>
        <w:tc>
          <w:tcPr>
            <w:tcW w:w="815" w:type="dxa"/>
          </w:tcPr>
          <w:p w14:paraId="135E1602" w14:textId="77777777" w:rsidR="00321EC3" w:rsidRPr="00CD5AB3" w:rsidRDefault="00321EC3" w:rsidP="006427AF">
            <w:r w:rsidRPr="00CD5AB3">
              <w:t>an8</w:t>
            </w:r>
          </w:p>
        </w:tc>
      </w:tr>
      <w:tr w:rsidR="00321EC3" w:rsidRPr="00CD5AB3" w14:paraId="5BC1DF1C" w14:textId="77777777" w:rsidTr="00C71797">
        <w:trPr>
          <w:gridAfter w:val="1"/>
          <w:wAfter w:w="42" w:type="dxa"/>
          <w:cantSplit/>
        </w:trPr>
        <w:tc>
          <w:tcPr>
            <w:tcW w:w="711" w:type="dxa"/>
            <w:gridSpan w:val="3"/>
          </w:tcPr>
          <w:p w14:paraId="74212915" w14:textId="6F244D1A" w:rsidR="00321EC3" w:rsidRPr="00CD5AB3" w:rsidRDefault="00C30AE4" w:rsidP="006427AF">
            <w:pPr>
              <w:keepNext/>
              <w:rPr>
                <w:i/>
              </w:rPr>
            </w:pPr>
            <w:r w:rsidRPr="00CD5AB3">
              <w:rPr>
                <w:b/>
              </w:rPr>
              <w:t>6</w:t>
            </w:r>
          </w:p>
        </w:tc>
        <w:tc>
          <w:tcPr>
            <w:tcW w:w="4043" w:type="dxa"/>
          </w:tcPr>
          <w:p w14:paraId="3732042A" w14:textId="77777777" w:rsidR="00321EC3" w:rsidRPr="00CD5AB3" w:rsidRDefault="00321EC3" w:rsidP="006427AF">
            <w:pPr>
              <w:rPr>
                <w:b/>
                <w:szCs w:val="20"/>
              </w:rPr>
            </w:pPr>
            <w:r w:rsidRPr="00CD5AB3">
              <w:rPr>
                <w:b/>
                <w:szCs w:val="20"/>
              </w:rPr>
              <w:t>RAPORT odbioru</w:t>
            </w:r>
          </w:p>
          <w:p w14:paraId="14D68AB7" w14:textId="42FA481E" w:rsidR="00321EC3" w:rsidRPr="00CD5AB3" w:rsidRDefault="00321EC3" w:rsidP="006427AF">
            <w:pPr>
              <w:keepNext/>
              <w:rPr>
                <w:rFonts w:ascii="Courier New" w:hAnsi="Courier New" w:cs="Courier New"/>
                <w:noProof/>
                <w:color w:val="0000FF"/>
                <w:szCs w:val="20"/>
              </w:rPr>
            </w:pPr>
            <w:r w:rsidRPr="00CD5AB3">
              <w:rPr>
                <w:rFonts w:ascii="Courier New" w:hAnsi="Courier New" w:cs="Courier New"/>
                <w:noProof/>
                <w:color w:val="0000FF"/>
                <w:szCs w:val="20"/>
              </w:rPr>
              <w:t>ReportOfReceipt</w:t>
            </w:r>
          </w:p>
        </w:tc>
        <w:tc>
          <w:tcPr>
            <w:tcW w:w="456" w:type="dxa"/>
            <w:gridSpan w:val="2"/>
          </w:tcPr>
          <w:p w14:paraId="05943E97" w14:textId="77777777" w:rsidR="00321EC3" w:rsidRPr="00CD5AB3" w:rsidRDefault="00321EC3" w:rsidP="006427AF">
            <w:pPr>
              <w:keepNext/>
              <w:jc w:val="center"/>
              <w:rPr>
                <w:b/>
              </w:rPr>
            </w:pPr>
            <w:r w:rsidRPr="00CD5AB3">
              <w:rPr>
                <w:b/>
              </w:rPr>
              <w:t>R</w:t>
            </w:r>
          </w:p>
        </w:tc>
        <w:tc>
          <w:tcPr>
            <w:tcW w:w="4949" w:type="dxa"/>
            <w:gridSpan w:val="2"/>
          </w:tcPr>
          <w:p w14:paraId="2331CB7F" w14:textId="77777777" w:rsidR="00321EC3" w:rsidRPr="00CD5AB3" w:rsidRDefault="00321EC3" w:rsidP="006427AF">
            <w:pPr>
              <w:keepNext/>
              <w:rPr>
                <w:b/>
              </w:rPr>
            </w:pPr>
          </w:p>
        </w:tc>
        <w:tc>
          <w:tcPr>
            <w:tcW w:w="2317" w:type="dxa"/>
          </w:tcPr>
          <w:p w14:paraId="48589A28" w14:textId="77777777" w:rsidR="00321EC3" w:rsidRPr="00CD5AB3" w:rsidRDefault="00321EC3" w:rsidP="006427AF">
            <w:pPr>
              <w:pStyle w:val="pqiTabBody"/>
              <w:rPr>
                <w:b/>
              </w:rPr>
            </w:pPr>
          </w:p>
        </w:tc>
        <w:tc>
          <w:tcPr>
            <w:tcW w:w="815" w:type="dxa"/>
          </w:tcPr>
          <w:p w14:paraId="0A1ED444" w14:textId="77777777" w:rsidR="00321EC3" w:rsidRPr="00CD5AB3" w:rsidRDefault="00321EC3" w:rsidP="006427AF">
            <w:pPr>
              <w:keepNext/>
              <w:rPr>
                <w:b/>
              </w:rPr>
            </w:pPr>
            <w:r w:rsidRPr="00CD5AB3">
              <w:rPr>
                <w:b/>
              </w:rPr>
              <w:t>1x</w:t>
            </w:r>
          </w:p>
        </w:tc>
      </w:tr>
      <w:tr w:rsidR="00321EC3" w:rsidRPr="00CD5AB3" w14:paraId="449A1DF6" w14:textId="77777777" w:rsidTr="00C71797">
        <w:trPr>
          <w:gridAfter w:val="1"/>
          <w:wAfter w:w="42" w:type="dxa"/>
          <w:cantSplit/>
        </w:trPr>
        <w:tc>
          <w:tcPr>
            <w:tcW w:w="336" w:type="dxa"/>
          </w:tcPr>
          <w:p w14:paraId="37992E08" w14:textId="77777777" w:rsidR="00321EC3" w:rsidRPr="00CD5AB3" w:rsidRDefault="00321EC3" w:rsidP="006427AF">
            <w:pPr>
              <w:rPr>
                <w:b/>
              </w:rPr>
            </w:pPr>
          </w:p>
        </w:tc>
        <w:tc>
          <w:tcPr>
            <w:tcW w:w="375" w:type="dxa"/>
            <w:gridSpan w:val="2"/>
          </w:tcPr>
          <w:p w14:paraId="0A87C239" w14:textId="77777777" w:rsidR="00321EC3" w:rsidRPr="00CD5AB3" w:rsidRDefault="00321EC3" w:rsidP="006427AF">
            <w:pPr>
              <w:rPr>
                <w:i/>
              </w:rPr>
            </w:pPr>
            <w:r w:rsidRPr="00CD5AB3">
              <w:rPr>
                <w:i/>
              </w:rPr>
              <w:t>a</w:t>
            </w:r>
          </w:p>
        </w:tc>
        <w:tc>
          <w:tcPr>
            <w:tcW w:w="4043" w:type="dxa"/>
          </w:tcPr>
          <w:p w14:paraId="1532CBF7" w14:textId="77777777" w:rsidR="00321EC3" w:rsidRPr="00CD5AB3" w:rsidRDefault="00321EC3" w:rsidP="006427AF">
            <w:r w:rsidRPr="00CD5AB3">
              <w:t>Data przybycia wyrobów akcyzowych</w:t>
            </w:r>
          </w:p>
          <w:p w14:paraId="58C7929A" w14:textId="77777777" w:rsidR="00321EC3" w:rsidRPr="00CD5AB3" w:rsidRDefault="00321EC3" w:rsidP="006427AF">
            <w:r w:rsidRPr="00CD5AB3">
              <w:rPr>
                <w:rFonts w:ascii="Courier New" w:hAnsi="Courier New" w:cs="Courier New"/>
                <w:noProof/>
                <w:color w:val="0000FF"/>
                <w:szCs w:val="20"/>
              </w:rPr>
              <w:t>DateOfArrivalOfExciseProducts</w:t>
            </w:r>
          </w:p>
        </w:tc>
        <w:tc>
          <w:tcPr>
            <w:tcW w:w="456" w:type="dxa"/>
            <w:gridSpan w:val="2"/>
          </w:tcPr>
          <w:p w14:paraId="7B500FE8" w14:textId="77777777" w:rsidR="00321EC3" w:rsidRPr="00CD5AB3" w:rsidRDefault="00321EC3" w:rsidP="006427AF">
            <w:pPr>
              <w:jc w:val="center"/>
            </w:pPr>
            <w:r w:rsidRPr="00CD5AB3">
              <w:t>R</w:t>
            </w:r>
          </w:p>
        </w:tc>
        <w:tc>
          <w:tcPr>
            <w:tcW w:w="4949" w:type="dxa"/>
            <w:gridSpan w:val="2"/>
          </w:tcPr>
          <w:p w14:paraId="497F420C" w14:textId="77777777" w:rsidR="00321EC3" w:rsidRPr="00CD5AB3" w:rsidRDefault="00321EC3" w:rsidP="006427AF"/>
        </w:tc>
        <w:tc>
          <w:tcPr>
            <w:tcW w:w="2317" w:type="dxa"/>
          </w:tcPr>
          <w:p w14:paraId="3215AF7C" w14:textId="0BA4DD82" w:rsidR="002E76EA" w:rsidRPr="00CD5AB3" w:rsidRDefault="00321EC3" w:rsidP="002E76EA">
            <w:pPr>
              <w:pStyle w:val="pqiTabBody"/>
            </w:pPr>
            <w:r w:rsidRPr="00CD5AB3">
              <w:t xml:space="preserve">Data zakończenia przemieszczenia </w:t>
            </w:r>
          </w:p>
          <w:p w14:paraId="04F9FBD2" w14:textId="77777777" w:rsidR="00321EC3" w:rsidRPr="00CD5AB3" w:rsidRDefault="00321EC3" w:rsidP="006427AF">
            <w:pPr>
              <w:pStyle w:val="pqiTabBody"/>
            </w:pPr>
          </w:p>
        </w:tc>
        <w:tc>
          <w:tcPr>
            <w:tcW w:w="815" w:type="dxa"/>
          </w:tcPr>
          <w:p w14:paraId="053E5D9E" w14:textId="77777777" w:rsidR="00321EC3" w:rsidRPr="00CD5AB3" w:rsidRDefault="00321EC3" w:rsidP="006427AF">
            <w:r w:rsidRPr="00CD5AB3">
              <w:t>data</w:t>
            </w:r>
          </w:p>
        </w:tc>
      </w:tr>
      <w:tr w:rsidR="00321EC3" w:rsidRPr="00CD5AB3" w14:paraId="6E98DA07" w14:textId="77777777" w:rsidTr="00C71797">
        <w:trPr>
          <w:gridAfter w:val="1"/>
          <w:wAfter w:w="42" w:type="dxa"/>
          <w:cantSplit/>
        </w:trPr>
        <w:tc>
          <w:tcPr>
            <w:tcW w:w="336" w:type="dxa"/>
          </w:tcPr>
          <w:p w14:paraId="677C3C9C" w14:textId="77777777" w:rsidR="00321EC3" w:rsidRPr="00CD5AB3" w:rsidRDefault="00321EC3" w:rsidP="006427AF">
            <w:pPr>
              <w:rPr>
                <w:b/>
              </w:rPr>
            </w:pPr>
          </w:p>
        </w:tc>
        <w:tc>
          <w:tcPr>
            <w:tcW w:w="375" w:type="dxa"/>
            <w:gridSpan w:val="2"/>
          </w:tcPr>
          <w:p w14:paraId="242E0923" w14:textId="77777777" w:rsidR="00321EC3" w:rsidRPr="00CD5AB3" w:rsidRDefault="00321EC3" w:rsidP="006427AF">
            <w:pPr>
              <w:rPr>
                <w:i/>
              </w:rPr>
            </w:pPr>
            <w:r w:rsidRPr="00CD5AB3">
              <w:rPr>
                <w:i/>
              </w:rPr>
              <w:t>b</w:t>
            </w:r>
          </w:p>
        </w:tc>
        <w:tc>
          <w:tcPr>
            <w:tcW w:w="4043" w:type="dxa"/>
          </w:tcPr>
          <w:p w14:paraId="15213CBD" w14:textId="77777777" w:rsidR="00321EC3" w:rsidRPr="00CD5AB3" w:rsidRDefault="00321EC3" w:rsidP="006427AF">
            <w:r w:rsidRPr="00CD5AB3">
              <w:t>Ogólne wyniki odbioru</w:t>
            </w:r>
          </w:p>
          <w:p w14:paraId="3723DAE7" w14:textId="77777777" w:rsidR="00321EC3" w:rsidRPr="00CD5AB3" w:rsidRDefault="00321EC3" w:rsidP="006427AF">
            <w:r w:rsidRPr="00CD5AB3">
              <w:rPr>
                <w:rFonts w:ascii="Courier New" w:hAnsi="Courier New" w:cs="Courier New"/>
                <w:noProof/>
                <w:color w:val="0000FF"/>
                <w:szCs w:val="20"/>
              </w:rPr>
              <w:t>GlobalConclusionOfReceipt</w:t>
            </w:r>
          </w:p>
        </w:tc>
        <w:tc>
          <w:tcPr>
            <w:tcW w:w="456" w:type="dxa"/>
            <w:gridSpan w:val="2"/>
          </w:tcPr>
          <w:p w14:paraId="7591AB41" w14:textId="77777777" w:rsidR="00321EC3" w:rsidRPr="00CD5AB3" w:rsidRDefault="00321EC3" w:rsidP="006427AF">
            <w:pPr>
              <w:jc w:val="center"/>
            </w:pPr>
            <w:r w:rsidRPr="00CD5AB3">
              <w:t>R</w:t>
            </w:r>
          </w:p>
        </w:tc>
        <w:tc>
          <w:tcPr>
            <w:tcW w:w="4949" w:type="dxa"/>
            <w:gridSpan w:val="2"/>
          </w:tcPr>
          <w:p w14:paraId="7063C68F" w14:textId="77777777" w:rsidR="00321EC3" w:rsidRPr="00CD5AB3" w:rsidRDefault="00321EC3" w:rsidP="006427AF"/>
        </w:tc>
        <w:tc>
          <w:tcPr>
            <w:tcW w:w="2317" w:type="dxa"/>
          </w:tcPr>
          <w:p w14:paraId="3EC55628" w14:textId="0AE46CA3" w:rsidR="00321EC3" w:rsidRPr="00CD5AB3" w:rsidRDefault="00321EC3" w:rsidP="006427AF">
            <w:pPr>
              <w:pStyle w:val="pqiTabBody"/>
            </w:pPr>
            <w:r w:rsidRPr="00CD5AB3">
              <w:t>Wartość z enumeracji „</w:t>
            </w:r>
            <w:r w:rsidR="00215CF5" w:rsidRPr="00CD5AB3">
              <w:fldChar w:fldCharType="begin"/>
            </w:r>
            <w:r w:rsidRPr="00CD5AB3">
              <w:instrText xml:space="preserve"> REF _Ref267833819 \h </w:instrText>
            </w:r>
            <w:r w:rsidR="00CD5AB3" w:rsidRPr="00CD5AB3">
              <w:instrText xml:space="preserve"> \* MERGEFORMAT </w:instrText>
            </w:r>
            <w:r w:rsidR="00215CF5" w:rsidRPr="00CD5AB3">
              <w:fldChar w:fldCharType="separate"/>
            </w:r>
            <w:r w:rsidR="00AF7862" w:rsidRPr="0091415B">
              <w:t>Ogólne wyniki odbioru (Global Conclusion of Receipt)</w:t>
            </w:r>
            <w:r w:rsidR="00215CF5" w:rsidRPr="00CD5AB3">
              <w:fldChar w:fldCharType="end"/>
            </w:r>
            <w:r w:rsidRPr="00CD5AB3">
              <w:t>”.</w:t>
            </w:r>
          </w:p>
          <w:p w14:paraId="33872043" w14:textId="017DF119" w:rsidR="00321EC3" w:rsidRPr="00CD5AB3" w:rsidRDefault="00321EC3" w:rsidP="000E04CB">
            <w:pPr>
              <w:pStyle w:val="pqiTabBody"/>
            </w:pPr>
            <w:r w:rsidRPr="00CD5AB3">
              <w:t>W przypadku gdy zostanie podana wartość „4: Odmowa przyjęcia części przesyłki” to</w:t>
            </w:r>
            <w:r w:rsidR="00EF62F4" w:rsidRPr="00CD5AB3">
              <w:t xml:space="preserve"> co najmniej jeden z elementów </w:t>
            </w:r>
            <w:r w:rsidR="000E04CB" w:rsidRPr="00CD5AB3">
              <w:t xml:space="preserve">7 </w:t>
            </w:r>
            <w:r w:rsidRPr="00CD5AB3">
              <w:t>raportu odbioru w</w:t>
            </w:r>
            <w:r w:rsidR="00EF62F4" w:rsidRPr="00CD5AB3">
              <w:t xml:space="preserve"> polu </w:t>
            </w:r>
            <w:r w:rsidR="000E04CB" w:rsidRPr="00CD5AB3">
              <w:t xml:space="preserve">7e </w:t>
            </w:r>
            <w:r w:rsidRPr="00CD5AB3">
              <w:t>powinien zawierać wartość większą od zera.</w:t>
            </w:r>
          </w:p>
        </w:tc>
        <w:tc>
          <w:tcPr>
            <w:tcW w:w="815" w:type="dxa"/>
          </w:tcPr>
          <w:p w14:paraId="61ED7B1C" w14:textId="77777777" w:rsidR="00321EC3" w:rsidRPr="00CD5AB3" w:rsidRDefault="00321EC3" w:rsidP="006427AF">
            <w:r w:rsidRPr="00CD5AB3">
              <w:t>n..2</w:t>
            </w:r>
          </w:p>
        </w:tc>
      </w:tr>
      <w:tr w:rsidR="00321EC3" w:rsidRPr="00CD5AB3" w14:paraId="59E788DA" w14:textId="77777777" w:rsidTr="00C71797">
        <w:trPr>
          <w:gridAfter w:val="1"/>
          <w:wAfter w:w="42" w:type="dxa"/>
          <w:cantSplit/>
        </w:trPr>
        <w:tc>
          <w:tcPr>
            <w:tcW w:w="336" w:type="dxa"/>
          </w:tcPr>
          <w:p w14:paraId="78F13E38" w14:textId="77777777" w:rsidR="00321EC3" w:rsidRPr="00CD5AB3" w:rsidRDefault="00321EC3" w:rsidP="006427AF">
            <w:pPr>
              <w:rPr>
                <w:b/>
              </w:rPr>
            </w:pPr>
          </w:p>
        </w:tc>
        <w:tc>
          <w:tcPr>
            <w:tcW w:w="375" w:type="dxa"/>
            <w:gridSpan w:val="2"/>
          </w:tcPr>
          <w:p w14:paraId="59ECD7F6" w14:textId="77777777" w:rsidR="00321EC3" w:rsidRPr="00CD5AB3" w:rsidRDefault="00321EC3" w:rsidP="006427AF">
            <w:pPr>
              <w:rPr>
                <w:i/>
              </w:rPr>
            </w:pPr>
            <w:r w:rsidRPr="00CD5AB3">
              <w:rPr>
                <w:i/>
              </w:rPr>
              <w:t>c</w:t>
            </w:r>
          </w:p>
        </w:tc>
        <w:tc>
          <w:tcPr>
            <w:tcW w:w="4043" w:type="dxa"/>
          </w:tcPr>
          <w:p w14:paraId="6E25EEAD" w14:textId="77777777" w:rsidR="00321EC3" w:rsidRPr="00CD5AB3" w:rsidRDefault="00321EC3" w:rsidP="006427AF">
            <w:r w:rsidRPr="00CD5AB3">
              <w:t>Dodatkowe informacje</w:t>
            </w:r>
          </w:p>
          <w:p w14:paraId="40425BC8" w14:textId="77777777" w:rsidR="00321EC3" w:rsidRPr="00CD5AB3" w:rsidRDefault="00321EC3" w:rsidP="006427AF">
            <w:r w:rsidRPr="00CD5AB3">
              <w:rPr>
                <w:rFonts w:ascii="Courier New" w:hAnsi="Courier New" w:cs="Courier New"/>
                <w:noProof/>
                <w:color w:val="0000FF"/>
                <w:szCs w:val="20"/>
              </w:rPr>
              <w:t>ComplementaryInformation</w:t>
            </w:r>
          </w:p>
        </w:tc>
        <w:tc>
          <w:tcPr>
            <w:tcW w:w="456" w:type="dxa"/>
            <w:gridSpan w:val="2"/>
          </w:tcPr>
          <w:p w14:paraId="4CC7E817" w14:textId="77777777" w:rsidR="00321EC3" w:rsidRPr="00CD5AB3" w:rsidRDefault="00321EC3" w:rsidP="006427AF">
            <w:pPr>
              <w:jc w:val="center"/>
            </w:pPr>
            <w:r w:rsidRPr="00CD5AB3">
              <w:t>O</w:t>
            </w:r>
          </w:p>
        </w:tc>
        <w:tc>
          <w:tcPr>
            <w:tcW w:w="4949" w:type="dxa"/>
            <w:gridSpan w:val="2"/>
          </w:tcPr>
          <w:p w14:paraId="2C1F8B6E" w14:textId="77777777" w:rsidR="00321EC3" w:rsidRPr="00CD5AB3" w:rsidRDefault="00321EC3" w:rsidP="006427AF"/>
        </w:tc>
        <w:tc>
          <w:tcPr>
            <w:tcW w:w="2317" w:type="dxa"/>
          </w:tcPr>
          <w:p w14:paraId="5134C2F7" w14:textId="77777777" w:rsidR="00321EC3" w:rsidRPr="00CD5AB3" w:rsidRDefault="00321EC3" w:rsidP="006427AF">
            <w:pPr>
              <w:pStyle w:val="pqiTabBody"/>
            </w:pPr>
            <w:r w:rsidRPr="00CD5AB3">
              <w:t>Należy podać dodatkowe informacje dotyczące odbioru wyrobów akcyzowych.</w:t>
            </w:r>
          </w:p>
        </w:tc>
        <w:tc>
          <w:tcPr>
            <w:tcW w:w="815" w:type="dxa"/>
          </w:tcPr>
          <w:p w14:paraId="70286CEC" w14:textId="77777777" w:rsidR="00321EC3" w:rsidRPr="00CD5AB3" w:rsidRDefault="00321EC3" w:rsidP="006427AF">
            <w:r w:rsidRPr="00CD5AB3">
              <w:t>an..350</w:t>
            </w:r>
          </w:p>
        </w:tc>
      </w:tr>
      <w:tr w:rsidR="00321EC3" w:rsidRPr="00CD5AB3" w14:paraId="4185C845" w14:textId="77777777" w:rsidTr="00C71797">
        <w:trPr>
          <w:gridAfter w:val="1"/>
          <w:wAfter w:w="42" w:type="dxa"/>
          <w:cantSplit/>
        </w:trPr>
        <w:tc>
          <w:tcPr>
            <w:tcW w:w="711" w:type="dxa"/>
            <w:gridSpan w:val="3"/>
          </w:tcPr>
          <w:p w14:paraId="2279FB6C" w14:textId="77777777" w:rsidR="00321EC3" w:rsidRPr="00CD5AB3" w:rsidRDefault="00321EC3" w:rsidP="006427AF">
            <w:pPr>
              <w:rPr>
                <w:i/>
              </w:rPr>
            </w:pPr>
          </w:p>
        </w:tc>
        <w:tc>
          <w:tcPr>
            <w:tcW w:w="4043" w:type="dxa"/>
          </w:tcPr>
          <w:p w14:paraId="3CAF2B1D" w14:textId="77777777" w:rsidR="00321EC3" w:rsidRPr="00CD5AB3" w:rsidRDefault="00321EC3" w:rsidP="006427AF">
            <w:pPr>
              <w:pStyle w:val="pqiTabBody"/>
            </w:pPr>
            <w:r w:rsidRPr="00CD5AB3">
              <w:t xml:space="preserve">JĘZYK ELEMENTU </w:t>
            </w:r>
          </w:p>
          <w:p w14:paraId="2715B8F3" w14:textId="77777777" w:rsidR="00321EC3" w:rsidRPr="00CD5AB3" w:rsidRDefault="00321EC3" w:rsidP="006427AF">
            <w:r w:rsidRPr="00CD5AB3">
              <w:rPr>
                <w:rFonts w:ascii="Courier New" w:hAnsi="Courier New" w:cs="Courier New"/>
                <w:noProof/>
                <w:color w:val="0000FF"/>
              </w:rPr>
              <w:t>@language</w:t>
            </w:r>
          </w:p>
        </w:tc>
        <w:tc>
          <w:tcPr>
            <w:tcW w:w="456" w:type="dxa"/>
            <w:gridSpan w:val="2"/>
          </w:tcPr>
          <w:p w14:paraId="07650BB6" w14:textId="77777777" w:rsidR="00321EC3" w:rsidRPr="00CD5AB3" w:rsidRDefault="00321EC3" w:rsidP="006427AF">
            <w:pPr>
              <w:jc w:val="center"/>
            </w:pPr>
            <w:r w:rsidRPr="00CD5AB3">
              <w:t>D</w:t>
            </w:r>
          </w:p>
        </w:tc>
        <w:tc>
          <w:tcPr>
            <w:tcW w:w="4949" w:type="dxa"/>
            <w:gridSpan w:val="2"/>
          </w:tcPr>
          <w:p w14:paraId="4A7EF8E4" w14:textId="77777777" w:rsidR="00321EC3" w:rsidRPr="00CD5AB3" w:rsidRDefault="00321EC3" w:rsidP="006427AF">
            <w:pPr>
              <w:pStyle w:val="pqiTabBody"/>
            </w:pPr>
            <w:r w:rsidRPr="00CD5AB3">
              <w:t>„R”, jeżeli stosuje się pole tekstowe 6c.</w:t>
            </w:r>
          </w:p>
        </w:tc>
        <w:tc>
          <w:tcPr>
            <w:tcW w:w="2317" w:type="dxa"/>
          </w:tcPr>
          <w:p w14:paraId="041F3061" w14:textId="77777777" w:rsidR="00321EC3" w:rsidRPr="00CD5AB3" w:rsidRDefault="00321EC3" w:rsidP="006427AF">
            <w:pPr>
              <w:pStyle w:val="pqiTabBody"/>
            </w:pPr>
            <w:r w:rsidRPr="00CD5AB3">
              <w:t>Atrybut.</w:t>
            </w:r>
          </w:p>
          <w:p w14:paraId="3B8F9BC8" w14:textId="77777777" w:rsidR="00321EC3" w:rsidRPr="00CD5AB3" w:rsidRDefault="00321EC3" w:rsidP="006427AF">
            <w:r w:rsidRPr="00CD5AB3">
              <w:t>Wartość ze słownika „Kody języka (Language codes)”.</w:t>
            </w:r>
          </w:p>
        </w:tc>
        <w:tc>
          <w:tcPr>
            <w:tcW w:w="815" w:type="dxa"/>
          </w:tcPr>
          <w:p w14:paraId="0F581762" w14:textId="77777777" w:rsidR="00321EC3" w:rsidRPr="00CD5AB3" w:rsidRDefault="00321EC3" w:rsidP="006427AF">
            <w:r w:rsidRPr="00CD5AB3">
              <w:t>a2</w:t>
            </w:r>
          </w:p>
        </w:tc>
      </w:tr>
      <w:tr w:rsidR="00321EC3" w:rsidRPr="00CD5AB3" w14:paraId="33165040" w14:textId="77777777" w:rsidTr="00C71797">
        <w:trPr>
          <w:gridAfter w:val="1"/>
          <w:wAfter w:w="42" w:type="dxa"/>
          <w:cantSplit/>
        </w:trPr>
        <w:tc>
          <w:tcPr>
            <w:tcW w:w="711" w:type="dxa"/>
            <w:gridSpan w:val="3"/>
          </w:tcPr>
          <w:p w14:paraId="4460C559" w14:textId="73623D24" w:rsidR="00321EC3" w:rsidRPr="00CD5AB3" w:rsidRDefault="00C30AE4" w:rsidP="006427AF">
            <w:pPr>
              <w:keepNext/>
              <w:rPr>
                <w:i/>
              </w:rPr>
            </w:pPr>
            <w:r w:rsidRPr="00CD5AB3">
              <w:rPr>
                <w:b/>
              </w:rPr>
              <w:lastRenderedPageBreak/>
              <w:t>7</w:t>
            </w:r>
          </w:p>
        </w:tc>
        <w:tc>
          <w:tcPr>
            <w:tcW w:w="4043" w:type="dxa"/>
          </w:tcPr>
          <w:p w14:paraId="4F7FCFB5" w14:textId="77777777" w:rsidR="00321EC3" w:rsidRPr="00CD5AB3" w:rsidRDefault="00321EC3" w:rsidP="006427AF">
            <w:pPr>
              <w:rPr>
                <w:b/>
                <w:szCs w:val="20"/>
              </w:rPr>
            </w:pPr>
            <w:r w:rsidRPr="00CD5AB3">
              <w:rPr>
                <w:b/>
                <w:szCs w:val="20"/>
              </w:rPr>
              <w:t>RAPORT Odbioru -  Wyroby</w:t>
            </w:r>
          </w:p>
          <w:p w14:paraId="75502D90" w14:textId="77777777" w:rsidR="00321EC3" w:rsidRPr="00CD5AB3" w:rsidRDefault="00321EC3" w:rsidP="006427AF">
            <w:pPr>
              <w:keepNext/>
              <w:rPr>
                <w:rFonts w:ascii="Courier New" w:hAnsi="Courier New" w:cs="Courier New"/>
                <w:noProof/>
                <w:color w:val="0000FF"/>
                <w:szCs w:val="20"/>
              </w:rPr>
            </w:pPr>
            <w:r w:rsidRPr="00CD5AB3">
              <w:rPr>
                <w:rFonts w:ascii="Courier New" w:hAnsi="Courier New" w:cs="Courier New"/>
                <w:noProof/>
                <w:color w:val="0000FF"/>
                <w:szCs w:val="20"/>
              </w:rPr>
              <w:t>BodyReportOfReceipt</w:t>
            </w:r>
            <w:r w:rsidRPr="00CD5AB3" w:rsidDel="005E1126">
              <w:rPr>
                <w:rFonts w:ascii="Courier New" w:hAnsi="Courier New" w:cs="Courier New"/>
                <w:noProof/>
                <w:color w:val="0000FF"/>
                <w:szCs w:val="20"/>
              </w:rPr>
              <w:t xml:space="preserve"> </w:t>
            </w:r>
          </w:p>
        </w:tc>
        <w:tc>
          <w:tcPr>
            <w:tcW w:w="456" w:type="dxa"/>
            <w:gridSpan w:val="2"/>
          </w:tcPr>
          <w:p w14:paraId="1FF0F336" w14:textId="77777777" w:rsidR="00321EC3" w:rsidRPr="00CD5AB3" w:rsidRDefault="00321EC3" w:rsidP="006427AF">
            <w:pPr>
              <w:keepNext/>
              <w:jc w:val="center"/>
              <w:rPr>
                <w:b/>
              </w:rPr>
            </w:pPr>
            <w:r w:rsidRPr="00CD5AB3">
              <w:rPr>
                <w:b/>
              </w:rPr>
              <w:t>C</w:t>
            </w:r>
          </w:p>
        </w:tc>
        <w:tc>
          <w:tcPr>
            <w:tcW w:w="4949" w:type="dxa"/>
            <w:gridSpan w:val="2"/>
          </w:tcPr>
          <w:p w14:paraId="79AF28DE" w14:textId="48566335" w:rsidR="00321EC3" w:rsidRPr="00CD5AB3" w:rsidRDefault="00321EC3" w:rsidP="006427AF">
            <w:pPr>
              <w:pStyle w:val="pqiTabBody"/>
            </w:pPr>
            <w:r w:rsidRPr="00CD5AB3">
              <w:t>„R”- Jeżeli wartość ogólnych wyników odbioru jest inna niż 1  (zob. pole 6</w:t>
            </w:r>
            <w:r w:rsidRPr="00CD5AB3">
              <w:rPr>
                <w:i/>
              </w:rPr>
              <w:t>b</w:t>
            </w:r>
            <w:r w:rsidRPr="00CD5AB3">
              <w:t>) to musi występować co najmniej jeden element.</w:t>
            </w:r>
          </w:p>
          <w:p w14:paraId="4FBFCD13" w14:textId="77777777" w:rsidR="00321EC3" w:rsidRPr="00CD5AB3" w:rsidRDefault="00321EC3" w:rsidP="006427AF">
            <w:pPr>
              <w:pStyle w:val="pqiTabBody"/>
            </w:pPr>
            <w:r w:rsidRPr="00CD5AB3">
              <w:t>- W pozostałych przypadkach nie stosuje się.</w:t>
            </w:r>
          </w:p>
        </w:tc>
        <w:tc>
          <w:tcPr>
            <w:tcW w:w="2317" w:type="dxa"/>
          </w:tcPr>
          <w:p w14:paraId="0C2B38A2" w14:textId="77777777" w:rsidR="00321EC3" w:rsidRPr="00CD5AB3" w:rsidRDefault="00321EC3" w:rsidP="006427AF">
            <w:pPr>
              <w:pStyle w:val="pqiTabBody"/>
              <w:rPr>
                <w:b/>
              </w:rPr>
            </w:pPr>
          </w:p>
        </w:tc>
        <w:tc>
          <w:tcPr>
            <w:tcW w:w="815" w:type="dxa"/>
          </w:tcPr>
          <w:p w14:paraId="71285373" w14:textId="77777777" w:rsidR="00321EC3" w:rsidRPr="00CD5AB3" w:rsidRDefault="00321EC3" w:rsidP="006427AF">
            <w:pPr>
              <w:keepNext/>
              <w:rPr>
                <w:b/>
              </w:rPr>
            </w:pPr>
            <w:r w:rsidRPr="00CD5AB3">
              <w:rPr>
                <w:b/>
              </w:rPr>
              <w:t>999x</w:t>
            </w:r>
          </w:p>
        </w:tc>
      </w:tr>
      <w:tr w:rsidR="00321EC3" w:rsidRPr="00CD5AB3" w14:paraId="5E91E82E" w14:textId="77777777" w:rsidTr="00C71797">
        <w:trPr>
          <w:gridAfter w:val="1"/>
          <w:wAfter w:w="42" w:type="dxa"/>
          <w:cantSplit/>
        </w:trPr>
        <w:tc>
          <w:tcPr>
            <w:tcW w:w="336" w:type="dxa"/>
          </w:tcPr>
          <w:p w14:paraId="7A116942" w14:textId="77777777" w:rsidR="00321EC3" w:rsidRPr="00CD5AB3" w:rsidRDefault="00321EC3" w:rsidP="006427AF">
            <w:pPr>
              <w:rPr>
                <w:b/>
              </w:rPr>
            </w:pPr>
          </w:p>
        </w:tc>
        <w:tc>
          <w:tcPr>
            <w:tcW w:w="375" w:type="dxa"/>
            <w:gridSpan w:val="2"/>
          </w:tcPr>
          <w:p w14:paraId="09000A28" w14:textId="77777777" w:rsidR="00321EC3" w:rsidRPr="00CD5AB3" w:rsidRDefault="00321EC3" w:rsidP="006427AF">
            <w:pPr>
              <w:rPr>
                <w:i/>
              </w:rPr>
            </w:pPr>
            <w:r w:rsidRPr="00CD5AB3">
              <w:rPr>
                <w:i/>
              </w:rPr>
              <w:t>a</w:t>
            </w:r>
          </w:p>
        </w:tc>
        <w:tc>
          <w:tcPr>
            <w:tcW w:w="4043" w:type="dxa"/>
          </w:tcPr>
          <w:p w14:paraId="619259B3" w14:textId="77777777" w:rsidR="00321EC3" w:rsidRPr="00CD5AB3" w:rsidRDefault="00321EC3" w:rsidP="006427AF">
            <w:pPr>
              <w:rPr>
                <w:szCs w:val="20"/>
              </w:rPr>
            </w:pPr>
            <w:r w:rsidRPr="00CD5AB3">
              <w:rPr>
                <w:szCs w:val="20"/>
              </w:rPr>
              <w:t>Numer identyfikacyjny pozycji towarowej</w:t>
            </w:r>
          </w:p>
          <w:p w14:paraId="46881892" w14:textId="77777777" w:rsidR="00321EC3" w:rsidRPr="00CD5AB3" w:rsidRDefault="00321EC3" w:rsidP="006427AF">
            <w:r w:rsidRPr="00CD5AB3">
              <w:rPr>
                <w:rFonts w:ascii="Courier New" w:hAnsi="Courier New" w:cs="Courier New"/>
                <w:noProof/>
                <w:color w:val="0000FF"/>
                <w:szCs w:val="20"/>
              </w:rPr>
              <w:t>BodyRecordUniqueReference</w:t>
            </w:r>
          </w:p>
        </w:tc>
        <w:tc>
          <w:tcPr>
            <w:tcW w:w="456" w:type="dxa"/>
            <w:gridSpan w:val="2"/>
          </w:tcPr>
          <w:p w14:paraId="6E236C22" w14:textId="77777777" w:rsidR="00321EC3" w:rsidRPr="00CD5AB3" w:rsidRDefault="00321EC3" w:rsidP="006427AF">
            <w:pPr>
              <w:jc w:val="center"/>
            </w:pPr>
            <w:r w:rsidRPr="00CD5AB3">
              <w:t>R</w:t>
            </w:r>
          </w:p>
        </w:tc>
        <w:tc>
          <w:tcPr>
            <w:tcW w:w="4949" w:type="dxa"/>
            <w:gridSpan w:val="2"/>
          </w:tcPr>
          <w:p w14:paraId="5FF83F0C" w14:textId="77777777" w:rsidR="00321EC3" w:rsidRPr="00CD5AB3" w:rsidRDefault="00321EC3" w:rsidP="006427AF">
            <w:pPr>
              <w:pStyle w:val="pqiTabBody"/>
            </w:pPr>
            <w:r w:rsidRPr="00CD5AB3">
              <w:t>Wartość musi być większa od zera.</w:t>
            </w:r>
          </w:p>
        </w:tc>
        <w:tc>
          <w:tcPr>
            <w:tcW w:w="2317" w:type="dxa"/>
          </w:tcPr>
          <w:p w14:paraId="5197A260" w14:textId="4800F37E" w:rsidR="00321EC3" w:rsidRPr="00CD5AB3" w:rsidRDefault="00321EC3" w:rsidP="004D0263">
            <w:pPr>
              <w:pStyle w:val="pqiTabBody"/>
            </w:pPr>
            <w:r w:rsidRPr="00CD5AB3">
              <w:t>Należy podać niepowtarzalny numer identyfikacyjny pozycji towarowej w powiązanym dokumencie e-</w:t>
            </w:r>
            <w:r w:rsidR="000035C4" w:rsidRPr="00CD5AB3">
              <w:t>DD</w:t>
            </w:r>
            <w:r w:rsidRPr="00CD5AB3">
              <w:t xml:space="preserve"> (pole </w:t>
            </w:r>
            <w:r w:rsidR="004D0263" w:rsidRPr="00CD5AB3">
              <w:t>1</w:t>
            </w:r>
            <w:r w:rsidR="004D0263">
              <w:t>1</w:t>
            </w:r>
            <w:r w:rsidR="004D0263" w:rsidRPr="00CD5AB3">
              <w:t xml:space="preserve">a </w:t>
            </w:r>
            <w:r w:rsidRPr="00CD5AB3">
              <w:t>w dokumencie e-</w:t>
            </w:r>
            <w:r w:rsidR="000035C4" w:rsidRPr="00CD5AB3">
              <w:t>DD</w:t>
            </w:r>
            <w:r w:rsidRPr="00CD5AB3">
              <w:t>) odnoszącym się do wyrobu akcyzowego, do którego ma zastosowanie kod innych niż 1.</w:t>
            </w:r>
          </w:p>
        </w:tc>
        <w:tc>
          <w:tcPr>
            <w:tcW w:w="815" w:type="dxa"/>
          </w:tcPr>
          <w:p w14:paraId="413D0FBF" w14:textId="77777777" w:rsidR="00321EC3" w:rsidRPr="00CD5AB3" w:rsidRDefault="00321EC3" w:rsidP="006427AF">
            <w:r w:rsidRPr="00CD5AB3">
              <w:t>n..3</w:t>
            </w:r>
          </w:p>
        </w:tc>
      </w:tr>
      <w:tr w:rsidR="00321EC3" w:rsidRPr="00CD5AB3" w14:paraId="11AB5A37" w14:textId="77777777" w:rsidTr="00C71797">
        <w:trPr>
          <w:gridAfter w:val="1"/>
          <w:wAfter w:w="42" w:type="dxa"/>
          <w:cantSplit/>
        </w:trPr>
        <w:tc>
          <w:tcPr>
            <w:tcW w:w="336" w:type="dxa"/>
          </w:tcPr>
          <w:p w14:paraId="1E8505BA" w14:textId="77777777" w:rsidR="00321EC3" w:rsidRPr="00CD5AB3" w:rsidRDefault="00321EC3" w:rsidP="006427AF">
            <w:pPr>
              <w:rPr>
                <w:b/>
              </w:rPr>
            </w:pPr>
          </w:p>
        </w:tc>
        <w:tc>
          <w:tcPr>
            <w:tcW w:w="375" w:type="dxa"/>
            <w:gridSpan w:val="2"/>
          </w:tcPr>
          <w:p w14:paraId="70398251" w14:textId="77777777" w:rsidR="00321EC3" w:rsidRPr="00CD5AB3" w:rsidRDefault="00321EC3" w:rsidP="006427AF">
            <w:pPr>
              <w:rPr>
                <w:i/>
              </w:rPr>
            </w:pPr>
            <w:r w:rsidRPr="00CD5AB3">
              <w:rPr>
                <w:i/>
              </w:rPr>
              <w:t>b</w:t>
            </w:r>
          </w:p>
        </w:tc>
        <w:tc>
          <w:tcPr>
            <w:tcW w:w="4043" w:type="dxa"/>
          </w:tcPr>
          <w:p w14:paraId="69493DC8" w14:textId="77777777" w:rsidR="00321EC3" w:rsidRPr="00CD5AB3" w:rsidRDefault="00321EC3" w:rsidP="006427AF">
            <w:r w:rsidRPr="00CD5AB3">
              <w:t>Niedobór lub nadwyżka</w:t>
            </w:r>
          </w:p>
          <w:p w14:paraId="39D41246" w14:textId="77777777" w:rsidR="00321EC3" w:rsidRPr="00CD5AB3" w:rsidRDefault="00321EC3" w:rsidP="006427AF">
            <w:r w:rsidRPr="00CD5AB3">
              <w:rPr>
                <w:rFonts w:ascii="Courier New" w:hAnsi="Courier New" w:cs="Courier New"/>
                <w:noProof/>
                <w:color w:val="0000FF"/>
                <w:szCs w:val="20"/>
              </w:rPr>
              <w:t>IndicatorOfShortageOrExcess</w:t>
            </w:r>
          </w:p>
        </w:tc>
        <w:tc>
          <w:tcPr>
            <w:tcW w:w="456" w:type="dxa"/>
            <w:gridSpan w:val="2"/>
          </w:tcPr>
          <w:p w14:paraId="17CDE17F" w14:textId="77777777" w:rsidR="00321EC3" w:rsidRPr="00CD5AB3" w:rsidRDefault="00321EC3" w:rsidP="006427AF">
            <w:pPr>
              <w:jc w:val="center"/>
            </w:pPr>
            <w:r w:rsidRPr="00CD5AB3">
              <w:t>D</w:t>
            </w:r>
          </w:p>
        </w:tc>
        <w:tc>
          <w:tcPr>
            <w:tcW w:w="4949" w:type="dxa"/>
            <w:gridSpan w:val="2"/>
          </w:tcPr>
          <w:p w14:paraId="50508559" w14:textId="77777777" w:rsidR="00321EC3" w:rsidRPr="00CD5AB3" w:rsidRDefault="00321EC3" w:rsidP="006427AF">
            <w:pPr>
              <w:pStyle w:val="pqiTabBody"/>
            </w:pPr>
            <w:r w:rsidRPr="00CD5AB3">
              <w:t>- „R” jeżeli wykryto niedobór lub nadwyżkę</w:t>
            </w:r>
          </w:p>
          <w:p w14:paraId="3C189AB9" w14:textId="7B86FA11" w:rsidR="00321EC3" w:rsidRPr="00CD5AB3" w:rsidRDefault="00EF62F4" w:rsidP="006427AF">
            <w:pPr>
              <w:pStyle w:val="pqiTabBody"/>
            </w:pPr>
            <w:r w:rsidRPr="00CD5AB3">
              <w:t xml:space="preserve">- „O” gdy pole </w:t>
            </w:r>
            <w:r w:rsidR="00AF7862" w:rsidRPr="00CD5AB3">
              <w:t>7</w:t>
            </w:r>
            <w:r w:rsidR="00321EC3" w:rsidRPr="00CD5AB3">
              <w:t>e jest puste.</w:t>
            </w:r>
          </w:p>
          <w:p w14:paraId="16F47A8F" w14:textId="77777777" w:rsidR="00321EC3" w:rsidRPr="00CD5AB3" w:rsidRDefault="00321EC3" w:rsidP="006427AF">
            <w:pPr>
              <w:pStyle w:val="pqiTabBody"/>
            </w:pPr>
          </w:p>
        </w:tc>
        <w:tc>
          <w:tcPr>
            <w:tcW w:w="2317" w:type="dxa"/>
          </w:tcPr>
          <w:p w14:paraId="3C0E8123" w14:textId="77777777" w:rsidR="00321EC3" w:rsidRPr="00CD5AB3" w:rsidRDefault="00321EC3" w:rsidP="006427AF">
            <w:pPr>
              <w:pStyle w:val="pqiTabBody"/>
            </w:pPr>
            <w:r w:rsidRPr="00CD5AB3">
              <w:t>Wykryty niedobór lub nadwyżka w danej pozycji towarowej. Możliwe wartości są następujące:</w:t>
            </w:r>
          </w:p>
          <w:p w14:paraId="137CF69B" w14:textId="77777777" w:rsidR="00321EC3" w:rsidRPr="00CD5AB3" w:rsidRDefault="00321EC3" w:rsidP="006427AF">
            <w:pPr>
              <w:pStyle w:val="pqiTabBody"/>
            </w:pPr>
            <w:r w:rsidRPr="00CD5AB3">
              <w:t>S = Niedobór</w:t>
            </w:r>
          </w:p>
          <w:p w14:paraId="3C0D5873" w14:textId="77777777" w:rsidR="00321EC3" w:rsidRPr="00CD5AB3" w:rsidRDefault="00321EC3" w:rsidP="006427AF">
            <w:pPr>
              <w:pStyle w:val="pqiTabBody"/>
            </w:pPr>
            <w:r w:rsidRPr="00CD5AB3">
              <w:t>E = Nadwyżka.</w:t>
            </w:r>
          </w:p>
        </w:tc>
        <w:tc>
          <w:tcPr>
            <w:tcW w:w="815" w:type="dxa"/>
          </w:tcPr>
          <w:p w14:paraId="6706F9D5" w14:textId="77777777" w:rsidR="00321EC3" w:rsidRPr="00CD5AB3" w:rsidRDefault="00321EC3" w:rsidP="006427AF">
            <w:r w:rsidRPr="00CD5AB3">
              <w:t>a1</w:t>
            </w:r>
          </w:p>
        </w:tc>
      </w:tr>
      <w:tr w:rsidR="00321EC3" w:rsidRPr="00CD5AB3" w14:paraId="200C892C" w14:textId="77777777" w:rsidTr="00C71797">
        <w:trPr>
          <w:gridAfter w:val="1"/>
          <w:wAfter w:w="42" w:type="dxa"/>
          <w:cantSplit/>
        </w:trPr>
        <w:tc>
          <w:tcPr>
            <w:tcW w:w="336" w:type="dxa"/>
          </w:tcPr>
          <w:p w14:paraId="75B0B0CA" w14:textId="77777777" w:rsidR="00321EC3" w:rsidRPr="00CD5AB3" w:rsidRDefault="00321EC3" w:rsidP="006427AF">
            <w:pPr>
              <w:rPr>
                <w:b/>
              </w:rPr>
            </w:pPr>
          </w:p>
        </w:tc>
        <w:tc>
          <w:tcPr>
            <w:tcW w:w="375" w:type="dxa"/>
            <w:gridSpan w:val="2"/>
          </w:tcPr>
          <w:p w14:paraId="167B3A29" w14:textId="77777777" w:rsidR="00321EC3" w:rsidRPr="00CD5AB3" w:rsidRDefault="00321EC3" w:rsidP="006427AF">
            <w:pPr>
              <w:rPr>
                <w:i/>
              </w:rPr>
            </w:pPr>
            <w:r w:rsidRPr="00CD5AB3">
              <w:rPr>
                <w:i/>
              </w:rPr>
              <w:t>c</w:t>
            </w:r>
          </w:p>
        </w:tc>
        <w:tc>
          <w:tcPr>
            <w:tcW w:w="4043" w:type="dxa"/>
          </w:tcPr>
          <w:p w14:paraId="1072E547" w14:textId="77777777" w:rsidR="00321EC3" w:rsidRPr="00CD5AB3" w:rsidRDefault="00321EC3" w:rsidP="006427AF">
            <w:r w:rsidRPr="00CD5AB3">
              <w:t>Stwierdzony niedobór lub nadwyżka</w:t>
            </w:r>
          </w:p>
          <w:p w14:paraId="22D298FB" w14:textId="77777777" w:rsidR="00321EC3" w:rsidRPr="00CD5AB3" w:rsidRDefault="00321EC3" w:rsidP="006427AF">
            <w:r w:rsidRPr="00CD5AB3">
              <w:rPr>
                <w:rFonts w:ascii="Courier New" w:hAnsi="Courier New" w:cs="Courier New"/>
                <w:noProof/>
                <w:color w:val="0000FF"/>
                <w:szCs w:val="20"/>
              </w:rPr>
              <w:t>ObservedShortageOrExcess</w:t>
            </w:r>
          </w:p>
        </w:tc>
        <w:tc>
          <w:tcPr>
            <w:tcW w:w="456" w:type="dxa"/>
            <w:gridSpan w:val="2"/>
          </w:tcPr>
          <w:p w14:paraId="044393E7" w14:textId="77777777" w:rsidR="00321EC3" w:rsidRPr="00CD5AB3" w:rsidRDefault="00321EC3" w:rsidP="006427AF">
            <w:pPr>
              <w:jc w:val="center"/>
            </w:pPr>
            <w:r w:rsidRPr="00CD5AB3">
              <w:t>D</w:t>
            </w:r>
          </w:p>
        </w:tc>
        <w:tc>
          <w:tcPr>
            <w:tcW w:w="4949" w:type="dxa"/>
            <w:gridSpan w:val="2"/>
          </w:tcPr>
          <w:p w14:paraId="2F8DB9AB" w14:textId="0434492D" w:rsidR="00321EC3" w:rsidRPr="00CD5AB3" w:rsidRDefault="00321EC3" w:rsidP="006427AF">
            <w:pPr>
              <w:pStyle w:val="pqiTabBody"/>
            </w:pPr>
            <w:r w:rsidRPr="00CD5AB3">
              <w:t>- „R”,</w:t>
            </w:r>
            <w:r w:rsidR="00EF62F4" w:rsidRPr="00CD5AB3">
              <w:t xml:space="preserve"> jeżeli podano wskaźnik w polu </w:t>
            </w:r>
            <w:r w:rsidR="000D7436" w:rsidRPr="00CD5AB3">
              <w:t>6</w:t>
            </w:r>
            <w:r w:rsidRPr="00CD5AB3">
              <w:rPr>
                <w:i/>
              </w:rPr>
              <w:t>b</w:t>
            </w:r>
            <w:r w:rsidRPr="00CD5AB3">
              <w:t>.</w:t>
            </w:r>
          </w:p>
          <w:p w14:paraId="6B18AA2A" w14:textId="77777777" w:rsidR="00321EC3" w:rsidRPr="00CD5AB3" w:rsidRDefault="00321EC3" w:rsidP="006427AF">
            <w:pPr>
              <w:pStyle w:val="pqiTabBody"/>
            </w:pPr>
            <w:r w:rsidRPr="00CD5AB3">
              <w:t>- W przeciwnym razie nie stosuje się.</w:t>
            </w:r>
          </w:p>
        </w:tc>
        <w:tc>
          <w:tcPr>
            <w:tcW w:w="2317" w:type="dxa"/>
          </w:tcPr>
          <w:p w14:paraId="2C44ED51" w14:textId="77777777" w:rsidR="00321EC3" w:rsidRPr="00CD5AB3" w:rsidRDefault="00321EC3" w:rsidP="006427AF">
            <w:pPr>
              <w:pStyle w:val="pqiTabBody"/>
            </w:pPr>
            <w:r w:rsidRPr="00CD5AB3">
              <w:t>Należy podać ilość (wyrażoną w jednostkach miary związanych z kodem wyrobu – zob. słownik „Wyroby akcyzowe (Excise products)”):</w:t>
            </w:r>
          </w:p>
        </w:tc>
        <w:tc>
          <w:tcPr>
            <w:tcW w:w="815" w:type="dxa"/>
          </w:tcPr>
          <w:p w14:paraId="6B51112B" w14:textId="77777777" w:rsidR="00321EC3" w:rsidRPr="00CD5AB3" w:rsidRDefault="00321EC3" w:rsidP="006427AF">
            <w:r w:rsidRPr="00CD5AB3">
              <w:t>n..15,3</w:t>
            </w:r>
          </w:p>
        </w:tc>
      </w:tr>
      <w:tr w:rsidR="00321EC3" w:rsidRPr="00CD5AB3" w14:paraId="3CE462D0" w14:textId="77777777" w:rsidTr="00C71797">
        <w:trPr>
          <w:gridAfter w:val="1"/>
          <w:wAfter w:w="42" w:type="dxa"/>
          <w:cantSplit/>
        </w:trPr>
        <w:tc>
          <w:tcPr>
            <w:tcW w:w="336" w:type="dxa"/>
          </w:tcPr>
          <w:p w14:paraId="1BF71BDA" w14:textId="77777777" w:rsidR="00321EC3" w:rsidRPr="00CD5AB3" w:rsidRDefault="00321EC3" w:rsidP="006427AF">
            <w:pPr>
              <w:rPr>
                <w:b/>
              </w:rPr>
            </w:pPr>
          </w:p>
        </w:tc>
        <w:tc>
          <w:tcPr>
            <w:tcW w:w="375" w:type="dxa"/>
            <w:gridSpan w:val="2"/>
          </w:tcPr>
          <w:p w14:paraId="71F43CE1" w14:textId="77777777" w:rsidR="00321EC3" w:rsidRPr="00CD5AB3" w:rsidRDefault="00321EC3" w:rsidP="006427AF">
            <w:pPr>
              <w:rPr>
                <w:i/>
              </w:rPr>
            </w:pPr>
            <w:r w:rsidRPr="00CD5AB3">
              <w:rPr>
                <w:i/>
              </w:rPr>
              <w:t>d</w:t>
            </w:r>
          </w:p>
        </w:tc>
        <w:tc>
          <w:tcPr>
            <w:tcW w:w="4043" w:type="dxa"/>
          </w:tcPr>
          <w:p w14:paraId="41D076E7" w14:textId="77777777" w:rsidR="00321EC3" w:rsidRPr="00CD5AB3" w:rsidRDefault="00321EC3" w:rsidP="006427AF">
            <w:r w:rsidRPr="00CD5AB3">
              <w:t>Kod wyrobu akcyzowego</w:t>
            </w:r>
          </w:p>
          <w:p w14:paraId="756E5CCC" w14:textId="77777777" w:rsidR="00321EC3" w:rsidRPr="00CD5AB3" w:rsidRDefault="00321EC3" w:rsidP="006427AF">
            <w:r w:rsidRPr="00CD5AB3">
              <w:rPr>
                <w:rFonts w:ascii="Courier New" w:hAnsi="Courier New" w:cs="Courier New"/>
                <w:noProof/>
                <w:color w:val="0000FF"/>
                <w:szCs w:val="20"/>
              </w:rPr>
              <w:t>ExciseProductCode</w:t>
            </w:r>
          </w:p>
        </w:tc>
        <w:tc>
          <w:tcPr>
            <w:tcW w:w="456" w:type="dxa"/>
            <w:gridSpan w:val="2"/>
          </w:tcPr>
          <w:p w14:paraId="25EAF8FE" w14:textId="77777777" w:rsidR="00321EC3" w:rsidRPr="00CD5AB3" w:rsidRDefault="00321EC3" w:rsidP="006427AF">
            <w:pPr>
              <w:jc w:val="center"/>
            </w:pPr>
            <w:r w:rsidRPr="00CD5AB3">
              <w:t>R</w:t>
            </w:r>
          </w:p>
        </w:tc>
        <w:tc>
          <w:tcPr>
            <w:tcW w:w="4949" w:type="dxa"/>
            <w:gridSpan w:val="2"/>
          </w:tcPr>
          <w:p w14:paraId="425EFDEB" w14:textId="77777777" w:rsidR="00321EC3" w:rsidRPr="00CD5AB3" w:rsidRDefault="00321EC3" w:rsidP="006427AF">
            <w:pPr>
              <w:pStyle w:val="pqiTabBody"/>
            </w:pPr>
          </w:p>
        </w:tc>
        <w:tc>
          <w:tcPr>
            <w:tcW w:w="2317" w:type="dxa"/>
          </w:tcPr>
          <w:p w14:paraId="513FEB73" w14:textId="77777777" w:rsidR="00321EC3" w:rsidRPr="00CD5AB3" w:rsidRDefault="00321EC3" w:rsidP="006427AF">
            <w:pPr>
              <w:pStyle w:val="pqiTabBody"/>
            </w:pPr>
            <w:r w:rsidRPr="00CD5AB3">
              <w:t xml:space="preserve">Należy podać właściwy kod wyrobu akcyzowego, zob. słowniki „Wyroby akcyzowe (Excise products)” i </w:t>
            </w:r>
            <w:r w:rsidRPr="00CD5AB3">
              <w:rPr>
                <w:lang w:eastAsia="en-GB"/>
              </w:rPr>
              <w:t>„Polskie w</w:t>
            </w:r>
            <w:r w:rsidRPr="00CD5AB3">
              <w:t>yroby akcyzowe (Polish excise products)</w:t>
            </w:r>
            <w:r w:rsidRPr="00CD5AB3">
              <w:rPr>
                <w:lang w:eastAsia="en-GB"/>
              </w:rPr>
              <w:t>”</w:t>
            </w:r>
            <w:r w:rsidRPr="00CD5AB3">
              <w:t>. Wartość musi być większa od zera.</w:t>
            </w:r>
          </w:p>
        </w:tc>
        <w:tc>
          <w:tcPr>
            <w:tcW w:w="815" w:type="dxa"/>
          </w:tcPr>
          <w:p w14:paraId="1C3874C5" w14:textId="77777777" w:rsidR="00321EC3" w:rsidRPr="00CD5AB3" w:rsidRDefault="00321EC3" w:rsidP="006427AF">
            <w:r w:rsidRPr="00CD5AB3">
              <w:t>an4</w:t>
            </w:r>
          </w:p>
        </w:tc>
      </w:tr>
      <w:tr w:rsidR="00321EC3" w:rsidRPr="00CD5AB3" w14:paraId="0098AAD3" w14:textId="77777777" w:rsidTr="00C71797">
        <w:trPr>
          <w:gridAfter w:val="1"/>
          <w:wAfter w:w="42" w:type="dxa"/>
          <w:cantSplit/>
        </w:trPr>
        <w:tc>
          <w:tcPr>
            <w:tcW w:w="336" w:type="dxa"/>
          </w:tcPr>
          <w:p w14:paraId="20AF96B6" w14:textId="77777777" w:rsidR="00321EC3" w:rsidRPr="00CD5AB3" w:rsidRDefault="00321EC3" w:rsidP="006427AF">
            <w:pPr>
              <w:rPr>
                <w:b/>
              </w:rPr>
            </w:pPr>
          </w:p>
        </w:tc>
        <w:tc>
          <w:tcPr>
            <w:tcW w:w="375" w:type="dxa"/>
            <w:gridSpan w:val="2"/>
          </w:tcPr>
          <w:p w14:paraId="0B359318" w14:textId="77777777" w:rsidR="00321EC3" w:rsidRPr="00CD5AB3" w:rsidRDefault="00321EC3" w:rsidP="006427AF">
            <w:pPr>
              <w:rPr>
                <w:i/>
              </w:rPr>
            </w:pPr>
            <w:r w:rsidRPr="00CD5AB3">
              <w:rPr>
                <w:i/>
              </w:rPr>
              <w:t>e</w:t>
            </w:r>
          </w:p>
        </w:tc>
        <w:tc>
          <w:tcPr>
            <w:tcW w:w="4043" w:type="dxa"/>
          </w:tcPr>
          <w:p w14:paraId="2158C46E" w14:textId="77777777" w:rsidR="00321EC3" w:rsidRPr="00CD5AB3" w:rsidRDefault="00321EC3" w:rsidP="006427AF">
            <w:r w:rsidRPr="00CD5AB3">
              <w:t>Ilość nieprzyjęta</w:t>
            </w:r>
          </w:p>
          <w:p w14:paraId="65747917" w14:textId="77777777" w:rsidR="00321EC3" w:rsidRPr="00CD5AB3" w:rsidRDefault="00321EC3" w:rsidP="006427AF">
            <w:r w:rsidRPr="00CD5AB3">
              <w:rPr>
                <w:rFonts w:ascii="Courier New" w:hAnsi="Courier New" w:cs="Courier New"/>
                <w:noProof/>
                <w:color w:val="0000FF"/>
                <w:szCs w:val="20"/>
              </w:rPr>
              <w:t>RefusedQuantity</w:t>
            </w:r>
          </w:p>
        </w:tc>
        <w:tc>
          <w:tcPr>
            <w:tcW w:w="456" w:type="dxa"/>
            <w:gridSpan w:val="2"/>
          </w:tcPr>
          <w:p w14:paraId="40564BFC" w14:textId="77777777" w:rsidR="00321EC3" w:rsidRPr="00CD5AB3" w:rsidRDefault="00321EC3" w:rsidP="006427AF">
            <w:pPr>
              <w:jc w:val="center"/>
            </w:pPr>
            <w:r w:rsidRPr="00CD5AB3">
              <w:t>D</w:t>
            </w:r>
          </w:p>
        </w:tc>
        <w:tc>
          <w:tcPr>
            <w:tcW w:w="4949" w:type="dxa"/>
            <w:gridSpan w:val="2"/>
          </w:tcPr>
          <w:p w14:paraId="49ADDA36" w14:textId="64E80582" w:rsidR="00321EC3" w:rsidRPr="00CD5AB3" w:rsidRDefault="00321EC3" w:rsidP="006427AF">
            <w:pPr>
              <w:pStyle w:val="pqiTabBody"/>
            </w:pPr>
            <w:r w:rsidRPr="00CD5AB3">
              <w:t>- „R”, jeżeli kod ogólnych wyników odbioru ma wartość 4 (zob. pole 6</w:t>
            </w:r>
            <w:r w:rsidRPr="00CD5AB3">
              <w:rPr>
                <w:i/>
              </w:rPr>
              <w:t>b</w:t>
            </w:r>
            <w:r w:rsidRPr="00CD5AB3">
              <w:t>)</w:t>
            </w:r>
            <w:r w:rsidR="00EF62F4" w:rsidRPr="00CD5AB3">
              <w:t xml:space="preserve"> i pole </w:t>
            </w:r>
            <w:r w:rsidR="00AF7862" w:rsidRPr="00CD5AB3">
              <w:t>7</w:t>
            </w:r>
            <w:r w:rsidRPr="00CD5AB3">
              <w:t>b  jest puste.</w:t>
            </w:r>
          </w:p>
          <w:p w14:paraId="2D993763" w14:textId="77777777" w:rsidR="00321EC3" w:rsidRPr="00CD5AB3" w:rsidRDefault="00321EC3" w:rsidP="006427AF">
            <w:pPr>
              <w:pStyle w:val="pqiTabBody"/>
            </w:pPr>
            <w:r w:rsidRPr="00CD5AB3">
              <w:t>- W pozostałych przypadkach nie stosuje się.</w:t>
            </w:r>
          </w:p>
        </w:tc>
        <w:tc>
          <w:tcPr>
            <w:tcW w:w="2317" w:type="dxa"/>
          </w:tcPr>
          <w:p w14:paraId="69EEAEC6" w14:textId="77777777" w:rsidR="00321EC3" w:rsidRPr="00CD5AB3" w:rsidRDefault="00321EC3" w:rsidP="006427AF">
            <w:pPr>
              <w:pStyle w:val="pqiTabBody"/>
            </w:pPr>
            <w:r w:rsidRPr="00CD5AB3">
              <w:t>Należy podać ilość nieprzyjętych wyrobów akcyzowych dla każdego wpisu w dokumencie, którego to dotyczy (wyrażoną w jednostkach miary związanych z kodem wyrobu – zob. słownik „Wyroby akcyzowe (Excise products)”): Wartość musi być większa od zera.</w:t>
            </w:r>
          </w:p>
        </w:tc>
        <w:tc>
          <w:tcPr>
            <w:tcW w:w="815" w:type="dxa"/>
          </w:tcPr>
          <w:p w14:paraId="04B3CBA8" w14:textId="77777777" w:rsidR="00321EC3" w:rsidRPr="00CD5AB3" w:rsidRDefault="00321EC3" w:rsidP="006427AF">
            <w:r w:rsidRPr="00CD5AB3">
              <w:t>n..15,3</w:t>
            </w:r>
          </w:p>
        </w:tc>
      </w:tr>
      <w:tr w:rsidR="00321EC3" w:rsidRPr="00CD5AB3" w14:paraId="68E794ED" w14:textId="77777777" w:rsidTr="00C71797">
        <w:trPr>
          <w:gridAfter w:val="1"/>
          <w:wAfter w:w="42" w:type="dxa"/>
          <w:cantSplit/>
        </w:trPr>
        <w:tc>
          <w:tcPr>
            <w:tcW w:w="711" w:type="dxa"/>
            <w:gridSpan w:val="3"/>
          </w:tcPr>
          <w:p w14:paraId="131D6E83" w14:textId="4AD850CB" w:rsidR="00321EC3" w:rsidRPr="00CD5AB3" w:rsidRDefault="00C30AE4" w:rsidP="006427AF">
            <w:pPr>
              <w:keepNext/>
              <w:rPr>
                <w:i/>
              </w:rPr>
            </w:pPr>
            <w:r w:rsidRPr="00CD5AB3">
              <w:rPr>
                <w:b/>
              </w:rPr>
              <w:t>7</w:t>
            </w:r>
            <w:r w:rsidR="00321EC3" w:rsidRPr="00CD5AB3">
              <w:rPr>
                <w:b/>
              </w:rPr>
              <w:t>.1</w:t>
            </w:r>
          </w:p>
        </w:tc>
        <w:tc>
          <w:tcPr>
            <w:tcW w:w="4043" w:type="dxa"/>
          </w:tcPr>
          <w:p w14:paraId="6B2543A5" w14:textId="77777777" w:rsidR="00321EC3" w:rsidRPr="00CD5AB3" w:rsidRDefault="00321EC3" w:rsidP="006427AF">
            <w:pPr>
              <w:keepNext/>
              <w:rPr>
                <w:b/>
              </w:rPr>
            </w:pPr>
            <w:r w:rsidRPr="00CD5AB3">
              <w:rPr>
                <w:b/>
              </w:rPr>
              <w:t>RODZAJ ZASTRZEŻEŃ</w:t>
            </w:r>
          </w:p>
          <w:p w14:paraId="0FA109A7" w14:textId="77777777" w:rsidR="00321EC3" w:rsidRPr="00CD5AB3" w:rsidRDefault="00321EC3" w:rsidP="006427AF">
            <w:pPr>
              <w:keepNext/>
              <w:rPr>
                <w:b/>
              </w:rPr>
            </w:pPr>
            <w:r w:rsidRPr="00CD5AB3">
              <w:rPr>
                <w:rFonts w:ascii="Courier New" w:hAnsi="Courier New" w:cs="Courier New"/>
                <w:noProof/>
                <w:color w:val="0000FF"/>
                <w:szCs w:val="20"/>
              </w:rPr>
              <w:t>UnsatisfactoryReason</w:t>
            </w:r>
          </w:p>
        </w:tc>
        <w:tc>
          <w:tcPr>
            <w:tcW w:w="456" w:type="dxa"/>
            <w:gridSpan w:val="2"/>
          </w:tcPr>
          <w:p w14:paraId="2FFC171F" w14:textId="77777777" w:rsidR="00321EC3" w:rsidRPr="00CD5AB3" w:rsidRDefault="00321EC3" w:rsidP="006427AF">
            <w:pPr>
              <w:keepNext/>
              <w:jc w:val="center"/>
              <w:rPr>
                <w:b/>
              </w:rPr>
            </w:pPr>
            <w:r w:rsidRPr="00CD5AB3">
              <w:rPr>
                <w:b/>
              </w:rPr>
              <w:t>D</w:t>
            </w:r>
          </w:p>
        </w:tc>
        <w:tc>
          <w:tcPr>
            <w:tcW w:w="4949" w:type="dxa"/>
            <w:gridSpan w:val="2"/>
          </w:tcPr>
          <w:p w14:paraId="750FD6BA" w14:textId="21EDCBBF" w:rsidR="00321EC3" w:rsidRPr="00CD5AB3" w:rsidRDefault="00321EC3" w:rsidP="004D0263">
            <w:pPr>
              <w:pStyle w:val="pqiTabBody"/>
            </w:pPr>
            <w:r w:rsidRPr="00CD5AB3">
              <w:t xml:space="preserve">„R”- Jeżeli wartość ogólnych wyników odbioru jest inna niż 1 (zob. pole </w:t>
            </w:r>
            <w:r w:rsidR="000D7436" w:rsidRPr="00CD5AB3">
              <w:t>6</w:t>
            </w:r>
            <w:r w:rsidRPr="00CD5AB3">
              <w:rPr>
                <w:i/>
              </w:rPr>
              <w:t>b</w:t>
            </w:r>
            <w:r w:rsidRPr="00CD5AB3">
              <w:t>) to musi występować co najmniej jeden element.</w:t>
            </w:r>
          </w:p>
        </w:tc>
        <w:tc>
          <w:tcPr>
            <w:tcW w:w="2317" w:type="dxa"/>
          </w:tcPr>
          <w:p w14:paraId="7BAD8EEF" w14:textId="77777777" w:rsidR="00321EC3" w:rsidRPr="00CD5AB3" w:rsidRDefault="00321EC3" w:rsidP="006427AF">
            <w:pPr>
              <w:pStyle w:val="pqiTabBody"/>
              <w:rPr>
                <w:b/>
              </w:rPr>
            </w:pPr>
          </w:p>
        </w:tc>
        <w:tc>
          <w:tcPr>
            <w:tcW w:w="815" w:type="dxa"/>
          </w:tcPr>
          <w:p w14:paraId="4C516048" w14:textId="77777777" w:rsidR="00321EC3" w:rsidRPr="00CD5AB3" w:rsidRDefault="00321EC3" w:rsidP="006427AF">
            <w:pPr>
              <w:keepNext/>
              <w:rPr>
                <w:b/>
              </w:rPr>
            </w:pPr>
            <w:r w:rsidRPr="00CD5AB3">
              <w:rPr>
                <w:b/>
              </w:rPr>
              <w:t>9X</w:t>
            </w:r>
          </w:p>
        </w:tc>
      </w:tr>
      <w:tr w:rsidR="00321EC3" w:rsidRPr="00CD5AB3" w14:paraId="5FC98F1F" w14:textId="77777777" w:rsidTr="00C71797">
        <w:trPr>
          <w:gridAfter w:val="1"/>
          <w:wAfter w:w="42" w:type="dxa"/>
          <w:cantSplit/>
        </w:trPr>
        <w:tc>
          <w:tcPr>
            <w:tcW w:w="336" w:type="dxa"/>
          </w:tcPr>
          <w:p w14:paraId="17494215" w14:textId="77777777" w:rsidR="00321EC3" w:rsidRPr="00CD5AB3" w:rsidRDefault="00321EC3" w:rsidP="006427AF">
            <w:pPr>
              <w:rPr>
                <w:b/>
              </w:rPr>
            </w:pPr>
          </w:p>
        </w:tc>
        <w:tc>
          <w:tcPr>
            <w:tcW w:w="375" w:type="dxa"/>
            <w:gridSpan w:val="2"/>
          </w:tcPr>
          <w:p w14:paraId="7078EE60" w14:textId="77777777" w:rsidR="00321EC3" w:rsidRPr="00CD5AB3" w:rsidRDefault="00321EC3" w:rsidP="006427AF">
            <w:pPr>
              <w:rPr>
                <w:i/>
              </w:rPr>
            </w:pPr>
            <w:r w:rsidRPr="00CD5AB3">
              <w:rPr>
                <w:i/>
              </w:rPr>
              <w:t>a</w:t>
            </w:r>
          </w:p>
        </w:tc>
        <w:tc>
          <w:tcPr>
            <w:tcW w:w="4043" w:type="dxa"/>
          </w:tcPr>
          <w:p w14:paraId="6A5DD567" w14:textId="77777777" w:rsidR="00321EC3" w:rsidRPr="00CD5AB3" w:rsidRDefault="00321EC3" w:rsidP="006427AF">
            <w:r w:rsidRPr="00CD5AB3">
              <w:t xml:space="preserve">Rodzaj zastrzeżeń </w:t>
            </w:r>
          </w:p>
          <w:p w14:paraId="2CD0CC6D" w14:textId="77777777" w:rsidR="00321EC3" w:rsidRPr="00CD5AB3" w:rsidRDefault="00321EC3" w:rsidP="006427AF">
            <w:r w:rsidRPr="00CD5AB3">
              <w:rPr>
                <w:rFonts w:ascii="Courier New" w:hAnsi="Courier New" w:cs="Courier New"/>
                <w:noProof/>
                <w:color w:val="0000FF"/>
                <w:szCs w:val="20"/>
              </w:rPr>
              <w:t>UnsatisfactoryReasonCode</w:t>
            </w:r>
          </w:p>
        </w:tc>
        <w:tc>
          <w:tcPr>
            <w:tcW w:w="456" w:type="dxa"/>
            <w:gridSpan w:val="2"/>
          </w:tcPr>
          <w:p w14:paraId="613F3CAD" w14:textId="77777777" w:rsidR="00321EC3" w:rsidRPr="00CD5AB3" w:rsidRDefault="00321EC3" w:rsidP="006427AF">
            <w:pPr>
              <w:jc w:val="center"/>
            </w:pPr>
            <w:r w:rsidRPr="00CD5AB3">
              <w:t>R</w:t>
            </w:r>
          </w:p>
        </w:tc>
        <w:tc>
          <w:tcPr>
            <w:tcW w:w="4949" w:type="dxa"/>
            <w:gridSpan w:val="2"/>
          </w:tcPr>
          <w:p w14:paraId="520792D6" w14:textId="77777777" w:rsidR="00321EC3" w:rsidRPr="00CD5AB3" w:rsidRDefault="00321EC3" w:rsidP="006427AF">
            <w:pPr>
              <w:pStyle w:val="pqiTabBody"/>
            </w:pPr>
          </w:p>
        </w:tc>
        <w:tc>
          <w:tcPr>
            <w:tcW w:w="2317" w:type="dxa"/>
          </w:tcPr>
          <w:p w14:paraId="0798FB5B" w14:textId="77777777" w:rsidR="00321EC3" w:rsidRPr="00CD5AB3" w:rsidRDefault="00321EC3" w:rsidP="006427AF">
            <w:pPr>
              <w:pStyle w:val="pqiTabBody"/>
            </w:pPr>
            <w:r w:rsidRPr="00CD5AB3">
              <w:t>Atrybut.</w:t>
            </w:r>
          </w:p>
          <w:p w14:paraId="12EF7CD9" w14:textId="77777777" w:rsidR="00321EC3" w:rsidRPr="00CD5AB3" w:rsidRDefault="00321EC3" w:rsidP="006427AF">
            <w:pPr>
              <w:pStyle w:val="pqiTabBody"/>
            </w:pPr>
            <w:r w:rsidRPr="00CD5AB3">
              <w:t>Wartość ze słownika „</w:t>
            </w:r>
            <w:r w:rsidRPr="00CD5AB3">
              <w:rPr>
                <w:lang w:val="en-US"/>
              </w:rPr>
              <w:t>Rodzaje zastrzeżeń (Reasons for unsatisfactory receipt or control report)</w:t>
            </w:r>
            <w:r w:rsidRPr="00CD5AB3">
              <w:t>”.</w:t>
            </w:r>
          </w:p>
        </w:tc>
        <w:tc>
          <w:tcPr>
            <w:tcW w:w="815" w:type="dxa"/>
          </w:tcPr>
          <w:p w14:paraId="08953972" w14:textId="77777777" w:rsidR="00321EC3" w:rsidRPr="00CD5AB3" w:rsidRDefault="00321EC3" w:rsidP="006427AF">
            <w:r w:rsidRPr="00CD5AB3">
              <w:t>n1</w:t>
            </w:r>
          </w:p>
        </w:tc>
      </w:tr>
      <w:tr w:rsidR="00321EC3" w:rsidRPr="00CD5AB3" w14:paraId="5C4950C3" w14:textId="77777777" w:rsidTr="00C71797">
        <w:trPr>
          <w:gridAfter w:val="1"/>
          <w:wAfter w:w="42" w:type="dxa"/>
          <w:cantSplit/>
        </w:trPr>
        <w:tc>
          <w:tcPr>
            <w:tcW w:w="336" w:type="dxa"/>
          </w:tcPr>
          <w:p w14:paraId="528487C1" w14:textId="77777777" w:rsidR="00321EC3" w:rsidRPr="00CD5AB3" w:rsidRDefault="00321EC3" w:rsidP="006427AF">
            <w:pPr>
              <w:rPr>
                <w:b/>
              </w:rPr>
            </w:pPr>
          </w:p>
        </w:tc>
        <w:tc>
          <w:tcPr>
            <w:tcW w:w="375" w:type="dxa"/>
            <w:gridSpan w:val="2"/>
          </w:tcPr>
          <w:p w14:paraId="4158DBBE" w14:textId="77777777" w:rsidR="00321EC3" w:rsidRPr="00CD5AB3" w:rsidRDefault="00321EC3" w:rsidP="006427AF">
            <w:pPr>
              <w:rPr>
                <w:i/>
              </w:rPr>
            </w:pPr>
            <w:r w:rsidRPr="00CD5AB3">
              <w:rPr>
                <w:i/>
              </w:rPr>
              <w:t>b</w:t>
            </w:r>
          </w:p>
        </w:tc>
        <w:tc>
          <w:tcPr>
            <w:tcW w:w="4043" w:type="dxa"/>
          </w:tcPr>
          <w:p w14:paraId="08F2DFB1" w14:textId="77777777" w:rsidR="00321EC3" w:rsidRPr="00CD5AB3" w:rsidRDefault="00321EC3" w:rsidP="006427AF">
            <w:pPr>
              <w:rPr>
                <w:szCs w:val="20"/>
              </w:rPr>
            </w:pPr>
            <w:r w:rsidRPr="00CD5AB3">
              <w:rPr>
                <w:szCs w:val="20"/>
              </w:rPr>
              <w:t>Dodatkowe informacje</w:t>
            </w:r>
          </w:p>
          <w:p w14:paraId="687C50B5" w14:textId="77777777" w:rsidR="00321EC3" w:rsidRPr="00CD5AB3" w:rsidRDefault="00321EC3" w:rsidP="006427AF">
            <w:r w:rsidRPr="00CD5AB3">
              <w:rPr>
                <w:rFonts w:ascii="Courier New" w:hAnsi="Courier New" w:cs="Courier New"/>
                <w:noProof/>
                <w:color w:val="0000FF"/>
                <w:szCs w:val="20"/>
              </w:rPr>
              <w:t>ComplementaryInformation</w:t>
            </w:r>
          </w:p>
        </w:tc>
        <w:tc>
          <w:tcPr>
            <w:tcW w:w="456" w:type="dxa"/>
            <w:gridSpan w:val="2"/>
          </w:tcPr>
          <w:p w14:paraId="04310D91" w14:textId="77777777" w:rsidR="00321EC3" w:rsidRPr="00CD5AB3" w:rsidRDefault="00321EC3" w:rsidP="006427AF">
            <w:pPr>
              <w:jc w:val="center"/>
            </w:pPr>
            <w:r w:rsidRPr="00CD5AB3">
              <w:t>D</w:t>
            </w:r>
          </w:p>
        </w:tc>
        <w:tc>
          <w:tcPr>
            <w:tcW w:w="4949" w:type="dxa"/>
            <w:gridSpan w:val="2"/>
          </w:tcPr>
          <w:p w14:paraId="68E23709" w14:textId="75089A48" w:rsidR="00321EC3" w:rsidRPr="00CD5AB3" w:rsidRDefault="00321EC3" w:rsidP="006427AF">
            <w:pPr>
              <w:pStyle w:val="pqiTabBody"/>
            </w:pPr>
            <w:r w:rsidRPr="00CD5AB3">
              <w:t>„</w:t>
            </w:r>
            <w:r w:rsidR="002C6E0B" w:rsidRPr="00CD5AB3">
              <w:t xml:space="preserve">R” gdy w polu </w:t>
            </w:r>
            <w:r w:rsidR="000D7436" w:rsidRPr="00CD5AB3">
              <w:t>7</w:t>
            </w:r>
            <w:r w:rsidRPr="00CD5AB3">
              <w:t>.1a wybrano wartość „0 – Inne”.</w:t>
            </w:r>
          </w:p>
          <w:p w14:paraId="4966396C" w14:textId="77777777" w:rsidR="00321EC3" w:rsidRPr="00CD5AB3" w:rsidRDefault="00321EC3" w:rsidP="006427AF">
            <w:pPr>
              <w:pStyle w:val="pqiTabBody"/>
            </w:pPr>
            <w:r w:rsidRPr="00CD5AB3">
              <w:t>”O” jeżeli kod powodu niezadowolenia ma wartość 1, 2, 3, 4, 5 lub 7.</w:t>
            </w:r>
          </w:p>
        </w:tc>
        <w:tc>
          <w:tcPr>
            <w:tcW w:w="2317" w:type="dxa"/>
          </w:tcPr>
          <w:p w14:paraId="71B5C650" w14:textId="77777777" w:rsidR="00321EC3" w:rsidRPr="00CD5AB3" w:rsidRDefault="00321EC3" w:rsidP="006427AF">
            <w:pPr>
              <w:pStyle w:val="pqiTabBody"/>
            </w:pPr>
            <w:r w:rsidRPr="00CD5AB3">
              <w:t>Należy podać dodatkowe informacje dotyczące odbioru wyrobów akcyzowych.</w:t>
            </w:r>
          </w:p>
        </w:tc>
        <w:tc>
          <w:tcPr>
            <w:tcW w:w="815" w:type="dxa"/>
          </w:tcPr>
          <w:p w14:paraId="6585E259" w14:textId="77777777" w:rsidR="00321EC3" w:rsidRPr="00CD5AB3" w:rsidRDefault="00321EC3" w:rsidP="006427AF">
            <w:r w:rsidRPr="00CD5AB3">
              <w:t>an..350</w:t>
            </w:r>
          </w:p>
        </w:tc>
      </w:tr>
      <w:tr w:rsidR="00321EC3" w:rsidRPr="00CD5AB3" w14:paraId="25463C48" w14:textId="77777777" w:rsidTr="00C71797">
        <w:trPr>
          <w:gridAfter w:val="1"/>
          <w:wAfter w:w="42" w:type="dxa"/>
          <w:cantSplit/>
        </w:trPr>
        <w:tc>
          <w:tcPr>
            <w:tcW w:w="711" w:type="dxa"/>
            <w:gridSpan w:val="3"/>
          </w:tcPr>
          <w:p w14:paraId="03AC4048" w14:textId="77777777" w:rsidR="00321EC3" w:rsidRPr="00CD5AB3" w:rsidRDefault="00321EC3" w:rsidP="006427AF">
            <w:pPr>
              <w:rPr>
                <w:i/>
              </w:rPr>
            </w:pPr>
          </w:p>
        </w:tc>
        <w:tc>
          <w:tcPr>
            <w:tcW w:w="4043" w:type="dxa"/>
          </w:tcPr>
          <w:p w14:paraId="022AABCE" w14:textId="77777777" w:rsidR="00321EC3" w:rsidRPr="00CD5AB3" w:rsidRDefault="00321EC3" w:rsidP="006427AF">
            <w:pPr>
              <w:pStyle w:val="pqiTabBody"/>
            </w:pPr>
            <w:r w:rsidRPr="00CD5AB3">
              <w:t xml:space="preserve">JĘZYK ELEMENTU </w:t>
            </w:r>
          </w:p>
          <w:p w14:paraId="3A0DA04E" w14:textId="77777777" w:rsidR="00321EC3" w:rsidRPr="00CD5AB3" w:rsidRDefault="00321EC3" w:rsidP="006427AF">
            <w:r w:rsidRPr="00CD5AB3">
              <w:rPr>
                <w:rFonts w:ascii="Courier New" w:hAnsi="Courier New" w:cs="Courier New"/>
                <w:noProof/>
                <w:color w:val="0000FF"/>
              </w:rPr>
              <w:t>@language</w:t>
            </w:r>
          </w:p>
        </w:tc>
        <w:tc>
          <w:tcPr>
            <w:tcW w:w="456" w:type="dxa"/>
            <w:gridSpan w:val="2"/>
          </w:tcPr>
          <w:p w14:paraId="37CB9918" w14:textId="77777777" w:rsidR="00321EC3" w:rsidRPr="00CD5AB3" w:rsidRDefault="00321EC3" w:rsidP="006427AF">
            <w:pPr>
              <w:jc w:val="center"/>
            </w:pPr>
            <w:r w:rsidRPr="00CD5AB3">
              <w:t>D</w:t>
            </w:r>
          </w:p>
        </w:tc>
        <w:tc>
          <w:tcPr>
            <w:tcW w:w="4949" w:type="dxa"/>
            <w:gridSpan w:val="2"/>
          </w:tcPr>
          <w:p w14:paraId="18BD0683" w14:textId="6613A401" w:rsidR="00321EC3" w:rsidRPr="00CD5AB3" w:rsidRDefault="00321EC3" w:rsidP="006427AF">
            <w:pPr>
              <w:pStyle w:val="pqiTabBody"/>
            </w:pPr>
            <w:r w:rsidRPr="00CD5AB3">
              <w:t>„R”, jeżeli stosuje się pole tekstowe</w:t>
            </w:r>
            <w:r w:rsidR="00EF62F4" w:rsidRPr="00CD5AB3">
              <w:t xml:space="preserve"> </w:t>
            </w:r>
            <w:r w:rsidR="00D74A85" w:rsidRPr="00CD5AB3">
              <w:t>7</w:t>
            </w:r>
            <w:r w:rsidRPr="00CD5AB3">
              <w:t>.1b.</w:t>
            </w:r>
          </w:p>
        </w:tc>
        <w:tc>
          <w:tcPr>
            <w:tcW w:w="2317" w:type="dxa"/>
          </w:tcPr>
          <w:p w14:paraId="26AF8C6F" w14:textId="77777777" w:rsidR="00321EC3" w:rsidRPr="00CD5AB3" w:rsidRDefault="00321EC3" w:rsidP="006427AF">
            <w:pPr>
              <w:pStyle w:val="pqiTabBody"/>
            </w:pPr>
            <w:r w:rsidRPr="00CD5AB3">
              <w:t>Atrybut.</w:t>
            </w:r>
          </w:p>
          <w:p w14:paraId="37AB44AF" w14:textId="77777777" w:rsidR="00321EC3" w:rsidRPr="00CD5AB3" w:rsidRDefault="00321EC3" w:rsidP="006427AF">
            <w:pPr>
              <w:pStyle w:val="pqiTabBody"/>
            </w:pPr>
            <w:r w:rsidRPr="00CD5AB3">
              <w:t>Wartość ze słownika „Kody języka (Language codes)”.</w:t>
            </w:r>
          </w:p>
        </w:tc>
        <w:tc>
          <w:tcPr>
            <w:tcW w:w="815" w:type="dxa"/>
          </w:tcPr>
          <w:p w14:paraId="4076B68E" w14:textId="77777777" w:rsidR="00321EC3" w:rsidRPr="00CD5AB3" w:rsidRDefault="00321EC3" w:rsidP="006427AF">
            <w:r w:rsidRPr="00CD5AB3">
              <w:t>a2</w:t>
            </w:r>
          </w:p>
        </w:tc>
      </w:tr>
      <w:tr w:rsidR="00321EC3" w:rsidRPr="00CD5AB3" w14:paraId="47FCB3CE" w14:textId="77777777" w:rsidTr="00C71797">
        <w:trPr>
          <w:gridAfter w:val="1"/>
          <w:wAfter w:w="42" w:type="dxa"/>
          <w:cantSplit/>
        </w:trPr>
        <w:tc>
          <w:tcPr>
            <w:tcW w:w="711" w:type="dxa"/>
            <w:gridSpan w:val="3"/>
            <w:tcBorders>
              <w:top w:val="single" w:sz="2" w:space="0" w:color="auto"/>
              <w:left w:val="single" w:sz="2" w:space="0" w:color="auto"/>
              <w:bottom w:val="single" w:sz="2" w:space="0" w:color="auto"/>
              <w:right w:val="single" w:sz="2" w:space="0" w:color="auto"/>
            </w:tcBorders>
          </w:tcPr>
          <w:p w14:paraId="6EF22C9E" w14:textId="678D5AC1" w:rsidR="00321EC3" w:rsidRPr="00CD5AB3" w:rsidRDefault="00C30AE4" w:rsidP="006427AF">
            <w:pPr>
              <w:rPr>
                <w:i/>
              </w:rPr>
            </w:pPr>
            <w:r w:rsidRPr="00CD5AB3">
              <w:rPr>
                <w:b/>
                <w:i/>
              </w:rPr>
              <w:t>8</w:t>
            </w:r>
          </w:p>
        </w:tc>
        <w:tc>
          <w:tcPr>
            <w:tcW w:w="4043" w:type="dxa"/>
            <w:tcBorders>
              <w:top w:val="single" w:sz="2" w:space="0" w:color="auto"/>
              <w:left w:val="single" w:sz="2" w:space="0" w:color="auto"/>
              <w:bottom w:val="single" w:sz="2" w:space="0" w:color="auto"/>
              <w:right w:val="single" w:sz="2" w:space="0" w:color="auto"/>
            </w:tcBorders>
          </w:tcPr>
          <w:p w14:paraId="5BA69C30" w14:textId="1766E972" w:rsidR="00321EC3" w:rsidRPr="00CD5AB3" w:rsidRDefault="005651E0" w:rsidP="006427AF">
            <w:pPr>
              <w:pStyle w:val="pqiTabBody"/>
              <w:rPr>
                <w:b/>
              </w:rPr>
            </w:pPr>
            <w:r w:rsidRPr="00CD5AB3">
              <w:rPr>
                <w:b/>
              </w:rPr>
              <w:t>ZABEZPIECZENIE</w:t>
            </w:r>
            <w:r w:rsidR="00321EC3" w:rsidRPr="00CD5AB3">
              <w:rPr>
                <w:b/>
              </w:rPr>
              <w:t xml:space="preserve"> NA MAGAZYNOWANIE</w:t>
            </w:r>
          </w:p>
          <w:p w14:paraId="21C2C1C5" w14:textId="16AD7FC4" w:rsidR="00321EC3" w:rsidRPr="00CD5AB3" w:rsidRDefault="00122272" w:rsidP="006427AF">
            <w:pPr>
              <w:pStyle w:val="pqiTabBody"/>
            </w:pPr>
            <w:r w:rsidRPr="00122272">
              <w:rPr>
                <w:rFonts w:ascii="Courier New" w:hAnsi="Courier New" w:cs="Courier New"/>
                <w:noProof/>
                <w:color w:val="0000FF"/>
              </w:rPr>
              <w:t>StorageGuarantee</w:t>
            </w:r>
          </w:p>
        </w:tc>
        <w:tc>
          <w:tcPr>
            <w:tcW w:w="456" w:type="dxa"/>
            <w:gridSpan w:val="2"/>
            <w:tcBorders>
              <w:top w:val="single" w:sz="2" w:space="0" w:color="auto"/>
              <w:left w:val="single" w:sz="2" w:space="0" w:color="auto"/>
              <w:bottom w:val="single" w:sz="2" w:space="0" w:color="auto"/>
              <w:right w:val="single" w:sz="2" w:space="0" w:color="auto"/>
            </w:tcBorders>
          </w:tcPr>
          <w:p w14:paraId="47905E5C" w14:textId="77777777" w:rsidR="00321EC3" w:rsidRPr="00CD5AB3" w:rsidRDefault="00321EC3" w:rsidP="006427AF">
            <w:r w:rsidRPr="00CD5AB3">
              <w:t>C</w:t>
            </w:r>
          </w:p>
        </w:tc>
        <w:tc>
          <w:tcPr>
            <w:tcW w:w="4949" w:type="dxa"/>
            <w:gridSpan w:val="2"/>
            <w:tcBorders>
              <w:top w:val="single" w:sz="2" w:space="0" w:color="auto"/>
              <w:left w:val="single" w:sz="2" w:space="0" w:color="auto"/>
              <w:bottom w:val="single" w:sz="2" w:space="0" w:color="auto"/>
              <w:right w:val="single" w:sz="2" w:space="0" w:color="auto"/>
            </w:tcBorders>
          </w:tcPr>
          <w:p w14:paraId="0880C751" w14:textId="7600BCD8" w:rsidR="00321EC3" w:rsidRPr="00CD5AB3" w:rsidRDefault="00321EC3" w:rsidP="006427AF">
            <w:pPr>
              <w:pStyle w:val="pqiTabBody"/>
            </w:pPr>
            <w:r w:rsidRPr="00CD5AB3">
              <w:t xml:space="preserve">„O”, jeżeli wszystkie wyroby </w:t>
            </w:r>
            <w:r w:rsidRPr="00CD5AB3">
              <w:br/>
              <w:t>w przemieszczeniu są objęte zerową stawką podatku akcyzowego</w:t>
            </w:r>
            <w:r w:rsidR="00FD7B6D" w:rsidRPr="00CD5AB3">
              <w:t xml:space="preserve"> </w:t>
            </w:r>
            <w:r w:rsidR="005670A5">
              <w:t>lub odbiorcą wyrobów jest podmiot zużywający lub osoba fizyczna</w:t>
            </w:r>
          </w:p>
          <w:p w14:paraId="4F6B2460" w14:textId="77777777" w:rsidR="00321EC3" w:rsidRPr="00CD5AB3" w:rsidRDefault="00321EC3" w:rsidP="006427AF">
            <w:pPr>
              <w:pStyle w:val="pqiTabBody"/>
            </w:pPr>
            <w:r w:rsidRPr="00CD5AB3">
              <w:t>„R” w przeciwnym wypadku.</w:t>
            </w:r>
          </w:p>
        </w:tc>
        <w:tc>
          <w:tcPr>
            <w:tcW w:w="2317" w:type="dxa"/>
            <w:tcBorders>
              <w:top w:val="single" w:sz="2" w:space="0" w:color="auto"/>
              <w:left w:val="single" w:sz="2" w:space="0" w:color="auto"/>
              <w:bottom w:val="single" w:sz="2" w:space="0" w:color="auto"/>
              <w:right w:val="single" w:sz="2" w:space="0" w:color="auto"/>
            </w:tcBorders>
          </w:tcPr>
          <w:p w14:paraId="5C5F4852" w14:textId="77777777" w:rsidR="00321EC3" w:rsidRPr="00CD5AB3" w:rsidRDefault="00321EC3" w:rsidP="006427AF">
            <w:pPr>
              <w:pStyle w:val="pqiTabBody"/>
            </w:pPr>
          </w:p>
        </w:tc>
        <w:tc>
          <w:tcPr>
            <w:tcW w:w="815" w:type="dxa"/>
            <w:tcBorders>
              <w:top w:val="single" w:sz="2" w:space="0" w:color="auto"/>
              <w:left w:val="single" w:sz="2" w:space="0" w:color="auto"/>
              <w:bottom w:val="single" w:sz="2" w:space="0" w:color="auto"/>
              <w:right w:val="single" w:sz="2" w:space="0" w:color="auto"/>
            </w:tcBorders>
          </w:tcPr>
          <w:p w14:paraId="4E665CA3" w14:textId="77777777" w:rsidR="00321EC3" w:rsidRPr="00CD5AB3" w:rsidRDefault="00321EC3" w:rsidP="006427AF"/>
        </w:tc>
      </w:tr>
      <w:tr w:rsidR="00321EC3" w:rsidRPr="00CD5AB3" w14:paraId="5F822644" w14:textId="77777777" w:rsidTr="00C71797">
        <w:trPr>
          <w:gridAfter w:val="1"/>
          <w:wAfter w:w="42" w:type="dxa"/>
        </w:trPr>
        <w:tc>
          <w:tcPr>
            <w:tcW w:w="336" w:type="dxa"/>
          </w:tcPr>
          <w:p w14:paraId="448AB077" w14:textId="77777777" w:rsidR="00321EC3" w:rsidRPr="00CD5AB3" w:rsidRDefault="00321EC3" w:rsidP="006427AF">
            <w:pPr>
              <w:pStyle w:val="pqiTabBody"/>
              <w:rPr>
                <w:b/>
              </w:rPr>
            </w:pPr>
          </w:p>
        </w:tc>
        <w:tc>
          <w:tcPr>
            <w:tcW w:w="375" w:type="dxa"/>
            <w:gridSpan w:val="2"/>
          </w:tcPr>
          <w:p w14:paraId="17A09BC7" w14:textId="77777777" w:rsidR="00321EC3" w:rsidRPr="00CD5AB3" w:rsidRDefault="00321EC3" w:rsidP="006427AF">
            <w:pPr>
              <w:pStyle w:val="pqiTabBody"/>
              <w:jc w:val="center"/>
              <w:rPr>
                <w:i/>
              </w:rPr>
            </w:pPr>
            <w:r w:rsidRPr="00CD5AB3">
              <w:rPr>
                <w:i/>
              </w:rPr>
              <w:t>a</w:t>
            </w:r>
          </w:p>
        </w:tc>
        <w:tc>
          <w:tcPr>
            <w:tcW w:w="4043" w:type="dxa"/>
          </w:tcPr>
          <w:p w14:paraId="0784CCE8" w14:textId="77777777" w:rsidR="00321EC3" w:rsidRPr="00CD5AB3" w:rsidRDefault="00321EC3" w:rsidP="006427AF">
            <w:pPr>
              <w:pStyle w:val="pqiTabBody"/>
            </w:pPr>
            <w:r w:rsidRPr="00CD5AB3">
              <w:t>Numer GRN zabezpieczenia</w:t>
            </w:r>
          </w:p>
          <w:p w14:paraId="0CB588D2" w14:textId="77777777" w:rsidR="00321EC3" w:rsidRPr="00CD5AB3" w:rsidRDefault="00321EC3" w:rsidP="006427AF">
            <w:pPr>
              <w:pStyle w:val="pqiTabBody"/>
              <w:rPr>
                <w:rFonts w:ascii="Courier New" w:hAnsi="Courier New" w:cs="Courier New"/>
                <w:noProof/>
                <w:color w:val="0000FF"/>
              </w:rPr>
            </w:pPr>
            <w:r w:rsidRPr="00CD5AB3">
              <w:rPr>
                <w:rFonts w:ascii="Courier New" w:hAnsi="Courier New" w:cs="Courier New"/>
                <w:noProof/>
                <w:color w:val="0000FF"/>
              </w:rPr>
              <w:t>GuaranteeReferenceNumber</w:t>
            </w:r>
          </w:p>
        </w:tc>
        <w:tc>
          <w:tcPr>
            <w:tcW w:w="456" w:type="dxa"/>
            <w:gridSpan w:val="2"/>
          </w:tcPr>
          <w:p w14:paraId="2B4E9E08" w14:textId="77777777" w:rsidR="00321EC3" w:rsidRPr="00CD5AB3" w:rsidRDefault="00321EC3" w:rsidP="006427AF">
            <w:pPr>
              <w:pStyle w:val="pqiTabBody"/>
              <w:jc w:val="center"/>
            </w:pPr>
            <w:r w:rsidRPr="00CD5AB3">
              <w:t>R</w:t>
            </w:r>
          </w:p>
        </w:tc>
        <w:tc>
          <w:tcPr>
            <w:tcW w:w="4936" w:type="dxa"/>
          </w:tcPr>
          <w:p w14:paraId="02116629" w14:textId="77777777" w:rsidR="00321EC3" w:rsidRPr="00CD5AB3" w:rsidRDefault="00321EC3" w:rsidP="006427AF">
            <w:pPr>
              <w:pStyle w:val="pqiTabBody"/>
            </w:pPr>
          </w:p>
        </w:tc>
        <w:tc>
          <w:tcPr>
            <w:tcW w:w="2330" w:type="dxa"/>
            <w:gridSpan w:val="2"/>
          </w:tcPr>
          <w:p w14:paraId="7088F0C8" w14:textId="77777777" w:rsidR="00321EC3" w:rsidRPr="00CD5AB3" w:rsidRDefault="00321EC3" w:rsidP="006427AF">
            <w:pPr>
              <w:pStyle w:val="pqiTabBody"/>
            </w:pPr>
          </w:p>
        </w:tc>
        <w:tc>
          <w:tcPr>
            <w:tcW w:w="815" w:type="dxa"/>
          </w:tcPr>
          <w:p w14:paraId="508A2A35" w14:textId="77777777" w:rsidR="00321EC3" w:rsidRPr="00CD5AB3" w:rsidRDefault="00321EC3" w:rsidP="006427AF">
            <w:pPr>
              <w:pStyle w:val="pqiTabBody"/>
            </w:pPr>
            <w:r w:rsidRPr="00CD5AB3">
              <w:t>an17</w:t>
            </w:r>
          </w:p>
        </w:tc>
      </w:tr>
      <w:tr w:rsidR="00321EC3" w:rsidRPr="00CD5AB3" w14:paraId="52E95922" w14:textId="77777777" w:rsidTr="00C71797">
        <w:trPr>
          <w:gridAfter w:val="1"/>
          <w:wAfter w:w="42" w:type="dxa"/>
        </w:trPr>
        <w:tc>
          <w:tcPr>
            <w:tcW w:w="336" w:type="dxa"/>
          </w:tcPr>
          <w:p w14:paraId="1F02F7F0" w14:textId="77777777" w:rsidR="00321EC3" w:rsidRPr="00CD5AB3" w:rsidRDefault="00321EC3" w:rsidP="006427AF">
            <w:pPr>
              <w:pStyle w:val="pqiTabBody"/>
              <w:rPr>
                <w:b/>
              </w:rPr>
            </w:pPr>
          </w:p>
        </w:tc>
        <w:tc>
          <w:tcPr>
            <w:tcW w:w="375" w:type="dxa"/>
            <w:gridSpan w:val="2"/>
          </w:tcPr>
          <w:p w14:paraId="4FEE87FB" w14:textId="77777777" w:rsidR="00321EC3" w:rsidRPr="00CD5AB3" w:rsidRDefault="00321EC3" w:rsidP="006427AF">
            <w:pPr>
              <w:pStyle w:val="pqiTabBody"/>
              <w:jc w:val="center"/>
              <w:rPr>
                <w:i/>
              </w:rPr>
            </w:pPr>
            <w:r w:rsidRPr="00CD5AB3">
              <w:rPr>
                <w:i/>
              </w:rPr>
              <w:t>b</w:t>
            </w:r>
          </w:p>
        </w:tc>
        <w:tc>
          <w:tcPr>
            <w:tcW w:w="4043" w:type="dxa"/>
          </w:tcPr>
          <w:p w14:paraId="0CE38134" w14:textId="77777777" w:rsidR="00321EC3" w:rsidRPr="00CD5AB3" w:rsidRDefault="00321EC3" w:rsidP="006427AF">
            <w:pPr>
              <w:pStyle w:val="pqiTabBody"/>
            </w:pPr>
            <w:r w:rsidRPr="00CD5AB3">
              <w:t>Kod dostępu do zabezpieczenia</w:t>
            </w:r>
          </w:p>
          <w:p w14:paraId="0EE05347" w14:textId="77777777" w:rsidR="00321EC3" w:rsidRPr="00CD5AB3" w:rsidRDefault="00321EC3" w:rsidP="006427AF">
            <w:pPr>
              <w:pStyle w:val="pqiTabBody"/>
              <w:rPr>
                <w:rFonts w:ascii="Courier New" w:hAnsi="Courier New" w:cs="Courier New"/>
                <w:noProof/>
                <w:color w:val="0000FF"/>
              </w:rPr>
            </w:pPr>
            <w:r w:rsidRPr="00CD5AB3">
              <w:rPr>
                <w:rFonts w:ascii="Courier New" w:hAnsi="Courier New" w:cs="Courier New"/>
                <w:noProof/>
                <w:color w:val="0000FF"/>
              </w:rPr>
              <w:t>GuaranteeReferenceNumber</w:t>
            </w:r>
            <w:r w:rsidRPr="00CD5AB3">
              <w:rPr>
                <w:rFonts w:ascii="Courier New" w:hAnsi="Courier New" w:cs="Courier New"/>
                <w:noProof/>
                <w:color w:val="0000FF"/>
              </w:rPr>
              <w:br/>
              <w:t>AccessCode</w:t>
            </w:r>
          </w:p>
        </w:tc>
        <w:tc>
          <w:tcPr>
            <w:tcW w:w="456" w:type="dxa"/>
            <w:gridSpan w:val="2"/>
          </w:tcPr>
          <w:p w14:paraId="4EE784C9" w14:textId="77777777" w:rsidR="00321EC3" w:rsidRPr="00CD5AB3" w:rsidRDefault="00321EC3" w:rsidP="006427AF">
            <w:pPr>
              <w:pStyle w:val="pqiTabBody"/>
              <w:jc w:val="center"/>
            </w:pPr>
            <w:r w:rsidRPr="00CD5AB3">
              <w:t>R</w:t>
            </w:r>
          </w:p>
        </w:tc>
        <w:tc>
          <w:tcPr>
            <w:tcW w:w="4936" w:type="dxa"/>
          </w:tcPr>
          <w:p w14:paraId="22DE037D" w14:textId="77777777" w:rsidR="00321EC3" w:rsidRPr="00CD5AB3" w:rsidRDefault="00321EC3" w:rsidP="006427AF">
            <w:pPr>
              <w:pStyle w:val="pqiTabBody"/>
            </w:pPr>
          </w:p>
        </w:tc>
        <w:tc>
          <w:tcPr>
            <w:tcW w:w="2330" w:type="dxa"/>
            <w:gridSpan w:val="2"/>
          </w:tcPr>
          <w:p w14:paraId="3A389E8A" w14:textId="77777777" w:rsidR="00321EC3" w:rsidRPr="00CD5AB3" w:rsidRDefault="00321EC3" w:rsidP="006427AF">
            <w:pPr>
              <w:pStyle w:val="pqiTabBody"/>
              <w:rPr>
                <w:lang w:eastAsia="en-GB"/>
              </w:rPr>
            </w:pPr>
          </w:p>
        </w:tc>
        <w:tc>
          <w:tcPr>
            <w:tcW w:w="815" w:type="dxa"/>
          </w:tcPr>
          <w:p w14:paraId="2926DC97" w14:textId="77777777" w:rsidR="00321EC3" w:rsidRPr="00CD5AB3" w:rsidRDefault="00321EC3" w:rsidP="006427AF">
            <w:pPr>
              <w:pStyle w:val="pqiTabBody"/>
            </w:pPr>
            <w:r w:rsidRPr="00CD5AB3">
              <w:t>n4</w:t>
            </w:r>
          </w:p>
        </w:tc>
      </w:tr>
      <w:tr w:rsidR="00321EC3" w:rsidRPr="00CD5AB3" w:rsidDel="00F47D90" w14:paraId="030F4648" w14:textId="77777777" w:rsidTr="00C71797">
        <w:trPr>
          <w:gridAfter w:val="1"/>
          <w:wAfter w:w="42" w:type="dxa"/>
        </w:trPr>
        <w:tc>
          <w:tcPr>
            <w:tcW w:w="336" w:type="dxa"/>
          </w:tcPr>
          <w:p w14:paraId="5D0D43BE" w14:textId="77777777" w:rsidR="00321EC3" w:rsidRPr="00CD5AB3" w:rsidRDefault="00321EC3" w:rsidP="006427AF">
            <w:pPr>
              <w:pStyle w:val="pqiTabBody"/>
              <w:rPr>
                <w:b/>
              </w:rPr>
            </w:pPr>
          </w:p>
        </w:tc>
        <w:tc>
          <w:tcPr>
            <w:tcW w:w="375" w:type="dxa"/>
            <w:gridSpan w:val="2"/>
          </w:tcPr>
          <w:p w14:paraId="60ECBA6C" w14:textId="77777777" w:rsidR="00321EC3" w:rsidRPr="00CD5AB3" w:rsidDel="00F47D90" w:rsidRDefault="00321EC3" w:rsidP="006427AF">
            <w:pPr>
              <w:pStyle w:val="pqiTabBody"/>
              <w:jc w:val="center"/>
              <w:rPr>
                <w:i/>
              </w:rPr>
            </w:pPr>
            <w:r w:rsidRPr="00CD5AB3">
              <w:rPr>
                <w:i/>
              </w:rPr>
              <w:t>c</w:t>
            </w:r>
          </w:p>
        </w:tc>
        <w:tc>
          <w:tcPr>
            <w:tcW w:w="4043" w:type="dxa"/>
          </w:tcPr>
          <w:p w14:paraId="74B89860" w14:textId="77777777" w:rsidR="00321EC3" w:rsidRPr="00CD5AB3" w:rsidRDefault="00321EC3" w:rsidP="006427AF">
            <w:pPr>
              <w:pStyle w:val="pqiTabBody"/>
            </w:pPr>
            <w:r w:rsidRPr="00CD5AB3">
              <w:t>TIN podmiotu Odbierającego/Dysponenta</w:t>
            </w:r>
          </w:p>
          <w:p w14:paraId="68BA7E3A" w14:textId="77777777" w:rsidR="00321EC3" w:rsidRPr="00CD5AB3" w:rsidDel="00F47D90" w:rsidRDefault="00321EC3" w:rsidP="006427AF">
            <w:pPr>
              <w:pStyle w:val="pqiTabBody"/>
            </w:pPr>
            <w:r w:rsidRPr="00CD5AB3">
              <w:rPr>
                <w:rFonts w:ascii="Courier New" w:hAnsi="Courier New" w:cs="Courier New"/>
                <w:noProof/>
                <w:color w:val="0000FF"/>
              </w:rPr>
              <w:t>ConsigneeTIN</w:t>
            </w:r>
          </w:p>
        </w:tc>
        <w:tc>
          <w:tcPr>
            <w:tcW w:w="456" w:type="dxa"/>
            <w:gridSpan w:val="2"/>
          </w:tcPr>
          <w:p w14:paraId="558971E0" w14:textId="77777777" w:rsidR="00321EC3" w:rsidRPr="00CD5AB3" w:rsidRDefault="00321EC3" w:rsidP="006427AF">
            <w:pPr>
              <w:pStyle w:val="pqiTabBody"/>
              <w:jc w:val="center"/>
            </w:pPr>
            <w:r w:rsidRPr="00CD5AB3">
              <w:t>R</w:t>
            </w:r>
          </w:p>
        </w:tc>
        <w:tc>
          <w:tcPr>
            <w:tcW w:w="4936" w:type="dxa"/>
          </w:tcPr>
          <w:p w14:paraId="14E2936A" w14:textId="77777777" w:rsidR="00321EC3" w:rsidRPr="00CD5AB3" w:rsidRDefault="00321EC3" w:rsidP="006427AF">
            <w:pPr>
              <w:pStyle w:val="pqiTabBody"/>
            </w:pPr>
          </w:p>
        </w:tc>
        <w:tc>
          <w:tcPr>
            <w:tcW w:w="2330" w:type="dxa"/>
            <w:gridSpan w:val="2"/>
          </w:tcPr>
          <w:p w14:paraId="533E18B5" w14:textId="77777777" w:rsidR="00321EC3" w:rsidRPr="00CD5AB3" w:rsidRDefault="00321EC3" w:rsidP="006427AF">
            <w:pPr>
              <w:pStyle w:val="pqiTabBody"/>
              <w:rPr>
                <w:lang w:eastAsia="en-GB"/>
              </w:rPr>
            </w:pPr>
            <w:r w:rsidRPr="00CD5AB3">
              <w:rPr>
                <w:lang w:eastAsia="en-GB"/>
              </w:rPr>
              <w:t>Numer NIP Odbierającego/Dysponenta (same cyfry) poprzedzony kodem PL.</w:t>
            </w:r>
          </w:p>
        </w:tc>
        <w:tc>
          <w:tcPr>
            <w:tcW w:w="815" w:type="dxa"/>
          </w:tcPr>
          <w:p w14:paraId="1046B15F" w14:textId="77777777" w:rsidR="00321EC3" w:rsidRPr="00CD5AB3" w:rsidDel="00F47D90" w:rsidRDefault="00321EC3" w:rsidP="006427AF">
            <w:pPr>
              <w:pStyle w:val="pqiTabBody"/>
            </w:pPr>
            <w:r w:rsidRPr="00CD5AB3">
              <w:t>an12</w:t>
            </w:r>
          </w:p>
        </w:tc>
      </w:tr>
      <w:tr w:rsidR="00A45AC4" w:rsidRPr="00CD5AB3" w:rsidDel="00F47D90" w14:paraId="4C3DACFC" w14:textId="77777777" w:rsidTr="00146A17">
        <w:trPr>
          <w:gridAfter w:val="1"/>
          <w:wAfter w:w="42" w:type="dxa"/>
        </w:trPr>
        <w:tc>
          <w:tcPr>
            <w:tcW w:w="711" w:type="dxa"/>
            <w:gridSpan w:val="3"/>
          </w:tcPr>
          <w:p w14:paraId="2D8E1F93" w14:textId="151C229B" w:rsidR="00A45AC4" w:rsidRPr="00CD5AB3" w:rsidRDefault="00A45AC4" w:rsidP="00A45AC4">
            <w:pPr>
              <w:pStyle w:val="pqiTabBody"/>
              <w:jc w:val="center"/>
              <w:rPr>
                <w:i/>
              </w:rPr>
            </w:pPr>
            <w:r>
              <w:rPr>
                <w:b/>
                <w:i/>
              </w:rPr>
              <w:t>9</w:t>
            </w:r>
          </w:p>
        </w:tc>
        <w:tc>
          <w:tcPr>
            <w:tcW w:w="4043" w:type="dxa"/>
          </w:tcPr>
          <w:p w14:paraId="13AACC31" w14:textId="77777777" w:rsidR="00A45AC4" w:rsidRPr="00CD5AB3" w:rsidRDefault="00A45AC4" w:rsidP="00A45AC4">
            <w:pPr>
              <w:pStyle w:val="pqiTabBody"/>
              <w:rPr>
                <w:b/>
              </w:rPr>
            </w:pPr>
            <w:r>
              <w:rPr>
                <w:b/>
              </w:rPr>
              <w:t>INFORMACJA O ZWOLNIENIU</w:t>
            </w:r>
          </w:p>
          <w:p w14:paraId="405E2152" w14:textId="1A6838D0" w:rsidR="00A45AC4" w:rsidRPr="00CD5AB3" w:rsidRDefault="00A45AC4" w:rsidP="00A45AC4">
            <w:pPr>
              <w:pStyle w:val="pqiTabBody"/>
            </w:pPr>
            <w:r>
              <w:rPr>
                <w:rFonts w:ascii="Courier New" w:hAnsi="Courier New" w:cs="Courier New"/>
                <w:noProof/>
                <w:color w:val="0000FF"/>
              </w:rPr>
              <w:t>Body</w:t>
            </w:r>
            <w:r w:rsidRPr="00CD5AB3">
              <w:rPr>
                <w:rFonts w:ascii="Courier New" w:hAnsi="Courier New" w:cs="Courier New"/>
                <w:noProof/>
                <w:color w:val="0000FF"/>
              </w:rPr>
              <w:t>ExciseExemption</w:t>
            </w:r>
            <w:r>
              <w:rPr>
                <w:rFonts w:ascii="Courier New" w:hAnsi="Courier New" w:cs="Courier New"/>
                <w:noProof/>
                <w:color w:val="0000FF"/>
              </w:rPr>
              <w:t>Info</w:t>
            </w:r>
          </w:p>
        </w:tc>
        <w:tc>
          <w:tcPr>
            <w:tcW w:w="456" w:type="dxa"/>
            <w:gridSpan w:val="2"/>
          </w:tcPr>
          <w:p w14:paraId="7631153C" w14:textId="73F09908" w:rsidR="00A45AC4" w:rsidRPr="003C0CAA" w:rsidRDefault="00A45AC4" w:rsidP="00A45AC4">
            <w:pPr>
              <w:pStyle w:val="pqiTabBody"/>
              <w:jc w:val="center"/>
              <w:rPr>
                <w:rFonts w:cs="Arial"/>
              </w:rPr>
            </w:pPr>
            <w:r w:rsidRPr="003C0CAA">
              <w:rPr>
                <w:rFonts w:cs="Arial"/>
              </w:rPr>
              <w:t>D</w:t>
            </w:r>
          </w:p>
        </w:tc>
        <w:tc>
          <w:tcPr>
            <w:tcW w:w="4936" w:type="dxa"/>
          </w:tcPr>
          <w:p w14:paraId="211373FA" w14:textId="190B4604" w:rsidR="00C16DC1" w:rsidRPr="003C0CAA" w:rsidRDefault="00A45AC4" w:rsidP="00A45AC4">
            <w:pPr>
              <w:pStyle w:val="pqiTabBody"/>
              <w:rPr>
                <w:rFonts w:cs="Arial"/>
              </w:rPr>
            </w:pPr>
            <w:r w:rsidRPr="003C0CAA">
              <w:rPr>
                <w:rFonts w:cs="Arial"/>
              </w:rPr>
              <w:t>„R”- Jeżeli wyrób został odebrany w dowolnej ilości i jest wyrobem zwolnionym ze względu na przeznaczenie</w:t>
            </w:r>
            <w:r w:rsidR="00C16DC1" w:rsidRPr="003C0CAA">
              <w:rPr>
                <w:rFonts w:cs="Arial"/>
              </w:rPr>
              <w:t xml:space="preserve"> oraz odbiorcą jest jeden z niżej wymienionych podmiotów:</w:t>
            </w:r>
          </w:p>
          <w:p w14:paraId="2D564860" w14:textId="77777777" w:rsidR="00C16DC1" w:rsidRPr="003C0CAA" w:rsidRDefault="00C16DC1" w:rsidP="00C16DC1">
            <w:pPr>
              <w:pStyle w:val="NormalnyWeb"/>
              <w:numPr>
                <w:ilvl w:val="0"/>
                <w:numId w:val="71"/>
              </w:numPr>
              <w:shd w:val="clear" w:color="auto" w:fill="FFFFFF"/>
              <w:spacing w:before="0" w:beforeAutospacing="0" w:after="0" w:afterAutospacing="0"/>
              <w:rPr>
                <w:rFonts w:ascii="Arial" w:hAnsi="Arial" w:cs="Arial"/>
                <w:color w:val="242424"/>
                <w:sz w:val="20"/>
                <w:szCs w:val="20"/>
              </w:rPr>
            </w:pPr>
            <w:r w:rsidRPr="003C0CAA">
              <w:rPr>
                <w:rFonts w:ascii="Arial" w:hAnsi="Arial" w:cs="Arial"/>
                <w:color w:val="242424"/>
                <w:sz w:val="20"/>
                <w:szCs w:val="20"/>
              </w:rPr>
              <w:t>Podmiot zużywający</w:t>
            </w:r>
          </w:p>
          <w:p w14:paraId="622366A9" w14:textId="77777777" w:rsidR="00C16DC1" w:rsidRPr="003C0CAA" w:rsidRDefault="00C16DC1" w:rsidP="00C16DC1">
            <w:pPr>
              <w:pStyle w:val="NormalnyWeb"/>
              <w:numPr>
                <w:ilvl w:val="0"/>
                <w:numId w:val="71"/>
              </w:numPr>
              <w:shd w:val="clear" w:color="auto" w:fill="FFFFFF"/>
              <w:spacing w:before="0" w:beforeAutospacing="0" w:after="0" w:afterAutospacing="0"/>
              <w:rPr>
                <w:rFonts w:ascii="Arial" w:hAnsi="Arial" w:cs="Arial"/>
                <w:color w:val="242424"/>
                <w:sz w:val="20"/>
                <w:szCs w:val="20"/>
              </w:rPr>
            </w:pPr>
            <w:r w:rsidRPr="003C0CAA">
              <w:rPr>
                <w:rFonts w:ascii="Arial" w:hAnsi="Arial" w:cs="Arial"/>
                <w:color w:val="242424"/>
                <w:sz w:val="20"/>
                <w:szCs w:val="20"/>
              </w:rPr>
              <w:t>Podmiot nieobjęty systemem</w:t>
            </w:r>
          </w:p>
          <w:p w14:paraId="03265A4C" w14:textId="77777777" w:rsidR="00C16DC1" w:rsidRPr="003C0CAA" w:rsidRDefault="00C16DC1" w:rsidP="00C16DC1">
            <w:pPr>
              <w:pStyle w:val="NormalnyWeb"/>
              <w:numPr>
                <w:ilvl w:val="0"/>
                <w:numId w:val="71"/>
              </w:numPr>
              <w:shd w:val="clear" w:color="auto" w:fill="FFFFFF"/>
              <w:spacing w:before="0" w:beforeAutospacing="0" w:after="0" w:afterAutospacing="0"/>
              <w:rPr>
                <w:rFonts w:ascii="Arial" w:hAnsi="Arial" w:cs="Arial"/>
                <w:color w:val="242424"/>
                <w:sz w:val="20"/>
                <w:szCs w:val="20"/>
              </w:rPr>
            </w:pPr>
            <w:r w:rsidRPr="003C0CAA">
              <w:rPr>
                <w:rFonts w:ascii="Arial" w:hAnsi="Arial" w:cs="Arial"/>
                <w:color w:val="242424"/>
                <w:sz w:val="20"/>
                <w:szCs w:val="20"/>
              </w:rPr>
              <w:lastRenderedPageBreak/>
              <w:t>Podmiot niszczący</w:t>
            </w:r>
          </w:p>
          <w:p w14:paraId="7162B8D3" w14:textId="77777777" w:rsidR="00C16DC1" w:rsidRPr="003C0CAA" w:rsidRDefault="00C16DC1" w:rsidP="00C16DC1">
            <w:pPr>
              <w:pStyle w:val="NormalnyWeb"/>
              <w:numPr>
                <w:ilvl w:val="0"/>
                <w:numId w:val="71"/>
              </w:numPr>
              <w:shd w:val="clear" w:color="auto" w:fill="FFFFFF"/>
              <w:spacing w:before="0" w:beforeAutospacing="0" w:after="0" w:afterAutospacing="0"/>
              <w:rPr>
                <w:rFonts w:ascii="Arial" w:hAnsi="Arial" w:cs="Arial"/>
                <w:color w:val="242424"/>
                <w:sz w:val="20"/>
                <w:szCs w:val="20"/>
              </w:rPr>
            </w:pPr>
            <w:r w:rsidRPr="003C0CAA">
              <w:rPr>
                <w:rFonts w:ascii="Arial" w:hAnsi="Arial" w:cs="Arial"/>
                <w:color w:val="242424"/>
                <w:sz w:val="20"/>
                <w:szCs w:val="20"/>
              </w:rPr>
              <w:t>Zużywający podmiot fizyczny</w:t>
            </w:r>
          </w:p>
          <w:p w14:paraId="5408A5D1" w14:textId="4AF4815C" w:rsidR="00A45AC4" w:rsidRPr="003C0CAA" w:rsidRDefault="00A45AC4" w:rsidP="00A45AC4">
            <w:pPr>
              <w:pStyle w:val="pqiTabBody"/>
              <w:rPr>
                <w:rFonts w:cs="Arial"/>
              </w:rPr>
            </w:pPr>
            <w:r w:rsidRPr="003C0CAA">
              <w:rPr>
                <w:rFonts w:cs="Arial"/>
              </w:rPr>
              <w:t xml:space="preserve"> w innym przypadku nie stosuje się</w:t>
            </w:r>
          </w:p>
        </w:tc>
        <w:tc>
          <w:tcPr>
            <w:tcW w:w="2330" w:type="dxa"/>
            <w:gridSpan w:val="2"/>
          </w:tcPr>
          <w:p w14:paraId="6ACE290D" w14:textId="77777777" w:rsidR="00A45AC4" w:rsidRPr="00CD5AB3" w:rsidRDefault="00A45AC4" w:rsidP="00A45AC4">
            <w:pPr>
              <w:pStyle w:val="pqiTabBody"/>
              <w:rPr>
                <w:lang w:eastAsia="en-GB"/>
              </w:rPr>
            </w:pPr>
          </w:p>
        </w:tc>
        <w:tc>
          <w:tcPr>
            <w:tcW w:w="815" w:type="dxa"/>
          </w:tcPr>
          <w:p w14:paraId="0209C7AB" w14:textId="174ABECE" w:rsidR="00A45AC4" w:rsidRPr="00CD5AB3" w:rsidRDefault="00A45AC4" w:rsidP="00A45AC4">
            <w:pPr>
              <w:pStyle w:val="pqiTabBody"/>
            </w:pPr>
            <w:r>
              <w:t>999</w:t>
            </w:r>
            <w:r w:rsidRPr="00CD5AB3">
              <w:t>X</w:t>
            </w:r>
          </w:p>
        </w:tc>
      </w:tr>
      <w:tr w:rsidR="00A45AC4" w:rsidRPr="00CD5AB3" w:rsidDel="00F47D90" w14:paraId="3B4326E8" w14:textId="77777777" w:rsidTr="00C71797">
        <w:trPr>
          <w:gridAfter w:val="1"/>
          <w:wAfter w:w="42" w:type="dxa"/>
        </w:trPr>
        <w:tc>
          <w:tcPr>
            <w:tcW w:w="336" w:type="dxa"/>
          </w:tcPr>
          <w:p w14:paraId="3F7F92AE" w14:textId="77777777" w:rsidR="00A45AC4" w:rsidRPr="00CD5AB3" w:rsidRDefault="00A45AC4" w:rsidP="00A45AC4">
            <w:pPr>
              <w:pStyle w:val="pqiTabBody"/>
              <w:rPr>
                <w:b/>
              </w:rPr>
            </w:pPr>
          </w:p>
        </w:tc>
        <w:tc>
          <w:tcPr>
            <w:tcW w:w="375" w:type="dxa"/>
            <w:gridSpan w:val="2"/>
          </w:tcPr>
          <w:p w14:paraId="1C2AEE83" w14:textId="2BB3650E" w:rsidR="00A45AC4" w:rsidRPr="00CD5AB3" w:rsidRDefault="00A45AC4" w:rsidP="00A45AC4">
            <w:pPr>
              <w:pStyle w:val="pqiTabBody"/>
              <w:jc w:val="center"/>
              <w:rPr>
                <w:i/>
              </w:rPr>
            </w:pPr>
            <w:r w:rsidRPr="00CD5AB3">
              <w:rPr>
                <w:i/>
              </w:rPr>
              <w:t>a</w:t>
            </w:r>
          </w:p>
        </w:tc>
        <w:tc>
          <w:tcPr>
            <w:tcW w:w="4043" w:type="dxa"/>
          </w:tcPr>
          <w:p w14:paraId="419CC7CD" w14:textId="77777777" w:rsidR="00A45AC4" w:rsidRPr="00CD5AB3" w:rsidRDefault="00A45AC4" w:rsidP="00A45AC4">
            <w:pPr>
              <w:pStyle w:val="pqiTabBody"/>
            </w:pPr>
            <w:r w:rsidRPr="00CD5AB3">
              <w:t>Numer identyfikacyjny pozycji towarowej</w:t>
            </w:r>
          </w:p>
          <w:p w14:paraId="360CCE23" w14:textId="36A9C7CF" w:rsidR="00A45AC4" w:rsidRPr="00CD5AB3" w:rsidRDefault="00A45AC4" w:rsidP="00A45AC4">
            <w:pPr>
              <w:pStyle w:val="pqiTabBody"/>
            </w:pPr>
            <w:r w:rsidRPr="00CD5AB3">
              <w:rPr>
                <w:rFonts w:ascii="Courier New" w:hAnsi="Courier New" w:cs="Courier New"/>
                <w:noProof/>
                <w:color w:val="0000FF"/>
              </w:rPr>
              <w:t>BodyRecordUniqueReference</w:t>
            </w:r>
          </w:p>
        </w:tc>
        <w:tc>
          <w:tcPr>
            <w:tcW w:w="456" w:type="dxa"/>
            <w:gridSpan w:val="2"/>
          </w:tcPr>
          <w:p w14:paraId="244CF78C" w14:textId="3756AA11" w:rsidR="00A45AC4" w:rsidRPr="00CD5AB3" w:rsidRDefault="00A45AC4" w:rsidP="00A45AC4">
            <w:pPr>
              <w:pStyle w:val="pqiTabBody"/>
              <w:jc w:val="center"/>
            </w:pPr>
            <w:r w:rsidRPr="00CD5AB3">
              <w:t>R</w:t>
            </w:r>
          </w:p>
        </w:tc>
        <w:tc>
          <w:tcPr>
            <w:tcW w:w="4936" w:type="dxa"/>
          </w:tcPr>
          <w:p w14:paraId="37C17FBD" w14:textId="7CBBBA1B" w:rsidR="00A45AC4" w:rsidRPr="00CD5AB3" w:rsidRDefault="00A45AC4" w:rsidP="00A45AC4">
            <w:pPr>
              <w:pStyle w:val="pqiTabBody"/>
            </w:pPr>
            <w:r w:rsidRPr="00CD5AB3">
              <w:t>Wartość musi być większa od zera.</w:t>
            </w:r>
          </w:p>
        </w:tc>
        <w:tc>
          <w:tcPr>
            <w:tcW w:w="2330" w:type="dxa"/>
            <w:gridSpan w:val="2"/>
          </w:tcPr>
          <w:p w14:paraId="154E5340" w14:textId="30F20F42" w:rsidR="00A45AC4" w:rsidRPr="00CD5AB3" w:rsidRDefault="00A45AC4" w:rsidP="00A45AC4">
            <w:pPr>
              <w:pStyle w:val="pqiTabBody"/>
              <w:rPr>
                <w:lang w:eastAsia="en-GB"/>
              </w:rPr>
            </w:pPr>
            <w:r w:rsidRPr="00CD5AB3">
              <w:t>Należy podać niepowtarzalny numer identyfikacyjny pozycji towarowej w powiązanym dokumencie e-DD (pole 1</w:t>
            </w:r>
            <w:r>
              <w:t>1</w:t>
            </w:r>
            <w:r w:rsidRPr="00CD5AB3">
              <w:t xml:space="preserve">a w dokumencie e-DD) odnoszącym się do wyrobu akcyzowego, do którego ma zastosowanie </w:t>
            </w:r>
            <w:r>
              <w:t>zwolnienie od akcyzy</w:t>
            </w:r>
          </w:p>
        </w:tc>
        <w:tc>
          <w:tcPr>
            <w:tcW w:w="815" w:type="dxa"/>
          </w:tcPr>
          <w:p w14:paraId="78DC6CB4" w14:textId="77777777" w:rsidR="00A45AC4" w:rsidRPr="00CD5AB3" w:rsidRDefault="00A45AC4" w:rsidP="00A45AC4">
            <w:pPr>
              <w:pStyle w:val="pqiTabBody"/>
            </w:pPr>
          </w:p>
        </w:tc>
      </w:tr>
      <w:tr w:rsidR="00A45AC4" w:rsidRPr="00CD5AB3" w:rsidDel="00F47D90" w14:paraId="36C73226" w14:textId="77777777" w:rsidTr="00C71797">
        <w:trPr>
          <w:gridAfter w:val="1"/>
          <w:wAfter w:w="42" w:type="dxa"/>
        </w:trPr>
        <w:tc>
          <w:tcPr>
            <w:tcW w:w="336" w:type="dxa"/>
          </w:tcPr>
          <w:p w14:paraId="21AFD814" w14:textId="77777777" w:rsidR="00A45AC4" w:rsidRPr="00CD5AB3" w:rsidRDefault="00A45AC4" w:rsidP="00A45AC4">
            <w:pPr>
              <w:pStyle w:val="pqiTabBody"/>
              <w:rPr>
                <w:b/>
              </w:rPr>
            </w:pPr>
          </w:p>
        </w:tc>
        <w:tc>
          <w:tcPr>
            <w:tcW w:w="375" w:type="dxa"/>
            <w:gridSpan w:val="2"/>
          </w:tcPr>
          <w:p w14:paraId="720138FA" w14:textId="2302DD1D" w:rsidR="00A45AC4" w:rsidRPr="00CD5AB3" w:rsidRDefault="00A45AC4" w:rsidP="00A45AC4">
            <w:pPr>
              <w:pStyle w:val="pqiTabBody"/>
              <w:jc w:val="center"/>
              <w:rPr>
                <w:i/>
              </w:rPr>
            </w:pPr>
            <w:r w:rsidRPr="00CD5AB3">
              <w:rPr>
                <w:i/>
              </w:rPr>
              <w:t>b</w:t>
            </w:r>
          </w:p>
        </w:tc>
        <w:tc>
          <w:tcPr>
            <w:tcW w:w="4043" w:type="dxa"/>
          </w:tcPr>
          <w:p w14:paraId="7823E697" w14:textId="77777777" w:rsidR="00A45AC4" w:rsidRPr="00CD5AB3" w:rsidRDefault="00A45AC4" w:rsidP="00A45AC4">
            <w:pPr>
              <w:pStyle w:val="pqiTabBody"/>
            </w:pPr>
            <w:r w:rsidRPr="00CD5AB3">
              <w:t>Kod wyrobu akcyzowego</w:t>
            </w:r>
          </w:p>
          <w:p w14:paraId="33F3B420" w14:textId="145232E2" w:rsidR="00A45AC4" w:rsidRPr="00CD5AB3" w:rsidRDefault="00A45AC4" w:rsidP="00A45AC4">
            <w:pPr>
              <w:pStyle w:val="pqiTabBody"/>
            </w:pPr>
            <w:r w:rsidRPr="00CD5AB3">
              <w:rPr>
                <w:rFonts w:ascii="Courier New" w:hAnsi="Courier New" w:cs="Courier New"/>
                <w:noProof/>
                <w:color w:val="0000FF"/>
              </w:rPr>
              <w:t>ExciseProductCode</w:t>
            </w:r>
          </w:p>
        </w:tc>
        <w:tc>
          <w:tcPr>
            <w:tcW w:w="456" w:type="dxa"/>
            <w:gridSpan w:val="2"/>
          </w:tcPr>
          <w:p w14:paraId="2751F948" w14:textId="56576AD1" w:rsidR="00A45AC4" w:rsidRPr="00CD5AB3" w:rsidRDefault="00A45AC4" w:rsidP="00A45AC4">
            <w:pPr>
              <w:pStyle w:val="pqiTabBody"/>
              <w:jc w:val="center"/>
            </w:pPr>
            <w:r w:rsidRPr="00CD5AB3">
              <w:t>R</w:t>
            </w:r>
          </w:p>
        </w:tc>
        <w:tc>
          <w:tcPr>
            <w:tcW w:w="4936" w:type="dxa"/>
          </w:tcPr>
          <w:p w14:paraId="0ED507D7" w14:textId="77777777" w:rsidR="00A45AC4" w:rsidRPr="00CD5AB3" w:rsidRDefault="00A45AC4" w:rsidP="00A45AC4">
            <w:pPr>
              <w:pStyle w:val="pqiTabBody"/>
            </w:pPr>
          </w:p>
        </w:tc>
        <w:tc>
          <w:tcPr>
            <w:tcW w:w="2330" w:type="dxa"/>
            <w:gridSpan w:val="2"/>
          </w:tcPr>
          <w:p w14:paraId="1D9A7DED" w14:textId="6ACF9E79" w:rsidR="00A45AC4" w:rsidRPr="00CD5AB3" w:rsidRDefault="00A45AC4" w:rsidP="00A45AC4">
            <w:pPr>
              <w:pStyle w:val="pqiTabBody"/>
              <w:rPr>
                <w:lang w:eastAsia="en-GB"/>
              </w:rPr>
            </w:pPr>
            <w:r w:rsidRPr="00CD5AB3">
              <w:rPr>
                <w:lang w:eastAsia="en-GB"/>
              </w:rPr>
              <w:t>Wartość ze słownika „</w:t>
            </w:r>
            <w:r w:rsidRPr="00CD5AB3">
              <w:t>Wyroby akcyzowe (Excise products)</w:t>
            </w:r>
            <w:r w:rsidRPr="00CD5AB3">
              <w:rPr>
                <w:lang w:eastAsia="en-GB"/>
              </w:rPr>
              <w:t>”.</w:t>
            </w:r>
          </w:p>
        </w:tc>
        <w:tc>
          <w:tcPr>
            <w:tcW w:w="815" w:type="dxa"/>
          </w:tcPr>
          <w:p w14:paraId="4ADDB720" w14:textId="77777777" w:rsidR="00A45AC4" w:rsidRPr="00CD5AB3" w:rsidRDefault="00A45AC4" w:rsidP="00A45AC4">
            <w:pPr>
              <w:pStyle w:val="pqiTabBody"/>
            </w:pPr>
          </w:p>
        </w:tc>
      </w:tr>
      <w:tr w:rsidR="00A45AC4" w:rsidRPr="00CD5AB3" w:rsidDel="00F47D90" w14:paraId="51B4008A" w14:textId="77777777" w:rsidTr="00C71797">
        <w:trPr>
          <w:gridAfter w:val="1"/>
          <w:wAfter w:w="42" w:type="dxa"/>
        </w:trPr>
        <w:tc>
          <w:tcPr>
            <w:tcW w:w="336" w:type="dxa"/>
          </w:tcPr>
          <w:p w14:paraId="6B483760" w14:textId="77777777" w:rsidR="00A45AC4" w:rsidRPr="00CD5AB3" w:rsidRDefault="00A45AC4" w:rsidP="00A45AC4">
            <w:pPr>
              <w:pStyle w:val="pqiTabBody"/>
              <w:rPr>
                <w:b/>
              </w:rPr>
            </w:pPr>
          </w:p>
        </w:tc>
        <w:tc>
          <w:tcPr>
            <w:tcW w:w="375" w:type="dxa"/>
            <w:gridSpan w:val="2"/>
          </w:tcPr>
          <w:p w14:paraId="4C815BFB" w14:textId="198D9070" w:rsidR="00A45AC4" w:rsidRPr="00CD5AB3" w:rsidRDefault="00A45AC4" w:rsidP="00A45AC4">
            <w:pPr>
              <w:pStyle w:val="pqiTabBody"/>
              <w:jc w:val="center"/>
              <w:rPr>
                <w:i/>
              </w:rPr>
            </w:pPr>
            <w:r w:rsidRPr="00CD5AB3">
              <w:rPr>
                <w:i/>
              </w:rPr>
              <w:t>c</w:t>
            </w:r>
          </w:p>
        </w:tc>
        <w:tc>
          <w:tcPr>
            <w:tcW w:w="4043" w:type="dxa"/>
          </w:tcPr>
          <w:p w14:paraId="35E05606" w14:textId="77777777" w:rsidR="00A45AC4" w:rsidRPr="00CD5AB3" w:rsidRDefault="00A45AC4" w:rsidP="00A45AC4">
            <w:pPr>
              <w:pStyle w:val="pqiTabBody"/>
            </w:pPr>
            <w:r w:rsidRPr="00CD5AB3">
              <w:t>Kod CN</w:t>
            </w:r>
          </w:p>
          <w:p w14:paraId="19B27AA3" w14:textId="7A50FF84" w:rsidR="00A45AC4" w:rsidRPr="00CD5AB3" w:rsidRDefault="00A45AC4" w:rsidP="00A45AC4">
            <w:pPr>
              <w:pStyle w:val="pqiTabBody"/>
            </w:pPr>
            <w:r w:rsidRPr="00CD5AB3">
              <w:rPr>
                <w:rFonts w:ascii="Courier New" w:hAnsi="Courier New" w:cs="Courier New"/>
                <w:noProof/>
                <w:color w:val="0000FF"/>
              </w:rPr>
              <w:t>CnCode</w:t>
            </w:r>
          </w:p>
        </w:tc>
        <w:tc>
          <w:tcPr>
            <w:tcW w:w="456" w:type="dxa"/>
            <w:gridSpan w:val="2"/>
          </w:tcPr>
          <w:p w14:paraId="6F177982" w14:textId="6730F5C3" w:rsidR="00A45AC4" w:rsidRPr="00CD5AB3" w:rsidRDefault="00A45AC4" w:rsidP="00A45AC4">
            <w:pPr>
              <w:pStyle w:val="pqiTabBody"/>
              <w:jc w:val="center"/>
            </w:pPr>
            <w:r w:rsidRPr="00CD5AB3">
              <w:t>R</w:t>
            </w:r>
          </w:p>
        </w:tc>
        <w:tc>
          <w:tcPr>
            <w:tcW w:w="4936" w:type="dxa"/>
          </w:tcPr>
          <w:p w14:paraId="729D5634" w14:textId="2EE55AF1" w:rsidR="00A45AC4" w:rsidRPr="00CD5AB3" w:rsidRDefault="00A45AC4" w:rsidP="00A45AC4">
            <w:pPr>
              <w:pStyle w:val="pqiTabBody"/>
            </w:pPr>
            <w:r w:rsidRPr="00CD5AB3">
              <w:t>Wartość musi być większa od zera.</w:t>
            </w:r>
          </w:p>
        </w:tc>
        <w:tc>
          <w:tcPr>
            <w:tcW w:w="2330" w:type="dxa"/>
            <w:gridSpan w:val="2"/>
          </w:tcPr>
          <w:p w14:paraId="1900EAF9" w14:textId="797731D5" w:rsidR="00A45AC4" w:rsidRPr="00CD5AB3" w:rsidRDefault="00A45AC4" w:rsidP="00A45AC4">
            <w:pPr>
              <w:pStyle w:val="pqiTabBody"/>
              <w:rPr>
                <w:lang w:eastAsia="en-GB"/>
              </w:rPr>
            </w:pPr>
            <w:r w:rsidRPr="00CD5AB3">
              <w:rPr>
                <w:lang w:eastAsia="en-GB"/>
              </w:rPr>
              <w:t>Wartość ze słownika „</w:t>
            </w:r>
            <w:r w:rsidRPr="00CD5AB3">
              <w:t>Kody CN (CN Codes)</w:t>
            </w:r>
            <w:r w:rsidRPr="00CD5AB3">
              <w:rPr>
                <w:lang w:eastAsia="en-GB"/>
              </w:rPr>
              <w:t>”.</w:t>
            </w:r>
          </w:p>
        </w:tc>
        <w:tc>
          <w:tcPr>
            <w:tcW w:w="815" w:type="dxa"/>
          </w:tcPr>
          <w:p w14:paraId="53432374" w14:textId="77777777" w:rsidR="00A45AC4" w:rsidRPr="00CD5AB3" w:rsidRDefault="00A45AC4" w:rsidP="00A45AC4">
            <w:pPr>
              <w:pStyle w:val="pqiTabBody"/>
            </w:pPr>
          </w:p>
        </w:tc>
      </w:tr>
      <w:tr w:rsidR="00A45AC4" w:rsidRPr="00CD5AB3" w:rsidDel="00F47D90" w14:paraId="3F9963E7" w14:textId="77777777" w:rsidTr="00146A17">
        <w:trPr>
          <w:gridAfter w:val="1"/>
          <w:wAfter w:w="42" w:type="dxa"/>
        </w:trPr>
        <w:tc>
          <w:tcPr>
            <w:tcW w:w="711" w:type="dxa"/>
            <w:gridSpan w:val="3"/>
          </w:tcPr>
          <w:p w14:paraId="61582B5E" w14:textId="0FAEF99C" w:rsidR="00A45AC4" w:rsidRPr="00CD5AB3" w:rsidRDefault="00A45AC4" w:rsidP="00A45AC4">
            <w:pPr>
              <w:pStyle w:val="pqiTabBody"/>
              <w:jc w:val="center"/>
              <w:rPr>
                <w:i/>
              </w:rPr>
            </w:pPr>
            <w:r w:rsidRPr="00093215">
              <w:rPr>
                <w:b/>
                <w:i/>
              </w:rPr>
              <w:t>9.1</w:t>
            </w:r>
          </w:p>
        </w:tc>
        <w:tc>
          <w:tcPr>
            <w:tcW w:w="4043" w:type="dxa"/>
          </w:tcPr>
          <w:p w14:paraId="0E8495A9" w14:textId="074D4E8D" w:rsidR="00A45AC4" w:rsidRPr="00CD5AB3" w:rsidRDefault="00A45AC4" w:rsidP="00A45AC4">
            <w:pPr>
              <w:pStyle w:val="pqiTabBody"/>
            </w:pPr>
            <w:r w:rsidRPr="00093215">
              <w:rPr>
                <w:b/>
              </w:rPr>
              <w:t>P</w:t>
            </w:r>
            <w:r>
              <w:rPr>
                <w:b/>
              </w:rPr>
              <w:t>RZEZNACZENIE</w:t>
            </w:r>
            <w:r w:rsidRPr="00093215">
              <w:rPr>
                <w:b/>
              </w:rPr>
              <w:t xml:space="preserve"> </w:t>
            </w:r>
            <w:r w:rsidR="00CF4662">
              <w:rPr>
                <w:b/>
              </w:rPr>
              <w:t>UPRAWNIAJĄCE DO ZWOLNIENIA OD AKCYZY</w:t>
            </w:r>
          </w:p>
        </w:tc>
        <w:tc>
          <w:tcPr>
            <w:tcW w:w="456" w:type="dxa"/>
            <w:gridSpan w:val="2"/>
          </w:tcPr>
          <w:p w14:paraId="0F6E2613" w14:textId="5A2194F5" w:rsidR="00A45AC4" w:rsidRPr="00CD5AB3" w:rsidRDefault="00A45AC4" w:rsidP="00A45AC4">
            <w:pPr>
              <w:pStyle w:val="pqiTabBody"/>
              <w:jc w:val="center"/>
            </w:pPr>
            <w:r w:rsidRPr="00093215">
              <w:rPr>
                <w:b/>
              </w:rPr>
              <w:t>R</w:t>
            </w:r>
          </w:p>
        </w:tc>
        <w:tc>
          <w:tcPr>
            <w:tcW w:w="4936" w:type="dxa"/>
          </w:tcPr>
          <w:p w14:paraId="0FB76ACA" w14:textId="77777777" w:rsidR="00A45AC4" w:rsidRPr="00CD5AB3" w:rsidRDefault="00A45AC4" w:rsidP="00A45AC4">
            <w:pPr>
              <w:pStyle w:val="pqiTabBody"/>
            </w:pPr>
          </w:p>
        </w:tc>
        <w:tc>
          <w:tcPr>
            <w:tcW w:w="2330" w:type="dxa"/>
            <w:gridSpan w:val="2"/>
          </w:tcPr>
          <w:p w14:paraId="0A889097" w14:textId="555C5511" w:rsidR="00A45AC4" w:rsidRPr="00CD5AB3" w:rsidRDefault="00A45AC4" w:rsidP="00A45AC4">
            <w:pPr>
              <w:pStyle w:val="pqiTabBody"/>
              <w:rPr>
                <w:lang w:eastAsia="en-GB"/>
              </w:rPr>
            </w:pPr>
          </w:p>
        </w:tc>
        <w:tc>
          <w:tcPr>
            <w:tcW w:w="815" w:type="dxa"/>
          </w:tcPr>
          <w:p w14:paraId="341FB617" w14:textId="55F1E023" w:rsidR="00A45AC4" w:rsidRPr="00CD5AB3" w:rsidRDefault="00A45AC4" w:rsidP="00A45AC4">
            <w:pPr>
              <w:pStyle w:val="pqiTabBody"/>
            </w:pPr>
            <w:r w:rsidRPr="00093215">
              <w:rPr>
                <w:b/>
              </w:rPr>
              <w:t>1x</w:t>
            </w:r>
          </w:p>
        </w:tc>
      </w:tr>
      <w:tr w:rsidR="00A45AC4" w:rsidRPr="00CD5AB3" w:rsidDel="00F47D90" w14:paraId="7BF7311D" w14:textId="77777777" w:rsidTr="00C71797">
        <w:trPr>
          <w:gridAfter w:val="1"/>
          <w:wAfter w:w="42" w:type="dxa"/>
        </w:trPr>
        <w:tc>
          <w:tcPr>
            <w:tcW w:w="336" w:type="dxa"/>
          </w:tcPr>
          <w:p w14:paraId="1F5BFF9A" w14:textId="77777777" w:rsidR="00A45AC4" w:rsidRPr="00093215" w:rsidRDefault="00A45AC4" w:rsidP="00A45AC4">
            <w:pPr>
              <w:pStyle w:val="pqiTabBody"/>
              <w:rPr>
                <w:b/>
                <w:i/>
              </w:rPr>
            </w:pPr>
          </w:p>
        </w:tc>
        <w:tc>
          <w:tcPr>
            <w:tcW w:w="375" w:type="dxa"/>
            <w:gridSpan w:val="2"/>
          </w:tcPr>
          <w:p w14:paraId="27696C85" w14:textId="51BB0126" w:rsidR="00A45AC4" w:rsidRPr="00CD5AB3" w:rsidRDefault="00A45AC4" w:rsidP="00A45AC4">
            <w:pPr>
              <w:pStyle w:val="pqiTabBody"/>
              <w:jc w:val="center"/>
              <w:rPr>
                <w:i/>
              </w:rPr>
            </w:pPr>
            <w:r w:rsidRPr="00CD5AB3">
              <w:rPr>
                <w:i/>
              </w:rPr>
              <w:t>a</w:t>
            </w:r>
          </w:p>
        </w:tc>
        <w:tc>
          <w:tcPr>
            <w:tcW w:w="4043" w:type="dxa"/>
          </w:tcPr>
          <w:p w14:paraId="2C3D11CE" w14:textId="77777777" w:rsidR="00A45AC4" w:rsidRPr="00CD5AB3" w:rsidRDefault="00A45AC4" w:rsidP="00A45AC4">
            <w:r w:rsidRPr="00CD5AB3">
              <w:t>Opis przeznaczenia</w:t>
            </w:r>
          </w:p>
          <w:p w14:paraId="1274FF4A" w14:textId="3DE0D1E5" w:rsidR="00A45AC4" w:rsidRPr="00093215" w:rsidRDefault="00A45AC4" w:rsidP="00A45AC4">
            <w:pPr>
              <w:pStyle w:val="pqiTabBody"/>
              <w:rPr>
                <w:b/>
              </w:rPr>
            </w:pPr>
            <w:r w:rsidRPr="00CD5AB3">
              <w:rPr>
                <w:rFonts w:ascii="Courier New" w:hAnsi="Courier New" w:cs="Courier New"/>
                <w:noProof/>
                <w:color w:val="0000FF"/>
              </w:rPr>
              <w:t>ProductPurposeType</w:t>
            </w:r>
          </w:p>
        </w:tc>
        <w:tc>
          <w:tcPr>
            <w:tcW w:w="456" w:type="dxa"/>
            <w:gridSpan w:val="2"/>
          </w:tcPr>
          <w:p w14:paraId="2D726C9C" w14:textId="796F6791" w:rsidR="00A45AC4" w:rsidRPr="00093215" w:rsidRDefault="00A45AC4" w:rsidP="00A45AC4">
            <w:pPr>
              <w:pStyle w:val="pqiTabBody"/>
              <w:jc w:val="center"/>
              <w:rPr>
                <w:b/>
              </w:rPr>
            </w:pPr>
            <w:r w:rsidRPr="00CD5AB3">
              <w:t>R</w:t>
            </w:r>
          </w:p>
        </w:tc>
        <w:tc>
          <w:tcPr>
            <w:tcW w:w="4936" w:type="dxa"/>
          </w:tcPr>
          <w:p w14:paraId="19BD7564" w14:textId="77777777" w:rsidR="00A45AC4" w:rsidRPr="00CD5AB3" w:rsidRDefault="00A45AC4" w:rsidP="00A45AC4">
            <w:pPr>
              <w:pStyle w:val="pqiTabBody"/>
            </w:pPr>
          </w:p>
        </w:tc>
        <w:tc>
          <w:tcPr>
            <w:tcW w:w="2330" w:type="dxa"/>
            <w:gridSpan w:val="2"/>
          </w:tcPr>
          <w:p w14:paraId="1CA5ECA1" w14:textId="77777777" w:rsidR="00A45AC4" w:rsidRPr="00CD5AB3" w:rsidRDefault="00A45AC4" w:rsidP="00A45AC4">
            <w:pPr>
              <w:pStyle w:val="pqiTabBody"/>
            </w:pPr>
            <w:r w:rsidRPr="00CD5AB3">
              <w:t>Atrybut.</w:t>
            </w:r>
          </w:p>
          <w:p w14:paraId="144D3334" w14:textId="24739775" w:rsidR="00A45AC4" w:rsidRPr="00093215" w:rsidRDefault="00A45AC4" w:rsidP="00A45AC4">
            <w:pPr>
              <w:pStyle w:val="pqiTabBody"/>
              <w:rPr>
                <w:b/>
              </w:rPr>
            </w:pPr>
            <w:r w:rsidRPr="00CD5AB3">
              <w:t xml:space="preserve">Wartość ze słownika „Przeznaczenie </w:t>
            </w:r>
            <w:r w:rsidRPr="00CD5AB3">
              <w:lastRenderedPageBreak/>
              <w:t>uprawniające do zwolnienia (ProductPurposeType)”.</w:t>
            </w:r>
          </w:p>
        </w:tc>
        <w:tc>
          <w:tcPr>
            <w:tcW w:w="815" w:type="dxa"/>
          </w:tcPr>
          <w:p w14:paraId="70B21C5E" w14:textId="0B0C3C9B" w:rsidR="00A45AC4" w:rsidRPr="00093215" w:rsidRDefault="00A45AC4" w:rsidP="00A45AC4">
            <w:pPr>
              <w:pStyle w:val="pqiTabBody"/>
              <w:rPr>
                <w:b/>
                <w:i/>
              </w:rPr>
            </w:pPr>
          </w:p>
        </w:tc>
      </w:tr>
      <w:tr w:rsidR="00A45AC4" w:rsidRPr="00CD5AB3" w:rsidDel="00F47D90" w14:paraId="6C106106" w14:textId="77777777" w:rsidTr="00C71797">
        <w:trPr>
          <w:gridAfter w:val="1"/>
          <w:wAfter w:w="42" w:type="dxa"/>
        </w:trPr>
        <w:tc>
          <w:tcPr>
            <w:tcW w:w="336" w:type="dxa"/>
          </w:tcPr>
          <w:p w14:paraId="0C0456DD" w14:textId="77777777" w:rsidR="00A45AC4" w:rsidRPr="00093215" w:rsidRDefault="00A45AC4" w:rsidP="00A45AC4">
            <w:pPr>
              <w:pStyle w:val="pqiTabBody"/>
              <w:rPr>
                <w:b/>
                <w:i/>
              </w:rPr>
            </w:pPr>
          </w:p>
        </w:tc>
        <w:tc>
          <w:tcPr>
            <w:tcW w:w="375" w:type="dxa"/>
            <w:gridSpan w:val="2"/>
          </w:tcPr>
          <w:p w14:paraId="1D851EAD" w14:textId="15A44DE0" w:rsidR="00A45AC4" w:rsidRPr="00CD5AB3" w:rsidRDefault="00A45AC4" w:rsidP="00A45AC4">
            <w:pPr>
              <w:pStyle w:val="pqiTabBody"/>
              <w:jc w:val="center"/>
              <w:rPr>
                <w:i/>
              </w:rPr>
            </w:pPr>
            <w:r w:rsidRPr="00CD5AB3">
              <w:rPr>
                <w:i/>
              </w:rPr>
              <w:t>b</w:t>
            </w:r>
          </w:p>
        </w:tc>
        <w:tc>
          <w:tcPr>
            <w:tcW w:w="4043" w:type="dxa"/>
          </w:tcPr>
          <w:p w14:paraId="1ACD64C1" w14:textId="77777777" w:rsidR="00A45AC4" w:rsidRPr="00CD5AB3" w:rsidRDefault="00A45AC4" w:rsidP="00A45AC4">
            <w:pPr>
              <w:rPr>
                <w:szCs w:val="20"/>
              </w:rPr>
            </w:pPr>
            <w:r w:rsidRPr="00CD5AB3">
              <w:rPr>
                <w:szCs w:val="20"/>
              </w:rPr>
              <w:t>Dodatkowe informacje</w:t>
            </w:r>
          </w:p>
          <w:p w14:paraId="16F683C7" w14:textId="549EFF80" w:rsidR="00A45AC4" w:rsidRPr="00093215" w:rsidRDefault="00A45AC4" w:rsidP="00A45AC4">
            <w:pPr>
              <w:pStyle w:val="pqiTabBody"/>
              <w:rPr>
                <w:b/>
              </w:rPr>
            </w:pPr>
            <w:r w:rsidRPr="00CD5AB3">
              <w:rPr>
                <w:rFonts w:ascii="Courier New" w:hAnsi="Courier New" w:cs="Courier New"/>
                <w:noProof/>
                <w:color w:val="0000FF"/>
              </w:rPr>
              <w:t>ComplementaryInformation</w:t>
            </w:r>
          </w:p>
        </w:tc>
        <w:tc>
          <w:tcPr>
            <w:tcW w:w="456" w:type="dxa"/>
            <w:gridSpan w:val="2"/>
          </w:tcPr>
          <w:p w14:paraId="0A2A343A" w14:textId="4EDD0E0C" w:rsidR="00A45AC4" w:rsidRPr="00093215" w:rsidRDefault="00A45AC4" w:rsidP="00A45AC4">
            <w:pPr>
              <w:pStyle w:val="pqiTabBody"/>
              <w:jc w:val="center"/>
              <w:rPr>
                <w:b/>
              </w:rPr>
            </w:pPr>
            <w:r>
              <w:t>O</w:t>
            </w:r>
          </w:p>
        </w:tc>
        <w:tc>
          <w:tcPr>
            <w:tcW w:w="4936" w:type="dxa"/>
          </w:tcPr>
          <w:p w14:paraId="10223AC3" w14:textId="77777777" w:rsidR="00A45AC4" w:rsidRPr="00CD5AB3" w:rsidRDefault="00A45AC4" w:rsidP="00A45AC4">
            <w:pPr>
              <w:pStyle w:val="pqiTabBody"/>
            </w:pPr>
          </w:p>
        </w:tc>
        <w:tc>
          <w:tcPr>
            <w:tcW w:w="2330" w:type="dxa"/>
            <w:gridSpan w:val="2"/>
          </w:tcPr>
          <w:p w14:paraId="0C350C55" w14:textId="2E60B1A6" w:rsidR="00A45AC4" w:rsidRPr="00093215" w:rsidRDefault="00A45AC4" w:rsidP="00A45AC4">
            <w:pPr>
              <w:pStyle w:val="pqiTabBody"/>
              <w:rPr>
                <w:b/>
              </w:rPr>
            </w:pPr>
            <w:r w:rsidRPr="00CD5AB3">
              <w:t>Należy podać dodatkowe informacje dotyczące odbioru wyrobów akcyzowych.</w:t>
            </w:r>
          </w:p>
        </w:tc>
        <w:tc>
          <w:tcPr>
            <w:tcW w:w="815" w:type="dxa"/>
          </w:tcPr>
          <w:p w14:paraId="6A26C2E9" w14:textId="6F7DCBFD" w:rsidR="00A45AC4" w:rsidRPr="00093215" w:rsidRDefault="00A45AC4" w:rsidP="00A45AC4">
            <w:pPr>
              <w:pStyle w:val="pqiTabBody"/>
              <w:rPr>
                <w:b/>
                <w:i/>
              </w:rPr>
            </w:pPr>
          </w:p>
        </w:tc>
      </w:tr>
      <w:tr w:rsidR="00A45AC4" w:rsidRPr="00CD5AB3" w:rsidDel="00F47D90" w14:paraId="02D770CB" w14:textId="77777777" w:rsidTr="006268A9">
        <w:trPr>
          <w:gridAfter w:val="1"/>
          <w:wAfter w:w="42" w:type="dxa"/>
        </w:trPr>
        <w:tc>
          <w:tcPr>
            <w:tcW w:w="711" w:type="dxa"/>
            <w:gridSpan w:val="3"/>
          </w:tcPr>
          <w:p w14:paraId="11A09D37" w14:textId="77777777" w:rsidR="00A45AC4" w:rsidRPr="00CD5AB3" w:rsidRDefault="00A45AC4" w:rsidP="006268A9">
            <w:pPr>
              <w:pStyle w:val="pqiTabBody"/>
              <w:jc w:val="center"/>
              <w:rPr>
                <w:i/>
              </w:rPr>
            </w:pPr>
          </w:p>
        </w:tc>
        <w:tc>
          <w:tcPr>
            <w:tcW w:w="4043" w:type="dxa"/>
          </w:tcPr>
          <w:p w14:paraId="71622890" w14:textId="77777777" w:rsidR="00A45AC4" w:rsidRPr="00CD5AB3" w:rsidRDefault="00A45AC4" w:rsidP="00A45AC4">
            <w:pPr>
              <w:pStyle w:val="pqiTabBody"/>
            </w:pPr>
            <w:r w:rsidRPr="00CD5AB3">
              <w:t xml:space="preserve">JĘZYK ELEMENTU </w:t>
            </w:r>
          </w:p>
          <w:p w14:paraId="59BBFA15" w14:textId="5DBB183E" w:rsidR="00A45AC4" w:rsidRPr="006268A9" w:rsidRDefault="00A45AC4" w:rsidP="006268A9">
            <w:pPr>
              <w:pStyle w:val="pqiTabBody"/>
              <w:rPr>
                <w:b/>
              </w:rPr>
            </w:pPr>
            <w:r w:rsidRPr="00CD5AB3">
              <w:rPr>
                <w:rFonts w:ascii="Courier New" w:hAnsi="Courier New" w:cs="Courier New"/>
                <w:noProof/>
                <w:color w:val="0000FF"/>
              </w:rPr>
              <w:t>@language</w:t>
            </w:r>
          </w:p>
        </w:tc>
        <w:tc>
          <w:tcPr>
            <w:tcW w:w="456" w:type="dxa"/>
            <w:gridSpan w:val="2"/>
          </w:tcPr>
          <w:p w14:paraId="1B75CCD3" w14:textId="5E9F907D" w:rsidR="00A45AC4" w:rsidRPr="006268A9" w:rsidRDefault="00A45AC4" w:rsidP="006268A9">
            <w:pPr>
              <w:pStyle w:val="pqiTabBody"/>
              <w:jc w:val="center"/>
              <w:rPr>
                <w:b/>
              </w:rPr>
            </w:pPr>
            <w:r w:rsidRPr="00CD5AB3">
              <w:t>D</w:t>
            </w:r>
          </w:p>
        </w:tc>
        <w:tc>
          <w:tcPr>
            <w:tcW w:w="4936" w:type="dxa"/>
          </w:tcPr>
          <w:p w14:paraId="113F8249" w14:textId="2DDE1E94" w:rsidR="00A45AC4" w:rsidRPr="00CD5AB3" w:rsidRDefault="00A45AC4" w:rsidP="00A45AC4">
            <w:pPr>
              <w:pStyle w:val="pqiTabBody"/>
            </w:pPr>
            <w:r w:rsidRPr="00CD5AB3">
              <w:t>„R”, jeżeli stosuje się pole tekstowe 7.2b</w:t>
            </w:r>
          </w:p>
        </w:tc>
        <w:tc>
          <w:tcPr>
            <w:tcW w:w="2330" w:type="dxa"/>
            <w:gridSpan w:val="2"/>
          </w:tcPr>
          <w:p w14:paraId="60E7C89F" w14:textId="77777777" w:rsidR="00A45AC4" w:rsidRPr="00CD5AB3" w:rsidRDefault="00A45AC4" w:rsidP="006268A9">
            <w:pPr>
              <w:pStyle w:val="pqiText"/>
            </w:pPr>
            <w:r w:rsidRPr="00CD5AB3">
              <w:t>Atrybut.</w:t>
            </w:r>
          </w:p>
          <w:p w14:paraId="4C75F6DF" w14:textId="37086616" w:rsidR="00A45AC4" w:rsidRPr="006268A9" w:rsidRDefault="00A45AC4" w:rsidP="00A45AC4">
            <w:pPr>
              <w:pStyle w:val="pqiTabBody"/>
              <w:rPr>
                <w:b/>
              </w:rPr>
            </w:pPr>
            <w:r w:rsidRPr="00CD5AB3">
              <w:t>Wartość ze słownika „Kody języka (Language codes)”.</w:t>
            </w:r>
          </w:p>
        </w:tc>
        <w:tc>
          <w:tcPr>
            <w:tcW w:w="815" w:type="dxa"/>
          </w:tcPr>
          <w:p w14:paraId="648CA65F" w14:textId="56FB74BC" w:rsidR="00A45AC4" w:rsidRPr="006268A9" w:rsidRDefault="00A45AC4" w:rsidP="006268A9">
            <w:pPr>
              <w:pStyle w:val="pqiTabBody"/>
              <w:rPr>
                <w:b/>
                <w:i/>
              </w:rPr>
            </w:pPr>
            <w:r w:rsidRPr="00CD5AB3">
              <w:t>a2</w:t>
            </w:r>
          </w:p>
        </w:tc>
      </w:tr>
    </w:tbl>
    <w:p w14:paraId="7C07F78B" w14:textId="77777777" w:rsidR="00634A05" w:rsidRPr="00CD5AB3" w:rsidRDefault="00634A05" w:rsidP="00634A05">
      <w:bookmarkStart w:id="260" w:name="_Toc379453973"/>
      <w:bookmarkEnd w:id="259"/>
    </w:p>
    <w:p w14:paraId="58B082F6" w14:textId="77777777" w:rsidR="00634A05" w:rsidRPr="00CD5AB3" w:rsidRDefault="00634A05" w:rsidP="00634A05">
      <w:r w:rsidRPr="00CD5AB3">
        <w:br w:type="page"/>
      </w:r>
    </w:p>
    <w:p w14:paraId="7A31A3B3" w14:textId="485BBF89" w:rsidR="00A645E0" w:rsidRDefault="00A645E0">
      <w:pPr>
        <w:pStyle w:val="pqiChpHeadNum2"/>
      </w:pPr>
      <w:bookmarkStart w:id="261" w:name="_Toc526429226"/>
      <w:bookmarkStart w:id="262" w:name="_Toc528064592"/>
      <w:bookmarkStart w:id="263" w:name="_Toc97636649"/>
      <w:r w:rsidRPr="00CD5AB3">
        <w:lastRenderedPageBreak/>
        <w:t>DD818B –</w:t>
      </w:r>
      <w:r w:rsidR="00A84868">
        <w:t xml:space="preserve"> </w:t>
      </w:r>
      <w:r w:rsidRPr="00CD5AB3">
        <w:t>Raport odbioru B</w:t>
      </w:r>
      <w:bookmarkEnd w:id="261"/>
      <w:bookmarkEnd w:id="262"/>
      <w:bookmarkEnd w:id="263"/>
    </w:p>
    <w:p w14:paraId="0A2FF218" w14:textId="6DF407AE" w:rsidR="00AE1497" w:rsidRPr="00AE1497" w:rsidRDefault="00AE1497" w:rsidP="00AE1497">
      <w:pPr>
        <w:pStyle w:val="pqiText"/>
      </w:pPr>
      <w:r>
        <w:t>Komunikat wysyłany tylko przy dostawach paliwa lotniczego i LPG</w:t>
      </w:r>
      <w:r w:rsidR="003151F0">
        <w:t xml:space="preserve"> do podmiotów zużywających</w:t>
      </w:r>
    </w:p>
    <w:p w14:paraId="5DF631E5" w14:textId="7A57535C" w:rsidR="002A6E7F" w:rsidRPr="00CD5AB3" w:rsidRDefault="002A6E7F" w:rsidP="002A6E7F">
      <w:pPr>
        <w:pStyle w:val="pqiText"/>
      </w:pPr>
    </w:p>
    <w:tbl>
      <w:tblPr>
        <w:tblW w:w="1332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37"/>
        <w:gridCol w:w="19"/>
        <w:gridCol w:w="305"/>
        <w:gridCol w:w="52"/>
        <w:gridCol w:w="4041"/>
        <w:gridCol w:w="14"/>
        <w:gridCol w:w="418"/>
        <w:gridCol w:w="24"/>
        <w:gridCol w:w="15"/>
        <w:gridCol w:w="4919"/>
        <w:gridCol w:w="12"/>
        <w:gridCol w:w="33"/>
        <w:gridCol w:w="2285"/>
        <w:gridCol w:w="39"/>
        <w:gridCol w:w="809"/>
      </w:tblGrid>
      <w:tr w:rsidR="009F05A5" w:rsidRPr="00CD5AB3" w14:paraId="5258C569" w14:textId="77777777" w:rsidTr="002F2178">
        <w:trPr>
          <w:cantSplit/>
          <w:tblHeader/>
        </w:trPr>
        <w:tc>
          <w:tcPr>
            <w:tcW w:w="337" w:type="dxa"/>
            <w:shd w:val="clear" w:color="auto" w:fill="F3F3F3"/>
          </w:tcPr>
          <w:p w14:paraId="09CA3636" w14:textId="77777777" w:rsidR="002A6E7F" w:rsidRPr="00CD5AB3" w:rsidRDefault="002A6E7F" w:rsidP="0029674E">
            <w:pPr>
              <w:jc w:val="center"/>
              <w:rPr>
                <w:b/>
              </w:rPr>
            </w:pPr>
            <w:r w:rsidRPr="00CD5AB3">
              <w:rPr>
                <w:b/>
              </w:rPr>
              <w:t>A</w:t>
            </w:r>
          </w:p>
        </w:tc>
        <w:tc>
          <w:tcPr>
            <w:tcW w:w="324" w:type="dxa"/>
            <w:gridSpan w:val="2"/>
            <w:shd w:val="clear" w:color="auto" w:fill="F3F3F3"/>
          </w:tcPr>
          <w:p w14:paraId="2D8E6619" w14:textId="77777777" w:rsidR="002A6E7F" w:rsidRPr="00CD5AB3" w:rsidRDefault="002A6E7F" w:rsidP="0029674E">
            <w:pPr>
              <w:jc w:val="center"/>
              <w:rPr>
                <w:b/>
              </w:rPr>
            </w:pPr>
            <w:r w:rsidRPr="00CD5AB3">
              <w:rPr>
                <w:b/>
              </w:rPr>
              <w:t>B</w:t>
            </w:r>
          </w:p>
        </w:tc>
        <w:tc>
          <w:tcPr>
            <w:tcW w:w="4093" w:type="dxa"/>
            <w:gridSpan w:val="2"/>
            <w:shd w:val="clear" w:color="auto" w:fill="F3F3F3"/>
          </w:tcPr>
          <w:p w14:paraId="4AEF9490" w14:textId="77777777" w:rsidR="002A6E7F" w:rsidRPr="00CD5AB3" w:rsidRDefault="002A6E7F" w:rsidP="0029674E">
            <w:pPr>
              <w:jc w:val="center"/>
              <w:rPr>
                <w:b/>
              </w:rPr>
            </w:pPr>
            <w:r w:rsidRPr="00CD5AB3">
              <w:rPr>
                <w:b/>
              </w:rPr>
              <w:t>C</w:t>
            </w:r>
          </w:p>
        </w:tc>
        <w:tc>
          <w:tcPr>
            <w:tcW w:w="432" w:type="dxa"/>
            <w:gridSpan w:val="2"/>
            <w:shd w:val="clear" w:color="auto" w:fill="F3F3F3"/>
          </w:tcPr>
          <w:p w14:paraId="64233D17" w14:textId="77777777" w:rsidR="002A6E7F" w:rsidRPr="00CD5AB3" w:rsidRDefault="002A6E7F" w:rsidP="0029674E">
            <w:pPr>
              <w:jc w:val="center"/>
              <w:rPr>
                <w:b/>
              </w:rPr>
            </w:pPr>
            <w:r w:rsidRPr="00CD5AB3">
              <w:rPr>
                <w:b/>
              </w:rPr>
              <w:t>D</w:t>
            </w:r>
          </w:p>
        </w:tc>
        <w:tc>
          <w:tcPr>
            <w:tcW w:w="4970" w:type="dxa"/>
            <w:gridSpan w:val="4"/>
            <w:shd w:val="clear" w:color="auto" w:fill="F3F3F3"/>
          </w:tcPr>
          <w:p w14:paraId="36EB80F6" w14:textId="77777777" w:rsidR="002A6E7F" w:rsidRPr="00CD5AB3" w:rsidRDefault="002A6E7F" w:rsidP="0029674E">
            <w:pPr>
              <w:jc w:val="center"/>
              <w:rPr>
                <w:b/>
              </w:rPr>
            </w:pPr>
            <w:r w:rsidRPr="00CD5AB3">
              <w:rPr>
                <w:b/>
              </w:rPr>
              <w:t>E</w:t>
            </w:r>
          </w:p>
        </w:tc>
        <w:tc>
          <w:tcPr>
            <w:tcW w:w="2318" w:type="dxa"/>
            <w:gridSpan w:val="2"/>
            <w:shd w:val="clear" w:color="auto" w:fill="F3F3F3"/>
          </w:tcPr>
          <w:p w14:paraId="03BF1C89" w14:textId="77777777" w:rsidR="002A6E7F" w:rsidRPr="00CD5AB3" w:rsidRDefault="002A6E7F" w:rsidP="0029674E">
            <w:pPr>
              <w:jc w:val="center"/>
              <w:rPr>
                <w:b/>
              </w:rPr>
            </w:pPr>
            <w:r w:rsidRPr="00CD5AB3">
              <w:rPr>
                <w:b/>
              </w:rPr>
              <w:t>F</w:t>
            </w:r>
          </w:p>
        </w:tc>
        <w:tc>
          <w:tcPr>
            <w:tcW w:w="848" w:type="dxa"/>
            <w:gridSpan w:val="2"/>
            <w:shd w:val="clear" w:color="auto" w:fill="F3F3F3"/>
          </w:tcPr>
          <w:p w14:paraId="55B66BF7" w14:textId="77777777" w:rsidR="002A6E7F" w:rsidRPr="00CD5AB3" w:rsidRDefault="002A6E7F" w:rsidP="0029674E">
            <w:pPr>
              <w:jc w:val="center"/>
              <w:rPr>
                <w:b/>
              </w:rPr>
            </w:pPr>
            <w:r w:rsidRPr="00CD5AB3">
              <w:rPr>
                <w:b/>
              </w:rPr>
              <w:t>G</w:t>
            </w:r>
          </w:p>
        </w:tc>
      </w:tr>
      <w:tr w:rsidR="002A6E7F" w:rsidRPr="00CD5AB3" w14:paraId="601B349A" w14:textId="77777777" w:rsidTr="002F2178">
        <w:tc>
          <w:tcPr>
            <w:tcW w:w="13322" w:type="dxa"/>
            <w:gridSpan w:val="15"/>
          </w:tcPr>
          <w:p w14:paraId="329A2F74" w14:textId="6469F6F8" w:rsidR="002A6E7F" w:rsidRPr="00CD5AB3" w:rsidRDefault="002A6E7F" w:rsidP="0029674E">
            <w:pPr>
              <w:pStyle w:val="pqiTabHead"/>
            </w:pPr>
            <w:r w:rsidRPr="00CD5AB3">
              <w:t>DD818</w:t>
            </w:r>
            <w:r w:rsidR="007B0AEB" w:rsidRPr="00CD5AB3">
              <w:t>B</w:t>
            </w:r>
            <w:r w:rsidRPr="00CD5AB3">
              <w:t xml:space="preserve"> – C_DEL_DAT – Raport odbioru/eksportu.</w:t>
            </w:r>
          </w:p>
        </w:tc>
      </w:tr>
      <w:tr w:rsidR="002A6E7F" w:rsidRPr="00CD5AB3" w14:paraId="44623F72" w14:textId="77777777" w:rsidTr="002F2178">
        <w:tc>
          <w:tcPr>
            <w:tcW w:w="661" w:type="dxa"/>
            <w:gridSpan w:val="3"/>
          </w:tcPr>
          <w:p w14:paraId="0EBDF262" w14:textId="77777777" w:rsidR="002A6E7F" w:rsidRPr="00CD5AB3" w:rsidRDefault="002A6E7F" w:rsidP="0029674E">
            <w:pPr>
              <w:pStyle w:val="pqiTabBody"/>
              <w:rPr>
                <w:b/>
                <w:i/>
              </w:rPr>
            </w:pPr>
          </w:p>
        </w:tc>
        <w:tc>
          <w:tcPr>
            <w:tcW w:w="4093" w:type="dxa"/>
            <w:gridSpan w:val="2"/>
          </w:tcPr>
          <w:p w14:paraId="28084570" w14:textId="77777777" w:rsidR="002A6E7F" w:rsidRPr="00CD5AB3" w:rsidRDefault="002A6E7F" w:rsidP="0029674E">
            <w:pPr>
              <w:pStyle w:val="pqiTabBody"/>
              <w:rPr>
                <w:b/>
              </w:rPr>
            </w:pPr>
            <w:r w:rsidRPr="00CD5AB3">
              <w:rPr>
                <w:b/>
              </w:rPr>
              <w:t>&lt;NAGŁÓWEK&gt;</w:t>
            </w:r>
          </w:p>
          <w:p w14:paraId="605C9721" w14:textId="3E9D11BB" w:rsidR="002A6E7F" w:rsidRPr="00CD5AB3" w:rsidRDefault="002A6E7F" w:rsidP="0029674E">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DD818</w:t>
            </w:r>
            <w:r w:rsidR="00122272">
              <w:rPr>
                <w:rFonts w:ascii="Courier New" w:hAnsi="Courier New" w:cs="Courier New"/>
                <w:noProof/>
                <w:color w:val="0000FF"/>
              </w:rPr>
              <w:t>B</w:t>
            </w:r>
            <w:r w:rsidRPr="00CD5AB3">
              <w:rPr>
                <w:rFonts w:ascii="Courier New" w:hAnsi="Courier New"/>
                <w:color w:val="0000FF"/>
              </w:rPr>
              <w:t>/Header</w:t>
            </w:r>
          </w:p>
        </w:tc>
        <w:tc>
          <w:tcPr>
            <w:tcW w:w="432" w:type="dxa"/>
            <w:gridSpan w:val="2"/>
          </w:tcPr>
          <w:p w14:paraId="5B1EA4BA" w14:textId="77777777" w:rsidR="002A6E7F" w:rsidRPr="00CD5AB3" w:rsidRDefault="002A6E7F" w:rsidP="0029674E">
            <w:pPr>
              <w:pStyle w:val="pqiTabBody"/>
              <w:jc w:val="center"/>
              <w:rPr>
                <w:b/>
              </w:rPr>
            </w:pPr>
            <w:r w:rsidRPr="00CD5AB3">
              <w:rPr>
                <w:b/>
              </w:rPr>
              <w:t>R</w:t>
            </w:r>
          </w:p>
        </w:tc>
        <w:tc>
          <w:tcPr>
            <w:tcW w:w="4970" w:type="dxa"/>
            <w:gridSpan w:val="4"/>
          </w:tcPr>
          <w:p w14:paraId="41A2684F" w14:textId="77777777" w:rsidR="002A6E7F" w:rsidRPr="00CD5AB3" w:rsidRDefault="002A6E7F" w:rsidP="0029674E">
            <w:pPr>
              <w:pStyle w:val="pqiTabBody"/>
              <w:rPr>
                <w:b/>
              </w:rPr>
            </w:pPr>
          </w:p>
        </w:tc>
        <w:tc>
          <w:tcPr>
            <w:tcW w:w="2318" w:type="dxa"/>
            <w:gridSpan w:val="2"/>
          </w:tcPr>
          <w:p w14:paraId="0E887864" w14:textId="77777777" w:rsidR="002A6E7F" w:rsidRPr="00CD5AB3" w:rsidRDefault="002A6E7F" w:rsidP="0029674E">
            <w:pPr>
              <w:pStyle w:val="pqiTabBody"/>
              <w:rPr>
                <w:b/>
              </w:rPr>
            </w:pPr>
          </w:p>
        </w:tc>
        <w:tc>
          <w:tcPr>
            <w:tcW w:w="848" w:type="dxa"/>
            <w:gridSpan w:val="2"/>
          </w:tcPr>
          <w:p w14:paraId="247F5811" w14:textId="77777777" w:rsidR="002A6E7F" w:rsidRPr="00CD5AB3" w:rsidRDefault="002A6E7F" w:rsidP="0029674E">
            <w:pPr>
              <w:pStyle w:val="pqiTabBody"/>
              <w:rPr>
                <w:b/>
              </w:rPr>
            </w:pPr>
            <w:r w:rsidRPr="00CD5AB3">
              <w:rPr>
                <w:b/>
              </w:rPr>
              <w:t>1x</w:t>
            </w:r>
          </w:p>
        </w:tc>
      </w:tr>
      <w:tr w:rsidR="002A6E7F" w:rsidRPr="00CD5AB3" w14:paraId="71385EF2" w14:textId="77777777" w:rsidTr="002F2178">
        <w:tc>
          <w:tcPr>
            <w:tcW w:w="13322" w:type="dxa"/>
            <w:gridSpan w:val="15"/>
          </w:tcPr>
          <w:p w14:paraId="0828C5E5" w14:textId="77777777" w:rsidR="002A6E7F" w:rsidRPr="00CD5AB3" w:rsidRDefault="002A6E7F" w:rsidP="0029674E">
            <w:pPr>
              <w:pStyle w:val="pqiTabBody"/>
            </w:pPr>
            <w:r w:rsidRPr="00CD5AB3">
              <w:t>Wszystkie elementy główne począwszy od poniższego zawarte są w elemencie:</w:t>
            </w:r>
          </w:p>
          <w:p w14:paraId="1F3C8EA0" w14:textId="293F7BE4" w:rsidR="002A6E7F" w:rsidRPr="00CD5AB3" w:rsidRDefault="002A6E7F" w:rsidP="0029674E">
            <w:pPr>
              <w:pStyle w:val="pqiTabBody"/>
              <w:rPr>
                <w:rFonts w:ascii="Courier New" w:hAnsi="Courier New" w:cs="Courier New"/>
                <w:noProof/>
                <w:color w:val="0000FF"/>
              </w:rPr>
            </w:pPr>
            <w:r w:rsidRPr="00CD5AB3">
              <w:rPr>
                <w:rFonts w:ascii="Courier New" w:hAnsi="Courier New"/>
                <w:color w:val="0000FF"/>
              </w:rPr>
              <w:t>/</w:t>
            </w:r>
            <w:r w:rsidRPr="00CD5AB3">
              <w:rPr>
                <w:rFonts w:ascii="Courier New" w:hAnsi="Courier New" w:cs="Courier New"/>
                <w:noProof/>
                <w:color w:val="0000FF"/>
              </w:rPr>
              <w:t>DD818</w:t>
            </w:r>
            <w:r w:rsidR="00122272">
              <w:rPr>
                <w:rFonts w:ascii="Courier New" w:hAnsi="Courier New" w:cs="Courier New"/>
                <w:noProof/>
                <w:color w:val="0000FF"/>
              </w:rPr>
              <w:t>B</w:t>
            </w:r>
            <w:r w:rsidRPr="00CD5AB3">
              <w:rPr>
                <w:rFonts w:ascii="Courier New" w:hAnsi="Courier New"/>
                <w:color w:val="0000FF"/>
              </w:rPr>
              <w:t>/Body/</w:t>
            </w:r>
            <w:r w:rsidRPr="00CD5AB3">
              <w:rPr>
                <w:rFonts w:ascii="Courier New" w:hAnsi="Courier New" w:cs="Courier New"/>
                <w:noProof/>
                <w:color w:val="0000FF"/>
              </w:rPr>
              <w:t>AcceptedOrRejectedReportOfReceipt</w:t>
            </w:r>
          </w:p>
        </w:tc>
      </w:tr>
      <w:tr w:rsidR="002A6E7F" w:rsidRPr="00CD5AB3" w14:paraId="06CB4B61" w14:textId="77777777" w:rsidTr="002F2178">
        <w:trPr>
          <w:cantSplit/>
        </w:trPr>
        <w:tc>
          <w:tcPr>
            <w:tcW w:w="713" w:type="dxa"/>
            <w:gridSpan w:val="4"/>
          </w:tcPr>
          <w:p w14:paraId="1A9F6D6A" w14:textId="77777777" w:rsidR="002A6E7F" w:rsidRPr="00CD5AB3" w:rsidRDefault="002A6E7F" w:rsidP="0029674E">
            <w:pPr>
              <w:keepNext/>
              <w:rPr>
                <w:i/>
              </w:rPr>
            </w:pPr>
            <w:r w:rsidRPr="00CD5AB3">
              <w:rPr>
                <w:b/>
              </w:rPr>
              <w:t>1</w:t>
            </w:r>
          </w:p>
        </w:tc>
        <w:tc>
          <w:tcPr>
            <w:tcW w:w="4041" w:type="dxa"/>
          </w:tcPr>
          <w:p w14:paraId="71354CF4" w14:textId="77777777" w:rsidR="002A6E7F" w:rsidRPr="00CD5AB3" w:rsidRDefault="002A6E7F" w:rsidP="0029674E">
            <w:pPr>
              <w:keepNext/>
              <w:rPr>
                <w:b/>
                <w:caps/>
              </w:rPr>
            </w:pPr>
            <w:r w:rsidRPr="00CD5AB3">
              <w:rPr>
                <w:b/>
                <w:caps/>
              </w:rPr>
              <w:t>CECHA</w:t>
            </w:r>
          </w:p>
          <w:p w14:paraId="24D6177E" w14:textId="77777777" w:rsidR="002A6E7F" w:rsidRPr="00CD5AB3" w:rsidRDefault="002A6E7F" w:rsidP="0029674E">
            <w:pPr>
              <w:keepNext/>
              <w:rPr>
                <w:rFonts w:ascii="Times New Roman Bold" w:hAnsi="Times New Roman Bold"/>
                <w:b/>
                <w:caps/>
              </w:rPr>
            </w:pPr>
            <w:r w:rsidRPr="00CD5AB3">
              <w:rPr>
                <w:rFonts w:ascii="Courier New" w:hAnsi="Courier New" w:cs="Courier New"/>
                <w:noProof/>
                <w:color w:val="0000FF"/>
                <w:szCs w:val="20"/>
              </w:rPr>
              <w:t>Attributes</w:t>
            </w:r>
          </w:p>
        </w:tc>
        <w:tc>
          <w:tcPr>
            <w:tcW w:w="432" w:type="dxa"/>
            <w:gridSpan w:val="2"/>
          </w:tcPr>
          <w:p w14:paraId="444FF126" w14:textId="1A489FC3" w:rsidR="002A6E7F" w:rsidRPr="00CD5AB3" w:rsidRDefault="00B735D5" w:rsidP="0029674E">
            <w:pPr>
              <w:keepNext/>
              <w:jc w:val="center"/>
              <w:rPr>
                <w:b/>
              </w:rPr>
            </w:pPr>
            <w:r w:rsidRPr="00CD5AB3">
              <w:rPr>
                <w:b/>
              </w:rPr>
              <w:t>O</w:t>
            </w:r>
          </w:p>
        </w:tc>
        <w:tc>
          <w:tcPr>
            <w:tcW w:w="4970" w:type="dxa"/>
            <w:gridSpan w:val="4"/>
          </w:tcPr>
          <w:p w14:paraId="49E3175F" w14:textId="77777777" w:rsidR="002A6E7F" w:rsidRPr="00CD5AB3" w:rsidRDefault="002A6E7F" w:rsidP="0029674E">
            <w:pPr>
              <w:keepNext/>
              <w:rPr>
                <w:b/>
              </w:rPr>
            </w:pPr>
          </w:p>
        </w:tc>
        <w:tc>
          <w:tcPr>
            <w:tcW w:w="2318" w:type="dxa"/>
            <w:gridSpan w:val="2"/>
          </w:tcPr>
          <w:p w14:paraId="280465D0" w14:textId="2DFBB381" w:rsidR="002A6E7F" w:rsidRPr="00CD5AB3" w:rsidRDefault="00175DFD" w:rsidP="0029674E">
            <w:pPr>
              <w:keepNext/>
              <w:rPr>
                <w:b/>
              </w:rPr>
            </w:pPr>
            <w:r w:rsidRPr="00CD5AB3">
              <w:rPr>
                <w:b/>
              </w:rPr>
              <w:t>Sekcja uzupełniana tylko i wyłącznie przez system EMCS PL 2</w:t>
            </w:r>
          </w:p>
        </w:tc>
        <w:tc>
          <w:tcPr>
            <w:tcW w:w="848" w:type="dxa"/>
            <w:gridSpan w:val="2"/>
          </w:tcPr>
          <w:p w14:paraId="4BC2AF48" w14:textId="77777777" w:rsidR="002A6E7F" w:rsidRPr="00CD5AB3" w:rsidRDefault="002A6E7F" w:rsidP="0029674E">
            <w:pPr>
              <w:keepNext/>
              <w:rPr>
                <w:b/>
              </w:rPr>
            </w:pPr>
            <w:r w:rsidRPr="00CD5AB3">
              <w:rPr>
                <w:b/>
              </w:rPr>
              <w:t>1x</w:t>
            </w:r>
          </w:p>
        </w:tc>
      </w:tr>
      <w:tr w:rsidR="002A6E7F" w:rsidRPr="00CD5AB3" w14:paraId="13BA3232" w14:textId="77777777" w:rsidTr="002F2178">
        <w:trPr>
          <w:cantSplit/>
        </w:trPr>
        <w:tc>
          <w:tcPr>
            <w:tcW w:w="337" w:type="dxa"/>
          </w:tcPr>
          <w:p w14:paraId="40178322" w14:textId="77777777" w:rsidR="002A6E7F" w:rsidRPr="00CD5AB3" w:rsidRDefault="002A6E7F" w:rsidP="0029674E">
            <w:pPr>
              <w:rPr>
                <w:b/>
              </w:rPr>
            </w:pPr>
          </w:p>
        </w:tc>
        <w:tc>
          <w:tcPr>
            <w:tcW w:w="376" w:type="dxa"/>
            <w:gridSpan w:val="3"/>
          </w:tcPr>
          <w:p w14:paraId="610E8059" w14:textId="77777777" w:rsidR="002A6E7F" w:rsidRPr="00CD5AB3" w:rsidRDefault="002A6E7F" w:rsidP="0029674E">
            <w:pPr>
              <w:rPr>
                <w:i/>
              </w:rPr>
            </w:pPr>
            <w:r w:rsidRPr="00CD5AB3">
              <w:rPr>
                <w:i/>
              </w:rPr>
              <w:t>a</w:t>
            </w:r>
          </w:p>
        </w:tc>
        <w:tc>
          <w:tcPr>
            <w:tcW w:w="4041" w:type="dxa"/>
          </w:tcPr>
          <w:p w14:paraId="045EBDBD" w14:textId="77777777" w:rsidR="002A6E7F" w:rsidRPr="00CD5AB3" w:rsidRDefault="002A6E7F" w:rsidP="0029674E">
            <w:r w:rsidRPr="00CD5AB3">
              <w:t>Data i czas zatwierdzenia raportu odbioru/wywozu</w:t>
            </w:r>
          </w:p>
          <w:p w14:paraId="41A1A240" w14:textId="77777777" w:rsidR="002A6E7F" w:rsidRPr="00CD5AB3" w:rsidRDefault="002A6E7F" w:rsidP="0029674E">
            <w:pPr>
              <w:rPr>
                <w:rFonts w:ascii="Courier New" w:hAnsi="Courier New" w:cs="Courier New"/>
                <w:noProof/>
                <w:color w:val="0000FF"/>
                <w:szCs w:val="20"/>
              </w:rPr>
            </w:pPr>
            <w:r w:rsidRPr="00CD5AB3">
              <w:rPr>
                <w:rFonts w:ascii="Courier New" w:hAnsi="Courier New" w:cs="Courier New"/>
                <w:noProof/>
                <w:color w:val="0000FF"/>
                <w:szCs w:val="20"/>
              </w:rPr>
              <w:t>DateAndTimeOfValidationOf</w:t>
            </w:r>
          </w:p>
          <w:p w14:paraId="70DA39A1" w14:textId="6089C9B0" w:rsidR="002A6E7F" w:rsidRPr="00CD5AB3" w:rsidRDefault="002A6E7F" w:rsidP="0029674E">
            <w:pPr>
              <w:rPr>
                <w:rFonts w:ascii="Courier New" w:hAnsi="Courier New" w:cs="Courier New"/>
                <w:noProof/>
                <w:color w:val="0000FF"/>
                <w:szCs w:val="20"/>
              </w:rPr>
            </w:pPr>
            <w:r w:rsidRPr="00CD5AB3">
              <w:rPr>
                <w:rFonts w:ascii="Courier New" w:hAnsi="Courier New" w:cs="Courier New"/>
                <w:noProof/>
                <w:color w:val="0000FF"/>
                <w:szCs w:val="20"/>
              </w:rPr>
              <w:t>ReportOfReceipt</w:t>
            </w:r>
          </w:p>
        </w:tc>
        <w:tc>
          <w:tcPr>
            <w:tcW w:w="432" w:type="dxa"/>
            <w:gridSpan w:val="2"/>
          </w:tcPr>
          <w:p w14:paraId="7EE1C128" w14:textId="63EC3AA1" w:rsidR="002A6E7F" w:rsidRPr="00CD5AB3" w:rsidRDefault="002D4492" w:rsidP="0029674E">
            <w:pPr>
              <w:jc w:val="center"/>
            </w:pPr>
            <w:r w:rsidRPr="00CD5AB3">
              <w:t>R</w:t>
            </w:r>
          </w:p>
        </w:tc>
        <w:tc>
          <w:tcPr>
            <w:tcW w:w="4970" w:type="dxa"/>
            <w:gridSpan w:val="4"/>
          </w:tcPr>
          <w:p w14:paraId="35BC1C7C" w14:textId="77777777" w:rsidR="002A6E7F" w:rsidRPr="00CD5AB3" w:rsidRDefault="002A6E7F" w:rsidP="0029674E">
            <w:r w:rsidRPr="00CD5AB3">
              <w:t>Podaje urząd skarbowy lub celno-skarbowy po zatwierdzeniu raportu odbioru/raportu wywozu.</w:t>
            </w:r>
          </w:p>
        </w:tc>
        <w:tc>
          <w:tcPr>
            <w:tcW w:w="2318" w:type="dxa"/>
            <w:gridSpan w:val="2"/>
          </w:tcPr>
          <w:p w14:paraId="0C9D8BC1" w14:textId="77777777" w:rsidR="002A6E7F" w:rsidRPr="00CD5AB3" w:rsidRDefault="002A6E7F" w:rsidP="0029674E">
            <w:pPr>
              <w:rPr>
                <w:szCs w:val="20"/>
                <w:lang w:eastAsia="en-GB"/>
              </w:rPr>
            </w:pPr>
          </w:p>
        </w:tc>
        <w:tc>
          <w:tcPr>
            <w:tcW w:w="848" w:type="dxa"/>
            <w:gridSpan w:val="2"/>
          </w:tcPr>
          <w:p w14:paraId="13072243" w14:textId="77777777" w:rsidR="002A6E7F" w:rsidRPr="00CD5AB3" w:rsidRDefault="002A6E7F" w:rsidP="0029674E">
            <w:r w:rsidRPr="00CD5AB3">
              <w:t>dateTime</w:t>
            </w:r>
          </w:p>
        </w:tc>
      </w:tr>
      <w:tr w:rsidR="002D4492" w:rsidRPr="00CD5AB3" w14:paraId="6D334A3A" w14:textId="77777777" w:rsidTr="002F2178">
        <w:trPr>
          <w:cantSplit/>
        </w:trPr>
        <w:tc>
          <w:tcPr>
            <w:tcW w:w="337" w:type="dxa"/>
          </w:tcPr>
          <w:p w14:paraId="07C3FF05" w14:textId="77777777" w:rsidR="002D4492" w:rsidRPr="00CD5AB3" w:rsidRDefault="002D4492" w:rsidP="0029674E">
            <w:pPr>
              <w:rPr>
                <w:b/>
              </w:rPr>
            </w:pPr>
          </w:p>
        </w:tc>
        <w:tc>
          <w:tcPr>
            <w:tcW w:w="376" w:type="dxa"/>
            <w:gridSpan w:val="3"/>
          </w:tcPr>
          <w:p w14:paraId="051B0909" w14:textId="5F936A95" w:rsidR="002D4492" w:rsidRPr="00CD5AB3" w:rsidRDefault="002D4492" w:rsidP="0029674E">
            <w:pPr>
              <w:rPr>
                <w:i/>
              </w:rPr>
            </w:pPr>
            <w:r w:rsidRPr="00CD5AB3">
              <w:rPr>
                <w:i/>
              </w:rPr>
              <w:t>b</w:t>
            </w:r>
          </w:p>
        </w:tc>
        <w:tc>
          <w:tcPr>
            <w:tcW w:w="4041" w:type="dxa"/>
          </w:tcPr>
          <w:p w14:paraId="52FF014D" w14:textId="77777777" w:rsidR="002D4492" w:rsidRPr="00CD5AB3" w:rsidRDefault="002D4492" w:rsidP="0029674E">
            <w:r w:rsidRPr="00CD5AB3">
              <w:t>Pozostała ilość</w:t>
            </w:r>
          </w:p>
          <w:p w14:paraId="793643CE" w14:textId="7E299384" w:rsidR="002D4492" w:rsidRPr="00CD5AB3" w:rsidRDefault="002D4492" w:rsidP="0029674E">
            <w:r w:rsidRPr="00C2344C">
              <w:rPr>
                <w:rFonts w:ascii="Courier New" w:hAnsi="Courier New" w:cs="Courier New"/>
                <w:noProof/>
                <w:color w:val="0000FF"/>
                <w:szCs w:val="20"/>
              </w:rPr>
              <w:t>RemainingQuantity</w:t>
            </w:r>
          </w:p>
        </w:tc>
        <w:tc>
          <w:tcPr>
            <w:tcW w:w="432" w:type="dxa"/>
            <w:gridSpan w:val="2"/>
          </w:tcPr>
          <w:p w14:paraId="31D4361D" w14:textId="3DD6483B" w:rsidR="002D4492" w:rsidRPr="00CD5AB3" w:rsidRDefault="002D4492" w:rsidP="0029674E">
            <w:pPr>
              <w:jc w:val="center"/>
            </w:pPr>
            <w:r w:rsidRPr="00CD5AB3">
              <w:t>R</w:t>
            </w:r>
          </w:p>
        </w:tc>
        <w:tc>
          <w:tcPr>
            <w:tcW w:w="4970" w:type="dxa"/>
            <w:gridSpan w:val="4"/>
          </w:tcPr>
          <w:p w14:paraId="352CCF2D" w14:textId="77777777" w:rsidR="002D4492" w:rsidRPr="00CD5AB3" w:rsidRDefault="002D4492" w:rsidP="0029674E"/>
        </w:tc>
        <w:tc>
          <w:tcPr>
            <w:tcW w:w="2318" w:type="dxa"/>
            <w:gridSpan w:val="2"/>
          </w:tcPr>
          <w:p w14:paraId="1314C69E" w14:textId="1EA61700" w:rsidR="002D4492" w:rsidRPr="00CD5AB3" w:rsidRDefault="00B735D5" w:rsidP="00D46974">
            <w:pPr>
              <w:rPr>
                <w:szCs w:val="20"/>
                <w:lang w:eastAsia="en-GB"/>
              </w:rPr>
            </w:pPr>
            <w:r w:rsidRPr="00CD5AB3">
              <w:rPr>
                <w:szCs w:val="20"/>
                <w:lang w:eastAsia="en-GB"/>
              </w:rPr>
              <w:t xml:space="preserve">Pozostała ilość produktu przesyłana przez system do </w:t>
            </w:r>
            <w:r w:rsidR="00D46974">
              <w:rPr>
                <w:szCs w:val="20"/>
                <w:lang w:eastAsia="en-GB"/>
              </w:rPr>
              <w:t>P</w:t>
            </w:r>
            <w:r w:rsidRPr="00CD5AB3">
              <w:rPr>
                <w:szCs w:val="20"/>
                <w:lang w:eastAsia="en-GB"/>
              </w:rPr>
              <w:t>odmiot</w:t>
            </w:r>
            <w:r w:rsidR="003F6141">
              <w:rPr>
                <w:szCs w:val="20"/>
                <w:lang w:eastAsia="en-GB"/>
              </w:rPr>
              <w:t>u</w:t>
            </w:r>
            <w:r w:rsidRPr="00CD5AB3">
              <w:rPr>
                <w:szCs w:val="20"/>
                <w:lang w:eastAsia="en-GB"/>
              </w:rPr>
              <w:t xml:space="preserve"> odbierającego</w:t>
            </w:r>
            <w:r w:rsidR="00175DFD" w:rsidRPr="00CD5AB3">
              <w:rPr>
                <w:szCs w:val="20"/>
                <w:lang w:eastAsia="en-GB"/>
              </w:rPr>
              <w:t>.</w:t>
            </w:r>
          </w:p>
        </w:tc>
        <w:tc>
          <w:tcPr>
            <w:tcW w:w="848" w:type="dxa"/>
            <w:gridSpan w:val="2"/>
          </w:tcPr>
          <w:p w14:paraId="1F146A00" w14:textId="77777777" w:rsidR="002D4492" w:rsidRPr="00CD5AB3" w:rsidRDefault="002D4492" w:rsidP="0029674E"/>
        </w:tc>
      </w:tr>
      <w:tr w:rsidR="002A6E7F" w:rsidRPr="00CD5AB3" w14:paraId="70910FB3" w14:textId="77777777" w:rsidTr="002F2178">
        <w:trPr>
          <w:cantSplit/>
        </w:trPr>
        <w:tc>
          <w:tcPr>
            <w:tcW w:w="713" w:type="dxa"/>
            <w:gridSpan w:val="4"/>
          </w:tcPr>
          <w:p w14:paraId="69245113" w14:textId="77777777" w:rsidR="002A6E7F" w:rsidRPr="00CD5AB3" w:rsidRDefault="002A6E7F" w:rsidP="0029674E">
            <w:pPr>
              <w:keepNext/>
              <w:rPr>
                <w:i/>
              </w:rPr>
            </w:pPr>
            <w:r w:rsidRPr="00CD5AB3">
              <w:rPr>
                <w:b/>
              </w:rPr>
              <w:lastRenderedPageBreak/>
              <w:t>2</w:t>
            </w:r>
          </w:p>
        </w:tc>
        <w:tc>
          <w:tcPr>
            <w:tcW w:w="4041" w:type="dxa"/>
          </w:tcPr>
          <w:p w14:paraId="3147267C" w14:textId="77777777" w:rsidR="002A6E7F" w:rsidRPr="00CD5AB3" w:rsidRDefault="002A6E7F" w:rsidP="0029674E">
            <w:pPr>
              <w:keepNext/>
              <w:rPr>
                <w:b/>
              </w:rPr>
            </w:pPr>
            <w:r w:rsidRPr="00CD5AB3">
              <w:rPr>
                <w:b/>
              </w:rPr>
              <w:t>DOSTAWA WYROBÓW AKCYZOWYCH - Dokument e-DD</w:t>
            </w:r>
          </w:p>
          <w:p w14:paraId="119C420F" w14:textId="77777777" w:rsidR="002A6E7F" w:rsidRPr="00CD5AB3" w:rsidRDefault="002A6E7F" w:rsidP="0029674E">
            <w:pPr>
              <w:keepNext/>
              <w:rPr>
                <w:rFonts w:ascii="Courier New" w:hAnsi="Courier New" w:cs="Courier New"/>
                <w:noProof/>
                <w:color w:val="0000FF"/>
                <w:szCs w:val="20"/>
              </w:rPr>
            </w:pPr>
            <w:r w:rsidRPr="00CD5AB3">
              <w:rPr>
                <w:rFonts w:ascii="Courier New" w:hAnsi="Courier New" w:cs="Courier New"/>
                <w:noProof/>
                <w:color w:val="0000FF"/>
                <w:szCs w:val="20"/>
              </w:rPr>
              <w:t>DocumentReference</w:t>
            </w:r>
          </w:p>
        </w:tc>
        <w:tc>
          <w:tcPr>
            <w:tcW w:w="432" w:type="dxa"/>
            <w:gridSpan w:val="2"/>
          </w:tcPr>
          <w:p w14:paraId="329EF937" w14:textId="77777777" w:rsidR="002A6E7F" w:rsidRPr="00CD5AB3" w:rsidRDefault="002A6E7F" w:rsidP="0029674E">
            <w:pPr>
              <w:keepNext/>
              <w:jc w:val="center"/>
              <w:rPr>
                <w:b/>
              </w:rPr>
            </w:pPr>
            <w:r w:rsidRPr="00CD5AB3">
              <w:rPr>
                <w:b/>
              </w:rPr>
              <w:t>R</w:t>
            </w:r>
          </w:p>
        </w:tc>
        <w:tc>
          <w:tcPr>
            <w:tcW w:w="4970" w:type="dxa"/>
            <w:gridSpan w:val="4"/>
          </w:tcPr>
          <w:p w14:paraId="17CB7C90" w14:textId="77777777" w:rsidR="002A6E7F" w:rsidRPr="00CD5AB3" w:rsidRDefault="002A6E7F" w:rsidP="0029674E">
            <w:pPr>
              <w:keepNext/>
              <w:rPr>
                <w:b/>
                <w:lang w:eastAsia="en-GB"/>
              </w:rPr>
            </w:pPr>
          </w:p>
        </w:tc>
        <w:tc>
          <w:tcPr>
            <w:tcW w:w="2318" w:type="dxa"/>
            <w:gridSpan w:val="2"/>
          </w:tcPr>
          <w:p w14:paraId="74766206" w14:textId="77777777" w:rsidR="002A6E7F" w:rsidRPr="00CD5AB3" w:rsidRDefault="002A6E7F" w:rsidP="0029674E">
            <w:pPr>
              <w:keepNext/>
              <w:rPr>
                <w:b/>
              </w:rPr>
            </w:pPr>
          </w:p>
        </w:tc>
        <w:tc>
          <w:tcPr>
            <w:tcW w:w="848" w:type="dxa"/>
            <w:gridSpan w:val="2"/>
          </w:tcPr>
          <w:p w14:paraId="7C9B657B" w14:textId="77777777" w:rsidR="002A6E7F" w:rsidRPr="00CD5AB3" w:rsidRDefault="002A6E7F" w:rsidP="0029674E">
            <w:pPr>
              <w:keepNext/>
              <w:rPr>
                <w:b/>
              </w:rPr>
            </w:pPr>
            <w:r w:rsidRPr="00CD5AB3">
              <w:rPr>
                <w:b/>
              </w:rPr>
              <w:t>1x</w:t>
            </w:r>
          </w:p>
        </w:tc>
      </w:tr>
      <w:tr w:rsidR="002A6E7F" w:rsidRPr="00CD5AB3" w14:paraId="4FCFE21E" w14:textId="77777777" w:rsidTr="002F2178">
        <w:trPr>
          <w:cantSplit/>
        </w:trPr>
        <w:tc>
          <w:tcPr>
            <w:tcW w:w="337" w:type="dxa"/>
          </w:tcPr>
          <w:p w14:paraId="08143526" w14:textId="77777777" w:rsidR="002A6E7F" w:rsidRPr="00CD5AB3" w:rsidRDefault="002A6E7F" w:rsidP="0029674E">
            <w:pPr>
              <w:rPr>
                <w:b/>
              </w:rPr>
            </w:pPr>
          </w:p>
        </w:tc>
        <w:tc>
          <w:tcPr>
            <w:tcW w:w="376" w:type="dxa"/>
            <w:gridSpan w:val="3"/>
          </w:tcPr>
          <w:p w14:paraId="0A47B4AC" w14:textId="77777777" w:rsidR="002A6E7F" w:rsidRPr="00CD5AB3" w:rsidRDefault="002A6E7F" w:rsidP="0029674E">
            <w:pPr>
              <w:rPr>
                <w:i/>
              </w:rPr>
            </w:pPr>
            <w:r w:rsidRPr="00CD5AB3">
              <w:rPr>
                <w:i/>
              </w:rPr>
              <w:t>a</w:t>
            </w:r>
          </w:p>
        </w:tc>
        <w:tc>
          <w:tcPr>
            <w:tcW w:w="4041" w:type="dxa"/>
          </w:tcPr>
          <w:p w14:paraId="7BEAD0FF" w14:textId="77777777" w:rsidR="002A6E7F" w:rsidRPr="00CD5AB3" w:rsidRDefault="002A6E7F" w:rsidP="0029674E">
            <w:r w:rsidRPr="00CD5AB3">
              <w:t>Numer DDARC</w:t>
            </w:r>
          </w:p>
          <w:p w14:paraId="7A60AE69" w14:textId="77777777" w:rsidR="002A6E7F" w:rsidRPr="00CD5AB3" w:rsidRDefault="002A6E7F" w:rsidP="0029674E">
            <w:pPr>
              <w:rPr>
                <w:rFonts w:ascii="Courier New" w:hAnsi="Courier New" w:cs="Courier New"/>
                <w:noProof/>
                <w:color w:val="0000FF"/>
                <w:szCs w:val="20"/>
              </w:rPr>
            </w:pPr>
            <w:r w:rsidRPr="00CD5AB3">
              <w:rPr>
                <w:rFonts w:ascii="Courier New" w:hAnsi="Courier New" w:cs="Courier New"/>
                <w:noProof/>
                <w:color w:val="0000FF"/>
                <w:szCs w:val="20"/>
              </w:rPr>
              <w:t>DeliveryDocumentAdministrativeReferenceCode</w:t>
            </w:r>
          </w:p>
        </w:tc>
        <w:tc>
          <w:tcPr>
            <w:tcW w:w="432" w:type="dxa"/>
            <w:gridSpan w:val="2"/>
          </w:tcPr>
          <w:p w14:paraId="6A0FE203" w14:textId="77777777" w:rsidR="002A6E7F" w:rsidRPr="00CD5AB3" w:rsidRDefault="002A6E7F" w:rsidP="0029674E">
            <w:pPr>
              <w:jc w:val="center"/>
            </w:pPr>
            <w:r w:rsidRPr="00CD5AB3">
              <w:t>R</w:t>
            </w:r>
          </w:p>
        </w:tc>
        <w:tc>
          <w:tcPr>
            <w:tcW w:w="4970" w:type="dxa"/>
            <w:gridSpan w:val="4"/>
          </w:tcPr>
          <w:p w14:paraId="7E5E6E45" w14:textId="77777777" w:rsidR="002A6E7F" w:rsidRPr="00CD5AB3" w:rsidRDefault="002A6E7F" w:rsidP="0029674E">
            <w:pPr>
              <w:rPr>
                <w:lang w:eastAsia="en-GB"/>
              </w:rPr>
            </w:pPr>
          </w:p>
        </w:tc>
        <w:tc>
          <w:tcPr>
            <w:tcW w:w="2318" w:type="dxa"/>
            <w:gridSpan w:val="2"/>
          </w:tcPr>
          <w:p w14:paraId="07B93D76" w14:textId="067F93C0" w:rsidR="002A6E7F" w:rsidRPr="00CD5AB3" w:rsidRDefault="002A6E7F" w:rsidP="0029674E">
            <w:pPr>
              <w:rPr>
                <w:lang w:eastAsia="en-GB"/>
              </w:rPr>
            </w:pPr>
            <w:r w:rsidRPr="00CD5AB3">
              <w:rPr>
                <w:lang w:eastAsia="en-GB"/>
              </w:rPr>
              <w:t xml:space="preserve">Należy podać </w:t>
            </w:r>
            <w:r w:rsidR="00D46974">
              <w:rPr>
                <w:lang w:eastAsia="en-GB"/>
              </w:rPr>
              <w:t>DD</w:t>
            </w:r>
            <w:r w:rsidRPr="00CD5AB3">
              <w:rPr>
                <w:lang w:eastAsia="en-GB"/>
              </w:rPr>
              <w:t>ARC dokumentu e-DD.</w:t>
            </w:r>
          </w:p>
        </w:tc>
        <w:tc>
          <w:tcPr>
            <w:tcW w:w="848" w:type="dxa"/>
            <w:gridSpan w:val="2"/>
          </w:tcPr>
          <w:p w14:paraId="68779D06" w14:textId="77777777" w:rsidR="002A6E7F" w:rsidRPr="00CD5AB3" w:rsidRDefault="002A6E7F" w:rsidP="0029674E">
            <w:r w:rsidRPr="00CD5AB3">
              <w:t>an21</w:t>
            </w:r>
          </w:p>
        </w:tc>
      </w:tr>
      <w:tr w:rsidR="002A6E7F" w:rsidRPr="00CD5AB3" w14:paraId="605489E6" w14:textId="77777777" w:rsidTr="002F2178">
        <w:trPr>
          <w:cantSplit/>
        </w:trPr>
        <w:tc>
          <w:tcPr>
            <w:tcW w:w="337" w:type="dxa"/>
          </w:tcPr>
          <w:p w14:paraId="75228B29" w14:textId="77777777" w:rsidR="002A6E7F" w:rsidRPr="00CD5AB3" w:rsidRDefault="002A6E7F" w:rsidP="0029674E">
            <w:pPr>
              <w:rPr>
                <w:b/>
              </w:rPr>
            </w:pPr>
          </w:p>
        </w:tc>
        <w:tc>
          <w:tcPr>
            <w:tcW w:w="376" w:type="dxa"/>
            <w:gridSpan w:val="3"/>
          </w:tcPr>
          <w:p w14:paraId="4941A42C" w14:textId="77777777" w:rsidR="002A6E7F" w:rsidRPr="00CD5AB3" w:rsidRDefault="002A6E7F" w:rsidP="0029674E">
            <w:pPr>
              <w:rPr>
                <w:i/>
              </w:rPr>
            </w:pPr>
            <w:r w:rsidRPr="00CD5AB3">
              <w:rPr>
                <w:i/>
              </w:rPr>
              <w:t>b</w:t>
            </w:r>
          </w:p>
        </w:tc>
        <w:tc>
          <w:tcPr>
            <w:tcW w:w="4041" w:type="dxa"/>
          </w:tcPr>
          <w:p w14:paraId="7644049F" w14:textId="77777777" w:rsidR="002A6E7F" w:rsidRPr="00CD5AB3" w:rsidRDefault="002A6E7F" w:rsidP="0029674E">
            <w:r w:rsidRPr="00CD5AB3">
              <w:t>Numer porządkowy</w:t>
            </w:r>
          </w:p>
          <w:p w14:paraId="2A724365" w14:textId="77777777" w:rsidR="002A6E7F" w:rsidRPr="00CD5AB3" w:rsidRDefault="002A6E7F" w:rsidP="0029674E">
            <w:r w:rsidRPr="00CD5AB3">
              <w:rPr>
                <w:rFonts w:ascii="Courier New" w:hAnsi="Courier New" w:cs="Courier New"/>
                <w:noProof/>
                <w:color w:val="0000FF"/>
                <w:szCs w:val="20"/>
              </w:rPr>
              <w:t>SequenceNumber</w:t>
            </w:r>
          </w:p>
        </w:tc>
        <w:tc>
          <w:tcPr>
            <w:tcW w:w="432" w:type="dxa"/>
            <w:gridSpan w:val="2"/>
          </w:tcPr>
          <w:p w14:paraId="7C904870" w14:textId="77777777" w:rsidR="002A6E7F" w:rsidRPr="00CD5AB3" w:rsidRDefault="002A6E7F" w:rsidP="0029674E">
            <w:pPr>
              <w:jc w:val="center"/>
            </w:pPr>
            <w:r w:rsidRPr="00CD5AB3">
              <w:t>R</w:t>
            </w:r>
          </w:p>
        </w:tc>
        <w:tc>
          <w:tcPr>
            <w:tcW w:w="4970" w:type="dxa"/>
            <w:gridSpan w:val="4"/>
          </w:tcPr>
          <w:p w14:paraId="4637ED38" w14:textId="77777777" w:rsidR="002A6E7F" w:rsidRPr="00CD5AB3" w:rsidRDefault="002A6E7F" w:rsidP="0029674E"/>
        </w:tc>
        <w:tc>
          <w:tcPr>
            <w:tcW w:w="2318" w:type="dxa"/>
            <w:gridSpan w:val="2"/>
          </w:tcPr>
          <w:p w14:paraId="6A9452FC" w14:textId="77777777" w:rsidR="002A6E7F" w:rsidRPr="00CD5AB3" w:rsidRDefault="002A6E7F" w:rsidP="0029674E">
            <w:pPr>
              <w:rPr>
                <w:lang w:eastAsia="en-GB"/>
              </w:rPr>
            </w:pPr>
            <w:r w:rsidRPr="00CD5AB3">
              <w:rPr>
                <w:lang w:eastAsia="en-GB"/>
              </w:rPr>
              <w:t xml:space="preserve">Należy podać numer porządkowy dokumentu e-DD. </w:t>
            </w:r>
            <w:r w:rsidRPr="00CD5AB3">
              <w:t>Wartość musi być większa od zera.</w:t>
            </w:r>
          </w:p>
        </w:tc>
        <w:tc>
          <w:tcPr>
            <w:tcW w:w="848" w:type="dxa"/>
            <w:gridSpan w:val="2"/>
          </w:tcPr>
          <w:p w14:paraId="57407EFD" w14:textId="77777777" w:rsidR="002A6E7F" w:rsidRPr="00CD5AB3" w:rsidRDefault="002A6E7F" w:rsidP="0029674E">
            <w:r w:rsidRPr="00CD5AB3">
              <w:t>n..2</w:t>
            </w:r>
          </w:p>
        </w:tc>
      </w:tr>
      <w:tr w:rsidR="00DE4CDB" w:rsidRPr="00CD5AB3" w14:paraId="2D1362C6" w14:textId="77777777" w:rsidTr="002F2178">
        <w:trPr>
          <w:cantSplit/>
        </w:trPr>
        <w:tc>
          <w:tcPr>
            <w:tcW w:w="713" w:type="dxa"/>
            <w:gridSpan w:val="4"/>
          </w:tcPr>
          <w:p w14:paraId="50A8A720" w14:textId="3AC3E29F" w:rsidR="00DE4CDB" w:rsidRPr="00CD5AB3" w:rsidRDefault="00DE4CDB" w:rsidP="0029674E">
            <w:pPr>
              <w:keepNext/>
              <w:rPr>
                <w:b/>
              </w:rPr>
            </w:pPr>
            <w:r w:rsidRPr="00CD5AB3">
              <w:rPr>
                <w:b/>
              </w:rPr>
              <w:t>3</w:t>
            </w:r>
          </w:p>
        </w:tc>
        <w:tc>
          <w:tcPr>
            <w:tcW w:w="4041" w:type="dxa"/>
          </w:tcPr>
          <w:p w14:paraId="1B059464" w14:textId="6B4907BC" w:rsidR="00DE4CDB" w:rsidRPr="00CD5AB3" w:rsidRDefault="00DE4CDB" w:rsidP="0029674E">
            <w:pPr>
              <w:keepNext/>
              <w:rPr>
                <w:b/>
                <w:szCs w:val="20"/>
              </w:rPr>
            </w:pPr>
            <w:r w:rsidRPr="00CD5AB3">
              <w:rPr>
                <w:b/>
                <w:szCs w:val="20"/>
              </w:rPr>
              <w:t xml:space="preserve">Podmioty </w:t>
            </w:r>
            <w:r w:rsidR="003151F0" w:rsidRPr="00CD5AB3">
              <w:rPr>
                <w:b/>
                <w:szCs w:val="20"/>
              </w:rPr>
              <w:t>odbi</w:t>
            </w:r>
            <w:r w:rsidR="003151F0">
              <w:rPr>
                <w:b/>
                <w:szCs w:val="20"/>
              </w:rPr>
              <w:t>erające</w:t>
            </w:r>
          </w:p>
          <w:p w14:paraId="71205448" w14:textId="65982DED" w:rsidR="00DE4CDB" w:rsidRPr="00CD5AB3" w:rsidRDefault="00DE4CDB" w:rsidP="0029674E">
            <w:pPr>
              <w:keepNext/>
              <w:rPr>
                <w:b/>
                <w:szCs w:val="20"/>
              </w:rPr>
            </w:pPr>
            <w:r w:rsidRPr="00CD5AB3">
              <w:rPr>
                <w:b/>
                <w:szCs w:val="20"/>
              </w:rPr>
              <w:t>ConsigneeTraders</w:t>
            </w:r>
          </w:p>
        </w:tc>
        <w:tc>
          <w:tcPr>
            <w:tcW w:w="432" w:type="dxa"/>
            <w:gridSpan w:val="2"/>
          </w:tcPr>
          <w:p w14:paraId="004E5050" w14:textId="364B5FE5" w:rsidR="00DE4CDB" w:rsidRPr="00CD5AB3" w:rsidRDefault="00DE4CDB" w:rsidP="0029674E">
            <w:pPr>
              <w:keepNext/>
              <w:jc w:val="center"/>
              <w:rPr>
                <w:b/>
                <w:sz w:val="22"/>
                <w:szCs w:val="22"/>
              </w:rPr>
            </w:pPr>
            <w:r w:rsidRPr="00CD5AB3">
              <w:rPr>
                <w:b/>
                <w:sz w:val="22"/>
                <w:szCs w:val="22"/>
              </w:rPr>
              <w:t>R</w:t>
            </w:r>
          </w:p>
        </w:tc>
        <w:tc>
          <w:tcPr>
            <w:tcW w:w="4970" w:type="dxa"/>
            <w:gridSpan w:val="4"/>
          </w:tcPr>
          <w:p w14:paraId="576BADCE" w14:textId="7058AE27" w:rsidR="00DE4CDB" w:rsidRPr="00CD5AB3" w:rsidRDefault="00B93632" w:rsidP="0029674E">
            <w:pPr>
              <w:keepNext/>
              <w:rPr>
                <w:b/>
                <w:lang w:eastAsia="en-GB"/>
              </w:rPr>
            </w:pPr>
            <w:r w:rsidRPr="00CD5AB3">
              <w:rPr>
                <w:b/>
                <w:lang w:eastAsia="en-GB"/>
              </w:rPr>
              <w:t>Lista odbiorców biorących udział w dostawie.</w:t>
            </w:r>
          </w:p>
        </w:tc>
        <w:tc>
          <w:tcPr>
            <w:tcW w:w="2318" w:type="dxa"/>
            <w:gridSpan w:val="2"/>
          </w:tcPr>
          <w:p w14:paraId="58F7A023" w14:textId="77777777" w:rsidR="00DE4CDB" w:rsidRPr="00CD5AB3" w:rsidRDefault="00DE4CDB" w:rsidP="0029674E">
            <w:pPr>
              <w:keepNext/>
              <w:rPr>
                <w:b/>
              </w:rPr>
            </w:pPr>
          </w:p>
        </w:tc>
        <w:tc>
          <w:tcPr>
            <w:tcW w:w="848" w:type="dxa"/>
            <w:gridSpan w:val="2"/>
          </w:tcPr>
          <w:p w14:paraId="2EC740F2" w14:textId="1828B450" w:rsidR="00DE4CDB" w:rsidRPr="00CD5AB3" w:rsidRDefault="0055355B" w:rsidP="0029674E">
            <w:pPr>
              <w:keepNext/>
              <w:rPr>
                <w:b/>
              </w:rPr>
            </w:pPr>
            <w:r w:rsidRPr="00CD5AB3">
              <w:rPr>
                <w:b/>
              </w:rPr>
              <w:t>99x</w:t>
            </w:r>
          </w:p>
        </w:tc>
      </w:tr>
      <w:tr w:rsidR="002A6E7F" w:rsidRPr="00CD5AB3" w14:paraId="2BE931C6" w14:textId="77777777" w:rsidTr="002F2178">
        <w:trPr>
          <w:cantSplit/>
        </w:trPr>
        <w:tc>
          <w:tcPr>
            <w:tcW w:w="713" w:type="dxa"/>
            <w:gridSpan w:val="4"/>
          </w:tcPr>
          <w:p w14:paraId="263B1C2A" w14:textId="66DC5100" w:rsidR="002A6E7F" w:rsidRPr="00CD5AB3" w:rsidRDefault="002A6E7F" w:rsidP="0029674E">
            <w:pPr>
              <w:keepNext/>
              <w:rPr>
                <w:i/>
              </w:rPr>
            </w:pPr>
            <w:r w:rsidRPr="00CD5AB3">
              <w:rPr>
                <w:b/>
              </w:rPr>
              <w:t>3</w:t>
            </w:r>
            <w:r w:rsidR="00AD3AE1" w:rsidRPr="00CD5AB3">
              <w:rPr>
                <w:b/>
              </w:rPr>
              <w:t>.1</w:t>
            </w:r>
          </w:p>
        </w:tc>
        <w:tc>
          <w:tcPr>
            <w:tcW w:w="4041" w:type="dxa"/>
          </w:tcPr>
          <w:p w14:paraId="44B44868" w14:textId="77777777" w:rsidR="002A6E7F" w:rsidRPr="00CD5AB3" w:rsidRDefault="002A6E7F" w:rsidP="0029674E">
            <w:pPr>
              <w:keepNext/>
              <w:rPr>
                <w:b/>
                <w:szCs w:val="20"/>
              </w:rPr>
            </w:pPr>
            <w:r w:rsidRPr="00CD5AB3">
              <w:rPr>
                <w:b/>
                <w:szCs w:val="20"/>
              </w:rPr>
              <w:t>PODMIOT Odbierający</w:t>
            </w:r>
          </w:p>
          <w:p w14:paraId="534A8CC1" w14:textId="4A76621C" w:rsidR="002A6E7F" w:rsidRPr="00CD5AB3" w:rsidRDefault="002A6E7F" w:rsidP="0029674E">
            <w:pPr>
              <w:keepNext/>
            </w:pPr>
            <w:r w:rsidRPr="00CD5AB3">
              <w:rPr>
                <w:rFonts w:ascii="Courier New" w:hAnsi="Courier New" w:cs="Courier New"/>
                <w:noProof/>
                <w:color w:val="0000FF"/>
                <w:szCs w:val="20"/>
              </w:rPr>
              <w:t>ConsigneeTrader</w:t>
            </w:r>
          </w:p>
        </w:tc>
        <w:tc>
          <w:tcPr>
            <w:tcW w:w="432" w:type="dxa"/>
            <w:gridSpan w:val="2"/>
          </w:tcPr>
          <w:p w14:paraId="6E06B32F" w14:textId="77777777" w:rsidR="002A6E7F" w:rsidRPr="00CD5AB3" w:rsidRDefault="002A6E7F" w:rsidP="0029674E">
            <w:pPr>
              <w:keepNext/>
              <w:jc w:val="center"/>
              <w:rPr>
                <w:b/>
              </w:rPr>
            </w:pPr>
            <w:r w:rsidRPr="00CD5AB3">
              <w:rPr>
                <w:b/>
                <w:sz w:val="22"/>
                <w:szCs w:val="22"/>
              </w:rPr>
              <w:t>R</w:t>
            </w:r>
          </w:p>
        </w:tc>
        <w:tc>
          <w:tcPr>
            <w:tcW w:w="4970" w:type="dxa"/>
            <w:gridSpan w:val="4"/>
          </w:tcPr>
          <w:p w14:paraId="12150192" w14:textId="1D06F24F" w:rsidR="002A6E7F" w:rsidRPr="00CD5AB3" w:rsidRDefault="002A6E7F" w:rsidP="009A5A26">
            <w:pPr>
              <w:keepNext/>
              <w:rPr>
                <w:b/>
                <w:lang w:eastAsia="en-GB"/>
              </w:rPr>
            </w:pPr>
          </w:p>
        </w:tc>
        <w:tc>
          <w:tcPr>
            <w:tcW w:w="2318" w:type="dxa"/>
            <w:gridSpan w:val="2"/>
          </w:tcPr>
          <w:p w14:paraId="4AE9FC4E" w14:textId="77777777" w:rsidR="002A6E7F" w:rsidRPr="00CD5AB3" w:rsidRDefault="002A6E7F" w:rsidP="0029674E">
            <w:pPr>
              <w:keepNext/>
              <w:rPr>
                <w:b/>
              </w:rPr>
            </w:pPr>
          </w:p>
        </w:tc>
        <w:tc>
          <w:tcPr>
            <w:tcW w:w="848" w:type="dxa"/>
            <w:gridSpan w:val="2"/>
          </w:tcPr>
          <w:p w14:paraId="0D811401" w14:textId="77777777" w:rsidR="002A6E7F" w:rsidRPr="00CD5AB3" w:rsidRDefault="002A6E7F" w:rsidP="0029674E">
            <w:pPr>
              <w:keepNext/>
              <w:rPr>
                <w:b/>
              </w:rPr>
            </w:pPr>
            <w:r w:rsidRPr="00CD5AB3">
              <w:rPr>
                <w:b/>
              </w:rPr>
              <w:t>1x</w:t>
            </w:r>
          </w:p>
        </w:tc>
      </w:tr>
      <w:tr w:rsidR="002A6E7F" w:rsidRPr="00CD5AB3" w14:paraId="6AF3EB13" w14:textId="77777777" w:rsidTr="002F2178">
        <w:trPr>
          <w:cantSplit/>
        </w:trPr>
        <w:tc>
          <w:tcPr>
            <w:tcW w:w="713" w:type="dxa"/>
            <w:gridSpan w:val="4"/>
          </w:tcPr>
          <w:p w14:paraId="2C273061" w14:textId="77777777" w:rsidR="002A6E7F" w:rsidRPr="00CD5AB3" w:rsidRDefault="002A6E7F" w:rsidP="0029674E">
            <w:pPr>
              <w:rPr>
                <w:i/>
              </w:rPr>
            </w:pPr>
          </w:p>
        </w:tc>
        <w:tc>
          <w:tcPr>
            <w:tcW w:w="4041" w:type="dxa"/>
          </w:tcPr>
          <w:p w14:paraId="7677BC99" w14:textId="77777777" w:rsidR="002A6E7F" w:rsidRPr="00CD5AB3" w:rsidRDefault="002A6E7F" w:rsidP="0029674E">
            <w:pPr>
              <w:pStyle w:val="pqiTabBody"/>
            </w:pPr>
            <w:r w:rsidRPr="00CD5AB3">
              <w:t xml:space="preserve">JĘZYK ELEMENTU </w:t>
            </w:r>
          </w:p>
          <w:p w14:paraId="6A8B1EBC" w14:textId="77777777" w:rsidR="002A6E7F" w:rsidRPr="00CD5AB3" w:rsidRDefault="002A6E7F" w:rsidP="0029674E">
            <w:r w:rsidRPr="00CD5AB3">
              <w:rPr>
                <w:rFonts w:ascii="Courier New" w:hAnsi="Courier New" w:cs="Courier New"/>
                <w:noProof/>
                <w:color w:val="0000FF"/>
              </w:rPr>
              <w:t>@language</w:t>
            </w:r>
          </w:p>
        </w:tc>
        <w:tc>
          <w:tcPr>
            <w:tcW w:w="432" w:type="dxa"/>
            <w:gridSpan w:val="2"/>
          </w:tcPr>
          <w:p w14:paraId="7626F486" w14:textId="77777777" w:rsidR="002A6E7F" w:rsidRPr="00CD5AB3" w:rsidRDefault="002A6E7F" w:rsidP="0029674E">
            <w:pPr>
              <w:jc w:val="center"/>
            </w:pPr>
            <w:r w:rsidRPr="00CD5AB3">
              <w:t>R</w:t>
            </w:r>
          </w:p>
        </w:tc>
        <w:tc>
          <w:tcPr>
            <w:tcW w:w="4970" w:type="dxa"/>
            <w:gridSpan w:val="4"/>
          </w:tcPr>
          <w:p w14:paraId="4F7FBDE7" w14:textId="77777777" w:rsidR="002A6E7F" w:rsidRPr="00CD5AB3" w:rsidRDefault="002A6E7F" w:rsidP="0029674E"/>
        </w:tc>
        <w:tc>
          <w:tcPr>
            <w:tcW w:w="2318" w:type="dxa"/>
            <w:gridSpan w:val="2"/>
          </w:tcPr>
          <w:p w14:paraId="72A51F41" w14:textId="77777777" w:rsidR="002A6E7F" w:rsidRPr="00CD5AB3" w:rsidRDefault="002A6E7F" w:rsidP="0029674E">
            <w:pPr>
              <w:pStyle w:val="pqiTabBody"/>
            </w:pPr>
            <w:r w:rsidRPr="00CD5AB3">
              <w:t>Atrybut.</w:t>
            </w:r>
          </w:p>
          <w:p w14:paraId="43AD06BC" w14:textId="77777777" w:rsidR="002A6E7F" w:rsidRPr="00CD5AB3" w:rsidRDefault="002A6E7F" w:rsidP="0029674E">
            <w:r w:rsidRPr="00CD5AB3">
              <w:t>Wartość ze słownika „Kody języka (Language codes)”.</w:t>
            </w:r>
          </w:p>
        </w:tc>
        <w:tc>
          <w:tcPr>
            <w:tcW w:w="848" w:type="dxa"/>
            <w:gridSpan w:val="2"/>
          </w:tcPr>
          <w:p w14:paraId="5FE83987" w14:textId="77777777" w:rsidR="002A6E7F" w:rsidRPr="00CD5AB3" w:rsidRDefault="002A6E7F" w:rsidP="0029674E">
            <w:r w:rsidRPr="00CD5AB3">
              <w:t>a2</w:t>
            </w:r>
          </w:p>
        </w:tc>
      </w:tr>
      <w:tr w:rsidR="002A6E7F" w:rsidRPr="00CD5AB3" w14:paraId="127EEB0B" w14:textId="77777777" w:rsidTr="002F2178">
        <w:trPr>
          <w:cantSplit/>
        </w:trPr>
        <w:tc>
          <w:tcPr>
            <w:tcW w:w="713" w:type="dxa"/>
            <w:gridSpan w:val="4"/>
          </w:tcPr>
          <w:p w14:paraId="2A8E1B7C" w14:textId="77777777" w:rsidR="002A6E7F" w:rsidRPr="00CD5AB3" w:rsidRDefault="002A6E7F" w:rsidP="0029674E">
            <w:pPr>
              <w:rPr>
                <w:i/>
              </w:rPr>
            </w:pPr>
          </w:p>
        </w:tc>
        <w:tc>
          <w:tcPr>
            <w:tcW w:w="4041" w:type="dxa"/>
          </w:tcPr>
          <w:p w14:paraId="28C126F6" w14:textId="77777777" w:rsidR="002A6E7F" w:rsidRPr="00CD5AB3" w:rsidRDefault="002A6E7F" w:rsidP="0029674E">
            <w:pPr>
              <w:pStyle w:val="pqiTabBody"/>
            </w:pPr>
            <w:r w:rsidRPr="00CD5AB3">
              <w:t>TYP PODMIOTU</w:t>
            </w:r>
          </w:p>
          <w:p w14:paraId="150066B7"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432" w:type="dxa"/>
            <w:gridSpan w:val="2"/>
          </w:tcPr>
          <w:p w14:paraId="4B712890" w14:textId="3AAE15AF" w:rsidR="002A6E7F" w:rsidRPr="00CD5AB3" w:rsidRDefault="00460009" w:rsidP="00460009">
            <w:pPr>
              <w:pStyle w:val="pqiTabBody"/>
            </w:pPr>
            <w:r>
              <w:t>R</w:t>
            </w:r>
          </w:p>
        </w:tc>
        <w:tc>
          <w:tcPr>
            <w:tcW w:w="4970" w:type="dxa"/>
            <w:gridSpan w:val="4"/>
          </w:tcPr>
          <w:p w14:paraId="4F2DEAFD" w14:textId="4382B65D" w:rsidR="002A6E7F" w:rsidRPr="00CD5AB3" w:rsidRDefault="002A6E7F" w:rsidP="0029674E">
            <w:pPr>
              <w:pStyle w:val="pqiTabBody"/>
            </w:pPr>
          </w:p>
        </w:tc>
        <w:tc>
          <w:tcPr>
            <w:tcW w:w="2318" w:type="dxa"/>
            <w:gridSpan w:val="2"/>
          </w:tcPr>
          <w:p w14:paraId="2F9CBB1C" w14:textId="77777777" w:rsidR="002A6E7F" w:rsidRPr="00CD5AB3" w:rsidRDefault="002A6E7F" w:rsidP="0029674E">
            <w:pPr>
              <w:pStyle w:val="pqiTabBody"/>
            </w:pPr>
            <w:r w:rsidRPr="00CD5AB3">
              <w:t>Atrybut</w:t>
            </w:r>
          </w:p>
          <w:p w14:paraId="2AC2FACA" w14:textId="77777777" w:rsidR="002A6E7F" w:rsidRPr="00CD5AB3" w:rsidRDefault="002A6E7F" w:rsidP="0029674E">
            <w:pPr>
              <w:pStyle w:val="pqiTabBody"/>
            </w:pPr>
            <w:r w:rsidRPr="00CD5AB3">
              <w:t>określa rodzaj podmiotu.</w:t>
            </w:r>
          </w:p>
          <w:p w14:paraId="151BD427" w14:textId="089AD4D2" w:rsidR="002A6E7F" w:rsidRPr="00CD5AB3" w:rsidRDefault="002A6E7F" w:rsidP="0029674E">
            <w:pPr>
              <w:pStyle w:val="pqiTabBody"/>
            </w:pPr>
            <w:r w:rsidRPr="00CD5AB3">
              <w:t>Możliwe wartości ze słownika 4.</w:t>
            </w:r>
            <w:r w:rsidR="00460009">
              <w:t>5</w:t>
            </w:r>
            <w:r w:rsidR="00460009" w:rsidRPr="00CD5AB3">
              <w:t xml:space="preserve"> </w:t>
            </w:r>
            <w:r w:rsidRPr="00CD5AB3">
              <w:t>„Rodzaje podmiotów”</w:t>
            </w:r>
          </w:p>
          <w:p w14:paraId="67A69B8E" w14:textId="77777777" w:rsidR="002A6E7F" w:rsidRPr="00CD5AB3" w:rsidRDefault="002A6E7F" w:rsidP="0029674E">
            <w:pPr>
              <w:pStyle w:val="pqiTabBody"/>
            </w:pPr>
          </w:p>
        </w:tc>
        <w:tc>
          <w:tcPr>
            <w:tcW w:w="848" w:type="dxa"/>
            <w:gridSpan w:val="2"/>
          </w:tcPr>
          <w:p w14:paraId="7DAA8A0C" w14:textId="77777777" w:rsidR="002A6E7F" w:rsidRPr="00CD5AB3" w:rsidRDefault="002A6E7F" w:rsidP="0029674E">
            <w:pPr>
              <w:pStyle w:val="pqiTabBody"/>
            </w:pPr>
            <w:r w:rsidRPr="00CD5AB3">
              <w:t>n1</w:t>
            </w:r>
          </w:p>
        </w:tc>
      </w:tr>
      <w:tr w:rsidR="002A6E7F" w:rsidRPr="00CD5AB3" w14:paraId="1F409074" w14:textId="77777777" w:rsidTr="002F2178">
        <w:trPr>
          <w:cantSplit/>
        </w:trPr>
        <w:tc>
          <w:tcPr>
            <w:tcW w:w="337" w:type="dxa"/>
          </w:tcPr>
          <w:p w14:paraId="2A0BC210" w14:textId="77777777" w:rsidR="002A6E7F" w:rsidRPr="00CD5AB3" w:rsidRDefault="002A6E7F" w:rsidP="0029674E">
            <w:pPr>
              <w:rPr>
                <w:b/>
              </w:rPr>
            </w:pPr>
          </w:p>
        </w:tc>
        <w:tc>
          <w:tcPr>
            <w:tcW w:w="376" w:type="dxa"/>
            <w:gridSpan w:val="3"/>
          </w:tcPr>
          <w:p w14:paraId="2020BB14" w14:textId="77777777" w:rsidR="002A6E7F" w:rsidRPr="00CD5AB3" w:rsidRDefault="002A6E7F" w:rsidP="0029674E">
            <w:pPr>
              <w:rPr>
                <w:i/>
              </w:rPr>
            </w:pPr>
            <w:r w:rsidRPr="00CD5AB3">
              <w:rPr>
                <w:i/>
              </w:rPr>
              <w:t>a</w:t>
            </w:r>
          </w:p>
        </w:tc>
        <w:tc>
          <w:tcPr>
            <w:tcW w:w="4041" w:type="dxa"/>
          </w:tcPr>
          <w:p w14:paraId="2E6977EB" w14:textId="6FEE76FE" w:rsidR="002A6E7F" w:rsidRPr="00CD5AB3" w:rsidRDefault="002A6E7F" w:rsidP="0029674E">
            <w:pPr>
              <w:pStyle w:val="pqiTabBody"/>
              <w:rPr>
                <w:rFonts w:ascii="Courier New" w:hAnsi="Courier New" w:cs="Courier New"/>
                <w:noProof/>
                <w:color w:val="0000FF"/>
                <w:lang w:val="en-US"/>
              </w:rPr>
            </w:pPr>
            <w:r w:rsidRPr="00CD5AB3">
              <w:rPr>
                <w:lang w:val="en-US"/>
              </w:rPr>
              <w:t>Identyfikacja podmiotu</w:t>
            </w:r>
          </w:p>
          <w:p w14:paraId="1D11BFE1" w14:textId="77777777" w:rsidR="002A6E7F" w:rsidRDefault="002A6E7F" w:rsidP="00BF34B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340E0D0D" w14:textId="47974F18" w:rsidR="000E666C" w:rsidRPr="00B740E1" w:rsidRDefault="000E666C" w:rsidP="00BF34B8">
            <w:pPr>
              <w:pStyle w:val="pqiTabBody"/>
              <w:rPr>
                <w:lang w:val="en-US"/>
              </w:rPr>
            </w:pPr>
            <w:r>
              <w:rPr>
                <w:rFonts w:ascii="Courier New" w:hAnsi="Courier New" w:cs="Courier New"/>
                <w:noProof/>
                <w:color w:val="0000FF"/>
                <w:lang w:val="en-US"/>
              </w:rPr>
              <w:t>TraderId/PersonalId</w:t>
            </w:r>
          </w:p>
        </w:tc>
        <w:tc>
          <w:tcPr>
            <w:tcW w:w="432" w:type="dxa"/>
            <w:gridSpan w:val="2"/>
          </w:tcPr>
          <w:p w14:paraId="1A176FD6" w14:textId="77777777" w:rsidR="002A6E7F" w:rsidRPr="00CD5AB3" w:rsidRDefault="002A6E7F" w:rsidP="0029674E">
            <w:pPr>
              <w:pStyle w:val="pqiTabBody"/>
            </w:pPr>
            <w:r w:rsidRPr="00CD5AB3">
              <w:t>R</w:t>
            </w:r>
          </w:p>
        </w:tc>
        <w:tc>
          <w:tcPr>
            <w:tcW w:w="4970" w:type="dxa"/>
            <w:gridSpan w:val="4"/>
          </w:tcPr>
          <w:p w14:paraId="102A1C7E" w14:textId="77777777" w:rsidR="002A6E7F" w:rsidRPr="00CD5AB3" w:rsidRDefault="002A6E7F" w:rsidP="0029674E">
            <w:pPr>
              <w:pStyle w:val="pqiTabBody"/>
            </w:pPr>
          </w:p>
        </w:tc>
        <w:tc>
          <w:tcPr>
            <w:tcW w:w="2318" w:type="dxa"/>
            <w:gridSpan w:val="2"/>
          </w:tcPr>
          <w:p w14:paraId="3A93C6A5" w14:textId="77777777" w:rsidR="002A6E7F" w:rsidRPr="00CD5AB3" w:rsidRDefault="002A6E7F" w:rsidP="0029674E">
            <w:pPr>
              <w:pStyle w:val="pqiTabBody"/>
            </w:pPr>
            <w:r w:rsidRPr="00CD5AB3">
              <w:t>Należy podać identyfikator podmiotu zależny od wybranego typu podmiotu.</w:t>
            </w:r>
          </w:p>
          <w:p w14:paraId="52387C9C" w14:textId="77777777" w:rsidR="002A6E7F" w:rsidRPr="00CD5AB3" w:rsidRDefault="002A6E7F" w:rsidP="0029674E">
            <w:pPr>
              <w:pStyle w:val="pqiTabBody"/>
            </w:pPr>
            <w:r w:rsidRPr="00CD5AB3">
              <w:t>Obowiązkowe podanie dokładnie jednego identyfikatora</w:t>
            </w:r>
          </w:p>
        </w:tc>
        <w:tc>
          <w:tcPr>
            <w:tcW w:w="848" w:type="dxa"/>
            <w:gridSpan w:val="2"/>
          </w:tcPr>
          <w:p w14:paraId="5C115040" w14:textId="77777777" w:rsidR="002A6E7F" w:rsidRPr="00CD5AB3" w:rsidRDefault="002A6E7F" w:rsidP="0029674E">
            <w:pPr>
              <w:pStyle w:val="pqiTabBody"/>
            </w:pPr>
          </w:p>
        </w:tc>
      </w:tr>
      <w:tr w:rsidR="002A6E7F" w:rsidRPr="00CD5AB3" w14:paraId="7082C25D" w14:textId="77777777" w:rsidTr="002F2178">
        <w:trPr>
          <w:cantSplit/>
        </w:trPr>
        <w:tc>
          <w:tcPr>
            <w:tcW w:w="337" w:type="dxa"/>
          </w:tcPr>
          <w:p w14:paraId="0AF26685" w14:textId="77777777" w:rsidR="002A6E7F" w:rsidRPr="00CD5AB3" w:rsidRDefault="002A6E7F" w:rsidP="0029674E">
            <w:pPr>
              <w:rPr>
                <w:b/>
              </w:rPr>
            </w:pPr>
          </w:p>
        </w:tc>
        <w:tc>
          <w:tcPr>
            <w:tcW w:w="376" w:type="dxa"/>
            <w:gridSpan w:val="3"/>
          </w:tcPr>
          <w:p w14:paraId="1053AE86" w14:textId="77777777" w:rsidR="002A6E7F" w:rsidRPr="00CD5AB3" w:rsidRDefault="002A6E7F" w:rsidP="0029674E">
            <w:pPr>
              <w:rPr>
                <w:i/>
              </w:rPr>
            </w:pPr>
            <w:r w:rsidRPr="00CD5AB3">
              <w:rPr>
                <w:i/>
              </w:rPr>
              <w:t>b</w:t>
            </w:r>
          </w:p>
        </w:tc>
        <w:tc>
          <w:tcPr>
            <w:tcW w:w="4041" w:type="dxa"/>
          </w:tcPr>
          <w:p w14:paraId="755AF29D" w14:textId="77777777" w:rsidR="002A6E7F" w:rsidRPr="00CD5AB3" w:rsidRDefault="002A6E7F" w:rsidP="0029674E">
            <w:r w:rsidRPr="00CD5AB3">
              <w:t>Nazwa podmiotu</w:t>
            </w:r>
          </w:p>
          <w:p w14:paraId="3D1A6A1F" w14:textId="77777777" w:rsidR="002A6E7F" w:rsidRPr="00CD5AB3" w:rsidRDefault="002A6E7F" w:rsidP="0029674E">
            <w:r w:rsidRPr="00CD5AB3">
              <w:rPr>
                <w:rFonts w:ascii="Courier New" w:hAnsi="Courier New" w:cs="Courier New"/>
                <w:noProof/>
                <w:color w:val="0000FF"/>
                <w:szCs w:val="20"/>
              </w:rPr>
              <w:t>TraderName</w:t>
            </w:r>
          </w:p>
        </w:tc>
        <w:tc>
          <w:tcPr>
            <w:tcW w:w="432" w:type="dxa"/>
            <w:gridSpan w:val="2"/>
          </w:tcPr>
          <w:p w14:paraId="3965EF1E" w14:textId="77777777" w:rsidR="002A6E7F" w:rsidRPr="00CD5AB3" w:rsidRDefault="002A6E7F" w:rsidP="0029674E">
            <w:pPr>
              <w:jc w:val="center"/>
            </w:pPr>
            <w:r w:rsidRPr="00CD5AB3">
              <w:rPr>
                <w:szCs w:val="20"/>
              </w:rPr>
              <w:t>R</w:t>
            </w:r>
          </w:p>
        </w:tc>
        <w:tc>
          <w:tcPr>
            <w:tcW w:w="4970" w:type="dxa"/>
            <w:gridSpan w:val="4"/>
          </w:tcPr>
          <w:p w14:paraId="16933329" w14:textId="77777777" w:rsidR="002A6E7F" w:rsidRPr="00CD5AB3" w:rsidRDefault="002A6E7F" w:rsidP="0029674E"/>
        </w:tc>
        <w:tc>
          <w:tcPr>
            <w:tcW w:w="2318" w:type="dxa"/>
            <w:gridSpan w:val="2"/>
          </w:tcPr>
          <w:p w14:paraId="281E5688" w14:textId="77777777" w:rsidR="002A6E7F" w:rsidRPr="00CD5AB3" w:rsidRDefault="002A6E7F" w:rsidP="0029674E"/>
        </w:tc>
        <w:tc>
          <w:tcPr>
            <w:tcW w:w="848" w:type="dxa"/>
            <w:gridSpan w:val="2"/>
          </w:tcPr>
          <w:p w14:paraId="2EEA6072" w14:textId="77777777" w:rsidR="002A6E7F" w:rsidRPr="00CD5AB3" w:rsidRDefault="002A6E7F" w:rsidP="0029674E">
            <w:r w:rsidRPr="00CD5AB3">
              <w:t>an..182</w:t>
            </w:r>
          </w:p>
        </w:tc>
      </w:tr>
      <w:tr w:rsidR="002A6E7F" w:rsidRPr="00CD5AB3" w14:paraId="1909177E" w14:textId="77777777" w:rsidTr="002F2178">
        <w:trPr>
          <w:cantSplit/>
        </w:trPr>
        <w:tc>
          <w:tcPr>
            <w:tcW w:w="337" w:type="dxa"/>
          </w:tcPr>
          <w:p w14:paraId="63675887" w14:textId="77777777" w:rsidR="002A6E7F" w:rsidRPr="00CD5AB3" w:rsidRDefault="002A6E7F" w:rsidP="0029674E">
            <w:pPr>
              <w:rPr>
                <w:b/>
              </w:rPr>
            </w:pPr>
          </w:p>
        </w:tc>
        <w:tc>
          <w:tcPr>
            <w:tcW w:w="376" w:type="dxa"/>
            <w:gridSpan w:val="3"/>
          </w:tcPr>
          <w:p w14:paraId="0EBC1EDE" w14:textId="77777777" w:rsidR="002A6E7F" w:rsidRPr="00CD5AB3" w:rsidRDefault="002A6E7F" w:rsidP="0029674E">
            <w:pPr>
              <w:rPr>
                <w:i/>
              </w:rPr>
            </w:pPr>
            <w:r w:rsidRPr="00CD5AB3">
              <w:rPr>
                <w:i/>
              </w:rPr>
              <w:t>c</w:t>
            </w:r>
          </w:p>
        </w:tc>
        <w:tc>
          <w:tcPr>
            <w:tcW w:w="4041" w:type="dxa"/>
          </w:tcPr>
          <w:p w14:paraId="61F8ECBC" w14:textId="77777777" w:rsidR="002A6E7F" w:rsidRPr="00CD5AB3" w:rsidRDefault="002A6E7F" w:rsidP="0029674E">
            <w:r w:rsidRPr="00CD5AB3">
              <w:t>Ulica</w:t>
            </w:r>
          </w:p>
          <w:p w14:paraId="259ECA15" w14:textId="77777777" w:rsidR="002A6E7F" w:rsidRPr="00CD5AB3" w:rsidRDefault="002A6E7F" w:rsidP="0029674E">
            <w:r w:rsidRPr="00CD5AB3">
              <w:rPr>
                <w:rFonts w:ascii="Courier New" w:hAnsi="Courier New" w:cs="Courier New"/>
                <w:noProof/>
                <w:color w:val="0000FF"/>
                <w:szCs w:val="20"/>
              </w:rPr>
              <w:t>StreetName</w:t>
            </w:r>
          </w:p>
        </w:tc>
        <w:tc>
          <w:tcPr>
            <w:tcW w:w="432" w:type="dxa"/>
            <w:gridSpan w:val="2"/>
          </w:tcPr>
          <w:p w14:paraId="57BB3CAD" w14:textId="77777777" w:rsidR="002A6E7F" w:rsidRPr="00CD5AB3" w:rsidRDefault="002A6E7F" w:rsidP="0029674E">
            <w:pPr>
              <w:jc w:val="center"/>
            </w:pPr>
            <w:r w:rsidRPr="00CD5AB3">
              <w:rPr>
                <w:szCs w:val="20"/>
              </w:rPr>
              <w:t>R</w:t>
            </w:r>
          </w:p>
        </w:tc>
        <w:tc>
          <w:tcPr>
            <w:tcW w:w="4970" w:type="dxa"/>
            <w:gridSpan w:val="4"/>
          </w:tcPr>
          <w:p w14:paraId="4513A9C4" w14:textId="77777777" w:rsidR="002A6E7F" w:rsidRPr="00CD5AB3" w:rsidRDefault="002A6E7F" w:rsidP="0029674E"/>
        </w:tc>
        <w:tc>
          <w:tcPr>
            <w:tcW w:w="2318" w:type="dxa"/>
            <w:gridSpan w:val="2"/>
          </w:tcPr>
          <w:p w14:paraId="1E6493C8" w14:textId="77777777" w:rsidR="002A6E7F" w:rsidRPr="00CD5AB3" w:rsidRDefault="002A6E7F" w:rsidP="0029674E"/>
        </w:tc>
        <w:tc>
          <w:tcPr>
            <w:tcW w:w="848" w:type="dxa"/>
            <w:gridSpan w:val="2"/>
          </w:tcPr>
          <w:p w14:paraId="13860F63" w14:textId="77777777" w:rsidR="002A6E7F" w:rsidRPr="00CD5AB3" w:rsidRDefault="002A6E7F" w:rsidP="0029674E">
            <w:r w:rsidRPr="00CD5AB3">
              <w:t>an..65</w:t>
            </w:r>
          </w:p>
        </w:tc>
      </w:tr>
      <w:tr w:rsidR="002A6E7F" w:rsidRPr="00CD5AB3" w14:paraId="28657FC6" w14:textId="77777777" w:rsidTr="002F2178">
        <w:trPr>
          <w:cantSplit/>
        </w:trPr>
        <w:tc>
          <w:tcPr>
            <w:tcW w:w="337" w:type="dxa"/>
          </w:tcPr>
          <w:p w14:paraId="0CD6FE0A" w14:textId="77777777" w:rsidR="002A6E7F" w:rsidRPr="00CD5AB3" w:rsidRDefault="002A6E7F" w:rsidP="0029674E">
            <w:pPr>
              <w:rPr>
                <w:b/>
              </w:rPr>
            </w:pPr>
          </w:p>
        </w:tc>
        <w:tc>
          <w:tcPr>
            <w:tcW w:w="376" w:type="dxa"/>
            <w:gridSpan w:val="3"/>
          </w:tcPr>
          <w:p w14:paraId="2EDC8121" w14:textId="77777777" w:rsidR="002A6E7F" w:rsidRPr="00CD5AB3" w:rsidRDefault="002A6E7F" w:rsidP="0029674E">
            <w:pPr>
              <w:rPr>
                <w:i/>
              </w:rPr>
            </w:pPr>
            <w:r w:rsidRPr="00CD5AB3">
              <w:rPr>
                <w:i/>
              </w:rPr>
              <w:t>d</w:t>
            </w:r>
          </w:p>
        </w:tc>
        <w:tc>
          <w:tcPr>
            <w:tcW w:w="4041" w:type="dxa"/>
          </w:tcPr>
          <w:p w14:paraId="5C528B01" w14:textId="77777777" w:rsidR="002A6E7F" w:rsidRPr="00CD5AB3" w:rsidRDefault="002A6E7F" w:rsidP="0029674E">
            <w:r w:rsidRPr="00CD5AB3">
              <w:t>Numer domu</w:t>
            </w:r>
          </w:p>
          <w:p w14:paraId="65AB9228" w14:textId="77777777" w:rsidR="002A6E7F" w:rsidRPr="00CD5AB3" w:rsidRDefault="002A6E7F" w:rsidP="0029674E">
            <w:r w:rsidRPr="00CD5AB3">
              <w:rPr>
                <w:rFonts w:ascii="Courier New" w:hAnsi="Courier New" w:cs="Courier New"/>
                <w:noProof/>
                <w:color w:val="0000FF"/>
                <w:szCs w:val="20"/>
              </w:rPr>
              <w:t>StreetNumber</w:t>
            </w:r>
          </w:p>
        </w:tc>
        <w:tc>
          <w:tcPr>
            <w:tcW w:w="432" w:type="dxa"/>
            <w:gridSpan w:val="2"/>
          </w:tcPr>
          <w:p w14:paraId="0212FED9" w14:textId="77777777" w:rsidR="002A6E7F" w:rsidRPr="00CD5AB3" w:rsidRDefault="002A6E7F" w:rsidP="0029674E">
            <w:pPr>
              <w:jc w:val="center"/>
            </w:pPr>
            <w:r w:rsidRPr="00CD5AB3">
              <w:rPr>
                <w:szCs w:val="20"/>
              </w:rPr>
              <w:t>O</w:t>
            </w:r>
          </w:p>
        </w:tc>
        <w:tc>
          <w:tcPr>
            <w:tcW w:w="4970" w:type="dxa"/>
            <w:gridSpan w:val="4"/>
          </w:tcPr>
          <w:p w14:paraId="2DC7770B" w14:textId="77777777" w:rsidR="002A6E7F" w:rsidRPr="00CD5AB3" w:rsidRDefault="002A6E7F" w:rsidP="0029674E"/>
        </w:tc>
        <w:tc>
          <w:tcPr>
            <w:tcW w:w="2318" w:type="dxa"/>
            <w:gridSpan w:val="2"/>
          </w:tcPr>
          <w:p w14:paraId="582E9AEB" w14:textId="77777777" w:rsidR="002A6E7F" w:rsidRPr="00CD5AB3" w:rsidRDefault="002A6E7F" w:rsidP="0029674E"/>
        </w:tc>
        <w:tc>
          <w:tcPr>
            <w:tcW w:w="848" w:type="dxa"/>
            <w:gridSpan w:val="2"/>
          </w:tcPr>
          <w:p w14:paraId="0EFA0383" w14:textId="77777777" w:rsidR="002A6E7F" w:rsidRPr="00CD5AB3" w:rsidRDefault="002A6E7F" w:rsidP="0029674E">
            <w:r w:rsidRPr="00CD5AB3">
              <w:t>an..11</w:t>
            </w:r>
          </w:p>
        </w:tc>
      </w:tr>
      <w:tr w:rsidR="002A6E7F" w:rsidRPr="00CD5AB3" w14:paraId="71184202" w14:textId="77777777" w:rsidTr="002F2178">
        <w:trPr>
          <w:cantSplit/>
        </w:trPr>
        <w:tc>
          <w:tcPr>
            <w:tcW w:w="337" w:type="dxa"/>
          </w:tcPr>
          <w:p w14:paraId="58E397D5" w14:textId="77777777" w:rsidR="002A6E7F" w:rsidRPr="00CD5AB3" w:rsidRDefault="002A6E7F" w:rsidP="0029674E">
            <w:pPr>
              <w:rPr>
                <w:b/>
              </w:rPr>
            </w:pPr>
          </w:p>
        </w:tc>
        <w:tc>
          <w:tcPr>
            <w:tcW w:w="376" w:type="dxa"/>
            <w:gridSpan w:val="3"/>
          </w:tcPr>
          <w:p w14:paraId="2E44BC78" w14:textId="77777777" w:rsidR="002A6E7F" w:rsidRPr="00CD5AB3" w:rsidRDefault="002A6E7F" w:rsidP="0029674E">
            <w:pPr>
              <w:rPr>
                <w:i/>
              </w:rPr>
            </w:pPr>
            <w:r w:rsidRPr="00CD5AB3">
              <w:rPr>
                <w:i/>
              </w:rPr>
              <w:t>e</w:t>
            </w:r>
          </w:p>
        </w:tc>
        <w:tc>
          <w:tcPr>
            <w:tcW w:w="4041" w:type="dxa"/>
          </w:tcPr>
          <w:p w14:paraId="1DFF0543" w14:textId="77777777" w:rsidR="002A6E7F" w:rsidRPr="00CD5AB3" w:rsidRDefault="002A6E7F" w:rsidP="0029674E">
            <w:r w:rsidRPr="00CD5AB3">
              <w:t>Kod pocztowy</w:t>
            </w:r>
          </w:p>
          <w:p w14:paraId="5B79A19F" w14:textId="77777777" w:rsidR="002A6E7F" w:rsidRPr="00CD5AB3" w:rsidRDefault="002A6E7F" w:rsidP="0029674E">
            <w:r w:rsidRPr="00CD5AB3">
              <w:rPr>
                <w:rFonts w:ascii="Courier New" w:hAnsi="Courier New" w:cs="Courier New"/>
                <w:noProof/>
                <w:color w:val="0000FF"/>
                <w:szCs w:val="20"/>
              </w:rPr>
              <w:t>Postcode</w:t>
            </w:r>
          </w:p>
        </w:tc>
        <w:tc>
          <w:tcPr>
            <w:tcW w:w="432" w:type="dxa"/>
            <w:gridSpan w:val="2"/>
          </w:tcPr>
          <w:p w14:paraId="643A3923" w14:textId="77777777" w:rsidR="002A6E7F" w:rsidRPr="00CD5AB3" w:rsidRDefault="002A6E7F" w:rsidP="0029674E">
            <w:pPr>
              <w:jc w:val="center"/>
            </w:pPr>
            <w:r w:rsidRPr="00CD5AB3">
              <w:rPr>
                <w:szCs w:val="20"/>
              </w:rPr>
              <w:t>R</w:t>
            </w:r>
          </w:p>
        </w:tc>
        <w:tc>
          <w:tcPr>
            <w:tcW w:w="4970" w:type="dxa"/>
            <w:gridSpan w:val="4"/>
          </w:tcPr>
          <w:p w14:paraId="28AECE88" w14:textId="77777777" w:rsidR="002A6E7F" w:rsidRPr="00CD5AB3" w:rsidRDefault="002A6E7F" w:rsidP="0029674E"/>
        </w:tc>
        <w:tc>
          <w:tcPr>
            <w:tcW w:w="2318" w:type="dxa"/>
            <w:gridSpan w:val="2"/>
          </w:tcPr>
          <w:p w14:paraId="5535F093" w14:textId="77777777" w:rsidR="002A6E7F" w:rsidRPr="00CD5AB3" w:rsidRDefault="002A6E7F" w:rsidP="0029674E"/>
        </w:tc>
        <w:tc>
          <w:tcPr>
            <w:tcW w:w="848" w:type="dxa"/>
            <w:gridSpan w:val="2"/>
          </w:tcPr>
          <w:p w14:paraId="115B27F3" w14:textId="77777777" w:rsidR="002A6E7F" w:rsidRPr="00CD5AB3" w:rsidRDefault="002A6E7F" w:rsidP="0029674E">
            <w:r w:rsidRPr="00CD5AB3">
              <w:t>an..10</w:t>
            </w:r>
          </w:p>
        </w:tc>
      </w:tr>
      <w:tr w:rsidR="002A6E7F" w:rsidRPr="00CD5AB3" w14:paraId="60F19020" w14:textId="77777777" w:rsidTr="002F2178">
        <w:trPr>
          <w:cantSplit/>
        </w:trPr>
        <w:tc>
          <w:tcPr>
            <w:tcW w:w="337" w:type="dxa"/>
          </w:tcPr>
          <w:p w14:paraId="4AA9316D" w14:textId="77777777" w:rsidR="002A6E7F" w:rsidRPr="00CD5AB3" w:rsidRDefault="002A6E7F" w:rsidP="0029674E">
            <w:pPr>
              <w:rPr>
                <w:b/>
              </w:rPr>
            </w:pPr>
          </w:p>
        </w:tc>
        <w:tc>
          <w:tcPr>
            <w:tcW w:w="376" w:type="dxa"/>
            <w:gridSpan w:val="3"/>
          </w:tcPr>
          <w:p w14:paraId="57D9EF40" w14:textId="77777777" w:rsidR="002A6E7F" w:rsidRPr="00CD5AB3" w:rsidRDefault="002A6E7F" w:rsidP="0029674E">
            <w:pPr>
              <w:rPr>
                <w:i/>
              </w:rPr>
            </w:pPr>
            <w:r w:rsidRPr="00CD5AB3">
              <w:rPr>
                <w:i/>
              </w:rPr>
              <w:t>f</w:t>
            </w:r>
          </w:p>
        </w:tc>
        <w:tc>
          <w:tcPr>
            <w:tcW w:w="4041" w:type="dxa"/>
          </w:tcPr>
          <w:p w14:paraId="5EBC3D1F" w14:textId="77777777" w:rsidR="002A6E7F" w:rsidRPr="00CD5AB3" w:rsidRDefault="002A6E7F" w:rsidP="0029674E">
            <w:r w:rsidRPr="00CD5AB3">
              <w:t>Miejscowość</w:t>
            </w:r>
          </w:p>
          <w:p w14:paraId="7681A40D" w14:textId="77777777" w:rsidR="002A6E7F" w:rsidRPr="00CD5AB3" w:rsidRDefault="002A6E7F" w:rsidP="0029674E">
            <w:r w:rsidRPr="00CD5AB3">
              <w:rPr>
                <w:rFonts w:ascii="Courier New" w:hAnsi="Courier New" w:cs="Courier New"/>
                <w:noProof/>
                <w:color w:val="0000FF"/>
                <w:szCs w:val="20"/>
              </w:rPr>
              <w:t>City</w:t>
            </w:r>
          </w:p>
        </w:tc>
        <w:tc>
          <w:tcPr>
            <w:tcW w:w="432" w:type="dxa"/>
            <w:gridSpan w:val="2"/>
          </w:tcPr>
          <w:p w14:paraId="667F8619" w14:textId="77777777" w:rsidR="002A6E7F" w:rsidRPr="00CD5AB3" w:rsidRDefault="002A6E7F" w:rsidP="0029674E">
            <w:pPr>
              <w:jc w:val="center"/>
            </w:pPr>
            <w:r w:rsidRPr="00CD5AB3">
              <w:rPr>
                <w:szCs w:val="20"/>
              </w:rPr>
              <w:t>R</w:t>
            </w:r>
          </w:p>
        </w:tc>
        <w:tc>
          <w:tcPr>
            <w:tcW w:w="4970" w:type="dxa"/>
            <w:gridSpan w:val="4"/>
          </w:tcPr>
          <w:p w14:paraId="45486531" w14:textId="77777777" w:rsidR="002A6E7F" w:rsidRPr="00CD5AB3" w:rsidRDefault="002A6E7F" w:rsidP="0029674E"/>
        </w:tc>
        <w:tc>
          <w:tcPr>
            <w:tcW w:w="2318" w:type="dxa"/>
            <w:gridSpan w:val="2"/>
          </w:tcPr>
          <w:p w14:paraId="055EE92A" w14:textId="77777777" w:rsidR="002A6E7F" w:rsidRPr="00CD5AB3" w:rsidRDefault="002A6E7F" w:rsidP="0029674E"/>
        </w:tc>
        <w:tc>
          <w:tcPr>
            <w:tcW w:w="848" w:type="dxa"/>
            <w:gridSpan w:val="2"/>
          </w:tcPr>
          <w:p w14:paraId="25239400" w14:textId="77777777" w:rsidR="002A6E7F" w:rsidRPr="00CD5AB3" w:rsidRDefault="002A6E7F" w:rsidP="0029674E">
            <w:r w:rsidRPr="00CD5AB3">
              <w:t>an..50</w:t>
            </w:r>
          </w:p>
        </w:tc>
      </w:tr>
      <w:tr w:rsidR="002A6E7F" w:rsidRPr="00CD5AB3" w14:paraId="48240301" w14:textId="77777777" w:rsidTr="002F2178">
        <w:trPr>
          <w:cantSplit/>
        </w:trPr>
        <w:tc>
          <w:tcPr>
            <w:tcW w:w="713" w:type="dxa"/>
            <w:gridSpan w:val="4"/>
          </w:tcPr>
          <w:p w14:paraId="2E330A72" w14:textId="4B2F980B" w:rsidR="002A6E7F" w:rsidRPr="00CD5AB3" w:rsidRDefault="00AD3AE1" w:rsidP="0029674E">
            <w:pPr>
              <w:keepNext/>
              <w:rPr>
                <w:i/>
              </w:rPr>
            </w:pPr>
            <w:r w:rsidRPr="00CD5AB3">
              <w:rPr>
                <w:i/>
              </w:rPr>
              <w:t>3.2</w:t>
            </w:r>
          </w:p>
        </w:tc>
        <w:tc>
          <w:tcPr>
            <w:tcW w:w="4041" w:type="dxa"/>
          </w:tcPr>
          <w:p w14:paraId="772483B0" w14:textId="77777777" w:rsidR="002A6E7F" w:rsidRPr="00CD5AB3" w:rsidRDefault="002A6E7F" w:rsidP="0029674E">
            <w:pPr>
              <w:keepNext/>
              <w:rPr>
                <w:b/>
              </w:rPr>
            </w:pPr>
            <w:r w:rsidRPr="00CD5AB3">
              <w:rPr>
                <w:b/>
              </w:rPr>
              <w:t xml:space="preserve">Miejsce odbioru </w:t>
            </w:r>
          </w:p>
          <w:p w14:paraId="4EDCF3B1" w14:textId="77777777" w:rsidR="002A6E7F" w:rsidRPr="00CD5AB3" w:rsidRDefault="002A6E7F" w:rsidP="0029674E">
            <w:pPr>
              <w:keepNext/>
              <w:rPr>
                <w:b/>
              </w:rPr>
            </w:pPr>
            <w:r w:rsidRPr="00CD5AB3">
              <w:rPr>
                <w:rFonts w:ascii="Courier New" w:hAnsi="Courier New" w:cs="Courier New"/>
                <w:noProof/>
                <w:color w:val="0000FF"/>
                <w:szCs w:val="20"/>
              </w:rPr>
              <w:t>DeliveryPlaceTrader</w:t>
            </w:r>
          </w:p>
        </w:tc>
        <w:tc>
          <w:tcPr>
            <w:tcW w:w="456" w:type="dxa"/>
            <w:gridSpan w:val="3"/>
          </w:tcPr>
          <w:p w14:paraId="0D7DB7C7" w14:textId="77777777" w:rsidR="002A6E7F" w:rsidRPr="00CD5AB3" w:rsidRDefault="002A6E7F" w:rsidP="0029674E">
            <w:pPr>
              <w:keepNext/>
              <w:jc w:val="center"/>
              <w:rPr>
                <w:b/>
              </w:rPr>
            </w:pPr>
            <w:r w:rsidRPr="00CD5AB3">
              <w:rPr>
                <w:b/>
                <w:sz w:val="22"/>
                <w:szCs w:val="22"/>
              </w:rPr>
              <w:t>D</w:t>
            </w:r>
          </w:p>
        </w:tc>
        <w:tc>
          <w:tcPr>
            <w:tcW w:w="4946" w:type="dxa"/>
            <w:gridSpan w:val="3"/>
          </w:tcPr>
          <w:p w14:paraId="2B00050B" w14:textId="07986EDD" w:rsidR="002A6E7F" w:rsidRPr="00CD5AB3" w:rsidRDefault="002A6E7F" w:rsidP="0029674E">
            <w:pPr>
              <w:pStyle w:val="pqiTabBody"/>
              <w:rPr>
                <w:b/>
                <w:i/>
              </w:rPr>
            </w:pPr>
            <w:r w:rsidRPr="00CD5AB3">
              <w:rPr>
                <w:b/>
                <w:i/>
              </w:rPr>
              <w:t xml:space="preserve">„R” </w:t>
            </w:r>
            <w:r w:rsidRPr="00CD5AB3">
              <w:rPr>
                <w:szCs w:val="24"/>
              </w:rPr>
              <w:t>jeśli dane różne od 3</w:t>
            </w:r>
            <w:r w:rsidR="00B93632" w:rsidRPr="00CD5AB3">
              <w:rPr>
                <w:szCs w:val="24"/>
              </w:rPr>
              <w:t>.1</w:t>
            </w:r>
          </w:p>
        </w:tc>
        <w:tc>
          <w:tcPr>
            <w:tcW w:w="2318" w:type="dxa"/>
            <w:gridSpan w:val="2"/>
          </w:tcPr>
          <w:p w14:paraId="3ACE2FDE" w14:textId="77777777" w:rsidR="002A6E7F" w:rsidRPr="00CD5AB3" w:rsidRDefault="002A6E7F" w:rsidP="0029674E">
            <w:pPr>
              <w:keepNext/>
              <w:rPr>
                <w:b/>
              </w:rPr>
            </w:pPr>
            <w:r w:rsidRPr="00CD5AB3">
              <w:rPr>
                <w:b/>
              </w:rPr>
              <w:t>Należy podać rzeczywiste miejsce odbioru wyrobów akcyzowych.</w:t>
            </w:r>
          </w:p>
        </w:tc>
        <w:tc>
          <w:tcPr>
            <w:tcW w:w="848" w:type="dxa"/>
            <w:gridSpan w:val="2"/>
          </w:tcPr>
          <w:p w14:paraId="130F2C52" w14:textId="77777777" w:rsidR="002A6E7F" w:rsidRPr="00CD5AB3" w:rsidRDefault="002A6E7F" w:rsidP="0029674E">
            <w:pPr>
              <w:keepNext/>
              <w:rPr>
                <w:b/>
              </w:rPr>
            </w:pPr>
            <w:r w:rsidRPr="00CD5AB3">
              <w:rPr>
                <w:b/>
              </w:rPr>
              <w:t>1x</w:t>
            </w:r>
          </w:p>
        </w:tc>
      </w:tr>
      <w:tr w:rsidR="002A6E7F" w:rsidRPr="00CD5AB3" w14:paraId="463940AF" w14:textId="77777777" w:rsidTr="002F2178">
        <w:trPr>
          <w:cantSplit/>
        </w:trPr>
        <w:tc>
          <w:tcPr>
            <w:tcW w:w="713" w:type="dxa"/>
            <w:gridSpan w:val="4"/>
          </w:tcPr>
          <w:p w14:paraId="28942690" w14:textId="77777777" w:rsidR="002A6E7F" w:rsidRPr="00CD5AB3" w:rsidRDefault="002A6E7F" w:rsidP="0029674E">
            <w:pPr>
              <w:rPr>
                <w:i/>
              </w:rPr>
            </w:pPr>
          </w:p>
        </w:tc>
        <w:tc>
          <w:tcPr>
            <w:tcW w:w="4041" w:type="dxa"/>
          </w:tcPr>
          <w:p w14:paraId="56983D0D" w14:textId="77777777" w:rsidR="002A6E7F" w:rsidRPr="00CD5AB3" w:rsidRDefault="002A6E7F" w:rsidP="0029674E">
            <w:pPr>
              <w:pStyle w:val="pqiTabBody"/>
            </w:pPr>
            <w:r w:rsidRPr="00CD5AB3">
              <w:t xml:space="preserve">JĘZYK ELEMENTU </w:t>
            </w:r>
          </w:p>
          <w:p w14:paraId="296AF44A" w14:textId="77777777" w:rsidR="002A6E7F" w:rsidRPr="00CD5AB3" w:rsidRDefault="002A6E7F" w:rsidP="0029674E">
            <w:r w:rsidRPr="00CD5AB3">
              <w:rPr>
                <w:rFonts w:ascii="Courier New" w:hAnsi="Courier New" w:cs="Courier New"/>
                <w:noProof/>
                <w:color w:val="0000FF"/>
              </w:rPr>
              <w:t>@language</w:t>
            </w:r>
          </w:p>
        </w:tc>
        <w:tc>
          <w:tcPr>
            <w:tcW w:w="456" w:type="dxa"/>
            <w:gridSpan w:val="3"/>
          </w:tcPr>
          <w:p w14:paraId="072A8930" w14:textId="77777777" w:rsidR="002A6E7F" w:rsidRPr="00CD5AB3" w:rsidRDefault="002A6E7F" w:rsidP="0029674E">
            <w:pPr>
              <w:jc w:val="center"/>
            </w:pPr>
            <w:r w:rsidRPr="00CD5AB3">
              <w:t>D</w:t>
            </w:r>
          </w:p>
        </w:tc>
        <w:tc>
          <w:tcPr>
            <w:tcW w:w="4946" w:type="dxa"/>
            <w:gridSpan w:val="3"/>
          </w:tcPr>
          <w:p w14:paraId="05DDA2CD" w14:textId="25D737F7" w:rsidR="002A6E7F" w:rsidRPr="00CD5AB3" w:rsidRDefault="00867DE5" w:rsidP="0029674E">
            <w:pPr>
              <w:pStyle w:val="pqiTabBody"/>
            </w:pPr>
            <w:r>
              <w:t>R jeśli uzupełniana jest sekcja 3.2.</w:t>
            </w:r>
          </w:p>
        </w:tc>
        <w:tc>
          <w:tcPr>
            <w:tcW w:w="2318" w:type="dxa"/>
            <w:gridSpan w:val="2"/>
          </w:tcPr>
          <w:p w14:paraId="22BB33F8" w14:textId="77777777" w:rsidR="002A6E7F" w:rsidRPr="00CD5AB3" w:rsidRDefault="002A6E7F" w:rsidP="0029674E">
            <w:pPr>
              <w:pStyle w:val="pqiTabBody"/>
            </w:pPr>
            <w:r w:rsidRPr="00CD5AB3">
              <w:t>Atrybut.</w:t>
            </w:r>
          </w:p>
          <w:p w14:paraId="02C56BFE" w14:textId="77777777" w:rsidR="002A6E7F" w:rsidRPr="00CD5AB3" w:rsidRDefault="002A6E7F" w:rsidP="0029674E">
            <w:r w:rsidRPr="00CD5AB3">
              <w:t>Wartość ze słownika „Kody języka (Language codes)”.</w:t>
            </w:r>
          </w:p>
        </w:tc>
        <w:tc>
          <w:tcPr>
            <w:tcW w:w="848" w:type="dxa"/>
            <w:gridSpan w:val="2"/>
          </w:tcPr>
          <w:p w14:paraId="6ACC99E8" w14:textId="77777777" w:rsidR="002A6E7F" w:rsidRPr="00CD5AB3" w:rsidRDefault="002A6E7F" w:rsidP="0029674E">
            <w:r w:rsidRPr="00CD5AB3">
              <w:t>a2</w:t>
            </w:r>
          </w:p>
        </w:tc>
      </w:tr>
      <w:tr w:rsidR="002A6E7F" w:rsidRPr="00CD5AB3" w14:paraId="17E01823" w14:textId="77777777" w:rsidTr="002F2178">
        <w:trPr>
          <w:cantSplit/>
        </w:trPr>
        <w:tc>
          <w:tcPr>
            <w:tcW w:w="713" w:type="dxa"/>
            <w:gridSpan w:val="4"/>
          </w:tcPr>
          <w:p w14:paraId="1D735D9B" w14:textId="77777777" w:rsidR="002A6E7F" w:rsidRPr="00CD5AB3" w:rsidRDefault="002A6E7F" w:rsidP="0029674E">
            <w:pPr>
              <w:rPr>
                <w:i/>
              </w:rPr>
            </w:pPr>
          </w:p>
        </w:tc>
        <w:tc>
          <w:tcPr>
            <w:tcW w:w="4041" w:type="dxa"/>
          </w:tcPr>
          <w:p w14:paraId="6DDAC997" w14:textId="7F15749C" w:rsidR="002A6E7F" w:rsidRPr="00CD5AB3" w:rsidRDefault="002A6E7F" w:rsidP="0029674E">
            <w:pPr>
              <w:pStyle w:val="pqiTabBody"/>
            </w:pPr>
            <w:r w:rsidRPr="00CD5AB3">
              <w:t xml:space="preserve">TYP PODMIOTU </w:t>
            </w:r>
            <w:r w:rsidR="00E56A13" w:rsidRPr="00CD5AB3">
              <w:t>odbierającego</w:t>
            </w:r>
          </w:p>
          <w:p w14:paraId="7D748E3A" w14:textId="77777777" w:rsidR="002A6E7F" w:rsidRPr="00CD5AB3" w:rsidRDefault="002A6E7F" w:rsidP="0029674E">
            <w:pPr>
              <w:pStyle w:val="pqiTabBody"/>
            </w:pPr>
            <w:r w:rsidRPr="00CD5AB3">
              <w:rPr>
                <w:rFonts w:ascii="Courier New" w:hAnsi="Courier New" w:cs="Courier New"/>
                <w:noProof/>
                <w:color w:val="0000FF"/>
              </w:rPr>
              <w:t>@deliveryTraderType</w:t>
            </w:r>
          </w:p>
        </w:tc>
        <w:tc>
          <w:tcPr>
            <w:tcW w:w="456" w:type="dxa"/>
            <w:gridSpan w:val="3"/>
          </w:tcPr>
          <w:p w14:paraId="7B814851" w14:textId="36E33742" w:rsidR="002A6E7F" w:rsidRPr="00CD5AB3" w:rsidRDefault="00460009" w:rsidP="0029674E">
            <w:pPr>
              <w:pStyle w:val="pqiTabBody"/>
            </w:pPr>
            <w:r>
              <w:t>R</w:t>
            </w:r>
          </w:p>
        </w:tc>
        <w:tc>
          <w:tcPr>
            <w:tcW w:w="4946" w:type="dxa"/>
            <w:gridSpan w:val="3"/>
          </w:tcPr>
          <w:p w14:paraId="29C0585E" w14:textId="33361ED5" w:rsidR="002A6E7F" w:rsidRPr="00CD5AB3" w:rsidRDefault="002A6E7F" w:rsidP="0029674E">
            <w:pPr>
              <w:pStyle w:val="pqiTabBody"/>
            </w:pPr>
          </w:p>
        </w:tc>
        <w:tc>
          <w:tcPr>
            <w:tcW w:w="2318" w:type="dxa"/>
            <w:gridSpan w:val="2"/>
          </w:tcPr>
          <w:p w14:paraId="530ADB40" w14:textId="77777777" w:rsidR="002A6E7F" w:rsidRPr="00CD5AB3" w:rsidRDefault="002A6E7F" w:rsidP="0029674E">
            <w:pPr>
              <w:pStyle w:val="pqiTabBody"/>
            </w:pPr>
            <w:r w:rsidRPr="00CD5AB3">
              <w:t>Atrybut</w:t>
            </w:r>
          </w:p>
          <w:p w14:paraId="6289FC91" w14:textId="77777777" w:rsidR="002A6E7F" w:rsidRPr="00CD5AB3" w:rsidRDefault="002A6E7F" w:rsidP="0029674E">
            <w:pPr>
              <w:pStyle w:val="pqiTabBody"/>
            </w:pPr>
            <w:r w:rsidRPr="00CD5AB3">
              <w:t>Określa rodzaj podmiotu.</w:t>
            </w:r>
          </w:p>
          <w:p w14:paraId="62AB2A1B" w14:textId="3E499EB5" w:rsidR="002A6E7F" w:rsidRPr="00CD5AB3" w:rsidRDefault="002A6E7F" w:rsidP="0029674E">
            <w:pPr>
              <w:pStyle w:val="pqiTabBody"/>
            </w:pPr>
            <w:r w:rsidRPr="00CD5AB3">
              <w:t>Możliwe wartości</w:t>
            </w:r>
            <w:r w:rsidR="00460009">
              <w:t xml:space="preserve"> </w:t>
            </w:r>
            <w:r w:rsidR="00460009" w:rsidRPr="00CD5AB3">
              <w:t>ze słownika 4.</w:t>
            </w:r>
            <w:r w:rsidR="00460009">
              <w:t>5</w:t>
            </w:r>
            <w:r w:rsidR="00460009" w:rsidRPr="00CD5AB3">
              <w:t xml:space="preserve"> „Rodzaje podmiotów”</w:t>
            </w:r>
          </w:p>
          <w:p w14:paraId="5B7B2912" w14:textId="77777777" w:rsidR="002A6E7F" w:rsidRPr="00CD5AB3" w:rsidRDefault="002A6E7F" w:rsidP="0029674E">
            <w:pPr>
              <w:pStyle w:val="pqiTabBody"/>
            </w:pPr>
          </w:p>
        </w:tc>
        <w:tc>
          <w:tcPr>
            <w:tcW w:w="848" w:type="dxa"/>
            <w:gridSpan w:val="2"/>
          </w:tcPr>
          <w:p w14:paraId="1EE37A86" w14:textId="77777777" w:rsidR="002A6E7F" w:rsidRPr="00CD5AB3" w:rsidRDefault="002A6E7F" w:rsidP="0029674E">
            <w:pPr>
              <w:pStyle w:val="pqiTabBody"/>
            </w:pPr>
            <w:r w:rsidRPr="00CD5AB3">
              <w:t>n1</w:t>
            </w:r>
          </w:p>
        </w:tc>
      </w:tr>
      <w:tr w:rsidR="002A6E7F" w:rsidRPr="00CD5AB3" w14:paraId="5027F065" w14:textId="77777777" w:rsidTr="002F2178">
        <w:trPr>
          <w:cantSplit/>
        </w:trPr>
        <w:tc>
          <w:tcPr>
            <w:tcW w:w="337" w:type="dxa"/>
          </w:tcPr>
          <w:p w14:paraId="0B0AA5B3" w14:textId="77777777" w:rsidR="002A6E7F" w:rsidRPr="00CD5AB3" w:rsidRDefault="002A6E7F" w:rsidP="0029674E">
            <w:pPr>
              <w:rPr>
                <w:b/>
              </w:rPr>
            </w:pPr>
          </w:p>
        </w:tc>
        <w:tc>
          <w:tcPr>
            <w:tcW w:w="376" w:type="dxa"/>
            <w:gridSpan w:val="3"/>
          </w:tcPr>
          <w:p w14:paraId="3283733C" w14:textId="77777777" w:rsidR="002A6E7F" w:rsidRPr="00CD5AB3" w:rsidRDefault="002A6E7F" w:rsidP="0029674E">
            <w:pPr>
              <w:rPr>
                <w:i/>
              </w:rPr>
            </w:pPr>
            <w:r w:rsidRPr="00CD5AB3">
              <w:rPr>
                <w:i/>
              </w:rPr>
              <w:t>a</w:t>
            </w:r>
          </w:p>
        </w:tc>
        <w:tc>
          <w:tcPr>
            <w:tcW w:w="4041" w:type="dxa"/>
          </w:tcPr>
          <w:p w14:paraId="77E888E7" w14:textId="77777777" w:rsidR="002A6E7F" w:rsidRPr="00CD5AB3" w:rsidRDefault="002A6E7F" w:rsidP="0029674E">
            <w:pPr>
              <w:pStyle w:val="pqiTabBody"/>
              <w:rPr>
                <w:lang w:val="en-US"/>
              </w:rPr>
            </w:pPr>
            <w:r w:rsidRPr="00CD5AB3">
              <w:rPr>
                <w:lang w:val="en-US"/>
              </w:rPr>
              <w:t>Identyfikacja podmiotu</w:t>
            </w:r>
          </w:p>
          <w:p w14:paraId="212785D7" w14:textId="77777777" w:rsidR="002A6E7F" w:rsidRDefault="002A6E7F" w:rsidP="00BF34B8">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118DD1FC" w14:textId="4537B2D4" w:rsidR="000E666C" w:rsidRPr="00B740E1" w:rsidRDefault="000E666C" w:rsidP="00BF34B8">
            <w:pPr>
              <w:pStyle w:val="pqiTabBody"/>
              <w:rPr>
                <w:lang w:val="en-US"/>
              </w:rPr>
            </w:pPr>
            <w:r>
              <w:rPr>
                <w:rFonts w:ascii="Courier New" w:hAnsi="Courier New" w:cs="Courier New"/>
                <w:noProof/>
                <w:color w:val="0000FF"/>
                <w:lang w:val="en-US"/>
              </w:rPr>
              <w:t>TraderId/PersonalId</w:t>
            </w:r>
          </w:p>
        </w:tc>
        <w:tc>
          <w:tcPr>
            <w:tcW w:w="456" w:type="dxa"/>
            <w:gridSpan w:val="3"/>
          </w:tcPr>
          <w:p w14:paraId="08BD6DC4" w14:textId="77777777" w:rsidR="002A6E7F" w:rsidRPr="00CD5AB3" w:rsidRDefault="002A6E7F" w:rsidP="0029674E">
            <w:pPr>
              <w:pStyle w:val="pqiTabBody"/>
            </w:pPr>
            <w:r w:rsidRPr="00CD5AB3">
              <w:t>R</w:t>
            </w:r>
          </w:p>
        </w:tc>
        <w:tc>
          <w:tcPr>
            <w:tcW w:w="4946" w:type="dxa"/>
            <w:gridSpan w:val="3"/>
          </w:tcPr>
          <w:p w14:paraId="6628BB0A" w14:textId="77777777" w:rsidR="002A6E7F" w:rsidRPr="00CD5AB3" w:rsidRDefault="002A6E7F" w:rsidP="0029674E">
            <w:pPr>
              <w:pStyle w:val="pqiTabBody"/>
            </w:pPr>
          </w:p>
        </w:tc>
        <w:tc>
          <w:tcPr>
            <w:tcW w:w="2318" w:type="dxa"/>
            <w:gridSpan w:val="2"/>
          </w:tcPr>
          <w:p w14:paraId="439C495F" w14:textId="77777777" w:rsidR="002A6E7F" w:rsidRPr="00CD5AB3" w:rsidRDefault="002A6E7F" w:rsidP="0029674E">
            <w:pPr>
              <w:pStyle w:val="pqiTabBody"/>
            </w:pPr>
            <w:r w:rsidRPr="00CD5AB3">
              <w:t>Należy podać identyfikator podmiotu zależny od wybranego typu podmiotu.</w:t>
            </w:r>
          </w:p>
          <w:p w14:paraId="5DB79A13" w14:textId="77777777" w:rsidR="002A6E7F" w:rsidRPr="00CD5AB3" w:rsidRDefault="002A6E7F" w:rsidP="0029674E">
            <w:pPr>
              <w:pStyle w:val="pqiTabBody"/>
            </w:pPr>
            <w:r w:rsidRPr="00CD5AB3">
              <w:t>Obowiązkowe podanie dokładnie jednego identyfikatora</w:t>
            </w:r>
          </w:p>
        </w:tc>
        <w:tc>
          <w:tcPr>
            <w:tcW w:w="848" w:type="dxa"/>
            <w:gridSpan w:val="2"/>
          </w:tcPr>
          <w:p w14:paraId="679EBF90" w14:textId="77777777" w:rsidR="002A6E7F" w:rsidRPr="00CD5AB3" w:rsidRDefault="002A6E7F" w:rsidP="0029674E">
            <w:pPr>
              <w:pStyle w:val="pqiTabBody"/>
            </w:pPr>
          </w:p>
        </w:tc>
      </w:tr>
      <w:tr w:rsidR="002A6E7F" w:rsidRPr="00CD5AB3" w14:paraId="67B3AEF6" w14:textId="77777777" w:rsidTr="002F2178">
        <w:trPr>
          <w:cantSplit/>
        </w:trPr>
        <w:tc>
          <w:tcPr>
            <w:tcW w:w="337" w:type="dxa"/>
          </w:tcPr>
          <w:p w14:paraId="273E40EA" w14:textId="77777777" w:rsidR="002A6E7F" w:rsidRPr="00CD5AB3" w:rsidRDefault="002A6E7F" w:rsidP="0029674E">
            <w:pPr>
              <w:rPr>
                <w:b/>
              </w:rPr>
            </w:pPr>
          </w:p>
        </w:tc>
        <w:tc>
          <w:tcPr>
            <w:tcW w:w="376" w:type="dxa"/>
            <w:gridSpan w:val="3"/>
          </w:tcPr>
          <w:p w14:paraId="1A4D0BE7" w14:textId="77777777" w:rsidR="002A6E7F" w:rsidRPr="00CD5AB3" w:rsidRDefault="002A6E7F" w:rsidP="0029674E">
            <w:pPr>
              <w:rPr>
                <w:i/>
              </w:rPr>
            </w:pPr>
            <w:r w:rsidRPr="00CD5AB3">
              <w:rPr>
                <w:i/>
              </w:rPr>
              <w:t>b</w:t>
            </w:r>
          </w:p>
        </w:tc>
        <w:tc>
          <w:tcPr>
            <w:tcW w:w="4041" w:type="dxa"/>
          </w:tcPr>
          <w:p w14:paraId="18CE6DEB" w14:textId="77777777" w:rsidR="002A6E7F" w:rsidRPr="00CD5AB3" w:rsidRDefault="002A6E7F" w:rsidP="0029674E">
            <w:r w:rsidRPr="00CD5AB3">
              <w:t>Nazwa podmiotu</w:t>
            </w:r>
          </w:p>
          <w:p w14:paraId="425B9169" w14:textId="77777777" w:rsidR="002A6E7F" w:rsidRPr="00CD5AB3" w:rsidRDefault="002A6E7F" w:rsidP="0029674E">
            <w:r w:rsidRPr="00CD5AB3">
              <w:rPr>
                <w:rFonts w:ascii="Courier New" w:hAnsi="Courier New" w:cs="Courier New"/>
                <w:noProof/>
                <w:color w:val="0000FF"/>
                <w:szCs w:val="20"/>
              </w:rPr>
              <w:t>TraderName</w:t>
            </w:r>
          </w:p>
        </w:tc>
        <w:tc>
          <w:tcPr>
            <w:tcW w:w="456" w:type="dxa"/>
            <w:gridSpan w:val="3"/>
          </w:tcPr>
          <w:p w14:paraId="4DE63618" w14:textId="77777777" w:rsidR="002A6E7F" w:rsidRPr="00CD5AB3" w:rsidRDefault="002A6E7F" w:rsidP="0029674E">
            <w:pPr>
              <w:jc w:val="center"/>
            </w:pPr>
            <w:r w:rsidRPr="00CD5AB3">
              <w:rPr>
                <w:szCs w:val="20"/>
              </w:rPr>
              <w:t>O</w:t>
            </w:r>
          </w:p>
        </w:tc>
        <w:tc>
          <w:tcPr>
            <w:tcW w:w="4946" w:type="dxa"/>
            <w:gridSpan w:val="3"/>
          </w:tcPr>
          <w:p w14:paraId="13B62577" w14:textId="77777777" w:rsidR="002A6E7F" w:rsidRPr="00CD5AB3" w:rsidRDefault="002A6E7F" w:rsidP="0029674E">
            <w:pPr>
              <w:pStyle w:val="pqiTabBody"/>
            </w:pPr>
          </w:p>
        </w:tc>
        <w:tc>
          <w:tcPr>
            <w:tcW w:w="2318" w:type="dxa"/>
            <w:gridSpan w:val="2"/>
          </w:tcPr>
          <w:p w14:paraId="4DC80B8A" w14:textId="77777777" w:rsidR="002A6E7F" w:rsidRPr="00CD5AB3" w:rsidRDefault="002A6E7F" w:rsidP="0029674E"/>
        </w:tc>
        <w:tc>
          <w:tcPr>
            <w:tcW w:w="848" w:type="dxa"/>
            <w:gridSpan w:val="2"/>
          </w:tcPr>
          <w:p w14:paraId="0E6F87A6" w14:textId="77777777" w:rsidR="002A6E7F" w:rsidRPr="00CD5AB3" w:rsidRDefault="002A6E7F" w:rsidP="0029674E">
            <w:r w:rsidRPr="00CD5AB3">
              <w:t>an..182</w:t>
            </w:r>
          </w:p>
        </w:tc>
      </w:tr>
      <w:tr w:rsidR="002A6E7F" w:rsidRPr="00CD5AB3" w14:paraId="00CA96D5" w14:textId="77777777" w:rsidTr="002F2178">
        <w:trPr>
          <w:cantSplit/>
        </w:trPr>
        <w:tc>
          <w:tcPr>
            <w:tcW w:w="337" w:type="dxa"/>
          </w:tcPr>
          <w:p w14:paraId="734C1464" w14:textId="77777777" w:rsidR="002A6E7F" w:rsidRPr="00CD5AB3" w:rsidRDefault="002A6E7F" w:rsidP="0029674E">
            <w:pPr>
              <w:rPr>
                <w:b/>
              </w:rPr>
            </w:pPr>
          </w:p>
        </w:tc>
        <w:tc>
          <w:tcPr>
            <w:tcW w:w="376" w:type="dxa"/>
            <w:gridSpan w:val="3"/>
          </w:tcPr>
          <w:p w14:paraId="48B7384A" w14:textId="77777777" w:rsidR="002A6E7F" w:rsidRPr="00CD5AB3" w:rsidRDefault="002A6E7F" w:rsidP="0029674E">
            <w:pPr>
              <w:rPr>
                <w:i/>
              </w:rPr>
            </w:pPr>
            <w:r w:rsidRPr="00CD5AB3">
              <w:rPr>
                <w:i/>
              </w:rPr>
              <w:t>c</w:t>
            </w:r>
          </w:p>
        </w:tc>
        <w:tc>
          <w:tcPr>
            <w:tcW w:w="4041" w:type="dxa"/>
          </w:tcPr>
          <w:p w14:paraId="37F74161" w14:textId="77777777" w:rsidR="002A6E7F" w:rsidRPr="00CD5AB3" w:rsidRDefault="002A6E7F" w:rsidP="0029674E">
            <w:r w:rsidRPr="00CD5AB3">
              <w:t>Ulica</w:t>
            </w:r>
          </w:p>
          <w:p w14:paraId="2393FF8E" w14:textId="77777777" w:rsidR="002A6E7F" w:rsidRPr="00CD5AB3" w:rsidRDefault="002A6E7F" w:rsidP="0029674E">
            <w:r w:rsidRPr="00CD5AB3">
              <w:rPr>
                <w:rFonts w:ascii="Courier New" w:hAnsi="Courier New" w:cs="Courier New"/>
                <w:noProof/>
                <w:color w:val="0000FF"/>
                <w:szCs w:val="20"/>
              </w:rPr>
              <w:t>StreetName</w:t>
            </w:r>
          </w:p>
        </w:tc>
        <w:tc>
          <w:tcPr>
            <w:tcW w:w="456" w:type="dxa"/>
            <w:gridSpan w:val="3"/>
          </w:tcPr>
          <w:p w14:paraId="7FBFB1D7" w14:textId="77777777" w:rsidR="002A6E7F" w:rsidRPr="00CD5AB3" w:rsidRDefault="002A6E7F" w:rsidP="0029674E">
            <w:pPr>
              <w:jc w:val="center"/>
            </w:pPr>
            <w:r w:rsidRPr="00CD5AB3">
              <w:t>O</w:t>
            </w:r>
          </w:p>
        </w:tc>
        <w:tc>
          <w:tcPr>
            <w:tcW w:w="4946" w:type="dxa"/>
            <w:gridSpan w:val="3"/>
            <w:vMerge w:val="restart"/>
          </w:tcPr>
          <w:p w14:paraId="78167B57" w14:textId="77777777" w:rsidR="002A6E7F" w:rsidRPr="00CD5AB3" w:rsidRDefault="002A6E7F" w:rsidP="0029674E">
            <w:pPr>
              <w:pStyle w:val="pqiTabBody"/>
            </w:pPr>
          </w:p>
        </w:tc>
        <w:tc>
          <w:tcPr>
            <w:tcW w:w="2318" w:type="dxa"/>
            <w:gridSpan w:val="2"/>
          </w:tcPr>
          <w:p w14:paraId="1186AAB9" w14:textId="77777777" w:rsidR="002A6E7F" w:rsidRPr="00CD5AB3" w:rsidRDefault="002A6E7F" w:rsidP="0029674E"/>
        </w:tc>
        <w:tc>
          <w:tcPr>
            <w:tcW w:w="848" w:type="dxa"/>
            <w:gridSpan w:val="2"/>
          </w:tcPr>
          <w:p w14:paraId="76504742" w14:textId="77777777" w:rsidR="002A6E7F" w:rsidRPr="00CD5AB3" w:rsidRDefault="002A6E7F" w:rsidP="0029674E">
            <w:r w:rsidRPr="00CD5AB3">
              <w:t>an..65</w:t>
            </w:r>
          </w:p>
        </w:tc>
      </w:tr>
      <w:tr w:rsidR="002A6E7F" w:rsidRPr="00CD5AB3" w14:paraId="45BDFB03" w14:textId="77777777" w:rsidTr="002F2178">
        <w:trPr>
          <w:cantSplit/>
        </w:trPr>
        <w:tc>
          <w:tcPr>
            <w:tcW w:w="337" w:type="dxa"/>
          </w:tcPr>
          <w:p w14:paraId="7709138F" w14:textId="77777777" w:rsidR="002A6E7F" w:rsidRPr="00CD5AB3" w:rsidRDefault="002A6E7F" w:rsidP="0029674E">
            <w:pPr>
              <w:rPr>
                <w:b/>
              </w:rPr>
            </w:pPr>
          </w:p>
        </w:tc>
        <w:tc>
          <w:tcPr>
            <w:tcW w:w="376" w:type="dxa"/>
            <w:gridSpan w:val="3"/>
          </w:tcPr>
          <w:p w14:paraId="32405F45" w14:textId="77777777" w:rsidR="002A6E7F" w:rsidRPr="00CD5AB3" w:rsidRDefault="002A6E7F" w:rsidP="0029674E">
            <w:pPr>
              <w:rPr>
                <w:i/>
              </w:rPr>
            </w:pPr>
            <w:r w:rsidRPr="00CD5AB3">
              <w:rPr>
                <w:i/>
              </w:rPr>
              <w:t>d</w:t>
            </w:r>
          </w:p>
        </w:tc>
        <w:tc>
          <w:tcPr>
            <w:tcW w:w="4041" w:type="dxa"/>
          </w:tcPr>
          <w:p w14:paraId="6A93A4EB" w14:textId="77777777" w:rsidR="002A6E7F" w:rsidRPr="00CD5AB3" w:rsidRDefault="002A6E7F" w:rsidP="0029674E">
            <w:r w:rsidRPr="00CD5AB3">
              <w:t>Numer domu</w:t>
            </w:r>
          </w:p>
          <w:p w14:paraId="3D2AB6D2" w14:textId="77777777" w:rsidR="002A6E7F" w:rsidRPr="00CD5AB3" w:rsidRDefault="002A6E7F" w:rsidP="0029674E">
            <w:r w:rsidRPr="00CD5AB3">
              <w:rPr>
                <w:rFonts w:ascii="Courier New" w:hAnsi="Courier New" w:cs="Courier New"/>
                <w:noProof/>
                <w:color w:val="0000FF"/>
                <w:szCs w:val="20"/>
              </w:rPr>
              <w:t>StreetNumber</w:t>
            </w:r>
          </w:p>
        </w:tc>
        <w:tc>
          <w:tcPr>
            <w:tcW w:w="456" w:type="dxa"/>
            <w:gridSpan w:val="3"/>
          </w:tcPr>
          <w:p w14:paraId="2AB45BE6" w14:textId="77777777" w:rsidR="002A6E7F" w:rsidRPr="00CD5AB3" w:rsidRDefault="002A6E7F" w:rsidP="0029674E">
            <w:pPr>
              <w:jc w:val="center"/>
            </w:pPr>
            <w:r w:rsidRPr="00CD5AB3">
              <w:rPr>
                <w:szCs w:val="20"/>
              </w:rPr>
              <w:t>O</w:t>
            </w:r>
          </w:p>
        </w:tc>
        <w:tc>
          <w:tcPr>
            <w:tcW w:w="4946" w:type="dxa"/>
            <w:gridSpan w:val="3"/>
            <w:vMerge/>
          </w:tcPr>
          <w:p w14:paraId="64365694" w14:textId="77777777" w:rsidR="002A6E7F" w:rsidRPr="00CD5AB3" w:rsidRDefault="002A6E7F" w:rsidP="0029674E">
            <w:pPr>
              <w:pStyle w:val="pqiTabBody"/>
            </w:pPr>
          </w:p>
        </w:tc>
        <w:tc>
          <w:tcPr>
            <w:tcW w:w="2318" w:type="dxa"/>
            <w:gridSpan w:val="2"/>
          </w:tcPr>
          <w:p w14:paraId="13A4454F" w14:textId="77777777" w:rsidR="002A6E7F" w:rsidRPr="00CD5AB3" w:rsidRDefault="002A6E7F" w:rsidP="0029674E"/>
        </w:tc>
        <w:tc>
          <w:tcPr>
            <w:tcW w:w="848" w:type="dxa"/>
            <w:gridSpan w:val="2"/>
          </w:tcPr>
          <w:p w14:paraId="20039D80" w14:textId="77777777" w:rsidR="002A6E7F" w:rsidRPr="00CD5AB3" w:rsidRDefault="002A6E7F" w:rsidP="0029674E">
            <w:r w:rsidRPr="00CD5AB3">
              <w:t>an..11</w:t>
            </w:r>
          </w:p>
        </w:tc>
      </w:tr>
      <w:tr w:rsidR="002A6E7F" w:rsidRPr="00CD5AB3" w14:paraId="775F2E4C" w14:textId="77777777" w:rsidTr="002F2178">
        <w:trPr>
          <w:cantSplit/>
        </w:trPr>
        <w:tc>
          <w:tcPr>
            <w:tcW w:w="337" w:type="dxa"/>
          </w:tcPr>
          <w:p w14:paraId="24536ED2" w14:textId="77777777" w:rsidR="002A6E7F" w:rsidRPr="00CD5AB3" w:rsidRDefault="002A6E7F" w:rsidP="0029674E">
            <w:pPr>
              <w:rPr>
                <w:b/>
              </w:rPr>
            </w:pPr>
          </w:p>
        </w:tc>
        <w:tc>
          <w:tcPr>
            <w:tcW w:w="376" w:type="dxa"/>
            <w:gridSpan w:val="3"/>
          </w:tcPr>
          <w:p w14:paraId="2FCF21C4" w14:textId="77777777" w:rsidR="002A6E7F" w:rsidRPr="00CD5AB3" w:rsidRDefault="002A6E7F" w:rsidP="0029674E">
            <w:pPr>
              <w:rPr>
                <w:i/>
              </w:rPr>
            </w:pPr>
            <w:r w:rsidRPr="00CD5AB3">
              <w:rPr>
                <w:i/>
              </w:rPr>
              <w:t>e</w:t>
            </w:r>
          </w:p>
        </w:tc>
        <w:tc>
          <w:tcPr>
            <w:tcW w:w="4041" w:type="dxa"/>
          </w:tcPr>
          <w:p w14:paraId="384F2DE0" w14:textId="77777777" w:rsidR="002A6E7F" w:rsidRPr="00CD5AB3" w:rsidRDefault="002A6E7F" w:rsidP="0029674E">
            <w:r w:rsidRPr="00CD5AB3">
              <w:t>Kod pocztowy</w:t>
            </w:r>
          </w:p>
          <w:p w14:paraId="509FC3C4" w14:textId="77777777" w:rsidR="002A6E7F" w:rsidRPr="00CD5AB3" w:rsidRDefault="002A6E7F" w:rsidP="0029674E">
            <w:r w:rsidRPr="00CD5AB3">
              <w:rPr>
                <w:rFonts w:ascii="Courier New" w:hAnsi="Courier New" w:cs="Courier New"/>
                <w:noProof/>
                <w:color w:val="0000FF"/>
                <w:szCs w:val="20"/>
              </w:rPr>
              <w:t>Postcode</w:t>
            </w:r>
          </w:p>
        </w:tc>
        <w:tc>
          <w:tcPr>
            <w:tcW w:w="456" w:type="dxa"/>
            <w:gridSpan w:val="3"/>
          </w:tcPr>
          <w:p w14:paraId="1C26046E" w14:textId="77777777" w:rsidR="002A6E7F" w:rsidRPr="00CD5AB3" w:rsidRDefault="002A6E7F" w:rsidP="0029674E">
            <w:pPr>
              <w:jc w:val="center"/>
            </w:pPr>
            <w:r w:rsidRPr="00CD5AB3">
              <w:rPr>
                <w:szCs w:val="20"/>
              </w:rPr>
              <w:t>O</w:t>
            </w:r>
          </w:p>
        </w:tc>
        <w:tc>
          <w:tcPr>
            <w:tcW w:w="4946" w:type="dxa"/>
            <w:gridSpan w:val="3"/>
            <w:vMerge/>
          </w:tcPr>
          <w:p w14:paraId="7984BBB6" w14:textId="77777777" w:rsidR="002A6E7F" w:rsidRPr="00CD5AB3" w:rsidRDefault="002A6E7F" w:rsidP="0029674E">
            <w:pPr>
              <w:pStyle w:val="pqiTabBody"/>
            </w:pPr>
          </w:p>
        </w:tc>
        <w:tc>
          <w:tcPr>
            <w:tcW w:w="2318" w:type="dxa"/>
            <w:gridSpan w:val="2"/>
          </w:tcPr>
          <w:p w14:paraId="74222774" w14:textId="77777777" w:rsidR="002A6E7F" w:rsidRPr="00CD5AB3" w:rsidRDefault="002A6E7F" w:rsidP="0029674E"/>
        </w:tc>
        <w:tc>
          <w:tcPr>
            <w:tcW w:w="848" w:type="dxa"/>
            <w:gridSpan w:val="2"/>
          </w:tcPr>
          <w:p w14:paraId="5D509489" w14:textId="77777777" w:rsidR="002A6E7F" w:rsidRPr="00CD5AB3" w:rsidRDefault="002A6E7F" w:rsidP="0029674E">
            <w:r w:rsidRPr="00CD5AB3">
              <w:t>an..10</w:t>
            </w:r>
          </w:p>
        </w:tc>
      </w:tr>
      <w:tr w:rsidR="002A6E7F" w:rsidRPr="00CD5AB3" w14:paraId="5A5452D7" w14:textId="77777777" w:rsidTr="002F2178">
        <w:trPr>
          <w:cantSplit/>
        </w:trPr>
        <w:tc>
          <w:tcPr>
            <w:tcW w:w="337" w:type="dxa"/>
          </w:tcPr>
          <w:p w14:paraId="19801458" w14:textId="77777777" w:rsidR="002A6E7F" w:rsidRPr="00CD5AB3" w:rsidRDefault="002A6E7F" w:rsidP="0029674E">
            <w:pPr>
              <w:rPr>
                <w:b/>
              </w:rPr>
            </w:pPr>
          </w:p>
        </w:tc>
        <w:tc>
          <w:tcPr>
            <w:tcW w:w="376" w:type="dxa"/>
            <w:gridSpan w:val="3"/>
          </w:tcPr>
          <w:p w14:paraId="61993BD3" w14:textId="77777777" w:rsidR="002A6E7F" w:rsidRPr="00CD5AB3" w:rsidRDefault="002A6E7F" w:rsidP="0029674E">
            <w:pPr>
              <w:rPr>
                <w:i/>
              </w:rPr>
            </w:pPr>
            <w:r w:rsidRPr="00CD5AB3">
              <w:rPr>
                <w:i/>
              </w:rPr>
              <w:t>f</w:t>
            </w:r>
          </w:p>
        </w:tc>
        <w:tc>
          <w:tcPr>
            <w:tcW w:w="4041" w:type="dxa"/>
          </w:tcPr>
          <w:p w14:paraId="4E98EEE9" w14:textId="77777777" w:rsidR="002A6E7F" w:rsidRPr="00CD5AB3" w:rsidRDefault="002A6E7F" w:rsidP="0029674E">
            <w:r w:rsidRPr="00CD5AB3">
              <w:t>Miejscowość</w:t>
            </w:r>
          </w:p>
          <w:p w14:paraId="5C1231A4" w14:textId="77777777" w:rsidR="002A6E7F" w:rsidRPr="00CD5AB3" w:rsidRDefault="002A6E7F" w:rsidP="0029674E">
            <w:r w:rsidRPr="00CD5AB3">
              <w:rPr>
                <w:rFonts w:ascii="Courier New" w:hAnsi="Courier New" w:cs="Courier New"/>
                <w:noProof/>
                <w:color w:val="0000FF"/>
                <w:szCs w:val="20"/>
              </w:rPr>
              <w:t>City</w:t>
            </w:r>
          </w:p>
        </w:tc>
        <w:tc>
          <w:tcPr>
            <w:tcW w:w="456" w:type="dxa"/>
            <w:gridSpan w:val="3"/>
          </w:tcPr>
          <w:p w14:paraId="410747FB" w14:textId="77777777" w:rsidR="002A6E7F" w:rsidRPr="00CD5AB3" w:rsidRDefault="002A6E7F" w:rsidP="0029674E">
            <w:pPr>
              <w:jc w:val="center"/>
            </w:pPr>
            <w:r w:rsidRPr="00CD5AB3">
              <w:t>O</w:t>
            </w:r>
          </w:p>
        </w:tc>
        <w:tc>
          <w:tcPr>
            <w:tcW w:w="4946" w:type="dxa"/>
            <w:gridSpan w:val="3"/>
            <w:vMerge/>
          </w:tcPr>
          <w:p w14:paraId="4F613522" w14:textId="77777777" w:rsidR="002A6E7F" w:rsidRPr="00CD5AB3" w:rsidRDefault="002A6E7F" w:rsidP="0029674E">
            <w:pPr>
              <w:pStyle w:val="pqiTabBody"/>
            </w:pPr>
          </w:p>
        </w:tc>
        <w:tc>
          <w:tcPr>
            <w:tcW w:w="2318" w:type="dxa"/>
            <w:gridSpan w:val="2"/>
          </w:tcPr>
          <w:p w14:paraId="5F404818" w14:textId="77777777" w:rsidR="002A6E7F" w:rsidRPr="00CD5AB3" w:rsidRDefault="002A6E7F" w:rsidP="0029674E"/>
        </w:tc>
        <w:tc>
          <w:tcPr>
            <w:tcW w:w="848" w:type="dxa"/>
            <w:gridSpan w:val="2"/>
          </w:tcPr>
          <w:p w14:paraId="401AAC64" w14:textId="77777777" w:rsidR="002A6E7F" w:rsidRPr="00CD5AB3" w:rsidRDefault="002A6E7F" w:rsidP="0029674E">
            <w:r w:rsidRPr="00CD5AB3">
              <w:t>an..50</w:t>
            </w:r>
          </w:p>
        </w:tc>
      </w:tr>
      <w:tr w:rsidR="002A6E7F" w:rsidRPr="00CD5AB3" w14:paraId="02B0BD5B" w14:textId="77777777" w:rsidTr="002F2178">
        <w:trPr>
          <w:cantSplit/>
        </w:trPr>
        <w:tc>
          <w:tcPr>
            <w:tcW w:w="713" w:type="dxa"/>
            <w:gridSpan w:val="4"/>
          </w:tcPr>
          <w:p w14:paraId="6FFAEC20" w14:textId="1E84EA77" w:rsidR="002A6E7F" w:rsidRPr="00CD5AB3" w:rsidRDefault="00AD3AE1" w:rsidP="0029674E">
            <w:pPr>
              <w:keepNext/>
              <w:rPr>
                <w:b/>
                <w:i/>
              </w:rPr>
            </w:pPr>
            <w:r w:rsidRPr="00CD5AB3">
              <w:rPr>
                <w:b/>
                <w:i/>
              </w:rPr>
              <w:t>3.3</w:t>
            </w:r>
          </w:p>
        </w:tc>
        <w:tc>
          <w:tcPr>
            <w:tcW w:w="4041" w:type="dxa"/>
          </w:tcPr>
          <w:p w14:paraId="084188A8" w14:textId="77777777" w:rsidR="002A6E7F" w:rsidRPr="00CD5AB3" w:rsidRDefault="002A6E7F" w:rsidP="0029674E">
            <w:pPr>
              <w:keepNext/>
              <w:rPr>
                <w:b/>
                <w:szCs w:val="20"/>
              </w:rPr>
            </w:pPr>
            <w:r w:rsidRPr="00CD5AB3">
              <w:rPr>
                <w:b/>
              </w:rPr>
              <w:t>URZĄD – właściwy urząd w miejscu odbioru</w:t>
            </w:r>
          </w:p>
          <w:p w14:paraId="5524406A" w14:textId="77777777" w:rsidR="002A6E7F" w:rsidRPr="00CD5AB3" w:rsidRDefault="002A6E7F" w:rsidP="0029674E">
            <w:pPr>
              <w:keepNext/>
              <w:rPr>
                <w:b/>
                <w:szCs w:val="20"/>
              </w:rPr>
            </w:pPr>
            <w:r w:rsidRPr="00CD5AB3">
              <w:rPr>
                <w:rFonts w:ascii="Courier New" w:hAnsi="Courier New" w:cs="Courier New"/>
                <w:noProof/>
                <w:color w:val="0000FF"/>
                <w:szCs w:val="20"/>
              </w:rPr>
              <w:t>DestinationOffice</w:t>
            </w:r>
          </w:p>
        </w:tc>
        <w:tc>
          <w:tcPr>
            <w:tcW w:w="456" w:type="dxa"/>
            <w:gridSpan w:val="3"/>
          </w:tcPr>
          <w:p w14:paraId="6AC802DD" w14:textId="0892528B" w:rsidR="002A6E7F" w:rsidRPr="00CD5AB3" w:rsidRDefault="005670A5" w:rsidP="0029674E">
            <w:pPr>
              <w:keepNext/>
              <w:jc w:val="center"/>
              <w:rPr>
                <w:b/>
              </w:rPr>
            </w:pPr>
            <w:r>
              <w:rPr>
                <w:b/>
                <w:szCs w:val="20"/>
              </w:rPr>
              <w:t>R</w:t>
            </w:r>
          </w:p>
        </w:tc>
        <w:tc>
          <w:tcPr>
            <w:tcW w:w="4946" w:type="dxa"/>
            <w:gridSpan w:val="3"/>
          </w:tcPr>
          <w:p w14:paraId="1622C8C1" w14:textId="5EBCDBCD" w:rsidR="002A6E7F" w:rsidRPr="00CD5AB3" w:rsidRDefault="002A6E7F" w:rsidP="0029674E">
            <w:pPr>
              <w:pStyle w:val="pqiTabBody"/>
              <w:rPr>
                <w:b/>
              </w:rPr>
            </w:pPr>
          </w:p>
        </w:tc>
        <w:tc>
          <w:tcPr>
            <w:tcW w:w="2318" w:type="dxa"/>
            <w:gridSpan w:val="2"/>
          </w:tcPr>
          <w:p w14:paraId="4F7C6051" w14:textId="77777777" w:rsidR="002A6E7F" w:rsidRPr="00CD5AB3" w:rsidRDefault="002A6E7F" w:rsidP="0029674E">
            <w:pPr>
              <w:keepNext/>
              <w:rPr>
                <w:b/>
              </w:rPr>
            </w:pPr>
          </w:p>
        </w:tc>
        <w:tc>
          <w:tcPr>
            <w:tcW w:w="848" w:type="dxa"/>
            <w:gridSpan w:val="2"/>
          </w:tcPr>
          <w:p w14:paraId="7187D2D9" w14:textId="77777777" w:rsidR="002A6E7F" w:rsidRPr="00CD5AB3" w:rsidRDefault="002A6E7F" w:rsidP="0029674E">
            <w:pPr>
              <w:keepNext/>
              <w:rPr>
                <w:b/>
              </w:rPr>
            </w:pPr>
            <w:r w:rsidRPr="00CD5AB3">
              <w:rPr>
                <w:b/>
              </w:rPr>
              <w:t>1x</w:t>
            </w:r>
          </w:p>
        </w:tc>
      </w:tr>
      <w:tr w:rsidR="002A6E7F" w:rsidRPr="00CD5AB3" w14:paraId="50C37075" w14:textId="77777777" w:rsidTr="002F2178">
        <w:trPr>
          <w:cantSplit/>
        </w:trPr>
        <w:tc>
          <w:tcPr>
            <w:tcW w:w="337" w:type="dxa"/>
          </w:tcPr>
          <w:p w14:paraId="515CFC89" w14:textId="77777777" w:rsidR="002A6E7F" w:rsidRPr="00CD5AB3" w:rsidRDefault="002A6E7F" w:rsidP="0029674E">
            <w:pPr>
              <w:rPr>
                <w:b/>
              </w:rPr>
            </w:pPr>
          </w:p>
        </w:tc>
        <w:tc>
          <w:tcPr>
            <w:tcW w:w="376" w:type="dxa"/>
            <w:gridSpan w:val="3"/>
          </w:tcPr>
          <w:p w14:paraId="7751019D" w14:textId="77777777" w:rsidR="002A6E7F" w:rsidRPr="00CD5AB3" w:rsidRDefault="002A6E7F" w:rsidP="0029674E">
            <w:pPr>
              <w:rPr>
                <w:i/>
              </w:rPr>
            </w:pPr>
            <w:r w:rsidRPr="00CD5AB3">
              <w:rPr>
                <w:i/>
              </w:rPr>
              <w:t>a</w:t>
            </w:r>
          </w:p>
        </w:tc>
        <w:tc>
          <w:tcPr>
            <w:tcW w:w="4041" w:type="dxa"/>
          </w:tcPr>
          <w:p w14:paraId="79B7DFD0" w14:textId="77777777" w:rsidR="002A6E7F" w:rsidRPr="00CD5AB3" w:rsidRDefault="002A6E7F" w:rsidP="0029674E">
            <w:r w:rsidRPr="00CD5AB3">
              <w:t>Numer referencyjny urzędu</w:t>
            </w:r>
          </w:p>
          <w:p w14:paraId="1E123177" w14:textId="77777777" w:rsidR="002A6E7F" w:rsidRPr="00CD5AB3" w:rsidRDefault="002A6E7F" w:rsidP="0029674E">
            <w:r w:rsidRPr="00CD5AB3">
              <w:rPr>
                <w:rFonts w:ascii="Courier New" w:hAnsi="Courier New" w:cs="Courier New"/>
                <w:noProof/>
                <w:color w:val="0000FF"/>
                <w:szCs w:val="20"/>
              </w:rPr>
              <w:t>ReferenceNumber</w:t>
            </w:r>
          </w:p>
        </w:tc>
        <w:tc>
          <w:tcPr>
            <w:tcW w:w="456" w:type="dxa"/>
            <w:gridSpan w:val="3"/>
          </w:tcPr>
          <w:p w14:paraId="3B00624B" w14:textId="77777777" w:rsidR="002A6E7F" w:rsidRPr="00CD5AB3" w:rsidRDefault="002A6E7F" w:rsidP="0029674E">
            <w:pPr>
              <w:jc w:val="center"/>
            </w:pPr>
            <w:r w:rsidRPr="00CD5AB3">
              <w:rPr>
                <w:szCs w:val="20"/>
              </w:rPr>
              <w:t>R</w:t>
            </w:r>
          </w:p>
        </w:tc>
        <w:tc>
          <w:tcPr>
            <w:tcW w:w="4946" w:type="dxa"/>
            <w:gridSpan w:val="3"/>
          </w:tcPr>
          <w:p w14:paraId="18C7BCB4" w14:textId="77777777" w:rsidR="002A6E7F" w:rsidRPr="00CD5AB3" w:rsidRDefault="002A6E7F" w:rsidP="0029674E"/>
        </w:tc>
        <w:tc>
          <w:tcPr>
            <w:tcW w:w="2318" w:type="dxa"/>
            <w:gridSpan w:val="2"/>
          </w:tcPr>
          <w:p w14:paraId="419EF69E" w14:textId="08DAA5F9" w:rsidR="002A6E7F" w:rsidRPr="00CD5AB3" w:rsidRDefault="002A6E7F" w:rsidP="00D46974">
            <w:pPr>
              <w:pStyle w:val="pqiTabBody"/>
            </w:pPr>
            <w:r w:rsidRPr="00CD5AB3">
              <w:t xml:space="preserve">Należy podać kod urzędu </w:t>
            </w:r>
            <w:r w:rsidR="00D46974">
              <w:t>skarbowego właściwego dla</w:t>
            </w:r>
            <w:r w:rsidR="00D46974" w:rsidRPr="00CD5AB3">
              <w:t>  miejsc</w:t>
            </w:r>
            <w:r w:rsidR="00D46974">
              <w:t>a</w:t>
            </w:r>
            <w:r w:rsidR="00D46974" w:rsidRPr="00CD5AB3">
              <w:t xml:space="preserve"> </w:t>
            </w:r>
            <w:r w:rsidR="00D46974">
              <w:t>odbioru</w:t>
            </w:r>
            <w:r w:rsidRPr="00CD5AB3">
              <w:t>.</w:t>
            </w:r>
          </w:p>
        </w:tc>
        <w:tc>
          <w:tcPr>
            <w:tcW w:w="848" w:type="dxa"/>
            <w:gridSpan w:val="2"/>
          </w:tcPr>
          <w:p w14:paraId="0A67F234" w14:textId="77777777" w:rsidR="002A6E7F" w:rsidRPr="00CD5AB3" w:rsidRDefault="002A6E7F" w:rsidP="0029674E">
            <w:r w:rsidRPr="00CD5AB3">
              <w:t>an8</w:t>
            </w:r>
          </w:p>
        </w:tc>
      </w:tr>
      <w:tr w:rsidR="00893E6A" w:rsidRPr="00CD5AB3" w:rsidDel="00F47D90" w14:paraId="38F43917" w14:textId="77777777" w:rsidTr="002F2178">
        <w:tc>
          <w:tcPr>
            <w:tcW w:w="713" w:type="dxa"/>
            <w:gridSpan w:val="4"/>
          </w:tcPr>
          <w:p w14:paraId="0E8B2808" w14:textId="5EE98BAF" w:rsidR="00893E6A" w:rsidRPr="00CD5AB3" w:rsidRDefault="00893E6A" w:rsidP="00A545B2">
            <w:pPr>
              <w:pStyle w:val="pqiTabBody"/>
              <w:rPr>
                <w:b/>
              </w:rPr>
            </w:pPr>
            <w:r w:rsidRPr="00CD5AB3">
              <w:rPr>
                <w:b/>
              </w:rPr>
              <w:t>3</w:t>
            </w:r>
            <w:r w:rsidR="00D46974">
              <w:rPr>
                <w:b/>
              </w:rPr>
              <w:t>.</w:t>
            </w:r>
            <w:r w:rsidR="003151F0">
              <w:rPr>
                <w:b/>
              </w:rPr>
              <w:t>4</w:t>
            </w:r>
          </w:p>
          <w:p w14:paraId="5A58B4B6" w14:textId="471DE7D2" w:rsidR="00893E6A" w:rsidRPr="00CD5AB3" w:rsidRDefault="00893E6A" w:rsidP="00A545B2">
            <w:pPr>
              <w:pStyle w:val="pqiTabBody"/>
              <w:jc w:val="center"/>
              <w:rPr>
                <w:i/>
              </w:rPr>
            </w:pPr>
          </w:p>
        </w:tc>
        <w:tc>
          <w:tcPr>
            <w:tcW w:w="4041" w:type="dxa"/>
          </w:tcPr>
          <w:p w14:paraId="18198BC0" w14:textId="06C74DEF" w:rsidR="00893E6A" w:rsidRPr="00CD5AB3" w:rsidRDefault="00893E6A" w:rsidP="00EC294D">
            <w:pPr>
              <w:pStyle w:val="pqiTabBody"/>
            </w:pPr>
            <w:r w:rsidRPr="00CD5AB3">
              <w:rPr>
                <w:b/>
              </w:rPr>
              <w:t xml:space="preserve">Odebrana ilość </w:t>
            </w:r>
            <w:r w:rsidRPr="00CD5AB3">
              <w:rPr>
                <w:b/>
              </w:rPr>
              <w:br/>
            </w:r>
          </w:p>
        </w:tc>
        <w:tc>
          <w:tcPr>
            <w:tcW w:w="456" w:type="dxa"/>
            <w:gridSpan w:val="3"/>
          </w:tcPr>
          <w:p w14:paraId="2713123A" w14:textId="16DF1C4B" w:rsidR="00893E6A" w:rsidRPr="00CD5AB3" w:rsidRDefault="00893E6A" w:rsidP="00A545B2">
            <w:pPr>
              <w:pStyle w:val="pqiTabBody"/>
              <w:jc w:val="center"/>
            </w:pPr>
            <w:r w:rsidRPr="00CD5AB3">
              <w:t>R</w:t>
            </w:r>
          </w:p>
        </w:tc>
        <w:tc>
          <w:tcPr>
            <w:tcW w:w="4934" w:type="dxa"/>
            <w:gridSpan w:val="2"/>
          </w:tcPr>
          <w:p w14:paraId="21AF0DDE" w14:textId="1A14B418" w:rsidR="00893E6A" w:rsidRPr="00CD5AB3" w:rsidRDefault="00893E6A" w:rsidP="00A545B2">
            <w:pPr>
              <w:pStyle w:val="pqiTabBody"/>
            </w:pPr>
          </w:p>
        </w:tc>
        <w:tc>
          <w:tcPr>
            <w:tcW w:w="2330" w:type="dxa"/>
            <w:gridSpan w:val="3"/>
          </w:tcPr>
          <w:p w14:paraId="53B3CC79" w14:textId="77777777" w:rsidR="00893E6A" w:rsidRPr="00CD5AB3" w:rsidRDefault="00893E6A" w:rsidP="00A545B2">
            <w:pPr>
              <w:pStyle w:val="pqiTabBody"/>
              <w:rPr>
                <w:lang w:eastAsia="en-GB"/>
              </w:rPr>
            </w:pPr>
          </w:p>
        </w:tc>
        <w:tc>
          <w:tcPr>
            <w:tcW w:w="848" w:type="dxa"/>
            <w:gridSpan w:val="2"/>
          </w:tcPr>
          <w:p w14:paraId="33B81B18" w14:textId="77777777" w:rsidR="00893E6A" w:rsidRPr="00CD5AB3" w:rsidRDefault="00893E6A" w:rsidP="00A545B2">
            <w:pPr>
              <w:pStyle w:val="pqiTabBody"/>
            </w:pPr>
          </w:p>
        </w:tc>
      </w:tr>
      <w:tr w:rsidR="00A545B2" w:rsidRPr="00CD5AB3" w:rsidDel="00F47D90" w14:paraId="68E5B0B5" w14:textId="77777777" w:rsidTr="002F2178">
        <w:tc>
          <w:tcPr>
            <w:tcW w:w="337" w:type="dxa"/>
          </w:tcPr>
          <w:p w14:paraId="6EC95910" w14:textId="61533D20" w:rsidR="00A545B2" w:rsidRPr="00CD5AB3" w:rsidRDefault="00A545B2" w:rsidP="00A545B2">
            <w:pPr>
              <w:pStyle w:val="pqiTabBody"/>
              <w:rPr>
                <w:b/>
              </w:rPr>
            </w:pPr>
          </w:p>
        </w:tc>
        <w:tc>
          <w:tcPr>
            <w:tcW w:w="376" w:type="dxa"/>
            <w:gridSpan w:val="3"/>
          </w:tcPr>
          <w:p w14:paraId="3D6AB745" w14:textId="515CECA9" w:rsidR="00A545B2" w:rsidRPr="00CD5AB3" w:rsidRDefault="003F6141" w:rsidP="00A545B2">
            <w:pPr>
              <w:pStyle w:val="pqiTabBody"/>
              <w:jc w:val="center"/>
              <w:rPr>
                <w:i/>
              </w:rPr>
            </w:pPr>
            <w:r>
              <w:rPr>
                <w:i/>
              </w:rPr>
              <w:t>a</w:t>
            </w:r>
          </w:p>
        </w:tc>
        <w:tc>
          <w:tcPr>
            <w:tcW w:w="4041" w:type="dxa"/>
          </w:tcPr>
          <w:p w14:paraId="312F17F2" w14:textId="77777777" w:rsidR="00EC294D" w:rsidRDefault="00EC294D" w:rsidP="00A545B2">
            <w:pPr>
              <w:pStyle w:val="pqiTabBody"/>
            </w:pPr>
            <w:r>
              <w:t>Odebrana ilość wyrobów</w:t>
            </w:r>
          </w:p>
          <w:p w14:paraId="4205A0AB" w14:textId="09C544CC" w:rsidR="00A545B2" w:rsidRPr="00CD5AB3" w:rsidRDefault="00EC294D" w:rsidP="00A545B2">
            <w:pPr>
              <w:pStyle w:val="pqiTabBody"/>
            </w:pPr>
            <w:r w:rsidRPr="00EC294D">
              <w:rPr>
                <w:rFonts w:ascii="Courier New" w:hAnsi="Courier New" w:cs="Courier New"/>
                <w:noProof/>
                <w:color w:val="0000FF"/>
              </w:rPr>
              <w:t>ReceivedQuantity</w:t>
            </w:r>
            <w:r w:rsidDel="00EC294D">
              <w:t xml:space="preserve"> </w:t>
            </w:r>
          </w:p>
        </w:tc>
        <w:tc>
          <w:tcPr>
            <w:tcW w:w="456" w:type="dxa"/>
            <w:gridSpan w:val="3"/>
          </w:tcPr>
          <w:p w14:paraId="6CF18859" w14:textId="6FECF563" w:rsidR="00A545B2" w:rsidRPr="00CD5AB3" w:rsidRDefault="00EC294D" w:rsidP="00A545B2">
            <w:pPr>
              <w:pStyle w:val="pqiTabBody"/>
              <w:jc w:val="center"/>
            </w:pPr>
            <w:r>
              <w:t>R</w:t>
            </w:r>
          </w:p>
        </w:tc>
        <w:tc>
          <w:tcPr>
            <w:tcW w:w="4934" w:type="dxa"/>
            <w:gridSpan w:val="2"/>
          </w:tcPr>
          <w:p w14:paraId="0908C26F" w14:textId="5B7D9468" w:rsidR="00A545B2" w:rsidRPr="00CD5AB3" w:rsidRDefault="00EC294D" w:rsidP="00F864B0">
            <w:pPr>
              <w:pStyle w:val="pqiTabBody"/>
            </w:pPr>
            <w:r>
              <w:t>Należy wpisać ilość która została odebrana przez podmiot.</w:t>
            </w:r>
          </w:p>
        </w:tc>
        <w:tc>
          <w:tcPr>
            <w:tcW w:w="2330" w:type="dxa"/>
            <w:gridSpan w:val="3"/>
          </w:tcPr>
          <w:p w14:paraId="3017D8CB" w14:textId="77777777" w:rsidR="00A545B2" w:rsidRPr="00CD5AB3" w:rsidRDefault="00A545B2" w:rsidP="00A545B2">
            <w:pPr>
              <w:pStyle w:val="pqiTabBody"/>
              <w:rPr>
                <w:lang w:eastAsia="en-GB"/>
              </w:rPr>
            </w:pPr>
          </w:p>
        </w:tc>
        <w:tc>
          <w:tcPr>
            <w:tcW w:w="848" w:type="dxa"/>
            <w:gridSpan w:val="2"/>
          </w:tcPr>
          <w:p w14:paraId="1DE4ADA1" w14:textId="77777777" w:rsidR="00A545B2" w:rsidRPr="00CD5AB3" w:rsidRDefault="00A545B2" w:rsidP="00A545B2">
            <w:pPr>
              <w:pStyle w:val="pqiTabBody"/>
            </w:pPr>
          </w:p>
        </w:tc>
      </w:tr>
      <w:tr w:rsidR="00EC294D" w:rsidRPr="00CD5AB3" w:rsidDel="00F47D90" w14:paraId="62CA8BCF" w14:textId="77777777" w:rsidTr="002F2178">
        <w:tc>
          <w:tcPr>
            <w:tcW w:w="337" w:type="dxa"/>
          </w:tcPr>
          <w:p w14:paraId="4CED4CF5" w14:textId="77777777" w:rsidR="00EC294D" w:rsidRPr="00CD5AB3" w:rsidRDefault="00EC294D" w:rsidP="00EC294D">
            <w:pPr>
              <w:pStyle w:val="pqiTabBody"/>
              <w:rPr>
                <w:b/>
              </w:rPr>
            </w:pPr>
          </w:p>
        </w:tc>
        <w:tc>
          <w:tcPr>
            <w:tcW w:w="376" w:type="dxa"/>
            <w:gridSpan w:val="3"/>
          </w:tcPr>
          <w:p w14:paraId="46AE292C" w14:textId="011D9367" w:rsidR="00EC294D" w:rsidRDefault="00EC294D" w:rsidP="00EC294D">
            <w:pPr>
              <w:pStyle w:val="pqiTabBody"/>
              <w:jc w:val="center"/>
              <w:rPr>
                <w:i/>
              </w:rPr>
            </w:pPr>
            <w:r>
              <w:rPr>
                <w:i/>
              </w:rPr>
              <w:t>b</w:t>
            </w:r>
          </w:p>
        </w:tc>
        <w:tc>
          <w:tcPr>
            <w:tcW w:w="4041" w:type="dxa"/>
          </w:tcPr>
          <w:p w14:paraId="30598B52" w14:textId="77777777" w:rsidR="00EC294D" w:rsidRPr="00CD5AB3" w:rsidRDefault="00EC294D" w:rsidP="00EC294D">
            <w:r>
              <w:t>Ilość wyrobów dostarczonych, do których nie zastosowano zwolnienia od akcyzy</w:t>
            </w:r>
          </w:p>
          <w:p w14:paraId="226E527B" w14:textId="764291C4" w:rsidR="00EC294D" w:rsidRDefault="00EC294D" w:rsidP="00EC294D">
            <w:pPr>
              <w:pStyle w:val="pqiTabBody"/>
            </w:pPr>
            <w:r w:rsidRPr="00EC294D">
              <w:rPr>
                <w:rFonts w:ascii="Courier New" w:hAnsi="Courier New" w:cs="Courier New"/>
                <w:noProof/>
                <w:color w:val="0000FF"/>
              </w:rPr>
              <w:t>PaidExcise</w:t>
            </w:r>
          </w:p>
        </w:tc>
        <w:tc>
          <w:tcPr>
            <w:tcW w:w="456" w:type="dxa"/>
            <w:gridSpan w:val="3"/>
          </w:tcPr>
          <w:p w14:paraId="7D5EF5D2" w14:textId="1DD77C1C" w:rsidR="00EC294D" w:rsidRPr="00CD5AB3" w:rsidRDefault="0039493E" w:rsidP="00EC294D">
            <w:pPr>
              <w:pStyle w:val="pqiTabBody"/>
              <w:jc w:val="center"/>
            </w:pPr>
            <w:r>
              <w:t>D</w:t>
            </w:r>
          </w:p>
        </w:tc>
        <w:tc>
          <w:tcPr>
            <w:tcW w:w="4934" w:type="dxa"/>
            <w:gridSpan w:val="2"/>
          </w:tcPr>
          <w:p w14:paraId="3F0981E2" w14:textId="717308F5" w:rsidR="00EC294D" w:rsidRPr="00CD5AB3" w:rsidRDefault="00EC294D" w:rsidP="00EC294D">
            <w:pPr>
              <w:pStyle w:val="pqiTabBody"/>
            </w:pPr>
            <w:r w:rsidRPr="00CD5AB3">
              <w:t xml:space="preserve">Uzupełniany przez wysyłającego dla podmiotów nieobjętych systemem w przypadku, gdy </w:t>
            </w:r>
            <w:r>
              <w:t xml:space="preserve">odebrali </w:t>
            </w:r>
            <w:r w:rsidRPr="00CD5AB3">
              <w:t>paliwo lotnicze</w:t>
            </w:r>
            <w:r>
              <w:t>, do którego nie zastosowano zwolnienia od akcyzy. W</w:t>
            </w:r>
            <w:r w:rsidRPr="00CD5AB3">
              <w:t xml:space="preserve"> innych przypadkach nie stosuje się.</w:t>
            </w:r>
          </w:p>
        </w:tc>
        <w:tc>
          <w:tcPr>
            <w:tcW w:w="2330" w:type="dxa"/>
            <w:gridSpan w:val="3"/>
          </w:tcPr>
          <w:p w14:paraId="6AC89A09" w14:textId="15A40EE9" w:rsidR="00EC294D" w:rsidRPr="00CD5AB3" w:rsidRDefault="0039493E" w:rsidP="00EC294D">
            <w:pPr>
              <w:pStyle w:val="pqiTabBody"/>
              <w:rPr>
                <w:lang w:eastAsia="en-GB"/>
              </w:rPr>
            </w:pPr>
            <w:r>
              <w:rPr>
                <w:lang w:eastAsia="en-GB"/>
              </w:rPr>
              <w:t>W przypadku gdy jest to podmiot nieobjęty systemem.</w:t>
            </w:r>
          </w:p>
        </w:tc>
        <w:tc>
          <w:tcPr>
            <w:tcW w:w="848" w:type="dxa"/>
            <w:gridSpan w:val="2"/>
          </w:tcPr>
          <w:p w14:paraId="2CCA2A6E" w14:textId="77777777" w:rsidR="00EC294D" w:rsidRPr="00CD5AB3" w:rsidRDefault="00EC294D" w:rsidP="00EC294D">
            <w:pPr>
              <w:pStyle w:val="pqiTabBody"/>
            </w:pPr>
          </w:p>
        </w:tc>
      </w:tr>
      <w:tr w:rsidR="0039493E" w:rsidRPr="00CD5AB3" w:rsidDel="00F47D90" w14:paraId="4AB47C4F" w14:textId="77777777" w:rsidTr="002F2178">
        <w:tc>
          <w:tcPr>
            <w:tcW w:w="337" w:type="dxa"/>
          </w:tcPr>
          <w:p w14:paraId="57DFFD88" w14:textId="77777777" w:rsidR="0039493E" w:rsidRPr="00CD5AB3" w:rsidRDefault="0039493E" w:rsidP="0039493E">
            <w:pPr>
              <w:pStyle w:val="pqiTabBody"/>
              <w:rPr>
                <w:b/>
              </w:rPr>
            </w:pPr>
          </w:p>
        </w:tc>
        <w:tc>
          <w:tcPr>
            <w:tcW w:w="376" w:type="dxa"/>
            <w:gridSpan w:val="3"/>
          </w:tcPr>
          <w:p w14:paraId="470E352E" w14:textId="59C94012" w:rsidR="0039493E" w:rsidRDefault="0039493E" w:rsidP="0039493E">
            <w:pPr>
              <w:pStyle w:val="pqiTabBody"/>
              <w:jc w:val="center"/>
              <w:rPr>
                <w:i/>
              </w:rPr>
            </w:pPr>
            <w:r>
              <w:rPr>
                <w:i/>
              </w:rPr>
              <w:t>c</w:t>
            </w:r>
          </w:p>
        </w:tc>
        <w:tc>
          <w:tcPr>
            <w:tcW w:w="4041" w:type="dxa"/>
          </w:tcPr>
          <w:p w14:paraId="5D741BF2" w14:textId="77777777" w:rsidR="0039493E" w:rsidRPr="00CD5AB3" w:rsidRDefault="0039493E" w:rsidP="0039493E">
            <w:r w:rsidRPr="00CD5AB3">
              <w:t>Data przybycia wyrobów akcyzowych</w:t>
            </w:r>
          </w:p>
          <w:p w14:paraId="071AF956" w14:textId="4A610DDF" w:rsidR="0039493E" w:rsidRDefault="0039493E" w:rsidP="0039493E">
            <w:r w:rsidRPr="00CD5AB3">
              <w:rPr>
                <w:rFonts w:ascii="Courier New" w:hAnsi="Courier New" w:cs="Courier New"/>
                <w:noProof/>
                <w:color w:val="0000FF"/>
                <w:szCs w:val="20"/>
              </w:rPr>
              <w:t>DateOfArrivalOfExciseProducts</w:t>
            </w:r>
          </w:p>
        </w:tc>
        <w:tc>
          <w:tcPr>
            <w:tcW w:w="456" w:type="dxa"/>
            <w:gridSpan w:val="3"/>
          </w:tcPr>
          <w:p w14:paraId="30DC00A1" w14:textId="6FDD61AB" w:rsidR="0039493E" w:rsidRPr="00CD5AB3" w:rsidRDefault="0039493E" w:rsidP="0039493E">
            <w:pPr>
              <w:pStyle w:val="pqiTabBody"/>
              <w:jc w:val="center"/>
            </w:pPr>
            <w:r w:rsidRPr="00CD5AB3">
              <w:t>R</w:t>
            </w:r>
          </w:p>
        </w:tc>
        <w:tc>
          <w:tcPr>
            <w:tcW w:w="4934" w:type="dxa"/>
            <w:gridSpan w:val="2"/>
          </w:tcPr>
          <w:p w14:paraId="0310F6A9" w14:textId="77777777" w:rsidR="0039493E" w:rsidRPr="00CD5AB3" w:rsidRDefault="0039493E" w:rsidP="0039493E">
            <w:pPr>
              <w:pStyle w:val="pqiTabBody"/>
            </w:pPr>
          </w:p>
        </w:tc>
        <w:tc>
          <w:tcPr>
            <w:tcW w:w="2330" w:type="dxa"/>
            <w:gridSpan w:val="3"/>
          </w:tcPr>
          <w:p w14:paraId="1AF8C846" w14:textId="367C60DE" w:rsidR="0039493E" w:rsidRPr="00CD5AB3" w:rsidRDefault="0039493E" w:rsidP="0039493E">
            <w:pPr>
              <w:pStyle w:val="pqiTabBody"/>
            </w:pPr>
            <w:r w:rsidRPr="00CD5AB3">
              <w:t xml:space="preserve">Data zakończenia </w:t>
            </w:r>
            <w:r>
              <w:t>dostawy dla podmiotu</w:t>
            </w:r>
            <w:r w:rsidRPr="00CD5AB3">
              <w:t xml:space="preserve"> </w:t>
            </w:r>
          </w:p>
          <w:p w14:paraId="3CD36086" w14:textId="77777777" w:rsidR="0039493E" w:rsidRPr="00CD5AB3" w:rsidRDefault="0039493E" w:rsidP="0039493E">
            <w:pPr>
              <w:pStyle w:val="pqiTabBody"/>
              <w:rPr>
                <w:lang w:eastAsia="en-GB"/>
              </w:rPr>
            </w:pPr>
          </w:p>
        </w:tc>
        <w:tc>
          <w:tcPr>
            <w:tcW w:w="848" w:type="dxa"/>
            <w:gridSpan w:val="2"/>
          </w:tcPr>
          <w:p w14:paraId="142AD831" w14:textId="5527E63E" w:rsidR="0039493E" w:rsidRPr="00CD5AB3" w:rsidRDefault="0039493E" w:rsidP="0039493E">
            <w:pPr>
              <w:pStyle w:val="pqiTabBody"/>
            </w:pPr>
            <w:r w:rsidRPr="00CD5AB3">
              <w:t>data</w:t>
            </w:r>
          </w:p>
        </w:tc>
      </w:tr>
      <w:tr w:rsidR="00460009" w:rsidRPr="00CD5AB3" w:rsidDel="00F47D90" w14:paraId="184888FD" w14:textId="77777777" w:rsidTr="002F2178">
        <w:tc>
          <w:tcPr>
            <w:tcW w:w="713" w:type="dxa"/>
            <w:gridSpan w:val="4"/>
          </w:tcPr>
          <w:p w14:paraId="36BF71A3" w14:textId="4F971D48" w:rsidR="00460009" w:rsidRPr="006268A9" w:rsidDel="003F6141" w:rsidRDefault="00460009" w:rsidP="003151F0">
            <w:pPr>
              <w:pStyle w:val="pqiTabBody"/>
              <w:jc w:val="center"/>
              <w:rPr>
                <w:i/>
              </w:rPr>
            </w:pPr>
            <w:r>
              <w:rPr>
                <w:b/>
                <w:i/>
              </w:rPr>
              <w:t>3</w:t>
            </w:r>
            <w:r w:rsidRPr="00093215">
              <w:rPr>
                <w:b/>
                <w:i/>
              </w:rPr>
              <w:t>.</w:t>
            </w:r>
            <w:r w:rsidR="003151F0">
              <w:rPr>
                <w:b/>
                <w:i/>
              </w:rPr>
              <w:t>5</w:t>
            </w:r>
          </w:p>
        </w:tc>
        <w:tc>
          <w:tcPr>
            <w:tcW w:w="4041" w:type="dxa"/>
          </w:tcPr>
          <w:p w14:paraId="1C379E48" w14:textId="07ED401B" w:rsidR="00460009" w:rsidRDefault="00460009" w:rsidP="00460009">
            <w:pPr>
              <w:rPr>
                <w:b/>
              </w:rPr>
            </w:pPr>
            <w:r w:rsidRPr="00093215">
              <w:rPr>
                <w:b/>
              </w:rPr>
              <w:t>P</w:t>
            </w:r>
            <w:r>
              <w:rPr>
                <w:b/>
              </w:rPr>
              <w:t>rzeznaczenie uprawniające do zwolnienia</w:t>
            </w:r>
          </w:p>
          <w:p w14:paraId="697738B4" w14:textId="1CBFF937" w:rsidR="00460009" w:rsidRPr="00CD5AB3" w:rsidRDefault="00460009" w:rsidP="00EC294D">
            <w:pPr>
              <w:pStyle w:val="pqiTabBody"/>
            </w:pPr>
            <w:r w:rsidRPr="00EC294D">
              <w:rPr>
                <w:rFonts w:ascii="Courier New" w:hAnsi="Courier New" w:cs="Courier New"/>
                <w:noProof/>
                <w:color w:val="0000FF"/>
              </w:rPr>
              <w:t>ExciseExempion</w:t>
            </w:r>
          </w:p>
        </w:tc>
        <w:tc>
          <w:tcPr>
            <w:tcW w:w="456" w:type="dxa"/>
            <w:gridSpan w:val="3"/>
          </w:tcPr>
          <w:p w14:paraId="1DC73DF7" w14:textId="0BC86A48" w:rsidR="00460009" w:rsidRPr="00CD5AB3" w:rsidRDefault="00460009" w:rsidP="006268A9">
            <w:pPr>
              <w:pStyle w:val="pqiTabBody"/>
              <w:jc w:val="center"/>
            </w:pPr>
            <w:r w:rsidRPr="006268A9">
              <w:rPr>
                <w:b/>
              </w:rPr>
              <w:t>D</w:t>
            </w:r>
          </w:p>
        </w:tc>
        <w:tc>
          <w:tcPr>
            <w:tcW w:w="4934" w:type="dxa"/>
            <w:gridSpan w:val="2"/>
          </w:tcPr>
          <w:p w14:paraId="7FA0E7C5" w14:textId="64562581" w:rsidR="00460009" w:rsidRPr="00CD5AB3" w:rsidRDefault="00460009" w:rsidP="00460009">
            <w:pPr>
              <w:pStyle w:val="pqiTabBody"/>
            </w:pPr>
            <w:r>
              <w:t>R</w:t>
            </w:r>
            <w:r w:rsidR="00E932AA">
              <w:t xml:space="preserve"> w przypadku wyrobów zwolnionych od akcyzy, w pozostałych przypadkach nie stosuje się</w:t>
            </w:r>
          </w:p>
        </w:tc>
        <w:tc>
          <w:tcPr>
            <w:tcW w:w="2330" w:type="dxa"/>
            <w:gridSpan w:val="3"/>
          </w:tcPr>
          <w:p w14:paraId="5AE875DD" w14:textId="77777777" w:rsidR="00460009" w:rsidRPr="00CD5AB3" w:rsidRDefault="00460009" w:rsidP="00460009">
            <w:pPr>
              <w:pStyle w:val="pqiTabBody"/>
              <w:rPr>
                <w:lang w:eastAsia="en-GB"/>
              </w:rPr>
            </w:pPr>
          </w:p>
        </w:tc>
        <w:tc>
          <w:tcPr>
            <w:tcW w:w="848" w:type="dxa"/>
            <w:gridSpan w:val="2"/>
          </w:tcPr>
          <w:p w14:paraId="22FE7E85" w14:textId="65B0E6EB" w:rsidR="00460009" w:rsidRPr="00CD5AB3" w:rsidRDefault="00460009" w:rsidP="006268A9">
            <w:pPr>
              <w:pStyle w:val="pqiTabBody"/>
            </w:pPr>
            <w:r w:rsidRPr="00093215">
              <w:rPr>
                <w:b/>
              </w:rPr>
              <w:t>1x</w:t>
            </w:r>
          </w:p>
        </w:tc>
      </w:tr>
      <w:tr w:rsidR="00460009" w:rsidRPr="00CD5AB3" w:rsidDel="00F47D90" w14:paraId="50BEC20E" w14:textId="77777777" w:rsidTr="002F2178">
        <w:tc>
          <w:tcPr>
            <w:tcW w:w="337" w:type="dxa"/>
          </w:tcPr>
          <w:p w14:paraId="47AC18DF" w14:textId="77777777" w:rsidR="00460009" w:rsidRPr="00CD5AB3" w:rsidDel="00D46974" w:rsidRDefault="00460009" w:rsidP="006268A9">
            <w:pPr>
              <w:pStyle w:val="pqiTabBody"/>
              <w:rPr>
                <w:b/>
              </w:rPr>
            </w:pPr>
          </w:p>
        </w:tc>
        <w:tc>
          <w:tcPr>
            <w:tcW w:w="376" w:type="dxa"/>
            <w:gridSpan w:val="3"/>
          </w:tcPr>
          <w:p w14:paraId="3042F177" w14:textId="37C59E3A" w:rsidR="00460009" w:rsidRPr="00CD5AB3" w:rsidDel="003F6141" w:rsidRDefault="00460009" w:rsidP="006268A9">
            <w:pPr>
              <w:pStyle w:val="pqiTabBody"/>
              <w:jc w:val="center"/>
              <w:rPr>
                <w:i/>
              </w:rPr>
            </w:pPr>
            <w:r w:rsidRPr="00CD5AB3">
              <w:rPr>
                <w:i/>
              </w:rPr>
              <w:t>a</w:t>
            </w:r>
          </w:p>
        </w:tc>
        <w:tc>
          <w:tcPr>
            <w:tcW w:w="4041" w:type="dxa"/>
          </w:tcPr>
          <w:p w14:paraId="3353EF0A" w14:textId="77777777" w:rsidR="00460009" w:rsidRPr="00CD5AB3" w:rsidRDefault="00460009" w:rsidP="00460009">
            <w:r w:rsidRPr="00CD5AB3">
              <w:t>Opis przeznaczenia</w:t>
            </w:r>
          </w:p>
          <w:p w14:paraId="13361C87" w14:textId="36060F8D" w:rsidR="00460009" w:rsidRPr="00CD5AB3" w:rsidRDefault="00460009" w:rsidP="00460009">
            <w:r w:rsidRPr="00CD5AB3">
              <w:rPr>
                <w:rFonts w:ascii="Courier New" w:hAnsi="Courier New" w:cs="Courier New"/>
                <w:noProof/>
                <w:color w:val="0000FF"/>
                <w:szCs w:val="20"/>
              </w:rPr>
              <w:t>ProductPurposeType</w:t>
            </w:r>
          </w:p>
        </w:tc>
        <w:tc>
          <w:tcPr>
            <w:tcW w:w="456" w:type="dxa"/>
            <w:gridSpan w:val="3"/>
          </w:tcPr>
          <w:p w14:paraId="1DF126A9" w14:textId="218F618D" w:rsidR="00460009" w:rsidRPr="00CD5AB3" w:rsidRDefault="00460009" w:rsidP="006268A9">
            <w:pPr>
              <w:pStyle w:val="pqiTabBody"/>
              <w:jc w:val="center"/>
            </w:pPr>
            <w:r w:rsidRPr="00CD5AB3">
              <w:t>R</w:t>
            </w:r>
          </w:p>
        </w:tc>
        <w:tc>
          <w:tcPr>
            <w:tcW w:w="4934" w:type="dxa"/>
            <w:gridSpan w:val="2"/>
          </w:tcPr>
          <w:p w14:paraId="4764DD0A" w14:textId="77777777" w:rsidR="00460009" w:rsidRPr="00CD5AB3" w:rsidRDefault="00460009" w:rsidP="00460009">
            <w:pPr>
              <w:pStyle w:val="pqiTabBody"/>
            </w:pPr>
          </w:p>
        </w:tc>
        <w:tc>
          <w:tcPr>
            <w:tcW w:w="2330" w:type="dxa"/>
            <w:gridSpan w:val="3"/>
          </w:tcPr>
          <w:p w14:paraId="149E2316" w14:textId="77777777" w:rsidR="00460009" w:rsidRPr="00CD5AB3" w:rsidRDefault="00460009" w:rsidP="00460009">
            <w:pPr>
              <w:pStyle w:val="pqiTabBody"/>
            </w:pPr>
            <w:r w:rsidRPr="00CD5AB3">
              <w:t>Atrybut.</w:t>
            </w:r>
          </w:p>
          <w:p w14:paraId="03809297" w14:textId="11B4B3B3" w:rsidR="00460009" w:rsidRPr="00CD5AB3" w:rsidRDefault="00460009" w:rsidP="00460009">
            <w:pPr>
              <w:pStyle w:val="pqiTabBody"/>
              <w:rPr>
                <w:lang w:eastAsia="en-GB"/>
              </w:rPr>
            </w:pPr>
            <w:r w:rsidRPr="00CD5AB3">
              <w:t>Wartość ze słownika „Przeznaczenie uprawniające do zwolnienia (ProductPurposeType)”.</w:t>
            </w:r>
          </w:p>
        </w:tc>
        <w:tc>
          <w:tcPr>
            <w:tcW w:w="848" w:type="dxa"/>
            <w:gridSpan w:val="2"/>
          </w:tcPr>
          <w:p w14:paraId="7684690B" w14:textId="4E97B2FE" w:rsidR="00460009" w:rsidRPr="00CD5AB3" w:rsidRDefault="00460009" w:rsidP="006268A9">
            <w:pPr>
              <w:pStyle w:val="pqiTabBody"/>
            </w:pPr>
          </w:p>
        </w:tc>
      </w:tr>
      <w:tr w:rsidR="00460009" w:rsidRPr="00CD5AB3" w:rsidDel="00F47D90" w14:paraId="37ADF668" w14:textId="77777777" w:rsidTr="002F2178">
        <w:tc>
          <w:tcPr>
            <w:tcW w:w="337" w:type="dxa"/>
          </w:tcPr>
          <w:p w14:paraId="467E95B3" w14:textId="77777777" w:rsidR="00460009" w:rsidRPr="00CD5AB3" w:rsidDel="00D46974" w:rsidRDefault="00460009" w:rsidP="00460009">
            <w:pPr>
              <w:pStyle w:val="pqiTabBody"/>
              <w:rPr>
                <w:b/>
              </w:rPr>
            </w:pPr>
          </w:p>
        </w:tc>
        <w:tc>
          <w:tcPr>
            <w:tcW w:w="376" w:type="dxa"/>
            <w:gridSpan w:val="3"/>
          </w:tcPr>
          <w:p w14:paraId="0141DAC2" w14:textId="5C5E900D" w:rsidR="00460009" w:rsidRPr="00CD5AB3" w:rsidDel="003F6141" w:rsidRDefault="00460009" w:rsidP="00460009">
            <w:pPr>
              <w:pStyle w:val="pqiTabBody"/>
              <w:jc w:val="center"/>
              <w:rPr>
                <w:i/>
              </w:rPr>
            </w:pPr>
            <w:r w:rsidRPr="00CD5AB3">
              <w:rPr>
                <w:i/>
              </w:rPr>
              <w:t>b</w:t>
            </w:r>
          </w:p>
        </w:tc>
        <w:tc>
          <w:tcPr>
            <w:tcW w:w="4041" w:type="dxa"/>
          </w:tcPr>
          <w:p w14:paraId="32C91B24" w14:textId="77777777" w:rsidR="00460009" w:rsidRPr="00CD5AB3" w:rsidRDefault="00460009" w:rsidP="00460009">
            <w:pPr>
              <w:rPr>
                <w:szCs w:val="20"/>
              </w:rPr>
            </w:pPr>
            <w:r w:rsidRPr="00CD5AB3">
              <w:rPr>
                <w:szCs w:val="20"/>
              </w:rPr>
              <w:t>Dodatkowe informacje</w:t>
            </w:r>
          </w:p>
          <w:p w14:paraId="5671F913" w14:textId="6822F470" w:rsidR="00460009" w:rsidRPr="00CD5AB3" w:rsidRDefault="00460009" w:rsidP="00460009">
            <w:r w:rsidRPr="00CD5AB3">
              <w:rPr>
                <w:rFonts w:ascii="Courier New" w:hAnsi="Courier New" w:cs="Courier New"/>
                <w:noProof/>
                <w:color w:val="0000FF"/>
                <w:szCs w:val="20"/>
              </w:rPr>
              <w:t>ComplementaryInformation</w:t>
            </w:r>
          </w:p>
        </w:tc>
        <w:tc>
          <w:tcPr>
            <w:tcW w:w="456" w:type="dxa"/>
            <w:gridSpan w:val="3"/>
          </w:tcPr>
          <w:p w14:paraId="6D6D3B5F" w14:textId="20086E04" w:rsidR="00460009" w:rsidRPr="00CD5AB3" w:rsidRDefault="00460009" w:rsidP="00460009">
            <w:pPr>
              <w:pStyle w:val="pqiTabBody"/>
              <w:jc w:val="center"/>
            </w:pPr>
            <w:r>
              <w:t>O</w:t>
            </w:r>
          </w:p>
        </w:tc>
        <w:tc>
          <w:tcPr>
            <w:tcW w:w="4934" w:type="dxa"/>
            <w:gridSpan w:val="2"/>
          </w:tcPr>
          <w:p w14:paraId="128B9F47" w14:textId="77777777" w:rsidR="00460009" w:rsidRPr="00CD5AB3" w:rsidRDefault="00460009" w:rsidP="00460009">
            <w:pPr>
              <w:pStyle w:val="pqiTabBody"/>
            </w:pPr>
          </w:p>
        </w:tc>
        <w:tc>
          <w:tcPr>
            <w:tcW w:w="2330" w:type="dxa"/>
            <w:gridSpan w:val="3"/>
          </w:tcPr>
          <w:p w14:paraId="116A32B3" w14:textId="7E71568E" w:rsidR="00460009" w:rsidRPr="00CD5AB3" w:rsidRDefault="00460009" w:rsidP="00460009">
            <w:pPr>
              <w:pStyle w:val="pqiTabBody"/>
              <w:rPr>
                <w:lang w:eastAsia="en-GB"/>
              </w:rPr>
            </w:pPr>
            <w:r w:rsidRPr="00CD5AB3">
              <w:t>Należy podać dodatkowe informacje dotyczące odbioru wyrobów akcyzowych.</w:t>
            </w:r>
          </w:p>
        </w:tc>
        <w:tc>
          <w:tcPr>
            <w:tcW w:w="848" w:type="dxa"/>
            <w:gridSpan w:val="2"/>
          </w:tcPr>
          <w:p w14:paraId="3227B094" w14:textId="77777777" w:rsidR="00460009" w:rsidRPr="00CD5AB3" w:rsidRDefault="00460009" w:rsidP="00460009">
            <w:pPr>
              <w:pStyle w:val="pqiTabBody"/>
            </w:pPr>
          </w:p>
        </w:tc>
      </w:tr>
      <w:tr w:rsidR="00460009" w:rsidRPr="00CD5AB3" w:rsidDel="00F47D90" w14:paraId="3E5EE3AD" w14:textId="77777777" w:rsidTr="002F2178">
        <w:tc>
          <w:tcPr>
            <w:tcW w:w="713" w:type="dxa"/>
            <w:gridSpan w:val="4"/>
          </w:tcPr>
          <w:p w14:paraId="29648E20" w14:textId="77777777" w:rsidR="00460009" w:rsidRPr="00CD5AB3" w:rsidDel="003F6141" w:rsidRDefault="00460009" w:rsidP="00460009">
            <w:pPr>
              <w:pStyle w:val="pqiTabBody"/>
              <w:jc w:val="center"/>
              <w:rPr>
                <w:i/>
              </w:rPr>
            </w:pPr>
          </w:p>
        </w:tc>
        <w:tc>
          <w:tcPr>
            <w:tcW w:w="4041" w:type="dxa"/>
          </w:tcPr>
          <w:p w14:paraId="5D12943F" w14:textId="77777777" w:rsidR="00460009" w:rsidRPr="00CD5AB3" w:rsidRDefault="00460009" w:rsidP="00460009">
            <w:pPr>
              <w:pStyle w:val="pqiTabBody"/>
            </w:pPr>
            <w:r w:rsidRPr="00CD5AB3">
              <w:t xml:space="preserve">JĘZYK ELEMENTU </w:t>
            </w:r>
          </w:p>
          <w:p w14:paraId="11AD2FDA" w14:textId="2CCE2F19" w:rsidR="00460009" w:rsidRPr="00CD5AB3" w:rsidRDefault="00460009" w:rsidP="00460009">
            <w:r w:rsidRPr="00CD5AB3">
              <w:rPr>
                <w:rFonts w:ascii="Courier New" w:hAnsi="Courier New" w:cs="Courier New"/>
                <w:noProof/>
                <w:color w:val="0000FF"/>
              </w:rPr>
              <w:t>@language</w:t>
            </w:r>
          </w:p>
        </w:tc>
        <w:tc>
          <w:tcPr>
            <w:tcW w:w="456" w:type="dxa"/>
            <w:gridSpan w:val="3"/>
          </w:tcPr>
          <w:p w14:paraId="3C1189F3" w14:textId="7CF18F5F" w:rsidR="00460009" w:rsidRPr="00CD5AB3" w:rsidRDefault="00460009" w:rsidP="00460009">
            <w:pPr>
              <w:pStyle w:val="pqiTabBody"/>
              <w:jc w:val="center"/>
            </w:pPr>
            <w:r w:rsidRPr="00CD5AB3">
              <w:t>D</w:t>
            </w:r>
          </w:p>
        </w:tc>
        <w:tc>
          <w:tcPr>
            <w:tcW w:w="4934" w:type="dxa"/>
            <w:gridSpan w:val="2"/>
          </w:tcPr>
          <w:p w14:paraId="07E5FB42" w14:textId="5A161FAE" w:rsidR="00460009" w:rsidRPr="00CD5AB3" w:rsidRDefault="00460009" w:rsidP="00460009">
            <w:pPr>
              <w:pStyle w:val="pqiTabBody"/>
            </w:pPr>
            <w:r w:rsidRPr="00CD5AB3">
              <w:t>„R”, jeżeli stosuje się pole tekstowe 7.2b</w:t>
            </w:r>
          </w:p>
        </w:tc>
        <w:tc>
          <w:tcPr>
            <w:tcW w:w="2330" w:type="dxa"/>
            <w:gridSpan w:val="3"/>
          </w:tcPr>
          <w:p w14:paraId="1DCA2CE8" w14:textId="77777777" w:rsidR="00460009" w:rsidRPr="00CD5AB3" w:rsidRDefault="00460009" w:rsidP="00460009">
            <w:pPr>
              <w:pStyle w:val="pqiTabBody"/>
            </w:pPr>
            <w:r w:rsidRPr="00CD5AB3">
              <w:t>Atrybut.</w:t>
            </w:r>
          </w:p>
          <w:p w14:paraId="1CE4CD7F" w14:textId="702979D3" w:rsidR="00460009" w:rsidRPr="00CD5AB3" w:rsidRDefault="00460009" w:rsidP="00460009">
            <w:pPr>
              <w:pStyle w:val="pqiTabBody"/>
              <w:rPr>
                <w:lang w:eastAsia="en-GB"/>
              </w:rPr>
            </w:pPr>
            <w:r w:rsidRPr="00CD5AB3">
              <w:lastRenderedPageBreak/>
              <w:t>Wartość ze słownika „Kody języka (Language codes)”.</w:t>
            </w:r>
          </w:p>
        </w:tc>
        <w:tc>
          <w:tcPr>
            <w:tcW w:w="848" w:type="dxa"/>
            <w:gridSpan w:val="2"/>
          </w:tcPr>
          <w:p w14:paraId="10AC55A9" w14:textId="023380AD" w:rsidR="00460009" w:rsidRPr="00CD5AB3" w:rsidRDefault="00460009" w:rsidP="00460009">
            <w:pPr>
              <w:pStyle w:val="pqiTabBody"/>
            </w:pPr>
            <w:r w:rsidRPr="00CD5AB3">
              <w:lastRenderedPageBreak/>
              <w:t>a2</w:t>
            </w:r>
          </w:p>
        </w:tc>
      </w:tr>
      <w:tr w:rsidR="00EE58E8" w:rsidRPr="00CD5AB3" w:rsidDel="00F47D90" w14:paraId="695D70E1" w14:textId="77777777" w:rsidTr="002F2178">
        <w:trPr>
          <w:ins w:id="264" w:author="Osowska Agnieszka" w:date="2022-09-09T15:36:00Z"/>
        </w:trPr>
        <w:tc>
          <w:tcPr>
            <w:tcW w:w="713" w:type="dxa"/>
            <w:gridSpan w:val="4"/>
          </w:tcPr>
          <w:p w14:paraId="64FBCDAA" w14:textId="6A9A640A" w:rsidR="00EE58E8" w:rsidRPr="00CD5AB3" w:rsidDel="003F6141" w:rsidRDefault="00EE58E8" w:rsidP="00EE58E8">
            <w:pPr>
              <w:pStyle w:val="pqiTabBody"/>
              <w:jc w:val="center"/>
              <w:rPr>
                <w:ins w:id="265" w:author="Osowska Agnieszka" w:date="2022-09-09T15:36:00Z"/>
                <w:i/>
              </w:rPr>
            </w:pPr>
            <w:ins w:id="266" w:author="Osowska Agnieszka" w:date="2022-09-09T15:38:00Z">
              <w:r>
                <w:rPr>
                  <w:i/>
                </w:rPr>
                <w:t>4</w:t>
              </w:r>
            </w:ins>
          </w:p>
        </w:tc>
        <w:tc>
          <w:tcPr>
            <w:tcW w:w="4041" w:type="dxa"/>
          </w:tcPr>
          <w:p w14:paraId="210E6A6F" w14:textId="77777777" w:rsidR="00EE58E8" w:rsidRPr="00CD5AB3" w:rsidRDefault="00EE58E8" w:rsidP="00EE58E8">
            <w:pPr>
              <w:pStyle w:val="pqiTabBody"/>
              <w:rPr>
                <w:ins w:id="267" w:author="Osowska Agnieszka" w:date="2022-09-09T15:38:00Z"/>
                <w:b/>
              </w:rPr>
            </w:pPr>
            <w:ins w:id="268" w:author="Osowska Agnieszka" w:date="2022-09-09T15:38:00Z">
              <w:r w:rsidRPr="00CD5AB3">
                <w:rPr>
                  <w:b/>
                </w:rPr>
                <w:t>ZABEZPIECZENIE NA MAGAZYNOWANIE</w:t>
              </w:r>
            </w:ins>
          </w:p>
          <w:p w14:paraId="2B0DEA0C" w14:textId="4115E477" w:rsidR="00EE58E8" w:rsidRPr="00CD5AB3" w:rsidRDefault="00EE58E8" w:rsidP="00EE58E8">
            <w:pPr>
              <w:rPr>
                <w:ins w:id="269" w:author="Osowska Agnieszka" w:date="2022-09-09T15:36:00Z"/>
              </w:rPr>
            </w:pPr>
            <w:ins w:id="270" w:author="Osowska Agnieszka" w:date="2022-09-09T15:38:00Z">
              <w:r w:rsidRPr="00122272">
                <w:rPr>
                  <w:rFonts w:ascii="Courier New" w:hAnsi="Courier New" w:cs="Courier New"/>
                  <w:noProof/>
                  <w:color w:val="0000FF"/>
                </w:rPr>
                <w:t>StorageGuarantee</w:t>
              </w:r>
            </w:ins>
          </w:p>
        </w:tc>
        <w:tc>
          <w:tcPr>
            <w:tcW w:w="456" w:type="dxa"/>
            <w:gridSpan w:val="3"/>
          </w:tcPr>
          <w:p w14:paraId="4FD8886E" w14:textId="7FEA6F49" w:rsidR="00EE58E8" w:rsidRPr="00CD5AB3" w:rsidRDefault="00EE58E8" w:rsidP="00EE58E8">
            <w:pPr>
              <w:pStyle w:val="pqiTabBody"/>
              <w:jc w:val="center"/>
              <w:rPr>
                <w:ins w:id="271" w:author="Osowska Agnieszka" w:date="2022-09-09T15:36:00Z"/>
              </w:rPr>
            </w:pPr>
            <w:ins w:id="272" w:author="Osowska Agnieszka" w:date="2022-09-09T15:38:00Z">
              <w:r w:rsidRPr="00CD5AB3">
                <w:t>C</w:t>
              </w:r>
            </w:ins>
          </w:p>
        </w:tc>
        <w:tc>
          <w:tcPr>
            <w:tcW w:w="4934" w:type="dxa"/>
            <w:gridSpan w:val="2"/>
          </w:tcPr>
          <w:p w14:paraId="5FBC3D5A" w14:textId="77777777" w:rsidR="00EE58E8" w:rsidRPr="00CD5AB3" w:rsidRDefault="00EE58E8" w:rsidP="00EE58E8">
            <w:pPr>
              <w:pStyle w:val="pqiTabBody"/>
              <w:rPr>
                <w:ins w:id="273" w:author="Osowska Agnieszka" w:date="2022-09-09T15:38:00Z"/>
              </w:rPr>
            </w:pPr>
            <w:ins w:id="274" w:author="Osowska Agnieszka" w:date="2022-09-09T15:38:00Z">
              <w:r w:rsidRPr="00CD5AB3">
                <w:t xml:space="preserve">„O”, jeżeli wszystkie wyroby </w:t>
              </w:r>
              <w:r w:rsidRPr="00CD5AB3">
                <w:br/>
                <w:t xml:space="preserve">w przemieszczeniu są objęte zerową stawką podatku akcyzowego </w:t>
              </w:r>
              <w:r>
                <w:t>lub odbiorcą wyrobów jest podmiot zużywający lub osoba fizyczna</w:t>
              </w:r>
            </w:ins>
          </w:p>
          <w:p w14:paraId="40F6B509" w14:textId="538A8D05" w:rsidR="00EE58E8" w:rsidRPr="00CD5AB3" w:rsidRDefault="00EE58E8" w:rsidP="00EE58E8">
            <w:pPr>
              <w:pStyle w:val="pqiTabBody"/>
              <w:rPr>
                <w:ins w:id="275" w:author="Osowska Agnieszka" w:date="2022-09-09T15:36:00Z"/>
              </w:rPr>
            </w:pPr>
            <w:ins w:id="276" w:author="Osowska Agnieszka" w:date="2022-09-09T15:38:00Z">
              <w:r w:rsidRPr="00CD5AB3">
                <w:t>„R” w przeciwnym wypadku.</w:t>
              </w:r>
            </w:ins>
          </w:p>
        </w:tc>
        <w:tc>
          <w:tcPr>
            <w:tcW w:w="2330" w:type="dxa"/>
            <w:gridSpan w:val="3"/>
          </w:tcPr>
          <w:p w14:paraId="538BE246" w14:textId="30670D62" w:rsidR="00EE58E8" w:rsidRPr="00CD5AB3" w:rsidRDefault="00C82CF3" w:rsidP="00EE58E8">
            <w:pPr>
              <w:pStyle w:val="pqiTabBody"/>
              <w:rPr>
                <w:ins w:id="277" w:author="Osowska Agnieszka" w:date="2022-09-09T15:36:00Z"/>
              </w:rPr>
            </w:pPr>
            <w:ins w:id="278" w:author="Jurkowska Monika" w:date="2022-09-12T13:15:00Z">
              <w:r>
                <w:t xml:space="preserve">Należy podać zabezpieczenie na magazynowanie </w:t>
              </w:r>
            </w:ins>
            <w:ins w:id="279" w:author="Jurkowska Monika" w:date="2022-09-12T13:16:00Z">
              <w:r>
                <w:t xml:space="preserve">w przypadku odbioru części wyrobów przez </w:t>
              </w:r>
            </w:ins>
            <w:ins w:id="280" w:author="Jurkowska Monika" w:date="2022-09-12T13:15:00Z">
              <w:r>
                <w:t>skład podatkow</w:t>
              </w:r>
            </w:ins>
            <w:ins w:id="281" w:author="Jurkowska Monika" w:date="2022-09-12T13:16:00Z">
              <w:r>
                <w:t xml:space="preserve">y  </w:t>
              </w:r>
            </w:ins>
          </w:p>
        </w:tc>
        <w:tc>
          <w:tcPr>
            <w:tcW w:w="848" w:type="dxa"/>
            <w:gridSpan w:val="2"/>
          </w:tcPr>
          <w:p w14:paraId="387486A0" w14:textId="77777777" w:rsidR="00EE58E8" w:rsidRPr="00CD5AB3" w:rsidRDefault="00EE58E8" w:rsidP="00EE58E8">
            <w:pPr>
              <w:pStyle w:val="pqiTabBody"/>
              <w:rPr>
                <w:ins w:id="282" w:author="Osowska Agnieszka" w:date="2022-09-09T15:36:00Z"/>
              </w:rPr>
            </w:pPr>
          </w:p>
        </w:tc>
      </w:tr>
      <w:tr w:rsidR="00EE58E8" w:rsidRPr="00CD5AB3" w:rsidDel="00F47D90" w14:paraId="0A410D34" w14:textId="77777777" w:rsidTr="00723613">
        <w:trPr>
          <w:ins w:id="283" w:author="Osowska Agnieszka" w:date="2022-09-09T15:36:00Z"/>
        </w:trPr>
        <w:tc>
          <w:tcPr>
            <w:tcW w:w="356" w:type="dxa"/>
            <w:gridSpan w:val="2"/>
          </w:tcPr>
          <w:p w14:paraId="0CC34D7D" w14:textId="77777777" w:rsidR="00EE58E8" w:rsidRPr="00EE58E8" w:rsidDel="003F6141" w:rsidRDefault="00EE58E8" w:rsidP="00EE58E8">
            <w:pPr>
              <w:pStyle w:val="pqiTabBody"/>
              <w:rPr>
                <w:ins w:id="284" w:author="Osowska Agnieszka" w:date="2022-09-09T15:36:00Z"/>
                <w:b/>
              </w:rPr>
            </w:pPr>
          </w:p>
        </w:tc>
        <w:tc>
          <w:tcPr>
            <w:tcW w:w="357" w:type="dxa"/>
            <w:gridSpan w:val="2"/>
          </w:tcPr>
          <w:p w14:paraId="40C04FE4" w14:textId="1D876CDA" w:rsidR="00EE58E8" w:rsidRPr="00EE58E8" w:rsidDel="003F6141" w:rsidRDefault="00EE58E8" w:rsidP="00EE58E8">
            <w:pPr>
              <w:pStyle w:val="pqiTabBody"/>
              <w:rPr>
                <w:ins w:id="285" w:author="Osowska Agnieszka" w:date="2022-09-09T15:36:00Z"/>
                <w:b/>
              </w:rPr>
            </w:pPr>
            <w:ins w:id="286" w:author="Osowska Agnieszka" w:date="2022-09-09T15:38:00Z">
              <w:r w:rsidRPr="00CD5AB3">
                <w:rPr>
                  <w:i/>
                </w:rPr>
                <w:t>a</w:t>
              </w:r>
            </w:ins>
          </w:p>
        </w:tc>
        <w:tc>
          <w:tcPr>
            <w:tcW w:w="4041" w:type="dxa"/>
          </w:tcPr>
          <w:p w14:paraId="783A80E6" w14:textId="77777777" w:rsidR="00EE58E8" w:rsidRPr="00CD5AB3" w:rsidRDefault="00EE58E8" w:rsidP="00EE58E8">
            <w:pPr>
              <w:pStyle w:val="pqiTabBody"/>
              <w:rPr>
                <w:ins w:id="287" w:author="Osowska Agnieszka" w:date="2022-09-09T15:38:00Z"/>
              </w:rPr>
            </w:pPr>
            <w:ins w:id="288" w:author="Osowska Agnieszka" w:date="2022-09-09T15:38:00Z">
              <w:r w:rsidRPr="00CD5AB3">
                <w:t>Numer GRN zabezpieczenia</w:t>
              </w:r>
            </w:ins>
          </w:p>
          <w:p w14:paraId="2CC5A3BD" w14:textId="776FED1D" w:rsidR="00EE58E8" w:rsidRPr="00CD5AB3" w:rsidRDefault="00EE58E8" w:rsidP="00EE58E8">
            <w:pPr>
              <w:pStyle w:val="pqiTabBody"/>
              <w:rPr>
                <w:ins w:id="289" w:author="Osowska Agnieszka" w:date="2022-09-09T15:36:00Z"/>
              </w:rPr>
            </w:pPr>
            <w:ins w:id="290" w:author="Osowska Agnieszka" w:date="2022-09-09T15:38:00Z">
              <w:r w:rsidRPr="00CD5AB3">
                <w:rPr>
                  <w:rFonts w:ascii="Courier New" w:hAnsi="Courier New" w:cs="Courier New"/>
                  <w:noProof/>
                  <w:color w:val="0000FF"/>
                </w:rPr>
                <w:t>GuaranteeReferenceNumber</w:t>
              </w:r>
            </w:ins>
          </w:p>
        </w:tc>
        <w:tc>
          <w:tcPr>
            <w:tcW w:w="456" w:type="dxa"/>
            <w:gridSpan w:val="3"/>
          </w:tcPr>
          <w:p w14:paraId="35274F32" w14:textId="1BE87197" w:rsidR="00EE58E8" w:rsidRPr="00CD5AB3" w:rsidRDefault="00EE58E8" w:rsidP="00EE58E8">
            <w:pPr>
              <w:pStyle w:val="pqiTabBody"/>
              <w:jc w:val="center"/>
              <w:rPr>
                <w:ins w:id="291" w:author="Osowska Agnieszka" w:date="2022-09-09T15:36:00Z"/>
              </w:rPr>
            </w:pPr>
            <w:ins w:id="292" w:author="Osowska Agnieszka" w:date="2022-09-09T15:38:00Z">
              <w:r w:rsidRPr="00CD5AB3">
                <w:t>R</w:t>
              </w:r>
            </w:ins>
          </w:p>
        </w:tc>
        <w:tc>
          <w:tcPr>
            <w:tcW w:w="4934" w:type="dxa"/>
            <w:gridSpan w:val="2"/>
          </w:tcPr>
          <w:p w14:paraId="4015FA38" w14:textId="77777777" w:rsidR="00EE58E8" w:rsidRPr="00CD5AB3" w:rsidRDefault="00EE58E8" w:rsidP="00EE58E8">
            <w:pPr>
              <w:pStyle w:val="pqiTabBody"/>
              <w:rPr>
                <w:ins w:id="293" w:author="Osowska Agnieszka" w:date="2022-09-09T15:36:00Z"/>
              </w:rPr>
            </w:pPr>
          </w:p>
        </w:tc>
        <w:tc>
          <w:tcPr>
            <w:tcW w:w="2330" w:type="dxa"/>
            <w:gridSpan w:val="3"/>
          </w:tcPr>
          <w:p w14:paraId="262D1402" w14:textId="77777777" w:rsidR="00EE58E8" w:rsidRPr="00CD5AB3" w:rsidRDefault="00EE58E8" w:rsidP="00EE58E8">
            <w:pPr>
              <w:pStyle w:val="pqiTabBody"/>
              <w:rPr>
                <w:ins w:id="294" w:author="Osowska Agnieszka" w:date="2022-09-09T15:36:00Z"/>
              </w:rPr>
            </w:pPr>
          </w:p>
        </w:tc>
        <w:tc>
          <w:tcPr>
            <w:tcW w:w="848" w:type="dxa"/>
            <w:gridSpan w:val="2"/>
          </w:tcPr>
          <w:p w14:paraId="2A654627" w14:textId="3F5A71AA" w:rsidR="00EE58E8" w:rsidRPr="00CD5AB3" w:rsidRDefault="00EE58E8" w:rsidP="00EE58E8">
            <w:pPr>
              <w:pStyle w:val="pqiTabBody"/>
              <w:rPr>
                <w:ins w:id="295" w:author="Osowska Agnieszka" w:date="2022-09-09T15:36:00Z"/>
              </w:rPr>
            </w:pPr>
            <w:ins w:id="296" w:author="Osowska Agnieszka" w:date="2022-09-09T15:38:00Z">
              <w:r w:rsidRPr="00CD5AB3">
                <w:t>an17</w:t>
              </w:r>
            </w:ins>
          </w:p>
        </w:tc>
      </w:tr>
      <w:tr w:rsidR="00EE58E8" w:rsidRPr="00CD5AB3" w:rsidDel="00F47D90" w14:paraId="120B8E9D" w14:textId="77777777" w:rsidTr="00723613">
        <w:trPr>
          <w:ins w:id="297" w:author="Osowska Agnieszka" w:date="2022-09-09T15:36:00Z"/>
        </w:trPr>
        <w:tc>
          <w:tcPr>
            <w:tcW w:w="356" w:type="dxa"/>
            <w:gridSpan w:val="2"/>
          </w:tcPr>
          <w:p w14:paraId="0407797C" w14:textId="77777777" w:rsidR="00EE58E8" w:rsidRPr="00EE58E8" w:rsidDel="003F6141" w:rsidRDefault="00EE58E8" w:rsidP="00EE58E8">
            <w:pPr>
              <w:pStyle w:val="pqiTabBody"/>
              <w:rPr>
                <w:ins w:id="298" w:author="Osowska Agnieszka" w:date="2022-09-09T15:36:00Z"/>
                <w:b/>
              </w:rPr>
            </w:pPr>
          </w:p>
        </w:tc>
        <w:tc>
          <w:tcPr>
            <w:tcW w:w="357" w:type="dxa"/>
            <w:gridSpan w:val="2"/>
          </w:tcPr>
          <w:p w14:paraId="7CA43EDB" w14:textId="7D07E5C6" w:rsidR="00EE58E8" w:rsidRPr="00EE58E8" w:rsidDel="003F6141" w:rsidRDefault="00EE58E8" w:rsidP="00EE58E8">
            <w:pPr>
              <w:pStyle w:val="pqiTabBody"/>
              <w:rPr>
                <w:ins w:id="299" w:author="Osowska Agnieszka" w:date="2022-09-09T15:36:00Z"/>
                <w:b/>
              </w:rPr>
            </w:pPr>
            <w:ins w:id="300" w:author="Osowska Agnieszka" w:date="2022-09-09T15:38:00Z">
              <w:r w:rsidRPr="00CD5AB3">
                <w:rPr>
                  <w:i/>
                </w:rPr>
                <w:t>b</w:t>
              </w:r>
            </w:ins>
          </w:p>
        </w:tc>
        <w:tc>
          <w:tcPr>
            <w:tcW w:w="4041" w:type="dxa"/>
          </w:tcPr>
          <w:p w14:paraId="285E5EAF" w14:textId="77777777" w:rsidR="00EE58E8" w:rsidRPr="00CD5AB3" w:rsidRDefault="00EE58E8" w:rsidP="00EE58E8">
            <w:pPr>
              <w:pStyle w:val="pqiTabBody"/>
              <w:rPr>
                <w:ins w:id="301" w:author="Osowska Agnieszka" w:date="2022-09-09T15:38:00Z"/>
              </w:rPr>
            </w:pPr>
            <w:ins w:id="302" w:author="Osowska Agnieszka" w:date="2022-09-09T15:38:00Z">
              <w:r w:rsidRPr="00CD5AB3">
                <w:t>Kod dostępu do zabezpieczenia</w:t>
              </w:r>
            </w:ins>
          </w:p>
          <w:p w14:paraId="440C55E3" w14:textId="4763360B" w:rsidR="00EE58E8" w:rsidRPr="00CD5AB3" w:rsidRDefault="00EE58E8" w:rsidP="00EE58E8">
            <w:pPr>
              <w:pStyle w:val="pqiTabBody"/>
              <w:rPr>
                <w:ins w:id="303" w:author="Osowska Agnieszka" w:date="2022-09-09T15:36:00Z"/>
              </w:rPr>
            </w:pPr>
            <w:ins w:id="304" w:author="Osowska Agnieszka" w:date="2022-09-09T15:38:00Z">
              <w:r w:rsidRPr="00CD5AB3">
                <w:rPr>
                  <w:rFonts w:ascii="Courier New" w:hAnsi="Courier New" w:cs="Courier New"/>
                  <w:noProof/>
                  <w:color w:val="0000FF"/>
                </w:rPr>
                <w:t>GuaranteeReferenceNumber</w:t>
              </w:r>
              <w:r w:rsidRPr="00CD5AB3">
                <w:rPr>
                  <w:rFonts w:ascii="Courier New" w:hAnsi="Courier New" w:cs="Courier New"/>
                  <w:noProof/>
                  <w:color w:val="0000FF"/>
                </w:rPr>
                <w:br/>
                <w:t>AccessCode</w:t>
              </w:r>
            </w:ins>
          </w:p>
        </w:tc>
        <w:tc>
          <w:tcPr>
            <w:tcW w:w="456" w:type="dxa"/>
            <w:gridSpan w:val="3"/>
          </w:tcPr>
          <w:p w14:paraId="2847C8E5" w14:textId="441D0F00" w:rsidR="00EE58E8" w:rsidRPr="00CD5AB3" w:rsidRDefault="00EE58E8" w:rsidP="00EE58E8">
            <w:pPr>
              <w:pStyle w:val="pqiTabBody"/>
              <w:jc w:val="center"/>
              <w:rPr>
                <w:ins w:id="305" w:author="Osowska Agnieszka" w:date="2022-09-09T15:36:00Z"/>
              </w:rPr>
            </w:pPr>
            <w:ins w:id="306" w:author="Osowska Agnieszka" w:date="2022-09-09T15:38:00Z">
              <w:r w:rsidRPr="00CD5AB3">
                <w:t>R</w:t>
              </w:r>
            </w:ins>
          </w:p>
        </w:tc>
        <w:tc>
          <w:tcPr>
            <w:tcW w:w="4934" w:type="dxa"/>
            <w:gridSpan w:val="2"/>
          </w:tcPr>
          <w:p w14:paraId="64F2D474" w14:textId="77777777" w:rsidR="00EE58E8" w:rsidRPr="00CD5AB3" w:rsidRDefault="00EE58E8" w:rsidP="00EE58E8">
            <w:pPr>
              <w:pStyle w:val="pqiTabBody"/>
              <w:rPr>
                <w:ins w:id="307" w:author="Osowska Agnieszka" w:date="2022-09-09T15:36:00Z"/>
              </w:rPr>
            </w:pPr>
          </w:p>
        </w:tc>
        <w:tc>
          <w:tcPr>
            <w:tcW w:w="2330" w:type="dxa"/>
            <w:gridSpan w:val="3"/>
          </w:tcPr>
          <w:p w14:paraId="52CD491F" w14:textId="77777777" w:rsidR="00EE58E8" w:rsidRPr="00CD5AB3" w:rsidRDefault="00EE58E8" w:rsidP="00EE58E8">
            <w:pPr>
              <w:pStyle w:val="pqiTabBody"/>
              <w:rPr>
                <w:ins w:id="308" w:author="Osowska Agnieszka" w:date="2022-09-09T15:36:00Z"/>
              </w:rPr>
            </w:pPr>
          </w:p>
        </w:tc>
        <w:tc>
          <w:tcPr>
            <w:tcW w:w="848" w:type="dxa"/>
            <w:gridSpan w:val="2"/>
          </w:tcPr>
          <w:p w14:paraId="287B0214" w14:textId="29D54606" w:rsidR="00EE58E8" w:rsidRPr="00CD5AB3" w:rsidRDefault="00EE58E8" w:rsidP="00EE58E8">
            <w:pPr>
              <w:pStyle w:val="pqiTabBody"/>
              <w:rPr>
                <w:ins w:id="309" w:author="Osowska Agnieszka" w:date="2022-09-09T15:36:00Z"/>
              </w:rPr>
            </w:pPr>
            <w:ins w:id="310" w:author="Osowska Agnieszka" w:date="2022-09-09T15:38:00Z">
              <w:r w:rsidRPr="00CD5AB3">
                <w:t>n4</w:t>
              </w:r>
            </w:ins>
          </w:p>
        </w:tc>
      </w:tr>
      <w:tr w:rsidR="00EE58E8" w:rsidRPr="00CD5AB3" w:rsidDel="00F47D90" w14:paraId="1E655613" w14:textId="77777777" w:rsidTr="00723613">
        <w:trPr>
          <w:ins w:id="311" w:author="Osowska Agnieszka" w:date="2022-09-09T15:36:00Z"/>
        </w:trPr>
        <w:tc>
          <w:tcPr>
            <w:tcW w:w="356" w:type="dxa"/>
            <w:gridSpan w:val="2"/>
          </w:tcPr>
          <w:p w14:paraId="5E999F3C" w14:textId="77777777" w:rsidR="00EE58E8" w:rsidRPr="00EE58E8" w:rsidDel="003F6141" w:rsidRDefault="00EE58E8" w:rsidP="00EE58E8">
            <w:pPr>
              <w:pStyle w:val="pqiTabBody"/>
              <w:rPr>
                <w:ins w:id="312" w:author="Osowska Agnieszka" w:date="2022-09-09T15:36:00Z"/>
                <w:b/>
              </w:rPr>
            </w:pPr>
          </w:p>
        </w:tc>
        <w:tc>
          <w:tcPr>
            <w:tcW w:w="357" w:type="dxa"/>
            <w:gridSpan w:val="2"/>
          </w:tcPr>
          <w:p w14:paraId="606ACC3D" w14:textId="7C69F8A1" w:rsidR="00EE58E8" w:rsidRPr="00EE58E8" w:rsidDel="003F6141" w:rsidRDefault="00EE58E8" w:rsidP="00EE58E8">
            <w:pPr>
              <w:pStyle w:val="pqiTabBody"/>
              <w:rPr>
                <w:ins w:id="313" w:author="Osowska Agnieszka" w:date="2022-09-09T15:36:00Z"/>
                <w:b/>
              </w:rPr>
            </w:pPr>
            <w:ins w:id="314" w:author="Osowska Agnieszka" w:date="2022-09-09T15:38:00Z">
              <w:r w:rsidRPr="00CD5AB3">
                <w:rPr>
                  <w:i/>
                </w:rPr>
                <w:t>c</w:t>
              </w:r>
            </w:ins>
          </w:p>
        </w:tc>
        <w:tc>
          <w:tcPr>
            <w:tcW w:w="4041" w:type="dxa"/>
          </w:tcPr>
          <w:p w14:paraId="6C9BBC76" w14:textId="77777777" w:rsidR="00EE58E8" w:rsidRPr="00CD5AB3" w:rsidRDefault="00EE58E8" w:rsidP="00EE58E8">
            <w:pPr>
              <w:pStyle w:val="pqiTabBody"/>
              <w:rPr>
                <w:ins w:id="315" w:author="Osowska Agnieszka" w:date="2022-09-09T15:38:00Z"/>
              </w:rPr>
            </w:pPr>
            <w:ins w:id="316" w:author="Osowska Agnieszka" w:date="2022-09-09T15:38:00Z">
              <w:r w:rsidRPr="00CD5AB3">
                <w:t>TIN podmiotu Odbierającego/Dysponenta</w:t>
              </w:r>
            </w:ins>
          </w:p>
          <w:p w14:paraId="7C2A2AA1" w14:textId="2D99E737" w:rsidR="00EE58E8" w:rsidRPr="00CD5AB3" w:rsidRDefault="00EE58E8" w:rsidP="00EE58E8">
            <w:pPr>
              <w:pStyle w:val="pqiTabBody"/>
              <w:rPr>
                <w:ins w:id="317" w:author="Osowska Agnieszka" w:date="2022-09-09T15:36:00Z"/>
              </w:rPr>
            </w:pPr>
            <w:ins w:id="318" w:author="Osowska Agnieszka" w:date="2022-09-09T15:38:00Z">
              <w:r w:rsidRPr="00CD5AB3">
                <w:rPr>
                  <w:rFonts w:ascii="Courier New" w:hAnsi="Courier New" w:cs="Courier New"/>
                  <w:noProof/>
                  <w:color w:val="0000FF"/>
                </w:rPr>
                <w:t>ConsigneeTIN</w:t>
              </w:r>
            </w:ins>
          </w:p>
        </w:tc>
        <w:tc>
          <w:tcPr>
            <w:tcW w:w="456" w:type="dxa"/>
            <w:gridSpan w:val="3"/>
          </w:tcPr>
          <w:p w14:paraId="78B266F5" w14:textId="0447F5A3" w:rsidR="00EE58E8" w:rsidRPr="00CD5AB3" w:rsidRDefault="00EE58E8" w:rsidP="00EE58E8">
            <w:pPr>
              <w:pStyle w:val="pqiTabBody"/>
              <w:jc w:val="center"/>
              <w:rPr>
                <w:ins w:id="319" w:author="Osowska Agnieszka" w:date="2022-09-09T15:36:00Z"/>
              </w:rPr>
            </w:pPr>
            <w:ins w:id="320" w:author="Osowska Agnieszka" w:date="2022-09-09T15:38:00Z">
              <w:r w:rsidRPr="00CD5AB3">
                <w:t>R</w:t>
              </w:r>
            </w:ins>
          </w:p>
        </w:tc>
        <w:tc>
          <w:tcPr>
            <w:tcW w:w="4934" w:type="dxa"/>
            <w:gridSpan w:val="2"/>
          </w:tcPr>
          <w:p w14:paraId="6F24CA99" w14:textId="77777777" w:rsidR="00EE58E8" w:rsidRPr="00CD5AB3" w:rsidRDefault="00EE58E8" w:rsidP="00EE58E8">
            <w:pPr>
              <w:pStyle w:val="pqiTabBody"/>
              <w:rPr>
                <w:ins w:id="321" w:author="Osowska Agnieszka" w:date="2022-09-09T15:36:00Z"/>
              </w:rPr>
            </w:pPr>
          </w:p>
        </w:tc>
        <w:tc>
          <w:tcPr>
            <w:tcW w:w="2330" w:type="dxa"/>
            <w:gridSpan w:val="3"/>
          </w:tcPr>
          <w:p w14:paraId="717D4AB0" w14:textId="57A71AB9" w:rsidR="00EE58E8" w:rsidRPr="00CD5AB3" w:rsidRDefault="00EE58E8" w:rsidP="00EE58E8">
            <w:pPr>
              <w:pStyle w:val="pqiTabBody"/>
              <w:rPr>
                <w:ins w:id="322" w:author="Osowska Agnieszka" w:date="2022-09-09T15:36:00Z"/>
              </w:rPr>
            </w:pPr>
            <w:ins w:id="323" w:author="Osowska Agnieszka" w:date="2022-09-09T15:38:00Z">
              <w:r w:rsidRPr="00CD5AB3">
                <w:rPr>
                  <w:lang w:eastAsia="en-GB"/>
                </w:rPr>
                <w:t>Numer NIP Odbierającego/Dysponenta (same cyfry) poprzedzony kodem PL.</w:t>
              </w:r>
            </w:ins>
          </w:p>
        </w:tc>
        <w:tc>
          <w:tcPr>
            <w:tcW w:w="848" w:type="dxa"/>
            <w:gridSpan w:val="2"/>
          </w:tcPr>
          <w:p w14:paraId="6EA72C8F" w14:textId="40B90100" w:rsidR="00EE58E8" w:rsidRPr="00CD5AB3" w:rsidRDefault="00EE58E8" w:rsidP="00EE58E8">
            <w:pPr>
              <w:pStyle w:val="pqiTabBody"/>
              <w:rPr>
                <w:ins w:id="324" w:author="Osowska Agnieszka" w:date="2022-09-09T15:36:00Z"/>
              </w:rPr>
            </w:pPr>
            <w:ins w:id="325" w:author="Osowska Agnieszka" w:date="2022-09-09T15:38:00Z">
              <w:r w:rsidRPr="00CD5AB3">
                <w:t>an12</w:t>
              </w:r>
            </w:ins>
          </w:p>
        </w:tc>
      </w:tr>
      <w:tr w:rsidR="00460009" w:rsidRPr="00CD5AB3" w14:paraId="114827D2" w14:textId="77777777" w:rsidTr="002F2178">
        <w:trPr>
          <w:cantSplit/>
        </w:trPr>
        <w:tc>
          <w:tcPr>
            <w:tcW w:w="713" w:type="dxa"/>
            <w:gridSpan w:val="4"/>
            <w:tcBorders>
              <w:top w:val="single" w:sz="2" w:space="0" w:color="auto"/>
              <w:left w:val="single" w:sz="2" w:space="0" w:color="auto"/>
              <w:bottom w:val="single" w:sz="2" w:space="0" w:color="auto"/>
              <w:right w:val="single" w:sz="2" w:space="0" w:color="auto"/>
            </w:tcBorders>
          </w:tcPr>
          <w:p w14:paraId="29993FC8" w14:textId="329B0FEA" w:rsidR="00460009" w:rsidRPr="00CD5AB3" w:rsidRDefault="00EE58E8" w:rsidP="00146A17">
            <w:pPr>
              <w:rPr>
                <w:b/>
                <w:i/>
              </w:rPr>
            </w:pPr>
            <w:ins w:id="326" w:author="Osowska Agnieszka" w:date="2022-09-09T15:38:00Z">
              <w:r>
                <w:rPr>
                  <w:b/>
                  <w:i/>
                </w:rPr>
                <w:t>5</w:t>
              </w:r>
            </w:ins>
            <w:r w:rsidR="00460009">
              <w:rPr>
                <w:b/>
                <w:i/>
              </w:rPr>
              <w:t>.</w:t>
            </w:r>
          </w:p>
        </w:tc>
        <w:tc>
          <w:tcPr>
            <w:tcW w:w="4055" w:type="dxa"/>
            <w:gridSpan w:val="2"/>
            <w:tcBorders>
              <w:top w:val="single" w:sz="2" w:space="0" w:color="auto"/>
              <w:left w:val="single" w:sz="2" w:space="0" w:color="auto"/>
              <w:bottom w:val="single" w:sz="2" w:space="0" w:color="auto"/>
              <w:right w:val="single" w:sz="2" w:space="0" w:color="auto"/>
            </w:tcBorders>
          </w:tcPr>
          <w:p w14:paraId="773091AD" w14:textId="77777777" w:rsidR="00460009" w:rsidRPr="00CD5AB3" w:rsidRDefault="00460009" w:rsidP="00146A17">
            <w:pPr>
              <w:pStyle w:val="pqiTabBody"/>
              <w:rPr>
                <w:b/>
              </w:rPr>
            </w:pPr>
            <w:r>
              <w:rPr>
                <w:b/>
              </w:rPr>
              <w:t>INFORMACJA O WYROBACH</w:t>
            </w:r>
          </w:p>
          <w:p w14:paraId="1D5198A1" w14:textId="77777777" w:rsidR="00460009" w:rsidRPr="00CD5AB3" w:rsidRDefault="00460009" w:rsidP="00146A17">
            <w:pPr>
              <w:pStyle w:val="pqiTabBody"/>
            </w:pPr>
            <w:r>
              <w:rPr>
                <w:rFonts w:ascii="Courier New" w:hAnsi="Courier New" w:cs="Courier New"/>
                <w:noProof/>
                <w:color w:val="0000FF"/>
              </w:rPr>
              <w:t>BodyEDDInfo</w:t>
            </w:r>
          </w:p>
        </w:tc>
        <w:tc>
          <w:tcPr>
            <w:tcW w:w="457" w:type="dxa"/>
            <w:gridSpan w:val="3"/>
            <w:tcBorders>
              <w:top w:val="single" w:sz="2" w:space="0" w:color="auto"/>
              <w:left w:val="single" w:sz="2" w:space="0" w:color="auto"/>
              <w:bottom w:val="single" w:sz="2" w:space="0" w:color="auto"/>
              <w:right w:val="single" w:sz="2" w:space="0" w:color="auto"/>
            </w:tcBorders>
          </w:tcPr>
          <w:p w14:paraId="5E5918DA" w14:textId="77777777" w:rsidR="00460009" w:rsidRPr="00CD5AB3" w:rsidRDefault="00460009" w:rsidP="00146A17">
            <w:pPr>
              <w:jc w:val="center"/>
            </w:pPr>
            <w:r>
              <w:t>R</w:t>
            </w:r>
          </w:p>
        </w:tc>
        <w:tc>
          <w:tcPr>
            <w:tcW w:w="4964" w:type="dxa"/>
            <w:gridSpan w:val="3"/>
            <w:tcBorders>
              <w:top w:val="single" w:sz="2" w:space="0" w:color="auto"/>
              <w:left w:val="single" w:sz="2" w:space="0" w:color="auto"/>
              <w:bottom w:val="single" w:sz="2" w:space="0" w:color="auto"/>
              <w:right w:val="single" w:sz="2" w:space="0" w:color="auto"/>
            </w:tcBorders>
          </w:tcPr>
          <w:p w14:paraId="1B1B3E29" w14:textId="77777777" w:rsidR="00460009" w:rsidRPr="00CD5AB3" w:rsidRDefault="00460009" w:rsidP="00146A17">
            <w:pPr>
              <w:pStyle w:val="pqiTabBody"/>
            </w:pPr>
          </w:p>
        </w:tc>
        <w:tc>
          <w:tcPr>
            <w:tcW w:w="2324" w:type="dxa"/>
            <w:gridSpan w:val="2"/>
            <w:tcBorders>
              <w:top w:val="single" w:sz="2" w:space="0" w:color="auto"/>
              <w:left w:val="single" w:sz="2" w:space="0" w:color="auto"/>
              <w:bottom w:val="single" w:sz="2" w:space="0" w:color="auto"/>
              <w:right w:val="single" w:sz="2" w:space="0" w:color="auto"/>
            </w:tcBorders>
          </w:tcPr>
          <w:p w14:paraId="7F2C71FF" w14:textId="77777777" w:rsidR="00460009" w:rsidRPr="00CD5AB3" w:rsidRDefault="00460009" w:rsidP="00146A17">
            <w:pPr>
              <w:pStyle w:val="pqiTabBody"/>
            </w:pPr>
          </w:p>
        </w:tc>
        <w:tc>
          <w:tcPr>
            <w:tcW w:w="809" w:type="dxa"/>
            <w:tcBorders>
              <w:top w:val="single" w:sz="2" w:space="0" w:color="auto"/>
              <w:left w:val="single" w:sz="2" w:space="0" w:color="auto"/>
              <w:bottom w:val="single" w:sz="2" w:space="0" w:color="auto"/>
              <w:right w:val="single" w:sz="2" w:space="0" w:color="auto"/>
            </w:tcBorders>
          </w:tcPr>
          <w:p w14:paraId="671E524C" w14:textId="77777777" w:rsidR="00460009" w:rsidRPr="00CD5AB3" w:rsidRDefault="00460009" w:rsidP="00146A17">
            <w:r>
              <w:t>1x</w:t>
            </w:r>
          </w:p>
        </w:tc>
      </w:tr>
      <w:tr w:rsidR="00460009" w:rsidRPr="00CD5AB3" w14:paraId="68D04D34" w14:textId="77777777" w:rsidTr="002F2178">
        <w:trPr>
          <w:cantSplit/>
        </w:trPr>
        <w:tc>
          <w:tcPr>
            <w:tcW w:w="337" w:type="dxa"/>
          </w:tcPr>
          <w:p w14:paraId="182C6095" w14:textId="77777777" w:rsidR="00460009" w:rsidRPr="00CD5AB3" w:rsidRDefault="00460009" w:rsidP="00146A17">
            <w:pPr>
              <w:rPr>
                <w:b/>
              </w:rPr>
            </w:pPr>
          </w:p>
        </w:tc>
        <w:tc>
          <w:tcPr>
            <w:tcW w:w="376" w:type="dxa"/>
            <w:gridSpan w:val="3"/>
          </w:tcPr>
          <w:p w14:paraId="7981FDEE" w14:textId="77777777" w:rsidR="00460009" w:rsidRPr="00CD5AB3" w:rsidRDefault="00460009" w:rsidP="00146A17">
            <w:pPr>
              <w:rPr>
                <w:i/>
              </w:rPr>
            </w:pPr>
            <w:r>
              <w:rPr>
                <w:i/>
              </w:rPr>
              <w:t>a</w:t>
            </w:r>
          </w:p>
        </w:tc>
        <w:tc>
          <w:tcPr>
            <w:tcW w:w="4055" w:type="dxa"/>
            <w:gridSpan w:val="2"/>
          </w:tcPr>
          <w:p w14:paraId="0AF79072" w14:textId="77777777" w:rsidR="00460009" w:rsidRPr="00CD5AB3" w:rsidRDefault="00460009" w:rsidP="00146A17">
            <w:pPr>
              <w:pStyle w:val="pqiTabBody"/>
            </w:pPr>
            <w:r w:rsidRPr="00CD5AB3">
              <w:t>Kod wyrobu akcyzowego</w:t>
            </w:r>
          </w:p>
          <w:p w14:paraId="566D17FD" w14:textId="77777777" w:rsidR="00460009" w:rsidRPr="00CD5AB3" w:rsidRDefault="00460009" w:rsidP="00146A17">
            <w:pPr>
              <w:pStyle w:val="pqiTabBody"/>
            </w:pPr>
            <w:r w:rsidRPr="00CD5AB3">
              <w:rPr>
                <w:rFonts w:ascii="Courier New" w:hAnsi="Courier New" w:cs="Courier New"/>
                <w:noProof/>
                <w:color w:val="0000FF"/>
              </w:rPr>
              <w:t>ExciseProductCode</w:t>
            </w:r>
          </w:p>
        </w:tc>
        <w:tc>
          <w:tcPr>
            <w:tcW w:w="457" w:type="dxa"/>
            <w:gridSpan w:val="3"/>
          </w:tcPr>
          <w:p w14:paraId="323E360E" w14:textId="77777777" w:rsidR="00460009" w:rsidRPr="00CD5AB3" w:rsidRDefault="00460009" w:rsidP="00146A17">
            <w:pPr>
              <w:jc w:val="center"/>
            </w:pPr>
            <w:r w:rsidRPr="00CD5AB3">
              <w:t>R</w:t>
            </w:r>
          </w:p>
        </w:tc>
        <w:tc>
          <w:tcPr>
            <w:tcW w:w="4964" w:type="dxa"/>
            <w:gridSpan w:val="3"/>
          </w:tcPr>
          <w:p w14:paraId="17AC7534" w14:textId="77777777" w:rsidR="00460009" w:rsidRPr="00CD5AB3" w:rsidRDefault="00460009" w:rsidP="00146A17">
            <w:pPr>
              <w:pStyle w:val="pqiTabBody"/>
            </w:pPr>
          </w:p>
        </w:tc>
        <w:tc>
          <w:tcPr>
            <w:tcW w:w="2324" w:type="dxa"/>
            <w:gridSpan w:val="2"/>
          </w:tcPr>
          <w:p w14:paraId="4E19159F" w14:textId="77777777" w:rsidR="00460009" w:rsidRPr="00CD5AB3" w:rsidRDefault="00460009" w:rsidP="00146A17">
            <w:pPr>
              <w:pStyle w:val="pqiTabBody"/>
            </w:pPr>
            <w:r w:rsidRPr="00CD5AB3">
              <w:rPr>
                <w:lang w:eastAsia="en-GB"/>
              </w:rPr>
              <w:t>Wartość ze słownika „</w:t>
            </w:r>
            <w:r w:rsidRPr="00CD5AB3">
              <w:t>Wyroby akcyzowe (Excise products)</w:t>
            </w:r>
            <w:r w:rsidRPr="00CD5AB3">
              <w:rPr>
                <w:lang w:eastAsia="en-GB"/>
              </w:rPr>
              <w:t>”.</w:t>
            </w:r>
          </w:p>
        </w:tc>
        <w:tc>
          <w:tcPr>
            <w:tcW w:w="809" w:type="dxa"/>
          </w:tcPr>
          <w:p w14:paraId="335F4469" w14:textId="77777777" w:rsidR="00460009" w:rsidRPr="00CD5AB3" w:rsidRDefault="00460009" w:rsidP="00146A17">
            <w:r w:rsidRPr="00CD5AB3">
              <w:t>an4</w:t>
            </w:r>
          </w:p>
        </w:tc>
      </w:tr>
      <w:tr w:rsidR="00460009" w:rsidRPr="00CD5AB3" w14:paraId="650D6C1B" w14:textId="77777777" w:rsidTr="002F2178">
        <w:trPr>
          <w:cantSplit/>
        </w:trPr>
        <w:tc>
          <w:tcPr>
            <w:tcW w:w="337" w:type="dxa"/>
          </w:tcPr>
          <w:p w14:paraId="1A2EB4A9" w14:textId="77777777" w:rsidR="00460009" w:rsidRPr="00CD5AB3" w:rsidRDefault="00460009" w:rsidP="00146A17">
            <w:pPr>
              <w:rPr>
                <w:b/>
              </w:rPr>
            </w:pPr>
          </w:p>
        </w:tc>
        <w:tc>
          <w:tcPr>
            <w:tcW w:w="376" w:type="dxa"/>
            <w:gridSpan w:val="3"/>
          </w:tcPr>
          <w:p w14:paraId="0CD57909" w14:textId="77777777" w:rsidR="00460009" w:rsidRPr="00CD5AB3" w:rsidRDefault="00460009" w:rsidP="00146A17">
            <w:pPr>
              <w:rPr>
                <w:i/>
              </w:rPr>
            </w:pPr>
            <w:r>
              <w:rPr>
                <w:i/>
              </w:rPr>
              <w:t>b</w:t>
            </w:r>
          </w:p>
        </w:tc>
        <w:tc>
          <w:tcPr>
            <w:tcW w:w="4055" w:type="dxa"/>
            <w:gridSpan w:val="2"/>
          </w:tcPr>
          <w:p w14:paraId="7491063D" w14:textId="77777777" w:rsidR="00460009" w:rsidRPr="00CD5AB3" w:rsidRDefault="00460009" w:rsidP="00146A17">
            <w:pPr>
              <w:pStyle w:val="pqiTabBody"/>
            </w:pPr>
            <w:r w:rsidRPr="00CD5AB3">
              <w:t>Kod CN</w:t>
            </w:r>
          </w:p>
          <w:p w14:paraId="7AA9464C" w14:textId="77777777" w:rsidR="00460009" w:rsidRPr="00CD5AB3" w:rsidRDefault="00460009" w:rsidP="00146A17">
            <w:pPr>
              <w:pStyle w:val="pqiTabBody"/>
            </w:pPr>
            <w:r w:rsidRPr="00CD5AB3">
              <w:rPr>
                <w:rFonts w:ascii="Courier New" w:hAnsi="Courier New" w:cs="Courier New"/>
                <w:noProof/>
                <w:color w:val="0000FF"/>
              </w:rPr>
              <w:t>CnCode</w:t>
            </w:r>
          </w:p>
        </w:tc>
        <w:tc>
          <w:tcPr>
            <w:tcW w:w="457" w:type="dxa"/>
            <w:gridSpan w:val="3"/>
          </w:tcPr>
          <w:p w14:paraId="4AFAC06E" w14:textId="77777777" w:rsidR="00460009" w:rsidRPr="00CD5AB3" w:rsidRDefault="00460009" w:rsidP="00146A17">
            <w:pPr>
              <w:jc w:val="center"/>
            </w:pPr>
            <w:r w:rsidRPr="00CD5AB3">
              <w:t>R</w:t>
            </w:r>
          </w:p>
        </w:tc>
        <w:tc>
          <w:tcPr>
            <w:tcW w:w="4964" w:type="dxa"/>
            <w:gridSpan w:val="3"/>
          </w:tcPr>
          <w:p w14:paraId="10B50851" w14:textId="77777777" w:rsidR="00460009" w:rsidRPr="00CD5AB3" w:rsidRDefault="00460009" w:rsidP="00146A17">
            <w:pPr>
              <w:pStyle w:val="pqiTabBody"/>
            </w:pPr>
            <w:r w:rsidRPr="00CD5AB3">
              <w:t>Wartość musi być większa od zera.</w:t>
            </w:r>
          </w:p>
        </w:tc>
        <w:tc>
          <w:tcPr>
            <w:tcW w:w="2324" w:type="dxa"/>
            <w:gridSpan w:val="2"/>
          </w:tcPr>
          <w:p w14:paraId="0C0CC26D" w14:textId="77777777" w:rsidR="00460009" w:rsidRPr="00CD5AB3" w:rsidRDefault="00460009" w:rsidP="00146A17">
            <w:pPr>
              <w:pStyle w:val="pqiTabBody"/>
            </w:pPr>
            <w:r w:rsidRPr="00CD5AB3">
              <w:rPr>
                <w:lang w:eastAsia="en-GB"/>
              </w:rPr>
              <w:t>Wartość ze słownika „</w:t>
            </w:r>
            <w:r w:rsidRPr="00CD5AB3">
              <w:t>Kody CN (CN Codes)</w:t>
            </w:r>
            <w:r w:rsidRPr="00CD5AB3">
              <w:rPr>
                <w:lang w:eastAsia="en-GB"/>
              </w:rPr>
              <w:t>”.</w:t>
            </w:r>
          </w:p>
        </w:tc>
        <w:tc>
          <w:tcPr>
            <w:tcW w:w="809" w:type="dxa"/>
          </w:tcPr>
          <w:p w14:paraId="608B8F83" w14:textId="77777777" w:rsidR="00460009" w:rsidRPr="00CD5AB3" w:rsidRDefault="00460009" w:rsidP="00146A17">
            <w:r w:rsidRPr="00CD5AB3">
              <w:t>n8</w:t>
            </w:r>
          </w:p>
        </w:tc>
      </w:tr>
    </w:tbl>
    <w:p w14:paraId="2BB2AACF" w14:textId="6BE17A9E" w:rsidR="0033513D" w:rsidRDefault="0033513D">
      <w:pPr>
        <w:pStyle w:val="pqiChpHeadNum2"/>
      </w:pPr>
      <w:bookmarkStart w:id="327" w:name="_Toc44917109"/>
      <w:bookmarkStart w:id="328" w:name="_Toc526350017"/>
      <w:bookmarkStart w:id="329" w:name="_Toc526351191"/>
      <w:bookmarkStart w:id="330" w:name="_Toc526429227"/>
      <w:bookmarkStart w:id="331" w:name="_Toc526350018"/>
      <w:bookmarkStart w:id="332" w:name="_Toc526351192"/>
      <w:bookmarkStart w:id="333" w:name="_Toc526429228"/>
      <w:bookmarkStart w:id="334" w:name="_Toc526350029"/>
      <w:bookmarkStart w:id="335" w:name="_Toc526351203"/>
      <w:bookmarkStart w:id="336" w:name="_Toc526429239"/>
      <w:bookmarkStart w:id="337" w:name="_Toc526350048"/>
      <w:bookmarkStart w:id="338" w:name="_Toc526351222"/>
      <w:bookmarkStart w:id="339" w:name="_Toc526429258"/>
      <w:bookmarkStart w:id="340" w:name="_Toc526350065"/>
      <w:bookmarkStart w:id="341" w:name="_Toc526351239"/>
      <w:bookmarkStart w:id="342" w:name="_Toc526429275"/>
      <w:bookmarkStart w:id="343" w:name="_Toc526350074"/>
      <w:bookmarkStart w:id="344" w:name="_Toc526351248"/>
      <w:bookmarkStart w:id="345" w:name="_Toc526429284"/>
      <w:bookmarkStart w:id="346" w:name="_Toc526350085"/>
      <w:bookmarkStart w:id="347" w:name="_Toc526351259"/>
      <w:bookmarkStart w:id="348" w:name="_Toc526429295"/>
      <w:bookmarkStart w:id="349" w:name="_Toc526350097"/>
      <w:bookmarkStart w:id="350" w:name="_Toc526351271"/>
      <w:bookmarkStart w:id="351" w:name="_Toc526429307"/>
      <w:bookmarkStart w:id="352" w:name="_Toc526350106"/>
      <w:bookmarkStart w:id="353" w:name="_Toc526351280"/>
      <w:bookmarkStart w:id="354" w:name="_Toc526429316"/>
      <w:bookmarkStart w:id="355" w:name="_Toc526350115"/>
      <w:bookmarkStart w:id="356" w:name="_Toc526351289"/>
      <w:bookmarkStart w:id="357" w:name="_Toc526429325"/>
      <w:bookmarkStart w:id="358" w:name="_Toc526350124"/>
      <w:bookmarkStart w:id="359" w:name="_Toc526351298"/>
      <w:bookmarkStart w:id="360" w:name="_Toc526429334"/>
      <w:bookmarkStart w:id="361" w:name="_Toc526350133"/>
      <w:bookmarkStart w:id="362" w:name="_Toc526351307"/>
      <w:bookmarkStart w:id="363" w:name="_Toc526429343"/>
      <w:bookmarkStart w:id="364" w:name="_Toc526350150"/>
      <w:bookmarkStart w:id="365" w:name="_Toc526351324"/>
      <w:bookmarkStart w:id="366" w:name="_Toc526429360"/>
      <w:bookmarkStart w:id="367" w:name="_Toc526350159"/>
      <w:bookmarkStart w:id="368" w:name="_Toc526351333"/>
      <w:bookmarkStart w:id="369" w:name="_Toc526429369"/>
      <w:bookmarkStart w:id="370" w:name="_Toc526350176"/>
      <w:bookmarkStart w:id="371" w:name="_Toc526351350"/>
      <w:bookmarkStart w:id="372" w:name="_Toc526429386"/>
      <w:bookmarkStart w:id="373" w:name="_Toc526350193"/>
      <w:bookmarkStart w:id="374" w:name="_Toc526351367"/>
      <w:bookmarkStart w:id="375" w:name="_Toc526429403"/>
      <w:bookmarkStart w:id="376" w:name="_Toc526350202"/>
      <w:bookmarkStart w:id="377" w:name="_Toc526351376"/>
      <w:bookmarkStart w:id="378" w:name="_Toc526429412"/>
      <w:bookmarkStart w:id="379" w:name="_Toc526350212"/>
      <w:bookmarkStart w:id="380" w:name="_Toc526351386"/>
      <w:bookmarkStart w:id="381" w:name="_Toc526429422"/>
      <w:bookmarkStart w:id="382" w:name="_Toc526350221"/>
      <w:bookmarkStart w:id="383" w:name="_Toc526351395"/>
      <w:bookmarkStart w:id="384" w:name="_Toc526429431"/>
      <w:bookmarkStart w:id="385" w:name="_Toc526350230"/>
      <w:bookmarkStart w:id="386" w:name="_Toc526351404"/>
      <w:bookmarkStart w:id="387" w:name="_Toc526429440"/>
      <w:bookmarkStart w:id="388" w:name="_Toc526350231"/>
      <w:bookmarkStart w:id="389" w:name="_Toc526351405"/>
      <w:bookmarkStart w:id="390" w:name="_Toc526429441"/>
      <w:bookmarkStart w:id="391" w:name="_Toc526350242"/>
      <w:bookmarkStart w:id="392" w:name="_Toc526351416"/>
      <w:bookmarkStart w:id="393" w:name="_Toc526429452"/>
      <w:bookmarkStart w:id="394" w:name="_Toc526350261"/>
      <w:bookmarkStart w:id="395" w:name="_Toc526351435"/>
      <w:bookmarkStart w:id="396" w:name="_Toc526429471"/>
      <w:bookmarkStart w:id="397" w:name="_Toc526350278"/>
      <w:bookmarkStart w:id="398" w:name="_Toc526351452"/>
      <w:bookmarkStart w:id="399" w:name="_Toc526429488"/>
      <w:bookmarkStart w:id="400" w:name="_Toc526350287"/>
      <w:bookmarkStart w:id="401" w:name="_Toc526351461"/>
      <w:bookmarkStart w:id="402" w:name="_Toc526429497"/>
      <w:bookmarkStart w:id="403" w:name="_Toc526350298"/>
      <w:bookmarkStart w:id="404" w:name="_Toc526351472"/>
      <w:bookmarkStart w:id="405" w:name="_Toc526429508"/>
      <w:bookmarkStart w:id="406" w:name="_Toc526350307"/>
      <w:bookmarkStart w:id="407" w:name="_Toc526351481"/>
      <w:bookmarkStart w:id="408" w:name="_Toc526429517"/>
      <w:bookmarkStart w:id="409" w:name="_Toc526350316"/>
      <w:bookmarkStart w:id="410" w:name="_Toc526351490"/>
      <w:bookmarkStart w:id="411" w:name="_Toc526429526"/>
      <w:bookmarkStart w:id="412" w:name="_Toc526350325"/>
      <w:bookmarkStart w:id="413" w:name="_Toc526351499"/>
      <w:bookmarkStart w:id="414" w:name="_Toc526429535"/>
      <w:bookmarkStart w:id="415" w:name="_Toc526350334"/>
      <w:bookmarkStart w:id="416" w:name="_Toc526351508"/>
      <w:bookmarkStart w:id="417" w:name="_Toc526429544"/>
      <w:bookmarkStart w:id="418" w:name="_Toc526350343"/>
      <w:bookmarkStart w:id="419" w:name="_Toc526351517"/>
      <w:bookmarkStart w:id="420" w:name="_Toc526429553"/>
      <w:bookmarkStart w:id="421" w:name="_Toc526350352"/>
      <w:bookmarkStart w:id="422" w:name="_Toc526351526"/>
      <w:bookmarkStart w:id="423" w:name="_Toc526429562"/>
      <w:bookmarkStart w:id="424" w:name="_Toc526350369"/>
      <w:bookmarkStart w:id="425" w:name="_Toc526351543"/>
      <w:bookmarkStart w:id="426" w:name="_Toc526429579"/>
      <w:bookmarkStart w:id="427" w:name="_Toc526350386"/>
      <w:bookmarkStart w:id="428" w:name="_Toc526351560"/>
      <w:bookmarkStart w:id="429" w:name="_Toc526429596"/>
      <w:bookmarkStart w:id="430" w:name="_Toc526350395"/>
      <w:bookmarkStart w:id="431" w:name="_Toc526351569"/>
      <w:bookmarkStart w:id="432" w:name="_Toc526429605"/>
      <w:bookmarkStart w:id="433" w:name="_Toc526350412"/>
      <w:bookmarkStart w:id="434" w:name="_Toc526351586"/>
      <w:bookmarkStart w:id="435" w:name="_Toc526429622"/>
      <w:bookmarkStart w:id="436" w:name="_Toc526350421"/>
      <w:bookmarkStart w:id="437" w:name="_Toc526351595"/>
      <w:bookmarkStart w:id="438" w:name="_Toc526429631"/>
      <w:bookmarkStart w:id="439" w:name="_Toc526350430"/>
      <w:bookmarkStart w:id="440" w:name="_Toc526351604"/>
      <w:bookmarkStart w:id="441" w:name="_Toc526429640"/>
      <w:bookmarkStart w:id="442" w:name="_Toc526350453"/>
      <w:bookmarkStart w:id="443" w:name="_Toc526351627"/>
      <w:bookmarkStart w:id="444" w:name="_Toc526429663"/>
      <w:bookmarkStart w:id="445" w:name="_Toc526350462"/>
      <w:bookmarkStart w:id="446" w:name="_Toc526351636"/>
      <w:bookmarkStart w:id="447" w:name="_Toc526429672"/>
      <w:bookmarkStart w:id="448" w:name="_Toc526350485"/>
      <w:bookmarkStart w:id="449" w:name="_Toc526351659"/>
      <w:bookmarkStart w:id="450" w:name="_Toc526429695"/>
      <w:bookmarkStart w:id="451" w:name="_Toc526350494"/>
      <w:bookmarkStart w:id="452" w:name="_Toc526351668"/>
      <w:bookmarkStart w:id="453" w:name="_Toc526429704"/>
      <w:bookmarkStart w:id="454" w:name="_Toc526350512"/>
      <w:bookmarkStart w:id="455" w:name="_Toc526351686"/>
      <w:bookmarkStart w:id="456" w:name="_Toc526429722"/>
      <w:bookmarkStart w:id="457" w:name="_Toc526350521"/>
      <w:bookmarkStart w:id="458" w:name="_Toc526351695"/>
      <w:bookmarkStart w:id="459" w:name="_Toc526429731"/>
      <w:bookmarkStart w:id="460" w:name="_Toc97636650"/>
      <w:bookmarkStart w:id="461" w:name="_Toc526429732"/>
      <w:bookmarkStart w:id="462" w:name="_Toc528064593"/>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r>
        <w:t>DD829</w:t>
      </w:r>
      <w:r w:rsidR="001265CD">
        <w:t xml:space="preserve"> -</w:t>
      </w:r>
      <w:r>
        <w:t xml:space="preserve"> </w:t>
      </w:r>
      <w:r w:rsidR="004F7737">
        <w:t>Powiad</w:t>
      </w:r>
      <w:r w:rsidR="004F7737" w:rsidRPr="00FA2D96">
        <w:t xml:space="preserve">omienie o akceptacji procedury zawieszenia poboru akcyzy przy </w:t>
      </w:r>
      <w:r w:rsidR="004F7737">
        <w:t>wywozie</w:t>
      </w:r>
      <w:bookmarkEnd w:id="460"/>
    </w:p>
    <w:p w14:paraId="69373D92" w14:textId="414F7EDC" w:rsidR="0033513D" w:rsidRDefault="0033513D" w:rsidP="0033513D">
      <w:pPr>
        <w:pStyle w:val="pqiText"/>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37"/>
        <w:gridCol w:w="80"/>
        <w:gridCol w:w="415"/>
        <w:gridCol w:w="5377"/>
        <w:gridCol w:w="692"/>
        <w:gridCol w:w="2242"/>
        <w:gridCol w:w="3286"/>
        <w:gridCol w:w="15"/>
        <w:gridCol w:w="1030"/>
        <w:gridCol w:w="70"/>
      </w:tblGrid>
      <w:tr w:rsidR="007D1B92" w:rsidRPr="009079F8" w14:paraId="5EF46B32" w14:textId="77777777" w:rsidTr="00E67DCE">
        <w:trPr>
          <w:tblHeader/>
        </w:trPr>
        <w:tc>
          <w:tcPr>
            <w:tcW w:w="431" w:type="dxa"/>
            <w:gridSpan w:val="2"/>
            <w:shd w:val="clear" w:color="auto" w:fill="F3F3F3"/>
          </w:tcPr>
          <w:p w14:paraId="684A55CA" w14:textId="77777777" w:rsidR="006A33A0" w:rsidRPr="009079F8" w:rsidRDefault="006A33A0" w:rsidP="0035268A">
            <w:pPr>
              <w:jc w:val="center"/>
              <w:rPr>
                <w:b/>
              </w:rPr>
            </w:pPr>
            <w:r w:rsidRPr="009079F8">
              <w:rPr>
                <w:b/>
              </w:rPr>
              <w:t>A</w:t>
            </w:r>
          </w:p>
        </w:tc>
        <w:tc>
          <w:tcPr>
            <w:tcW w:w="428" w:type="dxa"/>
            <w:shd w:val="clear" w:color="auto" w:fill="F3F3F3"/>
          </w:tcPr>
          <w:p w14:paraId="06CA25C4" w14:textId="77777777" w:rsidR="006A33A0" w:rsidRPr="009079F8" w:rsidRDefault="006A33A0" w:rsidP="0035268A">
            <w:pPr>
              <w:jc w:val="center"/>
              <w:rPr>
                <w:b/>
              </w:rPr>
            </w:pPr>
            <w:r w:rsidRPr="009079F8">
              <w:rPr>
                <w:b/>
              </w:rPr>
              <w:t>B</w:t>
            </w:r>
          </w:p>
        </w:tc>
        <w:tc>
          <w:tcPr>
            <w:tcW w:w="4537" w:type="dxa"/>
            <w:shd w:val="clear" w:color="auto" w:fill="F3F3F3"/>
          </w:tcPr>
          <w:p w14:paraId="14177B97" w14:textId="77777777" w:rsidR="006A33A0" w:rsidRPr="009079F8" w:rsidRDefault="006A33A0" w:rsidP="0035268A">
            <w:pPr>
              <w:jc w:val="center"/>
              <w:rPr>
                <w:b/>
              </w:rPr>
            </w:pPr>
            <w:r w:rsidRPr="009079F8">
              <w:rPr>
                <w:b/>
              </w:rPr>
              <w:t>C</w:t>
            </w:r>
          </w:p>
        </w:tc>
        <w:tc>
          <w:tcPr>
            <w:tcW w:w="770" w:type="dxa"/>
            <w:shd w:val="clear" w:color="auto" w:fill="F3F3F3"/>
          </w:tcPr>
          <w:p w14:paraId="63ED09D9" w14:textId="77777777" w:rsidR="006A33A0" w:rsidRPr="009079F8" w:rsidRDefault="006A33A0" w:rsidP="0035268A">
            <w:pPr>
              <w:jc w:val="center"/>
              <w:rPr>
                <w:b/>
              </w:rPr>
            </w:pPr>
            <w:r w:rsidRPr="009079F8">
              <w:rPr>
                <w:b/>
              </w:rPr>
              <w:t>D</w:t>
            </w:r>
          </w:p>
        </w:tc>
        <w:tc>
          <w:tcPr>
            <w:tcW w:w="2602" w:type="dxa"/>
            <w:shd w:val="clear" w:color="auto" w:fill="F3F3F3"/>
          </w:tcPr>
          <w:p w14:paraId="179FBA4D" w14:textId="77777777" w:rsidR="006A33A0" w:rsidRPr="009079F8" w:rsidRDefault="006A33A0" w:rsidP="0035268A">
            <w:pPr>
              <w:jc w:val="center"/>
              <w:rPr>
                <w:b/>
              </w:rPr>
            </w:pPr>
            <w:r w:rsidRPr="009079F8">
              <w:rPr>
                <w:b/>
              </w:rPr>
              <w:t>E</w:t>
            </w:r>
          </w:p>
        </w:tc>
        <w:tc>
          <w:tcPr>
            <w:tcW w:w="3664" w:type="dxa"/>
            <w:gridSpan w:val="2"/>
            <w:shd w:val="clear" w:color="auto" w:fill="F3F3F3"/>
          </w:tcPr>
          <w:p w14:paraId="65BAE819" w14:textId="77777777" w:rsidR="006A33A0" w:rsidRPr="009079F8" w:rsidRDefault="006A33A0" w:rsidP="0035268A">
            <w:pPr>
              <w:jc w:val="center"/>
              <w:rPr>
                <w:b/>
              </w:rPr>
            </w:pPr>
            <w:r w:rsidRPr="009079F8">
              <w:rPr>
                <w:b/>
              </w:rPr>
              <w:t>F</w:t>
            </w:r>
          </w:p>
        </w:tc>
        <w:tc>
          <w:tcPr>
            <w:tcW w:w="1112" w:type="dxa"/>
            <w:gridSpan w:val="2"/>
            <w:shd w:val="clear" w:color="auto" w:fill="F3F3F3"/>
          </w:tcPr>
          <w:p w14:paraId="4E66F5E7" w14:textId="77777777" w:rsidR="006A33A0" w:rsidRPr="009079F8" w:rsidRDefault="006A33A0" w:rsidP="0035268A">
            <w:pPr>
              <w:jc w:val="center"/>
              <w:rPr>
                <w:b/>
              </w:rPr>
            </w:pPr>
            <w:r w:rsidRPr="009079F8">
              <w:rPr>
                <w:b/>
              </w:rPr>
              <w:t>G</w:t>
            </w:r>
          </w:p>
        </w:tc>
      </w:tr>
      <w:tr w:rsidR="006A33A0" w:rsidRPr="002854B5" w14:paraId="4BE3B8FC" w14:textId="77777777" w:rsidTr="007D1B92">
        <w:tc>
          <w:tcPr>
            <w:tcW w:w="13544" w:type="dxa"/>
            <w:gridSpan w:val="10"/>
          </w:tcPr>
          <w:p w14:paraId="61C1338E" w14:textId="6999DCAB" w:rsidR="006A33A0" w:rsidRPr="002854B5" w:rsidRDefault="00E67DCE" w:rsidP="0035268A">
            <w:pPr>
              <w:pStyle w:val="pqiTabHead"/>
            </w:pPr>
            <w:r>
              <w:t>DD</w:t>
            </w:r>
            <w:r w:rsidR="006A33A0">
              <w:t>829</w:t>
            </w:r>
            <w:r w:rsidR="006A33A0" w:rsidRPr="002854B5">
              <w:t xml:space="preserve"> – </w:t>
            </w:r>
            <w:r w:rsidR="006A33A0" w:rsidRPr="00401A95">
              <w:t>C_EXP_NOT</w:t>
            </w:r>
            <w:r w:rsidR="006A33A0">
              <w:t xml:space="preserve"> –</w:t>
            </w:r>
            <w:r w:rsidR="006A33A0" w:rsidRPr="002854B5">
              <w:t xml:space="preserve"> </w:t>
            </w:r>
            <w:r w:rsidR="006A33A0" w:rsidRPr="00FA2D96">
              <w:t xml:space="preserve">Powiadomienie o akceptacji procedury zawieszenia poboru akcyzy przy </w:t>
            </w:r>
            <w:r w:rsidR="006A33A0">
              <w:t>wywozie</w:t>
            </w:r>
            <w:r w:rsidR="006A33A0" w:rsidRPr="002854B5">
              <w:t>.</w:t>
            </w:r>
          </w:p>
        </w:tc>
      </w:tr>
      <w:tr w:rsidR="006A33A0" w:rsidRPr="009079F8" w14:paraId="2224B7AF" w14:textId="77777777" w:rsidTr="00E67DCE">
        <w:tc>
          <w:tcPr>
            <w:tcW w:w="859" w:type="dxa"/>
            <w:gridSpan w:val="3"/>
          </w:tcPr>
          <w:p w14:paraId="7A3C72AF" w14:textId="77777777" w:rsidR="006A33A0" w:rsidRPr="002854B5" w:rsidRDefault="006A33A0" w:rsidP="0035268A">
            <w:pPr>
              <w:pStyle w:val="pqiTabBody"/>
              <w:rPr>
                <w:b/>
                <w:i/>
              </w:rPr>
            </w:pPr>
          </w:p>
        </w:tc>
        <w:tc>
          <w:tcPr>
            <w:tcW w:w="4537" w:type="dxa"/>
          </w:tcPr>
          <w:p w14:paraId="7C08AD4A" w14:textId="77777777" w:rsidR="006A33A0" w:rsidRDefault="006A33A0" w:rsidP="0035268A">
            <w:pPr>
              <w:pStyle w:val="pqiTabBody"/>
              <w:rPr>
                <w:b/>
              </w:rPr>
            </w:pPr>
            <w:r>
              <w:rPr>
                <w:b/>
              </w:rPr>
              <w:t>&lt;NAGŁÓWEK&gt;</w:t>
            </w:r>
          </w:p>
          <w:p w14:paraId="73ECEAB0" w14:textId="0CAC98F9" w:rsidR="006A33A0" w:rsidRPr="00621E71" w:rsidRDefault="006A33A0" w:rsidP="0035268A">
            <w:pPr>
              <w:pStyle w:val="pqiTabBody"/>
              <w:rPr>
                <w:rFonts w:ascii="Courier New" w:hAnsi="Courier New"/>
                <w:color w:val="0000FF"/>
              </w:rPr>
            </w:pPr>
            <w:r w:rsidRPr="00621E71">
              <w:rPr>
                <w:rFonts w:ascii="Courier New" w:hAnsi="Courier New"/>
                <w:color w:val="0000FF"/>
              </w:rPr>
              <w:t>/</w:t>
            </w:r>
            <w:r w:rsidR="007D1B92" w:rsidRPr="007D1B92">
              <w:rPr>
                <w:rFonts w:ascii="Courier New" w:hAnsi="Courier New" w:cs="Courier New"/>
                <w:noProof/>
                <w:color w:val="0000FF"/>
              </w:rPr>
              <w:t>DD829</w:t>
            </w:r>
            <w:r w:rsidRPr="00621E71">
              <w:rPr>
                <w:rFonts w:ascii="Courier New" w:hAnsi="Courier New"/>
                <w:color w:val="0000FF"/>
              </w:rPr>
              <w:t>/Header</w:t>
            </w:r>
          </w:p>
        </w:tc>
        <w:tc>
          <w:tcPr>
            <w:tcW w:w="770" w:type="dxa"/>
          </w:tcPr>
          <w:p w14:paraId="62F4570C" w14:textId="77777777" w:rsidR="006A33A0" w:rsidRPr="0072755A" w:rsidRDefault="006A33A0" w:rsidP="0035268A">
            <w:pPr>
              <w:pStyle w:val="pqiTabBody"/>
              <w:rPr>
                <w:b/>
              </w:rPr>
            </w:pPr>
            <w:r w:rsidRPr="0072755A">
              <w:rPr>
                <w:b/>
              </w:rPr>
              <w:t>R</w:t>
            </w:r>
          </w:p>
        </w:tc>
        <w:tc>
          <w:tcPr>
            <w:tcW w:w="2602" w:type="dxa"/>
          </w:tcPr>
          <w:p w14:paraId="52BC63F7" w14:textId="77777777" w:rsidR="006A33A0" w:rsidRPr="0072755A" w:rsidRDefault="006A33A0" w:rsidP="0035268A">
            <w:pPr>
              <w:pStyle w:val="pqiTabBody"/>
              <w:rPr>
                <w:b/>
              </w:rPr>
            </w:pPr>
          </w:p>
        </w:tc>
        <w:tc>
          <w:tcPr>
            <w:tcW w:w="3664" w:type="dxa"/>
            <w:gridSpan w:val="2"/>
          </w:tcPr>
          <w:p w14:paraId="2053D732" w14:textId="77777777" w:rsidR="006A33A0" w:rsidRPr="0072755A" w:rsidRDefault="006A33A0" w:rsidP="0035268A">
            <w:pPr>
              <w:pStyle w:val="pqiTabBody"/>
              <w:rPr>
                <w:b/>
              </w:rPr>
            </w:pPr>
          </w:p>
        </w:tc>
        <w:tc>
          <w:tcPr>
            <w:tcW w:w="1112" w:type="dxa"/>
            <w:gridSpan w:val="2"/>
          </w:tcPr>
          <w:p w14:paraId="4B73522F" w14:textId="77777777" w:rsidR="006A33A0" w:rsidRPr="0072755A" w:rsidRDefault="006A33A0" w:rsidP="0035268A">
            <w:pPr>
              <w:pStyle w:val="pqiTabBody"/>
              <w:rPr>
                <w:b/>
              </w:rPr>
            </w:pPr>
            <w:r w:rsidRPr="0072755A">
              <w:rPr>
                <w:b/>
              </w:rPr>
              <w:t>1x</w:t>
            </w:r>
          </w:p>
        </w:tc>
      </w:tr>
      <w:tr w:rsidR="006A33A0" w:rsidRPr="009079F8" w14:paraId="4E4A1E0B" w14:textId="77777777" w:rsidTr="007D1B92">
        <w:tc>
          <w:tcPr>
            <w:tcW w:w="13544" w:type="dxa"/>
            <w:gridSpan w:val="10"/>
          </w:tcPr>
          <w:p w14:paraId="75A7698C" w14:textId="77777777" w:rsidR="006A33A0" w:rsidRDefault="006A33A0" w:rsidP="0035268A">
            <w:pPr>
              <w:pStyle w:val="pqiTabBody"/>
            </w:pPr>
            <w:r>
              <w:t>Wszystkie elementy główne począwszy od poniższego zawarte są w elemencie:</w:t>
            </w:r>
          </w:p>
          <w:p w14:paraId="328909CF" w14:textId="5AE053A1" w:rsidR="006A33A0" w:rsidRPr="009079F8" w:rsidRDefault="006A33A0" w:rsidP="0035268A">
            <w:pPr>
              <w:pStyle w:val="pqiTabBody"/>
            </w:pPr>
            <w:r w:rsidRPr="00621E71">
              <w:rPr>
                <w:rFonts w:ascii="Courier New" w:hAnsi="Courier New"/>
                <w:color w:val="0000FF"/>
              </w:rPr>
              <w:t>/</w:t>
            </w:r>
            <w:r w:rsidR="007D1B92" w:rsidRPr="007D1B92">
              <w:rPr>
                <w:rFonts w:ascii="Courier New" w:hAnsi="Courier New" w:cs="Courier New"/>
                <w:noProof/>
                <w:color w:val="0000FF"/>
              </w:rPr>
              <w:t>DD829</w:t>
            </w:r>
            <w:r w:rsidRPr="00621E71">
              <w:rPr>
                <w:rFonts w:ascii="Courier New" w:hAnsi="Courier New"/>
                <w:color w:val="0000FF"/>
              </w:rPr>
              <w:t>/</w:t>
            </w:r>
            <w:r>
              <w:rPr>
                <w:rFonts w:ascii="Courier New" w:hAnsi="Courier New"/>
                <w:color w:val="0000FF"/>
              </w:rPr>
              <w:t>Body/</w:t>
            </w:r>
            <w:r>
              <w:rPr>
                <w:rFonts w:ascii="Courier New" w:hAnsi="Courier New" w:cs="Courier New"/>
                <w:noProof/>
                <w:color w:val="0000FF"/>
              </w:rPr>
              <w:t>NotificationOfAcceptedExport</w:t>
            </w:r>
          </w:p>
        </w:tc>
      </w:tr>
      <w:tr w:rsidR="006A33A0" w:rsidRPr="009079F8" w14:paraId="5CD25F17" w14:textId="77777777" w:rsidTr="00E67DCE">
        <w:tc>
          <w:tcPr>
            <w:tcW w:w="859" w:type="dxa"/>
            <w:gridSpan w:val="3"/>
          </w:tcPr>
          <w:p w14:paraId="0C6F6FA7" w14:textId="77777777" w:rsidR="006A33A0" w:rsidRPr="009079F8" w:rsidRDefault="006A33A0" w:rsidP="0035268A">
            <w:pPr>
              <w:keepNext/>
              <w:rPr>
                <w:i/>
              </w:rPr>
            </w:pPr>
            <w:r>
              <w:rPr>
                <w:b/>
              </w:rPr>
              <w:t>1</w:t>
            </w:r>
          </w:p>
        </w:tc>
        <w:tc>
          <w:tcPr>
            <w:tcW w:w="4537" w:type="dxa"/>
          </w:tcPr>
          <w:p w14:paraId="2A1B2379" w14:textId="77777777" w:rsidR="006A33A0" w:rsidRPr="000F7B4C" w:rsidRDefault="006A33A0" w:rsidP="0035268A">
            <w:pPr>
              <w:keepNext/>
              <w:rPr>
                <w:b/>
              </w:rPr>
            </w:pPr>
            <w:r w:rsidRPr="000F7B4C">
              <w:rPr>
                <w:b/>
              </w:rPr>
              <w:t>CECHA</w:t>
            </w:r>
          </w:p>
          <w:p w14:paraId="6E2CAF92" w14:textId="77777777" w:rsidR="006A33A0" w:rsidRPr="009079F8" w:rsidRDefault="006A33A0" w:rsidP="0035268A">
            <w:pPr>
              <w:keepNext/>
              <w:rPr>
                <w:b/>
              </w:rPr>
            </w:pPr>
            <w:r>
              <w:rPr>
                <w:rFonts w:ascii="Courier New" w:hAnsi="Courier New" w:cs="Courier New"/>
                <w:noProof/>
                <w:color w:val="0000FF"/>
                <w:szCs w:val="20"/>
              </w:rPr>
              <w:t>Attributes</w:t>
            </w:r>
          </w:p>
        </w:tc>
        <w:tc>
          <w:tcPr>
            <w:tcW w:w="770" w:type="dxa"/>
          </w:tcPr>
          <w:p w14:paraId="43587358" w14:textId="77777777" w:rsidR="006A33A0" w:rsidRPr="0072755A" w:rsidRDefault="006A33A0" w:rsidP="0035268A">
            <w:pPr>
              <w:keepNext/>
              <w:jc w:val="center"/>
              <w:rPr>
                <w:b/>
              </w:rPr>
            </w:pPr>
            <w:r w:rsidRPr="0072755A">
              <w:rPr>
                <w:b/>
              </w:rPr>
              <w:t>R</w:t>
            </w:r>
          </w:p>
        </w:tc>
        <w:tc>
          <w:tcPr>
            <w:tcW w:w="2602" w:type="dxa"/>
          </w:tcPr>
          <w:p w14:paraId="334DC1D3" w14:textId="77777777" w:rsidR="006A33A0" w:rsidRPr="0072755A" w:rsidRDefault="006A33A0" w:rsidP="0035268A">
            <w:pPr>
              <w:pStyle w:val="pqiTabBody"/>
              <w:rPr>
                <w:b/>
              </w:rPr>
            </w:pPr>
          </w:p>
        </w:tc>
        <w:tc>
          <w:tcPr>
            <w:tcW w:w="3664" w:type="dxa"/>
            <w:gridSpan w:val="2"/>
          </w:tcPr>
          <w:p w14:paraId="491180BC" w14:textId="77777777" w:rsidR="006A33A0" w:rsidRPr="0072755A" w:rsidRDefault="006A33A0" w:rsidP="0035268A">
            <w:pPr>
              <w:pStyle w:val="pqiTabBody"/>
              <w:rPr>
                <w:b/>
              </w:rPr>
            </w:pPr>
          </w:p>
        </w:tc>
        <w:tc>
          <w:tcPr>
            <w:tcW w:w="1112" w:type="dxa"/>
            <w:gridSpan w:val="2"/>
          </w:tcPr>
          <w:p w14:paraId="3F849845" w14:textId="77777777" w:rsidR="006A33A0" w:rsidRPr="0072755A" w:rsidRDefault="006A33A0" w:rsidP="0035268A">
            <w:pPr>
              <w:keepNext/>
              <w:rPr>
                <w:b/>
              </w:rPr>
            </w:pPr>
            <w:r w:rsidRPr="0072755A">
              <w:rPr>
                <w:b/>
              </w:rPr>
              <w:t>1x</w:t>
            </w:r>
          </w:p>
        </w:tc>
      </w:tr>
      <w:tr w:rsidR="006A33A0" w:rsidRPr="009079F8" w14:paraId="2450587A" w14:textId="77777777" w:rsidTr="00E67DCE">
        <w:tc>
          <w:tcPr>
            <w:tcW w:w="431" w:type="dxa"/>
            <w:gridSpan w:val="2"/>
          </w:tcPr>
          <w:p w14:paraId="0D96CEE6" w14:textId="77777777" w:rsidR="006A33A0" w:rsidRPr="009079F8" w:rsidRDefault="006A33A0" w:rsidP="0035268A">
            <w:pPr>
              <w:rPr>
                <w:b/>
              </w:rPr>
            </w:pPr>
          </w:p>
        </w:tc>
        <w:tc>
          <w:tcPr>
            <w:tcW w:w="428" w:type="dxa"/>
          </w:tcPr>
          <w:p w14:paraId="6D8C035A" w14:textId="77777777" w:rsidR="006A33A0" w:rsidRPr="009079F8" w:rsidRDefault="006A33A0" w:rsidP="0035268A">
            <w:pPr>
              <w:rPr>
                <w:i/>
              </w:rPr>
            </w:pPr>
            <w:r w:rsidRPr="009079F8">
              <w:rPr>
                <w:i/>
              </w:rPr>
              <w:t>a</w:t>
            </w:r>
          </w:p>
        </w:tc>
        <w:tc>
          <w:tcPr>
            <w:tcW w:w="4537" w:type="dxa"/>
          </w:tcPr>
          <w:p w14:paraId="2F697D92" w14:textId="77777777" w:rsidR="006A33A0" w:rsidRDefault="006A33A0" w:rsidP="0035268A">
            <w:r w:rsidRPr="009079F8">
              <w:t xml:space="preserve">Data i czas </w:t>
            </w:r>
            <w:r>
              <w:t>wystosowania</w:t>
            </w:r>
          </w:p>
          <w:p w14:paraId="7D0316D6" w14:textId="77777777" w:rsidR="006A33A0" w:rsidRPr="009079F8" w:rsidRDefault="006A33A0" w:rsidP="0035268A">
            <w:r>
              <w:rPr>
                <w:rFonts w:ascii="Courier New" w:hAnsi="Courier New" w:cs="Courier New"/>
                <w:noProof/>
                <w:color w:val="0000FF"/>
                <w:szCs w:val="20"/>
              </w:rPr>
              <w:t>DateAndTimeOfIssuance</w:t>
            </w:r>
          </w:p>
        </w:tc>
        <w:tc>
          <w:tcPr>
            <w:tcW w:w="770" w:type="dxa"/>
          </w:tcPr>
          <w:p w14:paraId="7A9016E9" w14:textId="77777777" w:rsidR="006A33A0" w:rsidRPr="009079F8" w:rsidRDefault="006A33A0" w:rsidP="0035268A">
            <w:pPr>
              <w:jc w:val="center"/>
            </w:pPr>
            <w:r>
              <w:t>R</w:t>
            </w:r>
          </w:p>
        </w:tc>
        <w:tc>
          <w:tcPr>
            <w:tcW w:w="2602" w:type="dxa"/>
          </w:tcPr>
          <w:p w14:paraId="04CBDC90" w14:textId="77777777" w:rsidR="006A33A0" w:rsidRPr="009079F8" w:rsidRDefault="006A33A0" w:rsidP="0035268A">
            <w:pPr>
              <w:pStyle w:val="pqiTabBody"/>
            </w:pPr>
          </w:p>
        </w:tc>
        <w:tc>
          <w:tcPr>
            <w:tcW w:w="3664" w:type="dxa"/>
            <w:gridSpan w:val="2"/>
          </w:tcPr>
          <w:p w14:paraId="1BD933CA" w14:textId="77777777" w:rsidR="006A33A0" w:rsidRPr="009079F8" w:rsidRDefault="006A33A0" w:rsidP="0035268A">
            <w:pPr>
              <w:pStyle w:val="pqiTabBody"/>
            </w:pPr>
          </w:p>
        </w:tc>
        <w:tc>
          <w:tcPr>
            <w:tcW w:w="1112" w:type="dxa"/>
            <w:gridSpan w:val="2"/>
          </w:tcPr>
          <w:p w14:paraId="76A49E0D" w14:textId="77777777" w:rsidR="006A33A0" w:rsidRPr="009079F8" w:rsidRDefault="006A33A0" w:rsidP="0035268A">
            <w:r w:rsidRPr="009079F8">
              <w:t>dateTime</w:t>
            </w:r>
          </w:p>
        </w:tc>
      </w:tr>
      <w:tr w:rsidR="00E67DCE" w:rsidRPr="009079F8" w14:paraId="284E7337" w14:textId="77777777" w:rsidTr="00E67DCE">
        <w:tc>
          <w:tcPr>
            <w:tcW w:w="859" w:type="dxa"/>
            <w:gridSpan w:val="3"/>
          </w:tcPr>
          <w:p w14:paraId="395F0E9F" w14:textId="1553E2E7" w:rsidR="00E67DCE" w:rsidRPr="002F7673" w:rsidRDefault="00E67DCE" w:rsidP="00E67DCE">
            <w:pPr>
              <w:keepNext/>
              <w:rPr>
                <w:b/>
                <w:i/>
              </w:rPr>
            </w:pPr>
            <w:r w:rsidRPr="00CD5AB3">
              <w:t>2</w:t>
            </w:r>
          </w:p>
        </w:tc>
        <w:tc>
          <w:tcPr>
            <w:tcW w:w="4537" w:type="dxa"/>
          </w:tcPr>
          <w:p w14:paraId="77C8BCF5" w14:textId="3298FBE1" w:rsidR="00E67DCE" w:rsidRPr="00CD5AB3" w:rsidRDefault="00E67DCE" w:rsidP="00E67DCE">
            <w:pPr>
              <w:pStyle w:val="pqiTabHead"/>
            </w:pPr>
            <w:r w:rsidRPr="00CD5AB3">
              <w:t xml:space="preserve">PODMIOT </w:t>
            </w:r>
            <w:ins w:id="463" w:author="Jurkowska Monika" w:date="2022-09-12T13:27:00Z">
              <w:r w:rsidR="00A12F04">
                <w:t>odbierający</w:t>
              </w:r>
            </w:ins>
            <w:del w:id="464" w:author="Jurkowska Monika" w:date="2022-09-12T13:27:00Z">
              <w:r w:rsidRPr="00CD5AB3" w:rsidDel="00A12F04">
                <w:delText>wysyłający</w:delText>
              </w:r>
            </w:del>
          </w:p>
          <w:p w14:paraId="130BA8E8" w14:textId="0BCFA47F" w:rsidR="00E67DCE" w:rsidRPr="009079F8" w:rsidRDefault="00E67DCE" w:rsidP="00E67DCE">
            <w:pPr>
              <w:keepNext/>
              <w:rPr>
                <w:b/>
              </w:rPr>
            </w:pPr>
            <w:r w:rsidRPr="00CD5AB3">
              <w:rPr>
                <w:rFonts w:ascii="Courier New" w:hAnsi="Courier New" w:cs="Courier New"/>
                <w:noProof/>
                <w:color w:val="0000FF"/>
              </w:rPr>
              <w:t>Consign</w:t>
            </w:r>
            <w:ins w:id="465" w:author="Jurkowska Monika" w:date="2022-09-12T13:27:00Z">
              <w:r w:rsidR="00A12F04">
                <w:rPr>
                  <w:rFonts w:ascii="Courier New" w:hAnsi="Courier New" w:cs="Courier New"/>
                  <w:noProof/>
                  <w:color w:val="0000FF"/>
                </w:rPr>
                <w:t>ee</w:t>
              </w:r>
            </w:ins>
            <w:del w:id="466" w:author="Jurkowska Monika" w:date="2022-09-12T13:27:00Z">
              <w:r w:rsidRPr="00CD5AB3" w:rsidDel="00A12F04">
                <w:rPr>
                  <w:rFonts w:ascii="Courier New" w:hAnsi="Courier New" w:cs="Courier New"/>
                  <w:noProof/>
                  <w:color w:val="0000FF"/>
                </w:rPr>
                <w:delText>or</w:delText>
              </w:r>
            </w:del>
            <w:r w:rsidRPr="00CD5AB3">
              <w:rPr>
                <w:rFonts w:ascii="Courier New" w:hAnsi="Courier New" w:cs="Courier New"/>
                <w:noProof/>
                <w:color w:val="0000FF"/>
              </w:rPr>
              <w:t>Trader</w:t>
            </w:r>
          </w:p>
        </w:tc>
        <w:tc>
          <w:tcPr>
            <w:tcW w:w="770" w:type="dxa"/>
          </w:tcPr>
          <w:p w14:paraId="415B872D" w14:textId="4595D2F4" w:rsidR="00E67DCE" w:rsidRPr="0072755A" w:rsidRDefault="00E67DCE" w:rsidP="00E67DCE">
            <w:pPr>
              <w:keepNext/>
              <w:jc w:val="center"/>
              <w:rPr>
                <w:b/>
              </w:rPr>
            </w:pPr>
            <w:r w:rsidRPr="00CD5AB3">
              <w:t>R</w:t>
            </w:r>
          </w:p>
        </w:tc>
        <w:tc>
          <w:tcPr>
            <w:tcW w:w="2602" w:type="dxa"/>
          </w:tcPr>
          <w:p w14:paraId="74F7095E" w14:textId="1088DBAB" w:rsidR="00E67DCE" w:rsidRPr="002F4661" w:rsidRDefault="00E67DCE" w:rsidP="00E67DCE">
            <w:pPr>
              <w:pStyle w:val="pqiTabBody"/>
            </w:pPr>
          </w:p>
        </w:tc>
        <w:tc>
          <w:tcPr>
            <w:tcW w:w="3664" w:type="dxa"/>
            <w:gridSpan w:val="2"/>
          </w:tcPr>
          <w:p w14:paraId="442F4E77" w14:textId="77777777" w:rsidR="00E67DCE" w:rsidRPr="0072755A" w:rsidRDefault="00E67DCE" w:rsidP="00E67DCE">
            <w:pPr>
              <w:pStyle w:val="pqiTabBody"/>
              <w:rPr>
                <w:b/>
                <w:lang w:eastAsia="en-GB"/>
              </w:rPr>
            </w:pPr>
          </w:p>
        </w:tc>
        <w:tc>
          <w:tcPr>
            <w:tcW w:w="1112" w:type="dxa"/>
            <w:gridSpan w:val="2"/>
          </w:tcPr>
          <w:p w14:paraId="65E1F3AF" w14:textId="413DC48B" w:rsidR="00E67DCE" w:rsidRPr="0072755A" w:rsidRDefault="00E67DCE" w:rsidP="00E67DCE">
            <w:pPr>
              <w:keepNext/>
              <w:rPr>
                <w:b/>
              </w:rPr>
            </w:pPr>
            <w:r w:rsidRPr="00CD5AB3">
              <w:t>1x</w:t>
            </w:r>
          </w:p>
        </w:tc>
      </w:tr>
      <w:tr w:rsidR="00E67DCE" w:rsidRPr="009079F8" w14:paraId="53B50EB3" w14:textId="77777777" w:rsidTr="00E67DCE">
        <w:trPr>
          <w:cantSplit/>
        </w:trPr>
        <w:tc>
          <w:tcPr>
            <w:tcW w:w="859" w:type="dxa"/>
            <w:gridSpan w:val="3"/>
          </w:tcPr>
          <w:p w14:paraId="64A6DB5F" w14:textId="77777777" w:rsidR="00E67DCE" w:rsidRPr="009079F8" w:rsidRDefault="00E67DCE" w:rsidP="00E67DCE">
            <w:pPr>
              <w:rPr>
                <w:i/>
              </w:rPr>
            </w:pPr>
          </w:p>
        </w:tc>
        <w:tc>
          <w:tcPr>
            <w:tcW w:w="4537" w:type="dxa"/>
          </w:tcPr>
          <w:p w14:paraId="2173699B" w14:textId="77777777" w:rsidR="00E67DCE" w:rsidRPr="00CD5AB3" w:rsidRDefault="00E67DCE" w:rsidP="00E67DCE">
            <w:pPr>
              <w:pStyle w:val="pqiTabBody"/>
            </w:pPr>
            <w:r w:rsidRPr="00CD5AB3">
              <w:t>JĘZYK ELEMENTU</w:t>
            </w:r>
          </w:p>
          <w:p w14:paraId="176182CA" w14:textId="63A72909" w:rsidR="00E67DCE" w:rsidRPr="009079F8" w:rsidRDefault="00E67DCE" w:rsidP="00E67DCE">
            <w:r w:rsidRPr="00CD5AB3">
              <w:rPr>
                <w:rFonts w:ascii="Courier New" w:hAnsi="Courier New" w:cs="Courier New"/>
                <w:noProof/>
                <w:color w:val="0000FF"/>
              </w:rPr>
              <w:t>@language</w:t>
            </w:r>
          </w:p>
        </w:tc>
        <w:tc>
          <w:tcPr>
            <w:tcW w:w="770" w:type="dxa"/>
          </w:tcPr>
          <w:p w14:paraId="12E33C74" w14:textId="4D888B37" w:rsidR="00E67DCE" w:rsidRPr="009079F8" w:rsidRDefault="00E67DCE" w:rsidP="00E67DCE">
            <w:pPr>
              <w:jc w:val="center"/>
            </w:pPr>
            <w:r w:rsidRPr="00CD5AB3">
              <w:t>R</w:t>
            </w:r>
          </w:p>
        </w:tc>
        <w:tc>
          <w:tcPr>
            <w:tcW w:w="2602" w:type="dxa"/>
          </w:tcPr>
          <w:p w14:paraId="3292E30B" w14:textId="5FE71BD2" w:rsidR="00E67DCE" w:rsidRPr="009079F8" w:rsidRDefault="00E67DCE" w:rsidP="00E67DCE">
            <w:pPr>
              <w:pStyle w:val="pqiTabBody"/>
            </w:pPr>
          </w:p>
        </w:tc>
        <w:tc>
          <w:tcPr>
            <w:tcW w:w="3664" w:type="dxa"/>
            <w:gridSpan w:val="2"/>
          </w:tcPr>
          <w:p w14:paraId="2A89E479" w14:textId="77777777" w:rsidR="00E67DCE" w:rsidRPr="00CD5AB3" w:rsidRDefault="00E67DCE" w:rsidP="00E67DCE">
            <w:pPr>
              <w:pStyle w:val="pqiTabBody"/>
            </w:pPr>
            <w:r w:rsidRPr="00CD5AB3">
              <w:t>Atrybut.</w:t>
            </w:r>
          </w:p>
          <w:p w14:paraId="15D533DB" w14:textId="070EBF8A" w:rsidR="00E67DCE" w:rsidRPr="009079F8" w:rsidRDefault="00E67DCE" w:rsidP="00E67DCE">
            <w:pPr>
              <w:pStyle w:val="pqiTabBody"/>
            </w:pPr>
            <w:r w:rsidRPr="00CD5AB3">
              <w:t>Wartość ze słownika „Kody języka (Language codes)”.</w:t>
            </w:r>
          </w:p>
        </w:tc>
        <w:tc>
          <w:tcPr>
            <w:tcW w:w="1112" w:type="dxa"/>
            <w:gridSpan w:val="2"/>
          </w:tcPr>
          <w:p w14:paraId="2F33078A" w14:textId="5B638DC5" w:rsidR="00E67DCE" w:rsidRPr="009079F8" w:rsidRDefault="00E67DCE" w:rsidP="00E67DCE">
            <w:r w:rsidRPr="00CD5AB3">
              <w:t>a2</w:t>
            </w:r>
          </w:p>
        </w:tc>
      </w:tr>
      <w:tr w:rsidR="00E67DCE" w:rsidRPr="009079F8" w14:paraId="4B4E374C" w14:textId="77777777" w:rsidTr="00E67DCE">
        <w:trPr>
          <w:cantSplit/>
        </w:trPr>
        <w:tc>
          <w:tcPr>
            <w:tcW w:w="859" w:type="dxa"/>
            <w:gridSpan w:val="3"/>
          </w:tcPr>
          <w:p w14:paraId="25F2396E" w14:textId="77777777" w:rsidR="00E67DCE" w:rsidRPr="009079F8" w:rsidRDefault="00E67DCE" w:rsidP="00E67DCE">
            <w:pPr>
              <w:rPr>
                <w:i/>
              </w:rPr>
            </w:pPr>
          </w:p>
        </w:tc>
        <w:tc>
          <w:tcPr>
            <w:tcW w:w="4537" w:type="dxa"/>
          </w:tcPr>
          <w:p w14:paraId="1542AE96" w14:textId="77777777" w:rsidR="00E67DCE" w:rsidRPr="00CD5AB3" w:rsidRDefault="00E67DCE" w:rsidP="00E67DCE">
            <w:pPr>
              <w:pStyle w:val="pqiTabBody"/>
            </w:pPr>
            <w:r w:rsidRPr="00CD5AB3">
              <w:t>TYP PODMIOTU wysyłającego</w:t>
            </w:r>
          </w:p>
          <w:p w14:paraId="5891EF13" w14:textId="3A30792C" w:rsidR="00E67DCE" w:rsidRDefault="00E67DCE" w:rsidP="00E67DCE">
            <w:pPr>
              <w:pStyle w:val="pqiTabBody"/>
            </w:pPr>
            <w:r w:rsidRPr="00CD5AB3">
              <w:rPr>
                <w:rFonts w:ascii="Courier New" w:hAnsi="Courier New" w:cs="Courier New"/>
                <w:noProof/>
                <w:color w:val="0000FF"/>
              </w:rPr>
              <w:t>@deliveryTraderType</w:t>
            </w:r>
          </w:p>
        </w:tc>
        <w:tc>
          <w:tcPr>
            <w:tcW w:w="770" w:type="dxa"/>
          </w:tcPr>
          <w:p w14:paraId="718D9BFE" w14:textId="70A56E2A" w:rsidR="00E67DCE" w:rsidRDefault="00E67DCE" w:rsidP="00E67DCE">
            <w:pPr>
              <w:jc w:val="center"/>
            </w:pPr>
            <w:r>
              <w:t>R</w:t>
            </w:r>
          </w:p>
        </w:tc>
        <w:tc>
          <w:tcPr>
            <w:tcW w:w="2602" w:type="dxa"/>
          </w:tcPr>
          <w:p w14:paraId="60A65549" w14:textId="77777777" w:rsidR="00E67DCE" w:rsidRPr="009079F8" w:rsidRDefault="00E67DCE" w:rsidP="00E67DCE">
            <w:pPr>
              <w:pStyle w:val="pqiTabBody"/>
            </w:pPr>
          </w:p>
        </w:tc>
        <w:tc>
          <w:tcPr>
            <w:tcW w:w="3664" w:type="dxa"/>
            <w:gridSpan w:val="2"/>
          </w:tcPr>
          <w:p w14:paraId="158031A7" w14:textId="77777777" w:rsidR="00E67DCE" w:rsidRPr="00CD5AB3" w:rsidRDefault="00E67DCE" w:rsidP="00E67DCE">
            <w:pPr>
              <w:pStyle w:val="pqiTabBody"/>
            </w:pPr>
            <w:r w:rsidRPr="00CD5AB3">
              <w:t>Atrybut określa rodzaj podmiotu.</w:t>
            </w:r>
          </w:p>
          <w:p w14:paraId="71FD98D3" w14:textId="77777777" w:rsidR="00E67DCE" w:rsidRPr="00CD5AB3" w:rsidRDefault="00E67DCE" w:rsidP="00E67DCE">
            <w:pPr>
              <w:pStyle w:val="pqiTabBody"/>
            </w:pPr>
            <w:r w:rsidRPr="00CD5AB3">
              <w:t>Możliwe wartości określone w słowniku 4.</w:t>
            </w:r>
            <w:r>
              <w:t>5</w:t>
            </w:r>
            <w:r w:rsidRPr="00CD5AB3">
              <w:t xml:space="preserve"> „Rodzaje podmiotów”</w:t>
            </w:r>
          </w:p>
          <w:p w14:paraId="6822AEA7" w14:textId="77777777" w:rsidR="00E67DCE" w:rsidRDefault="00E67DCE" w:rsidP="00E67DCE">
            <w:pPr>
              <w:pStyle w:val="pqiTabBody"/>
            </w:pPr>
          </w:p>
        </w:tc>
        <w:tc>
          <w:tcPr>
            <w:tcW w:w="1112" w:type="dxa"/>
            <w:gridSpan w:val="2"/>
          </w:tcPr>
          <w:p w14:paraId="15933468" w14:textId="28DCC998" w:rsidR="00E67DCE" w:rsidRPr="009079F8" w:rsidRDefault="00E67DCE" w:rsidP="00E67DCE">
            <w:r w:rsidRPr="00CD5AB3">
              <w:t>n1</w:t>
            </w:r>
          </w:p>
        </w:tc>
      </w:tr>
      <w:tr w:rsidR="00E67DCE" w:rsidRPr="009079F8" w14:paraId="0C0F25AE" w14:textId="77777777" w:rsidTr="00E67DCE">
        <w:trPr>
          <w:cantSplit/>
        </w:trPr>
        <w:tc>
          <w:tcPr>
            <w:tcW w:w="431" w:type="dxa"/>
            <w:gridSpan w:val="2"/>
          </w:tcPr>
          <w:p w14:paraId="6401D380" w14:textId="77777777" w:rsidR="00E67DCE" w:rsidRPr="009079F8" w:rsidRDefault="00E67DCE" w:rsidP="00E67DCE">
            <w:pPr>
              <w:rPr>
                <w:b/>
              </w:rPr>
            </w:pPr>
          </w:p>
        </w:tc>
        <w:tc>
          <w:tcPr>
            <w:tcW w:w="428" w:type="dxa"/>
          </w:tcPr>
          <w:p w14:paraId="351BB39C" w14:textId="1E6B8708" w:rsidR="00E67DCE" w:rsidRPr="009079F8" w:rsidRDefault="00E67DCE" w:rsidP="00E67DCE">
            <w:pPr>
              <w:rPr>
                <w:i/>
              </w:rPr>
            </w:pPr>
            <w:r w:rsidRPr="00CD5AB3">
              <w:rPr>
                <w:i/>
              </w:rPr>
              <w:t>a</w:t>
            </w:r>
          </w:p>
        </w:tc>
        <w:tc>
          <w:tcPr>
            <w:tcW w:w="4537" w:type="dxa"/>
          </w:tcPr>
          <w:p w14:paraId="6AB8D332" w14:textId="77777777" w:rsidR="00E67DCE" w:rsidRPr="00CD5AB3" w:rsidRDefault="00E67DCE" w:rsidP="00E67DCE">
            <w:pPr>
              <w:pStyle w:val="pqiTabBody"/>
              <w:rPr>
                <w:lang w:val="en-US"/>
              </w:rPr>
            </w:pPr>
            <w:r w:rsidRPr="00CD5AB3">
              <w:rPr>
                <w:lang w:val="en-US"/>
              </w:rPr>
              <w:t>Identyfikacja podmiotu</w:t>
            </w:r>
          </w:p>
          <w:p w14:paraId="4F8B146F" w14:textId="77777777" w:rsidR="00E67DCE" w:rsidRPr="00CD5AB3" w:rsidRDefault="00E67DCE" w:rsidP="00E67DC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59BB60D" w14:textId="77777777" w:rsidR="00E67DCE" w:rsidRPr="00CD5AB3" w:rsidRDefault="00E67DCE" w:rsidP="00E67DC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0B9B06F4" w14:textId="61A3CE63" w:rsidR="00E67DCE" w:rsidRPr="009079F8" w:rsidRDefault="00E67DCE" w:rsidP="00E67DCE">
            <w:r w:rsidRPr="00CD5AB3">
              <w:rPr>
                <w:rFonts w:ascii="Courier New" w:hAnsi="Courier New" w:cs="Courier New"/>
                <w:noProof/>
                <w:color w:val="0000FF"/>
              </w:rPr>
              <w:t>TraderId/PersonalId</w:t>
            </w:r>
          </w:p>
        </w:tc>
        <w:tc>
          <w:tcPr>
            <w:tcW w:w="770" w:type="dxa"/>
          </w:tcPr>
          <w:p w14:paraId="55667BDC" w14:textId="5DB8810C" w:rsidR="00E67DCE" w:rsidRPr="009079F8" w:rsidRDefault="00E67DCE" w:rsidP="00E67DCE">
            <w:pPr>
              <w:jc w:val="center"/>
            </w:pPr>
            <w:r w:rsidRPr="00CD5AB3">
              <w:t>R</w:t>
            </w:r>
          </w:p>
        </w:tc>
        <w:tc>
          <w:tcPr>
            <w:tcW w:w="2602" w:type="dxa"/>
          </w:tcPr>
          <w:p w14:paraId="0A3B842D" w14:textId="77777777" w:rsidR="00E67DCE" w:rsidRDefault="00E67DCE" w:rsidP="00E67DCE">
            <w:pPr>
              <w:pStyle w:val="pqiTabBody"/>
            </w:pPr>
          </w:p>
          <w:p w14:paraId="57AA80C0" w14:textId="77777777" w:rsidR="00E67DCE" w:rsidRPr="002F4661" w:rsidRDefault="00E67DCE" w:rsidP="00E67DCE">
            <w:pPr>
              <w:pStyle w:val="pqiTabBody"/>
              <w:rPr>
                <w:i/>
              </w:rPr>
            </w:pPr>
          </w:p>
        </w:tc>
        <w:tc>
          <w:tcPr>
            <w:tcW w:w="3664" w:type="dxa"/>
            <w:gridSpan w:val="2"/>
          </w:tcPr>
          <w:p w14:paraId="13C90A3D" w14:textId="77777777" w:rsidR="00E67DCE" w:rsidRDefault="00E67DCE" w:rsidP="00E67DCE">
            <w:pPr>
              <w:pStyle w:val="pqiTabBody"/>
            </w:pPr>
            <w:r>
              <w:t>Należy podać identyfikator podmiotu zależny od wybranego typu podmiotu.</w:t>
            </w:r>
          </w:p>
          <w:p w14:paraId="431A2E80" w14:textId="229A7598" w:rsidR="00E67DCE" w:rsidRPr="009079F8" w:rsidRDefault="00E67DCE" w:rsidP="00E67DCE">
            <w:pPr>
              <w:pStyle w:val="pqiTabBody"/>
            </w:pPr>
            <w:r>
              <w:t>Obowiązkowe podanie dokładnie jednego identyfikatora. Dla nieobjętych systemem podajemy Personal ID. Dla zużywających i zużywających gospodarczych podajemy TaxNumber. Dla reszty podajemy ExciseNumber lub numer podmiotu pośredniczącego. W przypadku wysyłki wyrobów ze składu podatkowego należy wpisać numer akcyzowy prowadzącego skład</w:t>
            </w:r>
          </w:p>
        </w:tc>
        <w:tc>
          <w:tcPr>
            <w:tcW w:w="1112" w:type="dxa"/>
            <w:gridSpan w:val="2"/>
          </w:tcPr>
          <w:p w14:paraId="5E76BBCA" w14:textId="39AE0EC2" w:rsidR="00E67DCE" w:rsidRPr="009079F8" w:rsidRDefault="00E67DCE" w:rsidP="00E67DCE">
            <w:r w:rsidRPr="00CD5AB3">
              <w:t>an13</w:t>
            </w:r>
          </w:p>
        </w:tc>
      </w:tr>
      <w:tr w:rsidR="00E67DCE" w:rsidRPr="009079F8" w14:paraId="1A406238" w14:textId="77777777" w:rsidTr="00E67DCE">
        <w:trPr>
          <w:cantSplit/>
        </w:trPr>
        <w:tc>
          <w:tcPr>
            <w:tcW w:w="431" w:type="dxa"/>
            <w:gridSpan w:val="2"/>
          </w:tcPr>
          <w:p w14:paraId="3C2529E7" w14:textId="77777777" w:rsidR="00E67DCE" w:rsidRPr="009079F8" w:rsidRDefault="00E67DCE" w:rsidP="00E67DCE">
            <w:pPr>
              <w:rPr>
                <w:b/>
              </w:rPr>
            </w:pPr>
          </w:p>
        </w:tc>
        <w:tc>
          <w:tcPr>
            <w:tcW w:w="428" w:type="dxa"/>
          </w:tcPr>
          <w:p w14:paraId="78C54467" w14:textId="6F54C3D8" w:rsidR="00E67DCE" w:rsidRPr="009079F8" w:rsidRDefault="00E67DCE" w:rsidP="00E67DCE">
            <w:pPr>
              <w:rPr>
                <w:i/>
              </w:rPr>
            </w:pPr>
            <w:r w:rsidRPr="00CD5AB3">
              <w:rPr>
                <w:i/>
              </w:rPr>
              <w:t>b</w:t>
            </w:r>
          </w:p>
        </w:tc>
        <w:tc>
          <w:tcPr>
            <w:tcW w:w="4537" w:type="dxa"/>
          </w:tcPr>
          <w:p w14:paraId="7356FAED" w14:textId="77777777" w:rsidR="00E67DCE" w:rsidRPr="00CD5AB3" w:rsidRDefault="00E67DCE" w:rsidP="00E67DCE">
            <w:pPr>
              <w:pStyle w:val="pqiTabBody"/>
            </w:pPr>
            <w:r w:rsidRPr="00CD5AB3">
              <w:t>Nazwa podmiotu / Imię i nazwisko</w:t>
            </w:r>
          </w:p>
          <w:p w14:paraId="5D9F2CCD" w14:textId="6AE552DA" w:rsidR="00E67DCE" w:rsidRPr="009079F8" w:rsidRDefault="00E67DCE" w:rsidP="00E67DCE">
            <w:r w:rsidRPr="00CD5AB3">
              <w:rPr>
                <w:rFonts w:ascii="Courier New" w:hAnsi="Courier New" w:cs="Courier New"/>
                <w:noProof/>
                <w:color w:val="0000FF"/>
              </w:rPr>
              <w:t>TraderName</w:t>
            </w:r>
          </w:p>
        </w:tc>
        <w:tc>
          <w:tcPr>
            <w:tcW w:w="770" w:type="dxa"/>
          </w:tcPr>
          <w:p w14:paraId="3E86A95C" w14:textId="286B014F" w:rsidR="00E67DCE" w:rsidRPr="009079F8" w:rsidRDefault="00E67DCE" w:rsidP="00E67DCE">
            <w:pPr>
              <w:jc w:val="center"/>
            </w:pPr>
            <w:r w:rsidRPr="00CD5AB3">
              <w:t>R</w:t>
            </w:r>
          </w:p>
        </w:tc>
        <w:tc>
          <w:tcPr>
            <w:tcW w:w="2602" w:type="dxa"/>
          </w:tcPr>
          <w:p w14:paraId="4F1C160C" w14:textId="77777777" w:rsidR="00E67DCE" w:rsidRPr="009079F8" w:rsidRDefault="00E67DCE" w:rsidP="00E67DCE">
            <w:pPr>
              <w:pStyle w:val="pqiTabBody"/>
            </w:pPr>
          </w:p>
        </w:tc>
        <w:tc>
          <w:tcPr>
            <w:tcW w:w="3664" w:type="dxa"/>
            <w:gridSpan w:val="2"/>
          </w:tcPr>
          <w:p w14:paraId="0386AC38" w14:textId="77777777" w:rsidR="00E67DCE" w:rsidRPr="009079F8" w:rsidRDefault="00E67DCE" w:rsidP="00E67DCE">
            <w:pPr>
              <w:pStyle w:val="pqiTabBody"/>
            </w:pPr>
          </w:p>
        </w:tc>
        <w:tc>
          <w:tcPr>
            <w:tcW w:w="1112" w:type="dxa"/>
            <w:gridSpan w:val="2"/>
          </w:tcPr>
          <w:p w14:paraId="60899C5C" w14:textId="1417A58E" w:rsidR="00E67DCE" w:rsidRPr="009079F8" w:rsidRDefault="00E67DCE" w:rsidP="00E67DCE">
            <w:r w:rsidRPr="00CD5AB3">
              <w:t>an..182</w:t>
            </w:r>
          </w:p>
        </w:tc>
      </w:tr>
      <w:tr w:rsidR="00E67DCE" w:rsidRPr="009079F8" w14:paraId="63EEE4AB" w14:textId="77777777" w:rsidTr="00E67DCE">
        <w:trPr>
          <w:cantSplit/>
        </w:trPr>
        <w:tc>
          <w:tcPr>
            <w:tcW w:w="431" w:type="dxa"/>
            <w:gridSpan w:val="2"/>
          </w:tcPr>
          <w:p w14:paraId="3304CE4B" w14:textId="77777777" w:rsidR="00E67DCE" w:rsidRPr="009079F8" w:rsidRDefault="00E67DCE" w:rsidP="00E67DCE">
            <w:pPr>
              <w:rPr>
                <w:b/>
              </w:rPr>
            </w:pPr>
          </w:p>
        </w:tc>
        <w:tc>
          <w:tcPr>
            <w:tcW w:w="428" w:type="dxa"/>
          </w:tcPr>
          <w:p w14:paraId="5A6AE5D1" w14:textId="58F0E923" w:rsidR="00E67DCE" w:rsidRPr="009079F8" w:rsidRDefault="00E67DCE" w:rsidP="00E67DCE">
            <w:pPr>
              <w:rPr>
                <w:i/>
              </w:rPr>
            </w:pPr>
            <w:r w:rsidRPr="00CD5AB3">
              <w:rPr>
                <w:i/>
              </w:rPr>
              <w:t>c</w:t>
            </w:r>
          </w:p>
        </w:tc>
        <w:tc>
          <w:tcPr>
            <w:tcW w:w="4537" w:type="dxa"/>
          </w:tcPr>
          <w:p w14:paraId="0C68C549" w14:textId="77777777" w:rsidR="00E67DCE" w:rsidRPr="00CD5AB3" w:rsidRDefault="00E67DCE" w:rsidP="00E67DCE">
            <w:pPr>
              <w:pStyle w:val="pqiTabBody"/>
            </w:pPr>
            <w:r w:rsidRPr="00CD5AB3">
              <w:t>Ulica</w:t>
            </w:r>
          </w:p>
          <w:p w14:paraId="4D8DD1C1" w14:textId="2A652856" w:rsidR="00E67DCE" w:rsidRPr="009079F8" w:rsidRDefault="00E67DCE" w:rsidP="00E67DCE">
            <w:r w:rsidRPr="00CD5AB3">
              <w:rPr>
                <w:rFonts w:ascii="Courier New" w:hAnsi="Courier New" w:cs="Courier New"/>
                <w:noProof/>
                <w:color w:val="0000FF"/>
              </w:rPr>
              <w:t>StreetName</w:t>
            </w:r>
          </w:p>
        </w:tc>
        <w:tc>
          <w:tcPr>
            <w:tcW w:w="770" w:type="dxa"/>
          </w:tcPr>
          <w:p w14:paraId="54B4A95C" w14:textId="10308492" w:rsidR="00E67DCE" w:rsidRPr="009079F8" w:rsidRDefault="00E67DCE" w:rsidP="00E67DCE">
            <w:pPr>
              <w:jc w:val="center"/>
            </w:pPr>
            <w:r w:rsidRPr="00CD5AB3">
              <w:t>R</w:t>
            </w:r>
          </w:p>
        </w:tc>
        <w:tc>
          <w:tcPr>
            <w:tcW w:w="2602" w:type="dxa"/>
            <w:shd w:val="clear" w:color="auto" w:fill="auto"/>
          </w:tcPr>
          <w:p w14:paraId="31D21CDE" w14:textId="77777777" w:rsidR="00E67DCE" w:rsidRPr="009079F8" w:rsidRDefault="00E67DCE" w:rsidP="00E67DCE">
            <w:pPr>
              <w:pStyle w:val="pqiTabBody"/>
            </w:pPr>
          </w:p>
        </w:tc>
        <w:tc>
          <w:tcPr>
            <w:tcW w:w="3664" w:type="dxa"/>
            <w:gridSpan w:val="2"/>
          </w:tcPr>
          <w:p w14:paraId="64AA4072" w14:textId="77777777" w:rsidR="00E67DCE" w:rsidRPr="009079F8" w:rsidRDefault="00E67DCE" w:rsidP="00E67DCE">
            <w:pPr>
              <w:pStyle w:val="pqiTabBody"/>
            </w:pPr>
          </w:p>
        </w:tc>
        <w:tc>
          <w:tcPr>
            <w:tcW w:w="1112" w:type="dxa"/>
            <w:gridSpan w:val="2"/>
          </w:tcPr>
          <w:p w14:paraId="72774069" w14:textId="1C78FE86" w:rsidR="00E67DCE" w:rsidRPr="009079F8" w:rsidRDefault="00E67DCE" w:rsidP="00E67DCE">
            <w:r w:rsidRPr="00CD5AB3">
              <w:t>an..65</w:t>
            </w:r>
          </w:p>
        </w:tc>
      </w:tr>
      <w:tr w:rsidR="00E67DCE" w:rsidRPr="009079F8" w14:paraId="2046C393" w14:textId="77777777" w:rsidTr="00E67DCE">
        <w:trPr>
          <w:cantSplit/>
        </w:trPr>
        <w:tc>
          <w:tcPr>
            <w:tcW w:w="431" w:type="dxa"/>
            <w:gridSpan w:val="2"/>
          </w:tcPr>
          <w:p w14:paraId="5EC75CF2" w14:textId="77777777" w:rsidR="00E67DCE" w:rsidRPr="009079F8" w:rsidRDefault="00E67DCE" w:rsidP="00E67DCE">
            <w:pPr>
              <w:rPr>
                <w:b/>
              </w:rPr>
            </w:pPr>
          </w:p>
        </w:tc>
        <w:tc>
          <w:tcPr>
            <w:tcW w:w="428" w:type="dxa"/>
          </w:tcPr>
          <w:p w14:paraId="21458E2D" w14:textId="068C8B0C" w:rsidR="00E67DCE" w:rsidRPr="009079F8" w:rsidRDefault="00E67DCE" w:rsidP="00E67DCE">
            <w:pPr>
              <w:rPr>
                <w:i/>
              </w:rPr>
            </w:pPr>
            <w:r w:rsidRPr="00CD5AB3">
              <w:rPr>
                <w:i/>
              </w:rPr>
              <w:t>d</w:t>
            </w:r>
          </w:p>
        </w:tc>
        <w:tc>
          <w:tcPr>
            <w:tcW w:w="4537" w:type="dxa"/>
          </w:tcPr>
          <w:p w14:paraId="1A1BA0D9" w14:textId="77777777" w:rsidR="00E67DCE" w:rsidRPr="00CD5AB3" w:rsidRDefault="00E67DCE" w:rsidP="00E67DCE">
            <w:pPr>
              <w:pStyle w:val="pqiTabBody"/>
            </w:pPr>
            <w:r w:rsidRPr="00CD5AB3">
              <w:t>Numer domu</w:t>
            </w:r>
          </w:p>
          <w:p w14:paraId="425A99F5" w14:textId="30F65264" w:rsidR="00E67DCE" w:rsidRPr="009079F8" w:rsidRDefault="00E67DCE" w:rsidP="00E67DCE">
            <w:r w:rsidRPr="00CD5AB3">
              <w:rPr>
                <w:rFonts w:ascii="Courier New" w:hAnsi="Courier New" w:cs="Courier New"/>
                <w:noProof/>
                <w:color w:val="0000FF"/>
              </w:rPr>
              <w:t>StreetNumber</w:t>
            </w:r>
          </w:p>
        </w:tc>
        <w:tc>
          <w:tcPr>
            <w:tcW w:w="770" w:type="dxa"/>
          </w:tcPr>
          <w:p w14:paraId="28D13056" w14:textId="0CA8888B" w:rsidR="00E67DCE" w:rsidRPr="009079F8" w:rsidRDefault="00E67DCE" w:rsidP="00E67DCE">
            <w:pPr>
              <w:jc w:val="center"/>
            </w:pPr>
            <w:r w:rsidRPr="00CD5AB3">
              <w:t>O</w:t>
            </w:r>
          </w:p>
        </w:tc>
        <w:tc>
          <w:tcPr>
            <w:tcW w:w="2602" w:type="dxa"/>
            <w:shd w:val="clear" w:color="auto" w:fill="auto"/>
          </w:tcPr>
          <w:p w14:paraId="7C380F08" w14:textId="77777777" w:rsidR="00E67DCE" w:rsidRPr="009079F8" w:rsidRDefault="00E67DCE" w:rsidP="00E67DCE"/>
        </w:tc>
        <w:tc>
          <w:tcPr>
            <w:tcW w:w="3664" w:type="dxa"/>
            <w:gridSpan w:val="2"/>
          </w:tcPr>
          <w:p w14:paraId="0DA5A42A" w14:textId="77777777" w:rsidR="00E67DCE" w:rsidRPr="009079F8" w:rsidRDefault="00E67DCE" w:rsidP="00E67DCE"/>
        </w:tc>
        <w:tc>
          <w:tcPr>
            <w:tcW w:w="1112" w:type="dxa"/>
            <w:gridSpan w:val="2"/>
          </w:tcPr>
          <w:p w14:paraId="26979548" w14:textId="44BD79C9" w:rsidR="00E67DCE" w:rsidRPr="009079F8" w:rsidRDefault="00E67DCE" w:rsidP="00E67DCE">
            <w:r w:rsidRPr="00CD5AB3">
              <w:t>an..11</w:t>
            </w:r>
          </w:p>
        </w:tc>
      </w:tr>
      <w:tr w:rsidR="00E67DCE" w:rsidRPr="009079F8" w14:paraId="3B1B7A40" w14:textId="77777777" w:rsidTr="00E67DCE">
        <w:trPr>
          <w:cantSplit/>
        </w:trPr>
        <w:tc>
          <w:tcPr>
            <w:tcW w:w="431" w:type="dxa"/>
            <w:gridSpan w:val="2"/>
          </w:tcPr>
          <w:p w14:paraId="55C99EC4" w14:textId="77777777" w:rsidR="00E67DCE" w:rsidRPr="009079F8" w:rsidRDefault="00E67DCE" w:rsidP="00E67DCE">
            <w:pPr>
              <w:rPr>
                <w:b/>
              </w:rPr>
            </w:pPr>
          </w:p>
        </w:tc>
        <w:tc>
          <w:tcPr>
            <w:tcW w:w="428" w:type="dxa"/>
          </w:tcPr>
          <w:p w14:paraId="32DCA02B" w14:textId="7BDE2C29" w:rsidR="00E67DCE" w:rsidRPr="009079F8" w:rsidRDefault="00E67DCE" w:rsidP="00E67DCE">
            <w:pPr>
              <w:rPr>
                <w:i/>
              </w:rPr>
            </w:pPr>
            <w:r w:rsidRPr="00CD5AB3">
              <w:rPr>
                <w:i/>
              </w:rPr>
              <w:t>e</w:t>
            </w:r>
          </w:p>
        </w:tc>
        <w:tc>
          <w:tcPr>
            <w:tcW w:w="4537" w:type="dxa"/>
          </w:tcPr>
          <w:p w14:paraId="5DD3A1DF" w14:textId="77777777" w:rsidR="00E67DCE" w:rsidRPr="00CD5AB3" w:rsidRDefault="00E67DCE" w:rsidP="00E67DCE">
            <w:pPr>
              <w:pStyle w:val="pqiTabBody"/>
            </w:pPr>
            <w:r w:rsidRPr="00CD5AB3">
              <w:t>Kod pocztowy</w:t>
            </w:r>
          </w:p>
          <w:p w14:paraId="7CCDBFDE" w14:textId="1AF5CC7E" w:rsidR="00E67DCE" w:rsidRPr="009079F8" w:rsidRDefault="00E67DCE" w:rsidP="00E67DCE">
            <w:r w:rsidRPr="00CD5AB3">
              <w:rPr>
                <w:rFonts w:ascii="Courier New" w:hAnsi="Courier New" w:cs="Courier New"/>
                <w:noProof/>
                <w:color w:val="0000FF"/>
              </w:rPr>
              <w:t>Postcode</w:t>
            </w:r>
          </w:p>
        </w:tc>
        <w:tc>
          <w:tcPr>
            <w:tcW w:w="770" w:type="dxa"/>
          </w:tcPr>
          <w:p w14:paraId="7C46A1DA" w14:textId="7F9C6F82" w:rsidR="00E67DCE" w:rsidRPr="009079F8" w:rsidRDefault="00E67DCE" w:rsidP="00E67DCE">
            <w:pPr>
              <w:jc w:val="center"/>
            </w:pPr>
            <w:r w:rsidRPr="00CD5AB3">
              <w:t>R</w:t>
            </w:r>
          </w:p>
        </w:tc>
        <w:tc>
          <w:tcPr>
            <w:tcW w:w="2602" w:type="dxa"/>
            <w:shd w:val="clear" w:color="auto" w:fill="auto"/>
          </w:tcPr>
          <w:p w14:paraId="3CBC324A" w14:textId="77777777" w:rsidR="00E67DCE" w:rsidRPr="009079F8" w:rsidRDefault="00E67DCE" w:rsidP="00E67DCE"/>
        </w:tc>
        <w:tc>
          <w:tcPr>
            <w:tcW w:w="3664" w:type="dxa"/>
            <w:gridSpan w:val="2"/>
          </w:tcPr>
          <w:p w14:paraId="1AE211BC" w14:textId="77777777" w:rsidR="00E67DCE" w:rsidRPr="009079F8" w:rsidRDefault="00E67DCE" w:rsidP="00E67DCE"/>
        </w:tc>
        <w:tc>
          <w:tcPr>
            <w:tcW w:w="1112" w:type="dxa"/>
            <w:gridSpan w:val="2"/>
          </w:tcPr>
          <w:p w14:paraId="6DCF0C65" w14:textId="496DBE39" w:rsidR="00E67DCE" w:rsidRPr="009079F8" w:rsidRDefault="00E67DCE" w:rsidP="00E67DCE">
            <w:r w:rsidRPr="00CD5AB3">
              <w:t>an..10</w:t>
            </w:r>
          </w:p>
        </w:tc>
      </w:tr>
      <w:tr w:rsidR="00E67DCE" w:rsidRPr="009079F8" w14:paraId="32A2BD17" w14:textId="77777777" w:rsidTr="00E67DCE">
        <w:trPr>
          <w:cantSplit/>
        </w:trPr>
        <w:tc>
          <w:tcPr>
            <w:tcW w:w="431" w:type="dxa"/>
            <w:gridSpan w:val="2"/>
          </w:tcPr>
          <w:p w14:paraId="282DB0F5" w14:textId="77777777" w:rsidR="00E67DCE" w:rsidRPr="009079F8" w:rsidRDefault="00E67DCE" w:rsidP="00E67DCE">
            <w:pPr>
              <w:rPr>
                <w:b/>
              </w:rPr>
            </w:pPr>
          </w:p>
        </w:tc>
        <w:tc>
          <w:tcPr>
            <w:tcW w:w="428" w:type="dxa"/>
          </w:tcPr>
          <w:p w14:paraId="7BEA7A52" w14:textId="0BA58041" w:rsidR="00E67DCE" w:rsidRPr="009079F8" w:rsidRDefault="00E67DCE" w:rsidP="00E67DCE">
            <w:pPr>
              <w:rPr>
                <w:i/>
              </w:rPr>
            </w:pPr>
            <w:r w:rsidRPr="00CD5AB3">
              <w:rPr>
                <w:i/>
              </w:rPr>
              <w:t>f</w:t>
            </w:r>
          </w:p>
        </w:tc>
        <w:tc>
          <w:tcPr>
            <w:tcW w:w="4537" w:type="dxa"/>
          </w:tcPr>
          <w:p w14:paraId="79CD5D70" w14:textId="77777777" w:rsidR="00E67DCE" w:rsidRPr="00CD5AB3" w:rsidRDefault="00E67DCE" w:rsidP="00E67DCE">
            <w:pPr>
              <w:pStyle w:val="pqiTabBody"/>
            </w:pPr>
            <w:r w:rsidRPr="00CD5AB3">
              <w:t>Miejscowość</w:t>
            </w:r>
          </w:p>
          <w:p w14:paraId="214D320F" w14:textId="56869A6E" w:rsidR="00E67DCE" w:rsidRPr="009079F8" w:rsidRDefault="00E67DCE" w:rsidP="00E67DCE">
            <w:r w:rsidRPr="00CD5AB3">
              <w:rPr>
                <w:rFonts w:ascii="Courier New" w:hAnsi="Courier New" w:cs="Courier New"/>
                <w:noProof/>
                <w:color w:val="0000FF"/>
              </w:rPr>
              <w:t>City</w:t>
            </w:r>
          </w:p>
        </w:tc>
        <w:tc>
          <w:tcPr>
            <w:tcW w:w="770" w:type="dxa"/>
          </w:tcPr>
          <w:p w14:paraId="29861E20" w14:textId="07AC744D" w:rsidR="00E67DCE" w:rsidRPr="009079F8" w:rsidRDefault="00E67DCE" w:rsidP="00E67DCE">
            <w:pPr>
              <w:jc w:val="center"/>
            </w:pPr>
            <w:r w:rsidRPr="00CD5AB3">
              <w:t>R</w:t>
            </w:r>
          </w:p>
        </w:tc>
        <w:tc>
          <w:tcPr>
            <w:tcW w:w="2602" w:type="dxa"/>
            <w:shd w:val="clear" w:color="auto" w:fill="auto"/>
          </w:tcPr>
          <w:p w14:paraId="193E7FB4" w14:textId="77777777" w:rsidR="00E67DCE" w:rsidRPr="009079F8" w:rsidRDefault="00E67DCE" w:rsidP="00E67DCE"/>
        </w:tc>
        <w:tc>
          <w:tcPr>
            <w:tcW w:w="3664" w:type="dxa"/>
            <w:gridSpan w:val="2"/>
          </w:tcPr>
          <w:p w14:paraId="0DB5DA36" w14:textId="77777777" w:rsidR="00E67DCE" w:rsidRPr="009079F8" w:rsidRDefault="00E67DCE" w:rsidP="00E67DCE"/>
        </w:tc>
        <w:tc>
          <w:tcPr>
            <w:tcW w:w="1112" w:type="dxa"/>
            <w:gridSpan w:val="2"/>
          </w:tcPr>
          <w:p w14:paraId="1480F77A" w14:textId="6E505E1B" w:rsidR="00E67DCE" w:rsidRPr="009079F8" w:rsidRDefault="00E67DCE" w:rsidP="00E67DCE">
            <w:r w:rsidRPr="00CD5AB3">
              <w:t>an..50</w:t>
            </w:r>
          </w:p>
        </w:tc>
      </w:tr>
      <w:tr w:rsidR="00E67DCE" w:rsidRPr="00CD5AB3" w14:paraId="68EF3E95" w14:textId="77777777" w:rsidTr="00E67DCE">
        <w:trPr>
          <w:gridAfter w:val="1"/>
          <w:wAfter w:w="76" w:type="dxa"/>
          <w:cantSplit/>
        </w:trPr>
        <w:tc>
          <w:tcPr>
            <w:tcW w:w="859" w:type="dxa"/>
            <w:gridSpan w:val="3"/>
          </w:tcPr>
          <w:p w14:paraId="2B6214C6" w14:textId="74623B39" w:rsidR="00E67DCE" w:rsidRPr="00CD5AB3" w:rsidRDefault="00E67DCE" w:rsidP="00E67DCE">
            <w:pPr>
              <w:keepNext/>
              <w:rPr>
                <w:i/>
              </w:rPr>
            </w:pPr>
            <w:r>
              <w:rPr>
                <w:b/>
              </w:rPr>
              <w:t>3</w:t>
            </w:r>
          </w:p>
        </w:tc>
        <w:tc>
          <w:tcPr>
            <w:tcW w:w="4537" w:type="dxa"/>
          </w:tcPr>
          <w:p w14:paraId="365A3097" w14:textId="77777777" w:rsidR="00E67DCE" w:rsidRPr="00CD5AB3" w:rsidRDefault="00E67DCE" w:rsidP="00E67DCE">
            <w:pPr>
              <w:pStyle w:val="pqiTabHead"/>
            </w:pPr>
            <w:r w:rsidRPr="00CD5AB3">
              <w:t>Miejsce odbioru</w:t>
            </w:r>
          </w:p>
          <w:p w14:paraId="2D1DA7E1" w14:textId="3D06EA65" w:rsidR="00E67DCE" w:rsidRPr="00CD5AB3" w:rsidRDefault="00E67DCE" w:rsidP="00E67DCE">
            <w:pPr>
              <w:keepNext/>
              <w:rPr>
                <w:b/>
              </w:rPr>
            </w:pPr>
            <w:r w:rsidRPr="00CD5AB3">
              <w:rPr>
                <w:rFonts w:ascii="Courier New" w:hAnsi="Courier New" w:cs="Courier New"/>
                <w:noProof/>
                <w:color w:val="0000FF"/>
              </w:rPr>
              <w:t>DeliveryPlaceTrader</w:t>
            </w:r>
          </w:p>
        </w:tc>
        <w:tc>
          <w:tcPr>
            <w:tcW w:w="770" w:type="dxa"/>
          </w:tcPr>
          <w:p w14:paraId="65BE2F63" w14:textId="373C9512" w:rsidR="00E67DCE" w:rsidRPr="00CD5AB3" w:rsidRDefault="00E67DCE" w:rsidP="00E67DCE">
            <w:pPr>
              <w:keepNext/>
              <w:jc w:val="center"/>
              <w:rPr>
                <w:b/>
              </w:rPr>
            </w:pPr>
            <w:r w:rsidRPr="00CD5AB3">
              <w:t>D</w:t>
            </w:r>
          </w:p>
        </w:tc>
        <w:tc>
          <w:tcPr>
            <w:tcW w:w="2602" w:type="dxa"/>
          </w:tcPr>
          <w:p w14:paraId="4C2CE233" w14:textId="0680E82C" w:rsidR="00E67DCE" w:rsidRPr="00CD5AB3" w:rsidRDefault="00E67DCE" w:rsidP="00E67DCE">
            <w:pPr>
              <w:pStyle w:val="pqiTabBody"/>
              <w:rPr>
                <w:b/>
                <w:i/>
              </w:rPr>
            </w:pPr>
            <w:r w:rsidRPr="00CD5AB3">
              <w:rPr>
                <w:b/>
              </w:rPr>
              <w:t>R – jeśli inne niż w sekcji 5</w:t>
            </w:r>
          </w:p>
        </w:tc>
        <w:tc>
          <w:tcPr>
            <w:tcW w:w="3647" w:type="dxa"/>
          </w:tcPr>
          <w:p w14:paraId="70EE9451" w14:textId="2CAFB6B0" w:rsidR="00E67DCE" w:rsidRPr="00CD5AB3" w:rsidRDefault="00E67DCE" w:rsidP="00E67DCE">
            <w:pPr>
              <w:keepNext/>
              <w:rPr>
                <w:b/>
              </w:rPr>
            </w:pPr>
            <w:r w:rsidRPr="00CD5AB3">
              <w:rPr>
                <w:b/>
              </w:rPr>
              <w:t>Należy podać rzeczywiste miejsce odbioru wyrobów akcyzowych.</w:t>
            </w:r>
          </w:p>
        </w:tc>
        <w:tc>
          <w:tcPr>
            <w:tcW w:w="1053" w:type="dxa"/>
            <w:gridSpan w:val="2"/>
          </w:tcPr>
          <w:p w14:paraId="0BBCE6CF" w14:textId="63B174D9" w:rsidR="00E67DCE" w:rsidRPr="00CD5AB3" w:rsidRDefault="00E67DCE" w:rsidP="00E67DCE">
            <w:pPr>
              <w:keepNext/>
              <w:rPr>
                <w:b/>
              </w:rPr>
            </w:pPr>
            <w:r w:rsidRPr="00CD5AB3">
              <w:t>1x</w:t>
            </w:r>
          </w:p>
        </w:tc>
      </w:tr>
      <w:tr w:rsidR="00E67DCE" w:rsidRPr="00CD5AB3" w14:paraId="6C5F4BCD" w14:textId="77777777" w:rsidTr="00E67DCE">
        <w:trPr>
          <w:gridAfter w:val="1"/>
          <w:wAfter w:w="76" w:type="dxa"/>
          <w:cantSplit/>
        </w:trPr>
        <w:tc>
          <w:tcPr>
            <w:tcW w:w="859" w:type="dxa"/>
            <w:gridSpan w:val="3"/>
          </w:tcPr>
          <w:p w14:paraId="3D40BA7D" w14:textId="77777777" w:rsidR="00E67DCE" w:rsidRPr="00CD5AB3" w:rsidRDefault="00E67DCE" w:rsidP="00E67DCE">
            <w:pPr>
              <w:rPr>
                <w:i/>
              </w:rPr>
            </w:pPr>
          </w:p>
        </w:tc>
        <w:tc>
          <w:tcPr>
            <w:tcW w:w="4537" w:type="dxa"/>
          </w:tcPr>
          <w:p w14:paraId="0DBB7912" w14:textId="77777777" w:rsidR="00E67DCE" w:rsidRPr="00CD5AB3" w:rsidRDefault="00E67DCE" w:rsidP="00E67DCE">
            <w:pPr>
              <w:pStyle w:val="pqiTabBody"/>
            </w:pPr>
            <w:r w:rsidRPr="00CD5AB3">
              <w:t xml:space="preserve">JĘZYK ELEMENTU </w:t>
            </w:r>
          </w:p>
          <w:p w14:paraId="4A75EF14" w14:textId="6C2060B5" w:rsidR="00E67DCE" w:rsidRPr="00CD5AB3" w:rsidRDefault="00E67DCE" w:rsidP="00E67DCE">
            <w:r w:rsidRPr="00CD5AB3">
              <w:rPr>
                <w:rFonts w:ascii="Courier New" w:hAnsi="Courier New" w:cs="Courier New"/>
                <w:noProof/>
                <w:color w:val="0000FF"/>
              </w:rPr>
              <w:t>@language</w:t>
            </w:r>
          </w:p>
        </w:tc>
        <w:tc>
          <w:tcPr>
            <w:tcW w:w="770" w:type="dxa"/>
          </w:tcPr>
          <w:p w14:paraId="2961C116" w14:textId="575166DB" w:rsidR="00E67DCE" w:rsidRPr="00CD5AB3" w:rsidRDefault="00E67DCE" w:rsidP="00E67DCE">
            <w:pPr>
              <w:jc w:val="center"/>
            </w:pPr>
            <w:r w:rsidRPr="00CD5AB3">
              <w:t>R</w:t>
            </w:r>
          </w:p>
        </w:tc>
        <w:tc>
          <w:tcPr>
            <w:tcW w:w="2602" w:type="dxa"/>
          </w:tcPr>
          <w:p w14:paraId="26393545" w14:textId="1FD3A501" w:rsidR="00E67DCE" w:rsidRPr="00CD5AB3" w:rsidRDefault="00E67DCE" w:rsidP="00E67DCE">
            <w:pPr>
              <w:pStyle w:val="pqiTabBody"/>
            </w:pPr>
          </w:p>
        </w:tc>
        <w:tc>
          <w:tcPr>
            <w:tcW w:w="3647" w:type="dxa"/>
          </w:tcPr>
          <w:p w14:paraId="10C3932F" w14:textId="77777777" w:rsidR="00E67DCE" w:rsidRPr="00CD5AB3" w:rsidRDefault="00E67DCE" w:rsidP="00E67DCE">
            <w:pPr>
              <w:pStyle w:val="pqiTabBody"/>
            </w:pPr>
            <w:r w:rsidRPr="00CD5AB3">
              <w:t>Atrybut.</w:t>
            </w:r>
          </w:p>
          <w:p w14:paraId="2D4368E7" w14:textId="39F2300A" w:rsidR="00E67DCE" w:rsidRPr="00CD5AB3" w:rsidRDefault="00E67DCE" w:rsidP="00E67DCE">
            <w:r w:rsidRPr="00CD5AB3">
              <w:t>Wartość ze słownika „Kody języka (Language codes)”.</w:t>
            </w:r>
          </w:p>
        </w:tc>
        <w:tc>
          <w:tcPr>
            <w:tcW w:w="1053" w:type="dxa"/>
            <w:gridSpan w:val="2"/>
          </w:tcPr>
          <w:p w14:paraId="0E1C3D10" w14:textId="2E620A46" w:rsidR="00E67DCE" w:rsidRPr="00CD5AB3" w:rsidRDefault="00E67DCE" w:rsidP="00E67DCE">
            <w:r w:rsidRPr="00CD5AB3">
              <w:t>a2</w:t>
            </w:r>
          </w:p>
        </w:tc>
      </w:tr>
      <w:tr w:rsidR="00E67DCE" w:rsidRPr="00CD5AB3" w14:paraId="16E20130" w14:textId="77777777" w:rsidTr="00E67DCE">
        <w:trPr>
          <w:gridAfter w:val="1"/>
          <w:wAfter w:w="76" w:type="dxa"/>
          <w:cantSplit/>
        </w:trPr>
        <w:tc>
          <w:tcPr>
            <w:tcW w:w="859" w:type="dxa"/>
            <w:gridSpan w:val="3"/>
          </w:tcPr>
          <w:p w14:paraId="1EEBF222" w14:textId="77777777" w:rsidR="00E67DCE" w:rsidRPr="00CD5AB3" w:rsidRDefault="00E67DCE" w:rsidP="00E67DCE">
            <w:pPr>
              <w:rPr>
                <w:i/>
              </w:rPr>
            </w:pPr>
          </w:p>
        </w:tc>
        <w:tc>
          <w:tcPr>
            <w:tcW w:w="4537" w:type="dxa"/>
          </w:tcPr>
          <w:p w14:paraId="40956FA4" w14:textId="77777777" w:rsidR="00E67DCE" w:rsidRPr="00CD5AB3" w:rsidRDefault="00E67DCE" w:rsidP="00E67DCE">
            <w:pPr>
              <w:pStyle w:val="pqiTabBody"/>
            </w:pPr>
            <w:r w:rsidRPr="00CD5AB3">
              <w:t>TYP PODMIOTU</w:t>
            </w:r>
          </w:p>
          <w:p w14:paraId="1DB000AB" w14:textId="3FE8CE81" w:rsidR="00E67DCE" w:rsidRPr="00CD5AB3" w:rsidRDefault="00E67DCE" w:rsidP="00E67DCE">
            <w:pPr>
              <w:pStyle w:val="pqiTabBody"/>
            </w:pPr>
            <w:r w:rsidRPr="00CD5AB3">
              <w:rPr>
                <w:rFonts w:ascii="Courier New" w:hAnsi="Courier New" w:cs="Courier New"/>
                <w:noProof/>
                <w:color w:val="0000FF"/>
              </w:rPr>
              <w:t>@deliveryTraderType</w:t>
            </w:r>
          </w:p>
        </w:tc>
        <w:tc>
          <w:tcPr>
            <w:tcW w:w="770" w:type="dxa"/>
          </w:tcPr>
          <w:p w14:paraId="041674DE" w14:textId="7C2D6354" w:rsidR="00E67DCE" w:rsidRPr="00CD5AB3" w:rsidRDefault="00E67DCE" w:rsidP="00E67DCE">
            <w:pPr>
              <w:pStyle w:val="pqiTabBody"/>
            </w:pPr>
            <w:r>
              <w:t>R</w:t>
            </w:r>
          </w:p>
        </w:tc>
        <w:tc>
          <w:tcPr>
            <w:tcW w:w="2602" w:type="dxa"/>
          </w:tcPr>
          <w:p w14:paraId="6C8E2CD5" w14:textId="77777777" w:rsidR="00E67DCE" w:rsidRPr="00CD5AB3" w:rsidRDefault="00E67DCE" w:rsidP="00E67DCE">
            <w:pPr>
              <w:pStyle w:val="pqiTabBody"/>
            </w:pPr>
          </w:p>
        </w:tc>
        <w:tc>
          <w:tcPr>
            <w:tcW w:w="3647" w:type="dxa"/>
          </w:tcPr>
          <w:p w14:paraId="51B2629E" w14:textId="77777777" w:rsidR="00E67DCE" w:rsidRPr="00CD5AB3" w:rsidRDefault="00E67DCE" w:rsidP="00E67DCE">
            <w:pPr>
              <w:pStyle w:val="pqiTabBody"/>
            </w:pPr>
            <w:r w:rsidRPr="00CD5AB3">
              <w:t>Atrybut</w:t>
            </w:r>
          </w:p>
          <w:p w14:paraId="437E21E9" w14:textId="77777777" w:rsidR="00E67DCE" w:rsidRPr="00CD5AB3" w:rsidRDefault="00E67DCE" w:rsidP="00E67DCE">
            <w:pPr>
              <w:pStyle w:val="pqiTabBody"/>
            </w:pPr>
            <w:r w:rsidRPr="00CD5AB3">
              <w:t>Określa rodzaj podmiotu.</w:t>
            </w:r>
          </w:p>
          <w:p w14:paraId="58E7D1AB" w14:textId="77777777" w:rsidR="00E67DCE" w:rsidRPr="00CD5AB3" w:rsidRDefault="00E67DCE" w:rsidP="00E67DCE">
            <w:pPr>
              <w:pStyle w:val="pqiTabBody"/>
            </w:pPr>
            <w:r w:rsidRPr="00CD5AB3">
              <w:t>Możliwe wartości określone w słowniku 4.</w:t>
            </w:r>
            <w:r>
              <w:t>5</w:t>
            </w:r>
            <w:r w:rsidRPr="00CD5AB3">
              <w:t xml:space="preserve"> „Rodzaje podmiotów”</w:t>
            </w:r>
          </w:p>
          <w:p w14:paraId="360C2A00" w14:textId="77777777" w:rsidR="00E67DCE" w:rsidRPr="00CD5AB3" w:rsidRDefault="00E67DCE" w:rsidP="00E67DCE">
            <w:pPr>
              <w:pStyle w:val="pqiTabBody"/>
            </w:pPr>
          </w:p>
        </w:tc>
        <w:tc>
          <w:tcPr>
            <w:tcW w:w="1053" w:type="dxa"/>
            <w:gridSpan w:val="2"/>
          </w:tcPr>
          <w:p w14:paraId="0BB416F9" w14:textId="10915B9F" w:rsidR="00E67DCE" w:rsidRPr="00CD5AB3" w:rsidRDefault="00E67DCE" w:rsidP="00E67DCE">
            <w:pPr>
              <w:pStyle w:val="pqiTabBody"/>
            </w:pPr>
            <w:r w:rsidRPr="00CD5AB3">
              <w:t>n1</w:t>
            </w:r>
          </w:p>
        </w:tc>
      </w:tr>
      <w:tr w:rsidR="00E67DCE" w:rsidRPr="00CD5AB3" w14:paraId="73EC1A77" w14:textId="77777777" w:rsidTr="00E67DCE">
        <w:trPr>
          <w:gridAfter w:val="1"/>
          <w:wAfter w:w="76" w:type="dxa"/>
          <w:cantSplit/>
        </w:trPr>
        <w:tc>
          <w:tcPr>
            <w:tcW w:w="337" w:type="dxa"/>
          </w:tcPr>
          <w:p w14:paraId="775440C9" w14:textId="77777777" w:rsidR="00E67DCE" w:rsidRPr="00CD5AB3" w:rsidRDefault="00E67DCE" w:rsidP="00E67DCE">
            <w:pPr>
              <w:rPr>
                <w:b/>
              </w:rPr>
            </w:pPr>
          </w:p>
        </w:tc>
        <w:tc>
          <w:tcPr>
            <w:tcW w:w="522" w:type="dxa"/>
            <w:gridSpan w:val="2"/>
          </w:tcPr>
          <w:p w14:paraId="7646619E" w14:textId="19BE5586" w:rsidR="00E67DCE" w:rsidRPr="00CD5AB3" w:rsidRDefault="00E67DCE" w:rsidP="00E67DCE">
            <w:pPr>
              <w:rPr>
                <w:i/>
              </w:rPr>
            </w:pPr>
            <w:r w:rsidRPr="00CD5AB3">
              <w:rPr>
                <w:i/>
              </w:rPr>
              <w:t>a</w:t>
            </w:r>
          </w:p>
        </w:tc>
        <w:tc>
          <w:tcPr>
            <w:tcW w:w="4537" w:type="dxa"/>
          </w:tcPr>
          <w:p w14:paraId="6F496FBC" w14:textId="77777777" w:rsidR="00E67DCE" w:rsidRPr="00CD5AB3" w:rsidRDefault="00E67DCE" w:rsidP="00E67DCE">
            <w:pPr>
              <w:pStyle w:val="pqiTabBody"/>
            </w:pPr>
            <w:r w:rsidRPr="00CD5AB3">
              <w:t xml:space="preserve">Identyfikacja podmiotu odbierającego </w:t>
            </w:r>
          </w:p>
          <w:p w14:paraId="6F506785" w14:textId="77777777" w:rsidR="00E67DCE" w:rsidRPr="00CD5AB3" w:rsidRDefault="00E67DCE" w:rsidP="00E67DC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7AA04CA1" w14:textId="77777777" w:rsidR="00E67DCE" w:rsidRPr="00CD5AB3" w:rsidRDefault="00E67DCE" w:rsidP="00E67DCE">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2165A123" w14:textId="72A8AB4E" w:rsidR="00E67DCE" w:rsidRPr="00CD5AB3" w:rsidRDefault="00E67DCE" w:rsidP="00E67DCE">
            <w:pPr>
              <w:pStyle w:val="pqiTabBody"/>
            </w:pPr>
            <w:r w:rsidRPr="00CD5AB3">
              <w:rPr>
                <w:rFonts w:ascii="Courier New" w:hAnsi="Courier New" w:cs="Courier New"/>
                <w:noProof/>
                <w:color w:val="0000FF"/>
              </w:rPr>
              <w:t>TraderId/PersonalId</w:t>
            </w:r>
            <w:r w:rsidRPr="00CD5AB3" w:rsidDel="002174A4">
              <w:rPr>
                <w:rFonts w:ascii="Courier New" w:hAnsi="Courier New" w:cs="Courier New"/>
                <w:noProof/>
                <w:color w:val="0000FF"/>
              </w:rPr>
              <w:t xml:space="preserve"> </w:t>
            </w:r>
          </w:p>
        </w:tc>
        <w:tc>
          <w:tcPr>
            <w:tcW w:w="770" w:type="dxa"/>
          </w:tcPr>
          <w:p w14:paraId="52E37D5A" w14:textId="3CE14A29" w:rsidR="00E67DCE" w:rsidRPr="00CD5AB3" w:rsidRDefault="00E67DCE" w:rsidP="00E67DCE">
            <w:pPr>
              <w:pStyle w:val="pqiTabBody"/>
            </w:pPr>
            <w:r>
              <w:t>R</w:t>
            </w:r>
          </w:p>
        </w:tc>
        <w:tc>
          <w:tcPr>
            <w:tcW w:w="2602" w:type="dxa"/>
          </w:tcPr>
          <w:p w14:paraId="7C4CC407" w14:textId="77777777" w:rsidR="00E67DCE" w:rsidRPr="00CD5AB3" w:rsidRDefault="00E67DCE" w:rsidP="00E67DCE">
            <w:pPr>
              <w:pStyle w:val="pqiTabBody"/>
            </w:pPr>
          </w:p>
        </w:tc>
        <w:tc>
          <w:tcPr>
            <w:tcW w:w="3647" w:type="dxa"/>
          </w:tcPr>
          <w:p w14:paraId="16711EB1" w14:textId="77777777" w:rsidR="00E67DCE" w:rsidRDefault="00E67DCE" w:rsidP="00E67DCE">
            <w:pPr>
              <w:pStyle w:val="pqiTabBody"/>
            </w:pPr>
            <w:r>
              <w:t>Należy podać identyfikator podmiotu zależny od wybranego typu podmiotu.</w:t>
            </w:r>
          </w:p>
          <w:p w14:paraId="0436E609" w14:textId="0CB32626" w:rsidR="00E67DCE" w:rsidRPr="00CD5AB3" w:rsidRDefault="00E67DCE" w:rsidP="00E67DCE">
            <w:pPr>
              <w:pStyle w:val="pqiTabBody"/>
            </w:pPr>
            <w:r>
              <w:t>Obowiązkowe podanie dokładnie jednego identyfikatora. Dla nieobjętych systemem podajemy Personal ID. Dla zużywających i zużywających gospodarczych podajemy TaxNumber. Dla reszty podajemy ExciseNumber lub numer podmiotu pośredniczącego.</w:t>
            </w:r>
          </w:p>
        </w:tc>
        <w:tc>
          <w:tcPr>
            <w:tcW w:w="1053" w:type="dxa"/>
            <w:gridSpan w:val="2"/>
          </w:tcPr>
          <w:p w14:paraId="49238D2F" w14:textId="4FCB3BF9" w:rsidR="00E67DCE" w:rsidRPr="00CD5AB3" w:rsidRDefault="00E67DCE" w:rsidP="00E67DCE">
            <w:pPr>
              <w:pStyle w:val="pqiTabBody"/>
            </w:pPr>
            <w:r w:rsidRPr="00CD5AB3">
              <w:t>an..16</w:t>
            </w:r>
          </w:p>
        </w:tc>
      </w:tr>
      <w:tr w:rsidR="00E67DCE" w:rsidRPr="00CD5AB3" w14:paraId="5B3B2210" w14:textId="77777777" w:rsidTr="00E67DCE">
        <w:trPr>
          <w:gridAfter w:val="1"/>
          <w:wAfter w:w="76" w:type="dxa"/>
          <w:cantSplit/>
        </w:trPr>
        <w:tc>
          <w:tcPr>
            <w:tcW w:w="337" w:type="dxa"/>
          </w:tcPr>
          <w:p w14:paraId="43C031A1" w14:textId="77777777" w:rsidR="00E67DCE" w:rsidRPr="00CD5AB3" w:rsidRDefault="00E67DCE" w:rsidP="00E67DCE">
            <w:pPr>
              <w:rPr>
                <w:b/>
              </w:rPr>
            </w:pPr>
          </w:p>
        </w:tc>
        <w:tc>
          <w:tcPr>
            <w:tcW w:w="522" w:type="dxa"/>
            <w:gridSpan w:val="2"/>
          </w:tcPr>
          <w:p w14:paraId="3F3CC4A1" w14:textId="23DBF3B9" w:rsidR="00E67DCE" w:rsidRPr="00CD5AB3" w:rsidRDefault="00E67DCE" w:rsidP="00E67DCE">
            <w:pPr>
              <w:rPr>
                <w:i/>
              </w:rPr>
            </w:pPr>
            <w:r w:rsidRPr="00CD5AB3">
              <w:rPr>
                <w:i/>
              </w:rPr>
              <w:t>b</w:t>
            </w:r>
          </w:p>
        </w:tc>
        <w:tc>
          <w:tcPr>
            <w:tcW w:w="4537" w:type="dxa"/>
          </w:tcPr>
          <w:p w14:paraId="54BCBB48" w14:textId="77777777" w:rsidR="00E67DCE" w:rsidRPr="00CD5AB3" w:rsidRDefault="00E67DCE" w:rsidP="00E67DCE">
            <w:pPr>
              <w:pStyle w:val="pqiTabBody"/>
            </w:pPr>
            <w:r w:rsidRPr="00CD5AB3">
              <w:t>Nazwa podmiotu odbierającego</w:t>
            </w:r>
          </w:p>
          <w:p w14:paraId="357B2DC4" w14:textId="67699FCE" w:rsidR="00E67DCE" w:rsidRPr="00CD5AB3" w:rsidRDefault="00E67DCE" w:rsidP="00E67DCE">
            <w:r w:rsidRPr="00CD5AB3">
              <w:rPr>
                <w:rFonts w:ascii="Courier New" w:hAnsi="Courier New" w:cs="Courier New"/>
                <w:noProof/>
                <w:color w:val="0000FF"/>
              </w:rPr>
              <w:t>TraderName</w:t>
            </w:r>
          </w:p>
        </w:tc>
        <w:tc>
          <w:tcPr>
            <w:tcW w:w="770" w:type="dxa"/>
          </w:tcPr>
          <w:p w14:paraId="519778F1" w14:textId="4988F564" w:rsidR="00E67DCE" w:rsidRPr="00CD5AB3" w:rsidRDefault="00E67DCE" w:rsidP="00E67DCE">
            <w:pPr>
              <w:jc w:val="center"/>
            </w:pPr>
            <w:r>
              <w:t>R</w:t>
            </w:r>
          </w:p>
        </w:tc>
        <w:tc>
          <w:tcPr>
            <w:tcW w:w="2602" w:type="dxa"/>
          </w:tcPr>
          <w:p w14:paraId="3B078CFE" w14:textId="77777777" w:rsidR="00E67DCE" w:rsidRPr="00CD5AB3" w:rsidRDefault="00E67DCE" w:rsidP="00E67DCE">
            <w:pPr>
              <w:pStyle w:val="pqiTabBody"/>
            </w:pPr>
          </w:p>
        </w:tc>
        <w:tc>
          <w:tcPr>
            <w:tcW w:w="3647" w:type="dxa"/>
          </w:tcPr>
          <w:p w14:paraId="2BB8C524" w14:textId="77777777" w:rsidR="00E67DCE" w:rsidRPr="00CD5AB3" w:rsidRDefault="00E67DCE" w:rsidP="00E67DCE"/>
        </w:tc>
        <w:tc>
          <w:tcPr>
            <w:tcW w:w="1053" w:type="dxa"/>
            <w:gridSpan w:val="2"/>
          </w:tcPr>
          <w:p w14:paraId="6A6FB9E3" w14:textId="3C79C5FB" w:rsidR="00E67DCE" w:rsidRPr="00CD5AB3" w:rsidRDefault="00E67DCE" w:rsidP="00E67DCE">
            <w:r w:rsidRPr="00CD5AB3">
              <w:t>an..182</w:t>
            </w:r>
          </w:p>
        </w:tc>
      </w:tr>
      <w:tr w:rsidR="00E67DCE" w:rsidRPr="00CD5AB3" w14:paraId="126E4B5E" w14:textId="77777777" w:rsidTr="00E67DCE">
        <w:trPr>
          <w:gridAfter w:val="1"/>
          <w:wAfter w:w="76" w:type="dxa"/>
          <w:cantSplit/>
        </w:trPr>
        <w:tc>
          <w:tcPr>
            <w:tcW w:w="337" w:type="dxa"/>
          </w:tcPr>
          <w:p w14:paraId="0696AF89" w14:textId="77777777" w:rsidR="00E67DCE" w:rsidRPr="00CD5AB3" w:rsidRDefault="00E67DCE" w:rsidP="00E67DCE">
            <w:pPr>
              <w:rPr>
                <w:b/>
              </w:rPr>
            </w:pPr>
          </w:p>
        </w:tc>
        <w:tc>
          <w:tcPr>
            <w:tcW w:w="522" w:type="dxa"/>
            <w:gridSpan w:val="2"/>
          </w:tcPr>
          <w:p w14:paraId="5DD8C793" w14:textId="55E8ED8F" w:rsidR="00E67DCE" w:rsidRPr="00CD5AB3" w:rsidRDefault="00E67DCE" w:rsidP="00E67DCE">
            <w:pPr>
              <w:rPr>
                <w:i/>
              </w:rPr>
            </w:pPr>
            <w:r w:rsidRPr="00CD5AB3">
              <w:rPr>
                <w:i/>
              </w:rPr>
              <w:t>c</w:t>
            </w:r>
          </w:p>
        </w:tc>
        <w:tc>
          <w:tcPr>
            <w:tcW w:w="4537" w:type="dxa"/>
          </w:tcPr>
          <w:p w14:paraId="4D2BDE39" w14:textId="77777777" w:rsidR="00E67DCE" w:rsidRPr="00CD5AB3" w:rsidRDefault="00E67DCE" w:rsidP="00E67DCE">
            <w:pPr>
              <w:pStyle w:val="pqiTabBody"/>
            </w:pPr>
            <w:r w:rsidRPr="00CD5AB3">
              <w:t>Ulica</w:t>
            </w:r>
          </w:p>
          <w:p w14:paraId="5AD92F11" w14:textId="26F9187C" w:rsidR="00E67DCE" w:rsidRPr="00CD5AB3" w:rsidRDefault="00E67DCE" w:rsidP="00E67DCE">
            <w:r w:rsidRPr="00CD5AB3">
              <w:rPr>
                <w:rFonts w:ascii="Courier New" w:hAnsi="Courier New" w:cs="Courier New"/>
                <w:noProof/>
                <w:color w:val="0000FF"/>
              </w:rPr>
              <w:t>StreetName</w:t>
            </w:r>
          </w:p>
        </w:tc>
        <w:tc>
          <w:tcPr>
            <w:tcW w:w="770" w:type="dxa"/>
          </w:tcPr>
          <w:p w14:paraId="58EF98C8" w14:textId="05C42077" w:rsidR="00E67DCE" w:rsidRPr="00CD5AB3" w:rsidRDefault="00E67DCE" w:rsidP="00E67DCE">
            <w:pPr>
              <w:jc w:val="center"/>
            </w:pPr>
            <w:r>
              <w:t>R</w:t>
            </w:r>
          </w:p>
        </w:tc>
        <w:tc>
          <w:tcPr>
            <w:tcW w:w="2602" w:type="dxa"/>
            <w:vMerge w:val="restart"/>
          </w:tcPr>
          <w:p w14:paraId="7AC5294A" w14:textId="77777777" w:rsidR="00E67DCE" w:rsidRPr="00CD5AB3" w:rsidRDefault="00E67DCE" w:rsidP="00E67DCE">
            <w:pPr>
              <w:pStyle w:val="pqiTabBody"/>
            </w:pPr>
          </w:p>
        </w:tc>
        <w:tc>
          <w:tcPr>
            <w:tcW w:w="3647" w:type="dxa"/>
          </w:tcPr>
          <w:p w14:paraId="78CDE6A7" w14:textId="77777777" w:rsidR="00E67DCE" w:rsidRPr="00CD5AB3" w:rsidRDefault="00E67DCE" w:rsidP="00E67DCE"/>
        </w:tc>
        <w:tc>
          <w:tcPr>
            <w:tcW w:w="1053" w:type="dxa"/>
            <w:gridSpan w:val="2"/>
          </w:tcPr>
          <w:p w14:paraId="0E168EBB" w14:textId="2D40B9A1" w:rsidR="00E67DCE" w:rsidRPr="00CD5AB3" w:rsidRDefault="00E67DCE" w:rsidP="00E67DCE">
            <w:r w:rsidRPr="00CD5AB3">
              <w:t>an..65</w:t>
            </w:r>
          </w:p>
        </w:tc>
      </w:tr>
      <w:tr w:rsidR="00E67DCE" w:rsidRPr="00CD5AB3" w14:paraId="76075145" w14:textId="77777777" w:rsidTr="00E67DCE">
        <w:trPr>
          <w:gridAfter w:val="1"/>
          <w:wAfter w:w="76" w:type="dxa"/>
          <w:cantSplit/>
        </w:trPr>
        <w:tc>
          <w:tcPr>
            <w:tcW w:w="337" w:type="dxa"/>
          </w:tcPr>
          <w:p w14:paraId="2C4E07CD" w14:textId="77777777" w:rsidR="00E67DCE" w:rsidRPr="00CD5AB3" w:rsidRDefault="00E67DCE" w:rsidP="00E67DCE">
            <w:pPr>
              <w:rPr>
                <w:b/>
              </w:rPr>
            </w:pPr>
          </w:p>
        </w:tc>
        <w:tc>
          <w:tcPr>
            <w:tcW w:w="522" w:type="dxa"/>
            <w:gridSpan w:val="2"/>
          </w:tcPr>
          <w:p w14:paraId="488E1538" w14:textId="4A866CA5" w:rsidR="00E67DCE" w:rsidRPr="00CD5AB3" w:rsidRDefault="00E67DCE" w:rsidP="00E67DCE">
            <w:pPr>
              <w:rPr>
                <w:i/>
              </w:rPr>
            </w:pPr>
            <w:r w:rsidRPr="00CD5AB3">
              <w:rPr>
                <w:i/>
              </w:rPr>
              <w:t>d</w:t>
            </w:r>
          </w:p>
        </w:tc>
        <w:tc>
          <w:tcPr>
            <w:tcW w:w="4537" w:type="dxa"/>
          </w:tcPr>
          <w:p w14:paraId="63BB7CDE" w14:textId="77777777" w:rsidR="00E67DCE" w:rsidRPr="00CD5AB3" w:rsidRDefault="00E67DCE" w:rsidP="00E67DCE">
            <w:pPr>
              <w:pStyle w:val="pqiTabBody"/>
            </w:pPr>
            <w:r w:rsidRPr="00CD5AB3">
              <w:t>Numer domu</w:t>
            </w:r>
          </w:p>
          <w:p w14:paraId="2208F47F" w14:textId="2AB22B77" w:rsidR="00E67DCE" w:rsidRPr="00CD5AB3" w:rsidRDefault="00E67DCE" w:rsidP="00E67DCE">
            <w:r w:rsidRPr="00CD5AB3">
              <w:rPr>
                <w:rFonts w:ascii="Courier New" w:hAnsi="Courier New" w:cs="Courier New"/>
                <w:noProof/>
                <w:color w:val="0000FF"/>
              </w:rPr>
              <w:t>StreetNumber</w:t>
            </w:r>
          </w:p>
        </w:tc>
        <w:tc>
          <w:tcPr>
            <w:tcW w:w="770" w:type="dxa"/>
          </w:tcPr>
          <w:p w14:paraId="4C987843" w14:textId="22EC9299" w:rsidR="00E67DCE" w:rsidRPr="00CD5AB3" w:rsidRDefault="00E67DCE" w:rsidP="00E67DCE">
            <w:pPr>
              <w:jc w:val="center"/>
            </w:pPr>
            <w:r w:rsidRPr="00CD5AB3">
              <w:t>O</w:t>
            </w:r>
          </w:p>
        </w:tc>
        <w:tc>
          <w:tcPr>
            <w:tcW w:w="2602" w:type="dxa"/>
            <w:vMerge/>
          </w:tcPr>
          <w:p w14:paraId="104A9129" w14:textId="77777777" w:rsidR="00E67DCE" w:rsidRPr="00CD5AB3" w:rsidRDefault="00E67DCE" w:rsidP="00E67DCE">
            <w:pPr>
              <w:pStyle w:val="pqiTabBody"/>
            </w:pPr>
          </w:p>
        </w:tc>
        <w:tc>
          <w:tcPr>
            <w:tcW w:w="3647" w:type="dxa"/>
          </w:tcPr>
          <w:p w14:paraId="17AF9E2D" w14:textId="77777777" w:rsidR="00E67DCE" w:rsidRPr="00CD5AB3" w:rsidRDefault="00E67DCE" w:rsidP="00E67DCE"/>
        </w:tc>
        <w:tc>
          <w:tcPr>
            <w:tcW w:w="1053" w:type="dxa"/>
            <w:gridSpan w:val="2"/>
          </w:tcPr>
          <w:p w14:paraId="4753D460" w14:textId="06A87C84" w:rsidR="00E67DCE" w:rsidRPr="00CD5AB3" w:rsidRDefault="00E67DCE" w:rsidP="00E67DCE">
            <w:r w:rsidRPr="00CD5AB3">
              <w:t>an..11</w:t>
            </w:r>
          </w:p>
        </w:tc>
      </w:tr>
      <w:tr w:rsidR="00E67DCE" w:rsidRPr="00CD5AB3" w14:paraId="5C4831E9" w14:textId="77777777" w:rsidTr="00E67DCE">
        <w:trPr>
          <w:gridAfter w:val="1"/>
          <w:wAfter w:w="76" w:type="dxa"/>
          <w:cantSplit/>
        </w:trPr>
        <w:tc>
          <w:tcPr>
            <w:tcW w:w="337" w:type="dxa"/>
          </w:tcPr>
          <w:p w14:paraId="11C5C193" w14:textId="77777777" w:rsidR="00E67DCE" w:rsidRPr="00CD5AB3" w:rsidRDefault="00E67DCE" w:rsidP="00E67DCE">
            <w:pPr>
              <w:rPr>
                <w:b/>
              </w:rPr>
            </w:pPr>
          </w:p>
        </w:tc>
        <w:tc>
          <w:tcPr>
            <w:tcW w:w="522" w:type="dxa"/>
            <w:gridSpan w:val="2"/>
          </w:tcPr>
          <w:p w14:paraId="6A9FE177" w14:textId="68F604A8" w:rsidR="00E67DCE" w:rsidRPr="00CD5AB3" w:rsidRDefault="00E67DCE" w:rsidP="00E67DCE">
            <w:pPr>
              <w:rPr>
                <w:i/>
              </w:rPr>
            </w:pPr>
            <w:r w:rsidRPr="00CD5AB3">
              <w:rPr>
                <w:i/>
              </w:rPr>
              <w:t>e</w:t>
            </w:r>
          </w:p>
        </w:tc>
        <w:tc>
          <w:tcPr>
            <w:tcW w:w="4537" w:type="dxa"/>
          </w:tcPr>
          <w:p w14:paraId="289FADE5" w14:textId="77777777" w:rsidR="00E67DCE" w:rsidRPr="00CD5AB3" w:rsidRDefault="00E67DCE" w:rsidP="00E67DCE">
            <w:pPr>
              <w:pStyle w:val="pqiTabBody"/>
            </w:pPr>
            <w:r w:rsidRPr="00CD5AB3">
              <w:t>Kod pocztowy</w:t>
            </w:r>
          </w:p>
          <w:p w14:paraId="28CA1B8A" w14:textId="10DEE430" w:rsidR="00E67DCE" w:rsidRPr="00CD5AB3" w:rsidRDefault="00E67DCE" w:rsidP="00E67DCE">
            <w:r w:rsidRPr="00CD5AB3">
              <w:rPr>
                <w:rFonts w:ascii="Courier New" w:hAnsi="Courier New" w:cs="Courier New"/>
                <w:noProof/>
                <w:color w:val="0000FF"/>
              </w:rPr>
              <w:t>Postcode</w:t>
            </w:r>
          </w:p>
        </w:tc>
        <w:tc>
          <w:tcPr>
            <w:tcW w:w="770" w:type="dxa"/>
          </w:tcPr>
          <w:p w14:paraId="6C8F54F2" w14:textId="51FAD39F" w:rsidR="00E67DCE" w:rsidRPr="00CD5AB3" w:rsidRDefault="00E67DCE" w:rsidP="00E67DCE">
            <w:pPr>
              <w:jc w:val="center"/>
            </w:pPr>
            <w:r>
              <w:t>R</w:t>
            </w:r>
          </w:p>
        </w:tc>
        <w:tc>
          <w:tcPr>
            <w:tcW w:w="2602" w:type="dxa"/>
            <w:vMerge/>
          </w:tcPr>
          <w:p w14:paraId="51BAC39F" w14:textId="77777777" w:rsidR="00E67DCE" w:rsidRPr="00CD5AB3" w:rsidRDefault="00E67DCE" w:rsidP="00E67DCE">
            <w:pPr>
              <w:pStyle w:val="pqiTabBody"/>
            </w:pPr>
          </w:p>
        </w:tc>
        <w:tc>
          <w:tcPr>
            <w:tcW w:w="3647" w:type="dxa"/>
          </w:tcPr>
          <w:p w14:paraId="04EF8069" w14:textId="77777777" w:rsidR="00E67DCE" w:rsidRPr="00CD5AB3" w:rsidRDefault="00E67DCE" w:rsidP="00E67DCE"/>
        </w:tc>
        <w:tc>
          <w:tcPr>
            <w:tcW w:w="1053" w:type="dxa"/>
            <w:gridSpan w:val="2"/>
          </w:tcPr>
          <w:p w14:paraId="731DE0DB" w14:textId="65004567" w:rsidR="00E67DCE" w:rsidRPr="00CD5AB3" w:rsidRDefault="00E67DCE" w:rsidP="00E67DCE">
            <w:r w:rsidRPr="00CD5AB3">
              <w:t>an..10</w:t>
            </w:r>
          </w:p>
        </w:tc>
      </w:tr>
      <w:tr w:rsidR="00E67DCE" w:rsidRPr="00CD5AB3" w14:paraId="5EEC37D7" w14:textId="77777777" w:rsidTr="00E67DCE">
        <w:trPr>
          <w:gridAfter w:val="1"/>
          <w:wAfter w:w="76" w:type="dxa"/>
          <w:cantSplit/>
        </w:trPr>
        <w:tc>
          <w:tcPr>
            <w:tcW w:w="337" w:type="dxa"/>
          </w:tcPr>
          <w:p w14:paraId="58AF9754" w14:textId="77777777" w:rsidR="00E67DCE" w:rsidRPr="00CD5AB3" w:rsidRDefault="00E67DCE" w:rsidP="00E67DCE">
            <w:pPr>
              <w:rPr>
                <w:b/>
              </w:rPr>
            </w:pPr>
          </w:p>
        </w:tc>
        <w:tc>
          <w:tcPr>
            <w:tcW w:w="522" w:type="dxa"/>
            <w:gridSpan w:val="2"/>
          </w:tcPr>
          <w:p w14:paraId="634D49A1" w14:textId="2795EB62" w:rsidR="00E67DCE" w:rsidRPr="00CD5AB3" w:rsidRDefault="00E67DCE" w:rsidP="00E67DCE">
            <w:pPr>
              <w:rPr>
                <w:i/>
              </w:rPr>
            </w:pPr>
            <w:r w:rsidRPr="00CD5AB3">
              <w:rPr>
                <w:i/>
              </w:rPr>
              <w:t>f</w:t>
            </w:r>
          </w:p>
        </w:tc>
        <w:tc>
          <w:tcPr>
            <w:tcW w:w="4537" w:type="dxa"/>
          </w:tcPr>
          <w:p w14:paraId="22418D61" w14:textId="77777777" w:rsidR="00E67DCE" w:rsidRPr="00CD5AB3" w:rsidRDefault="00E67DCE" w:rsidP="00E67DCE">
            <w:pPr>
              <w:pStyle w:val="pqiTabBody"/>
            </w:pPr>
            <w:r w:rsidRPr="00CD5AB3">
              <w:t>Miejscowość</w:t>
            </w:r>
          </w:p>
          <w:p w14:paraId="75B862D6" w14:textId="47D99688" w:rsidR="00E67DCE" w:rsidRPr="00CD5AB3" w:rsidRDefault="00E67DCE" w:rsidP="00E67DCE">
            <w:r w:rsidRPr="00CD5AB3">
              <w:rPr>
                <w:rFonts w:ascii="Courier New" w:hAnsi="Courier New" w:cs="Courier New"/>
                <w:noProof/>
                <w:color w:val="0000FF"/>
              </w:rPr>
              <w:t>City</w:t>
            </w:r>
          </w:p>
        </w:tc>
        <w:tc>
          <w:tcPr>
            <w:tcW w:w="770" w:type="dxa"/>
          </w:tcPr>
          <w:p w14:paraId="3DB497B7" w14:textId="5E7C40AB" w:rsidR="00E67DCE" w:rsidRPr="00CD5AB3" w:rsidRDefault="00E67DCE" w:rsidP="00E67DCE">
            <w:pPr>
              <w:jc w:val="center"/>
            </w:pPr>
            <w:r>
              <w:t>R</w:t>
            </w:r>
          </w:p>
        </w:tc>
        <w:tc>
          <w:tcPr>
            <w:tcW w:w="2602" w:type="dxa"/>
            <w:vMerge/>
          </w:tcPr>
          <w:p w14:paraId="542D1794" w14:textId="77777777" w:rsidR="00E67DCE" w:rsidRPr="00CD5AB3" w:rsidRDefault="00E67DCE" w:rsidP="00E67DCE">
            <w:pPr>
              <w:pStyle w:val="pqiTabBody"/>
            </w:pPr>
          </w:p>
        </w:tc>
        <w:tc>
          <w:tcPr>
            <w:tcW w:w="3647" w:type="dxa"/>
          </w:tcPr>
          <w:p w14:paraId="60EE6946" w14:textId="77777777" w:rsidR="00E67DCE" w:rsidRPr="00CD5AB3" w:rsidRDefault="00E67DCE" w:rsidP="00E67DCE"/>
        </w:tc>
        <w:tc>
          <w:tcPr>
            <w:tcW w:w="1053" w:type="dxa"/>
            <w:gridSpan w:val="2"/>
          </w:tcPr>
          <w:p w14:paraId="35497A79" w14:textId="58CA912F" w:rsidR="00E67DCE" w:rsidRPr="00CD5AB3" w:rsidRDefault="00E67DCE" w:rsidP="00E67DCE">
            <w:r w:rsidRPr="00CD5AB3">
              <w:t>an..50</w:t>
            </w:r>
          </w:p>
        </w:tc>
      </w:tr>
      <w:tr w:rsidR="006A33A0" w:rsidRPr="009079F8" w14:paraId="151F2A9E" w14:textId="77777777" w:rsidTr="00E67DCE">
        <w:tc>
          <w:tcPr>
            <w:tcW w:w="859" w:type="dxa"/>
            <w:gridSpan w:val="3"/>
          </w:tcPr>
          <w:p w14:paraId="5C21ABA2" w14:textId="77777777" w:rsidR="006A33A0" w:rsidRPr="009079F8" w:rsidRDefault="006A33A0" w:rsidP="0035268A">
            <w:pPr>
              <w:keepNext/>
              <w:rPr>
                <w:i/>
              </w:rPr>
            </w:pPr>
            <w:r>
              <w:rPr>
                <w:b/>
              </w:rPr>
              <w:lastRenderedPageBreak/>
              <w:t>3</w:t>
            </w:r>
          </w:p>
        </w:tc>
        <w:tc>
          <w:tcPr>
            <w:tcW w:w="4537" w:type="dxa"/>
          </w:tcPr>
          <w:p w14:paraId="12C24131" w14:textId="2C6D10F8" w:rsidR="006A33A0" w:rsidRPr="008816FC" w:rsidRDefault="006A33A0" w:rsidP="0035268A">
            <w:pPr>
              <w:keepNext/>
              <w:rPr>
                <w:b/>
              </w:rPr>
            </w:pPr>
            <w:r w:rsidRPr="008816FC">
              <w:rPr>
                <w:b/>
              </w:rPr>
              <w:t>Dokument e-</w:t>
            </w:r>
            <w:r w:rsidR="007D1B92">
              <w:rPr>
                <w:b/>
              </w:rPr>
              <w:t>D</w:t>
            </w:r>
            <w:r w:rsidRPr="008816FC">
              <w:rPr>
                <w:b/>
              </w:rPr>
              <w:t>D PRZEMIESZCZENIA WYROBÓW AKCYZOWYCH</w:t>
            </w:r>
          </w:p>
          <w:p w14:paraId="414BB863" w14:textId="1AE6D8B3" w:rsidR="006A33A0" w:rsidRPr="00E4590B" w:rsidRDefault="007D1B92" w:rsidP="0035268A">
            <w:pPr>
              <w:keepNext/>
              <w:rPr>
                <w:rFonts w:ascii="Courier New" w:hAnsi="Courier New" w:cs="Courier New"/>
                <w:noProof/>
                <w:color w:val="0000FF"/>
                <w:szCs w:val="20"/>
              </w:rPr>
            </w:pPr>
            <w:r w:rsidRPr="007D1B92">
              <w:rPr>
                <w:rFonts w:ascii="Courier New" w:hAnsi="Courier New" w:cs="Courier New"/>
                <w:noProof/>
                <w:color w:val="0000FF"/>
                <w:szCs w:val="20"/>
              </w:rPr>
              <w:t>DocumentReference</w:t>
            </w:r>
          </w:p>
        </w:tc>
        <w:tc>
          <w:tcPr>
            <w:tcW w:w="770" w:type="dxa"/>
          </w:tcPr>
          <w:p w14:paraId="10ED81AA" w14:textId="77777777" w:rsidR="006A33A0" w:rsidRPr="0072755A" w:rsidRDefault="006A33A0" w:rsidP="0035268A">
            <w:pPr>
              <w:keepNext/>
              <w:jc w:val="center"/>
              <w:rPr>
                <w:b/>
              </w:rPr>
            </w:pPr>
            <w:r w:rsidRPr="0072755A">
              <w:rPr>
                <w:b/>
              </w:rPr>
              <w:t>R</w:t>
            </w:r>
          </w:p>
        </w:tc>
        <w:tc>
          <w:tcPr>
            <w:tcW w:w="2602" w:type="dxa"/>
          </w:tcPr>
          <w:p w14:paraId="0294061E" w14:textId="77777777" w:rsidR="006A33A0" w:rsidRPr="0072755A" w:rsidRDefault="006A33A0" w:rsidP="0035268A">
            <w:pPr>
              <w:keepNext/>
              <w:rPr>
                <w:b/>
              </w:rPr>
            </w:pPr>
          </w:p>
        </w:tc>
        <w:tc>
          <w:tcPr>
            <w:tcW w:w="3664" w:type="dxa"/>
            <w:gridSpan w:val="2"/>
          </w:tcPr>
          <w:p w14:paraId="03BB5896" w14:textId="77777777" w:rsidR="006A33A0" w:rsidRPr="0072755A" w:rsidRDefault="006A33A0" w:rsidP="0035268A">
            <w:pPr>
              <w:rPr>
                <w:b/>
                <w:lang w:eastAsia="en-GB"/>
              </w:rPr>
            </w:pPr>
          </w:p>
        </w:tc>
        <w:tc>
          <w:tcPr>
            <w:tcW w:w="1112" w:type="dxa"/>
            <w:gridSpan w:val="2"/>
          </w:tcPr>
          <w:p w14:paraId="45422200" w14:textId="77777777" w:rsidR="006A33A0" w:rsidRPr="0072755A" w:rsidRDefault="006A33A0" w:rsidP="0035268A">
            <w:pPr>
              <w:keepNext/>
              <w:rPr>
                <w:b/>
              </w:rPr>
            </w:pPr>
            <w:r w:rsidRPr="0072755A">
              <w:rPr>
                <w:b/>
              </w:rPr>
              <w:t>99x</w:t>
            </w:r>
          </w:p>
        </w:tc>
      </w:tr>
      <w:tr w:rsidR="006A33A0" w:rsidRPr="009079F8" w14:paraId="6AB7CE64" w14:textId="77777777" w:rsidTr="00E67DCE">
        <w:tc>
          <w:tcPr>
            <w:tcW w:w="431" w:type="dxa"/>
            <w:gridSpan w:val="2"/>
          </w:tcPr>
          <w:p w14:paraId="67B2A4AC" w14:textId="77777777" w:rsidR="006A33A0" w:rsidRPr="009079F8" w:rsidRDefault="006A33A0" w:rsidP="0035268A">
            <w:pPr>
              <w:rPr>
                <w:b/>
              </w:rPr>
            </w:pPr>
          </w:p>
        </w:tc>
        <w:tc>
          <w:tcPr>
            <w:tcW w:w="428" w:type="dxa"/>
          </w:tcPr>
          <w:p w14:paraId="4B6439F1" w14:textId="77777777" w:rsidR="006A33A0" w:rsidRPr="009079F8" w:rsidRDefault="006A33A0" w:rsidP="0035268A">
            <w:pPr>
              <w:rPr>
                <w:i/>
              </w:rPr>
            </w:pPr>
            <w:r w:rsidRPr="009079F8">
              <w:rPr>
                <w:i/>
              </w:rPr>
              <w:t>a</w:t>
            </w:r>
          </w:p>
        </w:tc>
        <w:tc>
          <w:tcPr>
            <w:tcW w:w="4537" w:type="dxa"/>
          </w:tcPr>
          <w:p w14:paraId="5F0FBC20" w14:textId="12F3B172" w:rsidR="006A33A0" w:rsidRDefault="00E67DCE" w:rsidP="0035268A">
            <w:r>
              <w:t>DD</w:t>
            </w:r>
            <w:r w:rsidR="006A33A0">
              <w:t>ARC</w:t>
            </w:r>
          </w:p>
          <w:p w14:paraId="79B0EED7" w14:textId="752A263B" w:rsidR="006A33A0" w:rsidRPr="00E4590B" w:rsidRDefault="00E67DCE" w:rsidP="0035268A">
            <w:pPr>
              <w:rPr>
                <w:rFonts w:ascii="Courier New" w:hAnsi="Courier New" w:cs="Courier New"/>
                <w:noProof/>
                <w:color w:val="0000FF"/>
                <w:szCs w:val="20"/>
              </w:rPr>
            </w:pPr>
            <w:r w:rsidRPr="00E67DCE">
              <w:rPr>
                <w:rFonts w:ascii="Courier New" w:hAnsi="Courier New" w:cs="Courier New"/>
                <w:noProof/>
                <w:color w:val="0000FF"/>
                <w:szCs w:val="20"/>
              </w:rPr>
              <w:t>DeliveryDocumentAdministrativeReferenceCode</w:t>
            </w:r>
          </w:p>
        </w:tc>
        <w:tc>
          <w:tcPr>
            <w:tcW w:w="770" w:type="dxa"/>
          </w:tcPr>
          <w:p w14:paraId="13C7986F" w14:textId="77777777" w:rsidR="006A33A0" w:rsidRPr="009079F8" w:rsidRDefault="006A33A0" w:rsidP="0035268A">
            <w:pPr>
              <w:jc w:val="center"/>
            </w:pPr>
            <w:r w:rsidRPr="009079F8">
              <w:rPr>
                <w:szCs w:val="20"/>
              </w:rPr>
              <w:t>R</w:t>
            </w:r>
          </w:p>
        </w:tc>
        <w:tc>
          <w:tcPr>
            <w:tcW w:w="2602" w:type="dxa"/>
          </w:tcPr>
          <w:p w14:paraId="6B2F8435" w14:textId="77777777" w:rsidR="006A33A0" w:rsidRPr="009079F8" w:rsidRDefault="006A33A0" w:rsidP="0035268A"/>
        </w:tc>
        <w:tc>
          <w:tcPr>
            <w:tcW w:w="3664" w:type="dxa"/>
            <w:gridSpan w:val="2"/>
          </w:tcPr>
          <w:p w14:paraId="18EFD3B3" w14:textId="77777777" w:rsidR="006A33A0" w:rsidRPr="005C7E77" w:rsidRDefault="006A33A0" w:rsidP="0035268A"/>
        </w:tc>
        <w:tc>
          <w:tcPr>
            <w:tcW w:w="1112" w:type="dxa"/>
            <w:gridSpan w:val="2"/>
          </w:tcPr>
          <w:p w14:paraId="439949FA" w14:textId="77777777" w:rsidR="006A33A0" w:rsidRPr="009079F8" w:rsidRDefault="006A33A0" w:rsidP="0035268A">
            <w:r>
              <w:t>an21</w:t>
            </w:r>
          </w:p>
        </w:tc>
      </w:tr>
      <w:tr w:rsidR="006A33A0" w:rsidRPr="009079F8" w14:paraId="687B65F3" w14:textId="77777777" w:rsidTr="00E67DCE">
        <w:tc>
          <w:tcPr>
            <w:tcW w:w="431" w:type="dxa"/>
            <w:gridSpan w:val="2"/>
          </w:tcPr>
          <w:p w14:paraId="2875B29D" w14:textId="77777777" w:rsidR="006A33A0" w:rsidRPr="009079F8" w:rsidRDefault="006A33A0" w:rsidP="0035268A">
            <w:pPr>
              <w:rPr>
                <w:b/>
              </w:rPr>
            </w:pPr>
          </w:p>
        </w:tc>
        <w:tc>
          <w:tcPr>
            <w:tcW w:w="428" w:type="dxa"/>
          </w:tcPr>
          <w:p w14:paraId="4651F42C" w14:textId="77777777" w:rsidR="006A33A0" w:rsidRPr="009079F8" w:rsidRDefault="006A33A0" w:rsidP="0035268A">
            <w:pPr>
              <w:rPr>
                <w:i/>
              </w:rPr>
            </w:pPr>
            <w:r>
              <w:rPr>
                <w:i/>
              </w:rPr>
              <w:t>b</w:t>
            </w:r>
          </w:p>
        </w:tc>
        <w:tc>
          <w:tcPr>
            <w:tcW w:w="4537" w:type="dxa"/>
          </w:tcPr>
          <w:p w14:paraId="51110C3B" w14:textId="77777777" w:rsidR="006A33A0" w:rsidRDefault="006A33A0" w:rsidP="0035268A">
            <w:r>
              <w:t>Numer porządkowy</w:t>
            </w:r>
          </w:p>
          <w:p w14:paraId="160F21E1" w14:textId="77777777" w:rsidR="006A33A0" w:rsidRPr="009079F8" w:rsidRDefault="006A33A0" w:rsidP="0035268A">
            <w:r>
              <w:rPr>
                <w:rFonts w:ascii="Courier New" w:hAnsi="Courier New" w:cs="Courier New"/>
                <w:noProof/>
                <w:color w:val="0000FF"/>
                <w:szCs w:val="20"/>
              </w:rPr>
              <w:t>SequenceNumber</w:t>
            </w:r>
          </w:p>
        </w:tc>
        <w:tc>
          <w:tcPr>
            <w:tcW w:w="770" w:type="dxa"/>
          </w:tcPr>
          <w:p w14:paraId="5D938489" w14:textId="77777777" w:rsidR="006A33A0" w:rsidRPr="009079F8" w:rsidRDefault="006A33A0" w:rsidP="0035268A">
            <w:pPr>
              <w:jc w:val="center"/>
            </w:pPr>
            <w:r w:rsidRPr="009079F8">
              <w:rPr>
                <w:szCs w:val="20"/>
              </w:rPr>
              <w:t>R</w:t>
            </w:r>
          </w:p>
        </w:tc>
        <w:tc>
          <w:tcPr>
            <w:tcW w:w="2602" w:type="dxa"/>
          </w:tcPr>
          <w:p w14:paraId="7F5066C3" w14:textId="77777777" w:rsidR="006A33A0" w:rsidRPr="009079F8" w:rsidRDefault="006A33A0" w:rsidP="0035268A"/>
        </w:tc>
        <w:tc>
          <w:tcPr>
            <w:tcW w:w="3664" w:type="dxa"/>
            <w:gridSpan w:val="2"/>
          </w:tcPr>
          <w:p w14:paraId="4A8355BA" w14:textId="77777777" w:rsidR="006A33A0" w:rsidRPr="005C7E77" w:rsidRDefault="006A33A0" w:rsidP="0035268A">
            <w:r>
              <w:t>Wartość musi być większa od zera.</w:t>
            </w:r>
          </w:p>
        </w:tc>
        <w:tc>
          <w:tcPr>
            <w:tcW w:w="1112" w:type="dxa"/>
            <w:gridSpan w:val="2"/>
          </w:tcPr>
          <w:p w14:paraId="2B7CA966" w14:textId="77777777" w:rsidR="006A33A0" w:rsidRPr="009079F8" w:rsidRDefault="006A33A0" w:rsidP="0035268A">
            <w:r w:rsidRPr="009079F8">
              <w:t>n</w:t>
            </w:r>
            <w:r>
              <w:t>..2</w:t>
            </w:r>
          </w:p>
        </w:tc>
      </w:tr>
      <w:tr w:rsidR="006A33A0" w:rsidRPr="009079F8" w14:paraId="3B9ED107" w14:textId="77777777" w:rsidTr="00E67DCE">
        <w:tc>
          <w:tcPr>
            <w:tcW w:w="859" w:type="dxa"/>
            <w:gridSpan w:val="3"/>
          </w:tcPr>
          <w:p w14:paraId="61030872" w14:textId="77777777" w:rsidR="006A33A0" w:rsidRPr="009079F8" w:rsidRDefault="006A33A0" w:rsidP="0035268A">
            <w:pPr>
              <w:keepNext/>
              <w:rPr>
                <w:i/>
              </w:rPr>
            </w:pPr>
            <w:r>
              <w:rPr>
                <w:b/>
              </w:rPr>
              <w:t>4</w:t>
            </w:r>
          </w:p>
        </w:tc>
        <w:tc>
          <w:tcPr>
            <w:tcW w:w="4537" w:type="dxa"/>
          </w:tcPr>
          <w:p w14:paraId="4C67F034" w14:textId="77777777" w:rsidR="006A33A0" w:rsidRDefault="006A33A0" w:rsidP="0035268A">
            <w:pPr>
              <w:keepNext/>
              <w:rPr>
                <w:b/>
              </w:rPr>
            </w:pPr>
            <w:r>
              <w:rPr>
                <w:b/>
              </w:rPr>
              <w:t>Urząd wysyłki</w:t>
            </w:r>
          </w:p>
          <w:p w14:paraId="4A76DF38" w14:textId="77777777" w:rsidR="006A33A0" w:rsidRPr="009079F8" w:rsidRDefault="006A33A0" w:rsidP="0035268A">
            <w:pPr>
              <w:keepNext/>
              <w:rPr>
                <w:b/>
              </w:rPr>
            </w:pPr>
            <w:r>
              <w:rPr>
                <w:rFonts w:ascii="Courier New" w:hAnsi="Courier New" w:cs="Courier New"/>
                <w:noProof/>
                <w:color w:val="0000FF"/>
                <w:szCs w:val="20"/>
              </w:rPr>
              <w:t>ExportPlaceCustomsOffice</w:t>
            </w:r>
          </w:p>
        </w:tc>
        <w:tc>
          <w:tcPr>
            <w:tcW w:w="770" w:type="dxa"/>
          </w:tcPr>
          <w:p w14:paraId="4D5E4980" w14:textId="77777777" w:rsidR="006A33A0" w:rsidRPr="0072755A" w:rsidRDefault="006A33A0" w:rsidP="0035268A">
            <w:pPr>
              <w:keepNext/>
              <w:jc w:val="center"/>
              <w:rPr>
                <w:b/>
              </w:rPr>
            </w:pPr>
            <w:r>
              <w:rPr>
                <w:b/>
              </w:rPr>
              <w:t>O</w:t>
            </w:r>
          </w:p>
        </w:tc>
        <w:tc>
          <w:tcPr>
            <w:tcW w:w="2602" w:type="dxa"/>
          </w:tcPr>
          <w:p w14:paraId="35368B64" w14:textId="77777777" w:rsidR="006A33A0" w:rsidRPr="0072755A" w:rsidRDefault="006A33A0" w:rsidP="0035268A">
            <w:pPr>
              <w:keepNext/>
              <w:rPr>
                <w:b/>
              </w:rPr>
            </w:pPr>
          </w:p>
        </w:tc>
        <w:tc>
          <w:tcPr>
            <w:tcW w:w="3664" w:type="dxa"/>
            <w:gridSpan w:val="2"/>
          </w:tcPr>
          <w:p w14:paraId="088E57A5" w14:textId="77777777" w:rsidR="006A33A0" w:rsidRPr="0072755A" w:rsidRDefault="006A33A0" w:rsidP="0035268A">
            <w:pPr>
              <w:rPr>
                <w:b/>
                <w:lang w:eastAsia="en-GB"/>
              </w:rPr>
            </w:pPr>
          </w:p>
        </w:tc>
        <w:tc>
          <w:tcPr>
            <w:tcW w:w="1112" w:type="dxa"/>
            <w:gridSpan w:val="2"/>
          </w:tcPr>
          <w:p w14:paraId="57C50006" w14:textId="77777777" w:rsidR="006A33A0" w:rsidRPr="0072755A" w:rsidRDefault="006A33A0" w:rsidP="0035268A">
            <w:pPr>
              <w:keepNext/>
              <w:rPr>
                <w:b/>
              </w:rPr>
            </w:pPr>
            <w:r w:rsidRPr="0072755A">
              <w:rPr>
                <w:b/>
              </w:rPr>
              <w:t>1x</w:t>
            </w:r>
          </w:p>
        </w:tc>
      </w:tr>
      <w:tr w:rsidR="006A33A0" w:rsidRPr="009079F8" w14:paraId="08897951" w14:textId="77777777" w:rsidTr="00E67DCE">
        <w:tc>
          <w:tcPr>
            <w:tcW w:w="431" w:type="dxa"/>
            <w:gridSpan w:val="2"/>
          </w:tcPr>
          <w:p w14:paraId="56C5D421" w14:textId="77777777" w:rsidR="006A33A0" w:rsidRPr="009079F8" w:rsidRDefault="006A33A0" w:rsidP="0035268A">
            <w:pPr>
              <w:rPr>
                <w:b/>
              </w:rPr>
            </w:pPr>
          </w:p>
        </w:tc>
        <w:tc>
          <w:tcPr>
            <w:tcW w:w="428" w:type="dxa"/>
          </w:tcPr>
          <w:p w14:paraId="7E67E6FA" w14:textId="77777777" w:rsidR="006A33A0" w:rsidRPr="009079F8" w:rsidRDefault="006A33A0" w:rsidP="0035268A">
            <w:pPr>
              <w:rPr>
                <w:i/>
              </w:rPr>
            </w:pPr>
            <w:r w:rsidRPr="009079F8">
              <w:rPr>
                <w:i/>
              </w:rPr>
              <w:t>a</w:t>
            </w:r>
          </w:p>
        </w:tc>
        <w:tc>
          <w:tcPr>
            <w:tcW w:w="4537" w:type="dxa"/>
          </w:tcPr>
          <w:p w14:paraId="731501B9" w14:textId="77777777" w:rsidR="006A33A0" w:rsidRDefault="006A33A0" w:rsidP="0035268A">
            <w:r>
              <w:t>Numer referencyjny urzędu</w:t>
            </w:r>
          </w:p>
          <w:p w14:paraId="07F00E9F" w14:textId="77777777" w:rsidR="006A33A0" w:rsidRPr="009079F8" w:rsidRDefault="006A33A0" w:rsidP="0035268A">
            <w:r>
              <w:rPr>
                <w:rFonts w:ascii="Courier New" w:hAnsi="Courier New" w:cs="Courier New"/>
                <w:noProof/>
                <w:color w:val="0000FF"/>
                <w:szCs w:val="20"/>
              </w:rPr>
              <w:t>ReferenceNumber</w:t>
            </w:r>
          </w:p>
        </w:tc>
        <w:tc>
          <w:tcPr>
            <w:tcW w:w="770" w:type="dxa"/>
          </w:tcPr>
          <w:p w14:paraId="1F6D9958" w14:textId="77777777" w:rsidR="006A33A0" w:rsidRPr="009079F8" w:rsidRDefault="006A33A0" w:rsidP="0035268A">
            <w:pPr>
              <w:jc w:val="center"/>
            </w:pPr>
            <w:r w:rsidRPr="009079F8">
              <w:rPr>
                <w:szCs w:val="20"/>
              </w:rPr>
              <w:t>R</w:t>
            </w:r>
          </w:p>
        </w:tc>
        <w:tc>
          <w:tcPr>
            <w:tcW w:w="2602" w:type="dxa"/>
          </w:tcPr>
          <w:p w14:paraId="4AA0858E" w14:textId="77777777" w:rsidR="006A33A0" w:rsidRPr="009079F8" w:rsidRDefault="006A33A0" w:rsidP="0035268A"/>
        </w:tc>
        <w:tc>
          <w:tcPr>
            <w:tcW w:w="3664" w:type="dxa"/>
            <w:gridSpan w:val="2"/>
          </w:tcPr>
          <w:p w14:paraId="0B308875" w14:textId="77777777" w:rsidR="006A33A0" w:rsidRPr="005C7E77" w:rsidRDefault="006A33A0" w:rsidP="0035268A">
            <w:r>
              <w:t>K</w:t>
            </w:r>
            <w:r w:rsidRPr="009079F8">
              <w:t xml:space="preserve">od </w:t>
            </w:r>
            <w:r>
              <w:t>urzędu wywozu, w którym zostało</w:t>
            </w:r>
            <w:r w:rsidRPr="009079F8">
              <w:t xml:space="preserve"> złożone zgłoszenie </w:t>
            </w:r>
            <w:r>
              <w:t xml:space="preserve">wywozowe </w:t>
            </w:r>
            <w:r w:rsidRPr="009079F8">
              <w:t xml:space="preserve">zgodnie </w:t>
            </w:r>
            <w:r>
              <w:br/>
            </w:r>
            <w:r w:rsidRPr="009079F8">
              <w:t xml:space="preserve">z art. 161 ust. 5 </w:t>
            </w:r>
            <w:r>
              <w:t>Rozporządzenia</w:t>
            </w:r>
            <w:r w:rsidRPr="009079F8">
              <w:t xml:space="preserve"> Rady (EWG) 2913/92</w:t>
            </w:r>
            <w:r w:rsidRPr="009079F8">
              <w:rPr>
                <w:rStyle w:val="Odwoanieprzypisudolnego"/>
              </w:rPr>
              <w:footnoteReference w:id="2"/>
            </w:r>
            <w:r w:rsidRPr="009079F8">
              <w:t>.</w:t>
            </w:r>
          </w:p>
        </w:tc>
        <w:tc>
          <w:tcPr>
            <w:tcW w:w="1112" w:type="dxa"/>
            <w:gridSpan w:val="2"/>
          </w:tcPr>
          <w:p w14:paraId="5FEFAB3F" w14:textId="77777777" w:rsidR="006A33A0" w:rsidRPr="009079F8" w:rsidRDefault="006A33A0" w:rsidP="0035268A">
            <w:r>
              <w:t>an8</w:t>
            </w:r>
          </w:p>
        </w:tc>
      </w:tr>
      <w:tr w:rsidR="006A33A0" w:rsidRPr="009079F8" w14:paraId="50CFE859" w14:textId="77777777" w:rsidTr="00E67DCE">
        <w:tc>
          <w:tcPr>
            <w:tcW w:w="859" w:type="dxa"/>
            <w:gridSpan w:val="3"/>
          </w:tcPr>
          <w:p w14:paraId="1CFFBB58" w14:textId="77777777" w:rsidR="006A33A0" w:rsidRPr="009079F8" w:rsidRDefault="006A33A0" w:rsidP="0035268A">
            <w:pPr>
              <w:keepNext/>
              <w:rPr>
                <w:i/>
              </w:rPr>
            </w:pPr>
            <w:r>
              <w:rPr>
                <w:b/>
              </w:rPr>
              <w:t>5</w:t>
            </w:r>
          </w:p>
        </w:tc>
        <w:tc>
          <w:tcPr>
            <w:tcW w:w="4537" w:type="dxa"/>
          </w:tcPr>
          <w:p w14:paraId="19C2EB2C" w14:textId="77777777" w:rsidR="006A33A0" w:rsidRDefault="006A33A0" w:rsidP="0035268A">
            <w:pPr>
              <w:keepNext/>
              <w:rPr>
                <w:b/>
              </w:rPr>
            </w:pPr>
            <w:r>
              <w:rPr>
                <w:b/>
              </w:rPr>
              <w:t>Akceptacja eksportu</w:t>
            </w:r>
          </w:p>
          <w:p w14:paraId="65C4C668" w14:textId="77777777" w:rsidR="006A33A0" w:rsidRPr="009079F8" w:rsidRDefault="006A33A0" w:rsidP="0035268A">
            <w:pPr>
              <w:keepNext/>
              <w:rPr>
                <w:b/>
              </w:rPr>
            </w:pPr>
            <w:r>
              <w:rPr>
                <w:rFonts w:ascii="Courier New" w:hAnsi="Courier New" w:cs="Courier New"/>
                <w:noProof/>
                <w:color w:val="0000FF"/>
                <w:szCs w:val="20"/>
              </w:rPr>
              <w:t>ExportAcceptance</w:t>
            </w:r>
          </w:p>
        </w:tc>
        <w:tc>
          <w:tcPr>
            <w:tcW w:w="770" w:type="dxa"/>
          </w:tcPr>
          <w:p w14:paraId="48FC724D" w14:textId="77777777" w:rsidR="006A33A0" w:rsidRPr="0072755A" w:rsidRDefault="006A33A0" w:rsidP="0035268A">
            <w:pPr>
              <w:keepNext/>
              <w:jc w:val="center"/>
              <w:rPr>
                <w:b/>
              </w:rPr>
            </w:pPr>
            <w:r w:rsidRPr="0072755A">
              <w:rPr>
                <w:b/>
              </w:rPr>
              <w:t>R</w:t>
            </w:r>
          </w:p>
        </w:tc>
        <w:tc>
          <w:tcPr>
            <w:tcW w:w="2602" w:type="dxa"/>
          </w:tcPr>
          <w:p w14:paraId="17B9CABE" w14:textId="77777777" w:rsidR="006A33A0" w:rsidRPr="0072755A" w:rsidRDefault="006A33A0" w:rsidP="0035268A">
            <w:pPr>
              <w:keepNext/>
              <w:rPr>
                <w:b/>
              </w:rPr>
            </w:pPr>
          </w:p>
        </w:tc>
        <w:tc>
          <w:tcPr>
            <w:tcW w:w="3664" w:type="dxa"/>
            <w:gridSpan w:val="2"/>
          </w:tcPr>
          <w:p w14:paraId="4DA39B89" w14:textId="77777777" w:rsidR="006A33A0" w:rsidRPr="0072755A" w:rsidRDefault="006A33A0" w:rsidP="0035268A">
            <w:pPr>
              <w:rPr>
                <w:b/>
                <w:lang w:eastAsia="en-GB"/>
              </w:rPr>
            </w:pPr>
          </w:p>
        </w:tc>
        <w:tc>
          <w:tcPr>
            <w:tcW w:w="1112" w:type="dxa"/>
            <w:gridSpan w:val="2"/>
          </w:tcPr>
          <w:p w14:paraId="1892BFAC" w14:textId="77777777" w:rsidR="006A33A0" w:rsidRPr="0072755A" w:rsidRDefault="006A33A0" w:rsidP="0035268A">
            <w:pPr>
              <w:keepNext/>
              <w:rPr>
                <w:b/>
              </w:rPr>
            </w:pPr>
            <w:r w:rsidRPr="0072755A">
              <w:rPr>
                <w:b/>
              </w:rPr>
              <w:t>1x</w:t>
            </w:r>
          </w:p>
        </w:tc>
      </w:tr>
      <w:tr w:rsidR="006A33A0" w:rsidRPr="009079F8" w14:paraId="39905C35" w14:textId="77777777" w:rsidTr="00E67DCE">
        <w:tc>
          <w:tcPr>
            <w:tcW w:w="431" w:type="dxa"/>
            <w:gridSpan w:val="2"/>
          </w:tcPr>
          <w:p w14:paraId="53118761" w14:textId="77777777" w:rsidR="006A33A0" w:rsidRPr="009079F8" w:rsidRDefault="006A33A0" w:rsidP="0035268A">
            <w:pPr>
              <w:rPr>
                <w:b/>
              </w:rPr>
            </w:pPr>
          </w:p>
        </w:tc>
        <w:tc>
          <w:tcPr>
            <w:tcW w:w="428" w:type="dxa"/>
          </w:tcPr>
          <w:p w14:paraId="62838767" w14:textId="77777777" w:rsidR="006A33A0" w:rsidRPr="009079F8" w:rsidRDefault="006A33A0" w:rsidP="0035268A">
            <w:pPr>
              <w:rPr>
                <w:i/>
              </w:rPr>
            </w:pPr>
            <w:r w:rsidRPr="009079F8">
              <w:rPr>
                <w:i/>
              </w:rPr>
              <w:t>a</w:t>
            </w:r>
          </w:p>
        </w:tc>
        <w:tc>
          <w:tcPr>
            <w:tcW w:w="4537" w:type="dxa"/>
          </w:tcPr>
          <w:p w14:paraId="6AEE5B39" w14:textId="77777777" w:rsidR="006A33A0" w:rsidRDefault="006A33A0" w:rsidP="0035268A">
            <w:r>
              <w:t>Numer referencyjny urzędu wysyłki</w:t>
            </w:r>
          </w:p>
          <w:p w14:paraId="552E8D9F" w14:textId="77777777" w:rsidR="006A33A0" w:rsidRPr="009079F8" w:rsidRDefault="006A33A0" w:rsidP="0035268A">
            <w:r>
              <w:rPr>
                <w:rFonts w:ascii="Courier New" w:hAnsi="Courier New" w:cs="Courier New"/>
                <w:noProof/>
                <w:color w:val="0000FF"/>
                <w:szCs w:val="20"/>
              </w:rPr>
              <w:t>ReferenceNumberOfSenderCustomsOffice</w:t>
            </w:r>
          </w:p>
        </w:tc>
        <w:tc>
          <w:tcPr>
            <w:tcW w:w="770" w:type="dxa"/>
          </w:tcPr>
          <w:p w14:paraId="75FBE699" w14:textId="77777777" w:rsidR="006A33A0" w:rsidRPr="009079F8" w:rsidRDefault="006A33A0" w:rsidP="0035268A">
            <w:pPr>
              <w:jc w:val="center"/>
            </w:pPr>
            <w:r w:rsidRPr="009079F8">
              <w:rPr>
                <w:szCs w:val="20"/>
              </w:rPr>
              <w:t>R</w:t>
            </w:r>
          </w:p>
        </w:tc>
        <w:tc>
          <w:tcPr>
            <w:tcW w:w="2602" w:type="dxa"/>
          </w:tcPr>
          <w:p w14:paraId="5BCA739E" w14:textId="77777777" w:rsidR="006A33A0" w:rsidRPr="009079F8" w:rsidRDefault="006A33A0" w:rsidP="0035268A"/>
        </w:tc>
        <w:tc>
          <w:tcPr>
            <w:tcW w:w="3664" w:type="dxa"/>
            <w:gridSpan w:val="2"/>
          </w:tcPr>
          <w:p w14:paraId="00C24DF1" w14:textId="77777777" w:rsidR="006A33A0" w:rsidRPr="005C7E77" w:rsidRDefault="006A33A0" w:rsidP="0035268A">
            <w:r>
              <w:t>K</w:t>
            </w:r>
            <w:r w:rsidRPr="00666957">
              <w:t xml:space="preserve">od urzędu właściwych organów </w:t>
            </w:r>
            <w:r>
              <w:br/>
            </w:r>
            <w:r w:rsidRPr="00666957">
              <w:t>w państwie czł</w:t>
            </w:r>
            <w:r>
              <w:t xml:space="preserve">onkowskim wysyłki, </w:t>
            </w:r>
            <w:r w:rsidRPr="00666957">
              <w:t xml:space="preserve">odpowiedzialnego za kontrolę </w:t>
            </w:r>
            <w:r w:rsidRPr="00666957">
              <w:lastRenderedPageBreak/>
              <w:t xml:space="preserve">akcyzy </w:t>
            </w:r>
            <w:r>
              <w:br/>
            </w:r>
            <w:r w:rsidRPr="00666957">
              <w:t xml:space="preserve">w miejscu </w:t>
            </w:r>
            <w:r>
              <w:t>wysyłki</w:t>
            </w:r>
            <w:r w:rsidRPr="00666957">
              <w:t>.</w:t>
            </w:r>
          </w:p>
        </w:tc>
        <w:tc>
          <w:tcPr>
            <w:tcW w:w="1112" w:type="dxa"/>
            <w:gridSpan w:val="2"/>
          </w:tcPr>
          <w:p w14:paraId="3934CC5A" w14:textId="77777777" w:rsidR="006A33A0" w:rsidRPr="009079F8" w:rsidRDefault="006A33A0" w:rsidP="0035268A">
            <w:r>
              <w:lastRenderedPageBreak/>
              <w:t>an8</w:t>
            </w:r>
          </w:p>
        </w:tc>
      </w:tr>
      <w:tr w:rsidR="006A33A0" w:rsidRPr="009079F8" w14:paraId="5AE057D4" w14:textId="77777777" w:rsidTr="00E67DCE">
        <w:tc>
          <w:tcPr>
            <w:tcW w:w="431" w:type="dxa"/>
            <w:gridSpan w:val="2"/>
          </w:tcPr>
          <w:p w14:paraId="722E3571" w14:textId="77777777" w:rsidR="006A33A0" w:rsidRPr="009079F8" w:rsidRDefault="006A33A0" w:rsidP="0035268A">
            <w:pPr>
              <w:rPr>
                <w:b/>
              </w:rPr>
            </w:pPr>
          </w:p>
        </w:tc>
        <w:tc>
          <w:tcPr>
            <w:tcW w:w="428" w:type="dxa"/>
          </w:tcPr>
          <w:p w14:paraId="71C5283C" w14:textId="77777777" w:rsidR="006A33A0" w:rsidRPr="009079F8" w:rsidRDefault="006A33A0" w:rsidP="0035268A">
            <w:pPr>
              <w:rPr>
                <w:i/>
              </w:rPr>
            </w:pPr>
            <w:r>
              <w:rPr>
                <w:i/>
              </w:rPr>
              <w:t>b</w:t>
            </w:r>
          </w:p>
        </w:tc>
        <w:tc>
          <w:tcPr>
            <w:tcW w:w="4537" w:type="dxa"/>
          </w:tcPr>
          <w:p w14:paraId="33A56D20" w14:textId="77777777" w:rsidR="006A33A0" w:rsidRDefault="006A33A0" w:rsidP="0035268A">
            <w:r>
              <w:t>Identyfikator urzędnika</w:t>
            </w:r>
          </w:p>
          <w:p w14:paraId="6C582AAE" w14:textId="77777777" w:rsidR="006A33A0" w:rsidRDefault="006A33A0" w:rsidP="0035268A">
            <w:pPr>
              <w:rPr>
                <w:rFonts w:ascii="Courier New" w:hAnsi="Courier New" w:cs="Courier New"/>
                <w:noProof/>
                <w:color w:val="0000FF"/>
                <w:szCs w:val="20"/>
              </w:rPr>
            </w:pPr>
            <w:r>
              <w:rPr>
                <w:rFonts w:ascii="Courier New" w:hAnsi="Courier New" w:cs="Courier New"/>
                <w:noProof/>
                <w:color w:val="0000FF"/>
                <w:szCs w:val="20"/>
              </w:rPr>
              <w:t>IdentificationOfSender</w:t>
            </w:r>
          </w:p>
          <w:p w14:paraId="0D6A4F0C" w14:textId="77777777" w:rsidR="006A33A0" w:rsidRPr="009079F8" w:rsidRDefault="006A33A0" w:rsidP="0035268A">
            <w:r>
              <w:rPr>
                <w:rFonts w:ascii="Courier New" w:hAnsi="Courier New" w:cs="Courier New"/>
                <w:noProof/>
                <w:color w:val="0000FF"/>
                <w:szCs w:val="20"/>
              </w:rPr>
              <w:t>CustomsOfficer</w:t>
            </w:r>
          </w:p>
        </w:tc>
        <w:tc>
          <w:tcPr>
            <w:tcW w:w="770" w:type="dxa"/>
          </w:tcPr>
          <w:p w14:paraId="42674053" w14:textId="77777777" w:rsidR="006A33A0" w:rsidRPr="009079F8" w:rsidRDefault="006A33A0" w:rsidP="0035268A">
            <w:pPr>
              <w:jc w:val="center"/>
            </w:pPr>
            <w:r>
              <w:rPr>
                <w:szCs w:val="20"/>
              </w:rPr>
              <w:t>O</w:t>
            </w:r>
          </w:p>
        </w:tc>
        <w:tc>
          <w:tcPr>
            <w:tcW w:w="2602" w:type="dxa"/>
          </w:tcPr>
          <w:p w14:paraId="0E1B7624" w14:textId="77777777" w:rsidR="006A33A0" w:rsidRPr="009079F8" w:rsidRDefault="006A33A0" w:rsidP="0035268A"/>
        </w:tc>
        <w:tc>
          <w:tcPr>
            <w:tcW w:w="3664" w:type="dxa"/>
            <w:gridSpan w:val="2"/>
          </w:tcPr>
          <w:p w14:paraId="4E8FE937" w14:textId="77777777" w:rsidR="006A33A0" w:rsidRPr="005C7E77" w:rsidRDefault="006A33A0" w:rsidP="0035268A"/>
        </w:tc>
        <w:tc>
          <w:tcPr>
            <w:tcW w:w="1112" w:type="dxa"/>
            <w:gridSpan w:val="2"/>
          </w:tcPr>
          <w:p w14:paraId="01F2CE48" w14:textId="77777777" w:rsidR="006A33A0" w:rsidRPr="009079F8" w:rsidRDefault="006A33A0" w:rsidP="0035268A">
            <w:r>
              <w:t>a</w:t>
            </w:r>
            <w:r w:rsidRPr="009079F8">
              <w:t>n</w:t>
            </w:r>
            <w:r>
              <w:t>..35</w:t>
            </w:r>
          </w:p>
        </w:tc>
      </w:tr>
      <w:tr w:rsidR="006A33A0" w:rsidRPr="009079F8" w14:paraId="48C5F3D9" w14:textId="77777777" w:rsidTr="00E67DCE">
        <w:tc>
          <w:tcPr>
            <w:tcW w:w="431" w:type="dxa"/>
            <w:gridSpan w:val="2"/>
          </w:tcPr>
          <w:p w14:paraId="6B963848" w14:textId="77777777" w:rsidR="006A33A0" w:rsidRPr="009079F8" w:rsidRDefault="006A33A0" w:rsidP="0035268A">
            <w:pPr>
              <w:rPr>
                <w:b/>
              </w:rPr>
            </w:pPr>
          </w:p>
        </w:tc>
        <w:tc>
          <w:tcPr>
            <w:tcW w:w="428" w:type="dxa"/>
          </w:tcPr>
          <w:p w14:paraId="7CFA11F2" w14:textId="77777777" w:rsidR="006A33A0" w:rsidRPr="009079F8" w:rsidRDefault="006A33A0" w:rsidP="0035268A">
            <w:pPr>
              <w:rPr>
                <w:i/>
              </w:rPr>
            </w:pPr>
            <w:r>
              <w:rPr>
                <w:i/>
              </w:rPr>
              <w:t>c</w:t>
            </w:r>
          </w:p>
        </w:tc>
        <w:tc>
          <w:tcPr>
            <w:tcW w:w="4537" w:type="dxa"/>
          </w:tcPr>
          <w:p w14:paraId="208F716B" w14:textId="77777777" w:rsidR="006A33A0" w:rsidRDefault="006A33A0" w:rsidP="0035268A">
            <w:r>
              <w:t>Data akceptacji</w:t>
            </w:r>
          </w:p>
          <w:p w14:paraId="39FEDD21" w14:textId="77777777" w:rsidR="006A33A0" w:rsidRPr="009079F8" w:rsidRDefault="006A33A0" w:rsidP="0035268A">
            <w:r>
              <w:rPr>
                <w:rFonts w:ascii="Courier New" w:hAnsi="Courier New" w:cs="Courier New"/>
                <w:noProof/>
                <w:color w:val="0000FF"/>
                <w:szCs w:val="20"/>
              </w:rPr>
              <w:t>DateOfAcceptance</w:t>
            </w:r>
          </w:p>
        </w:tc>
        <w:tc>
          <w:tcPr>
            <w:tcW w:w="770" w:type="dxa"/>
          </w:tcPr>
          <w:p w14:paraId="01760ADE" w14:textId="77777777" w:rsidR="006A33A0" w:rsidRPr="009079F8" w:rsidRDefault="006A33A0" w:rsidP="0035268A">
            <w:pPr>
              <w:jc w:val="center"/>
            </w:pPr>
            <w:r w:rsidRPr="009079F8">
              <w:rPr>
                <w:szCs w:val="20"/>
              </w:rPr>
              <w:t>R</w:t>
            </w:r>
          </w:p>
        </w:tc>
        <w:tc>
          <w:tcPr>
            <w:tcW w:w="2602" w:type="dxa"/>
          </w:tcPr>
          <w:p w14:paraId="288B8BE4" w14:textId="77777777" w:rsidR="006A33A0" w:rsidRPr="009079F8" w:rsidRDefault="006A33A0" w:rsidP="0035268A"/>
        </w:tc>
        <w:tc>
          <w:tcPr>
            <w:tcW w:w="3664" w:type="dxa"/>
            <w:gridSpan w:val="2"/>
          </w:tcPr>
          <w:p w14:paraId="0C8267E0" w14:textId="77777777" w:rsidR="006A33A0" w:rsidRPr="005C7E77" w:rsidRDefault="006A33A0" w:rsidP="0035268A"/>
        </w:tc>
        <w:tc>
          <w:tcPr>
            <w:tcW w:w="1112" w:type="dxa"/>
            <w:gridSpan w:val="2"/>
          </w:tcPr>
          <w:p w14:paraId="01D7A447" w14:textId="77777777" w:rsidR="006A33A0" w:rsidRPr="009079F8" w:rsidRDefault="006A33A0" w:rsidP="0035268A">
            <w:r>
              <w:t>date</w:t>
            </w:r>
          </w:p>
        </w:tc>
      </w:tr>
      <w:tr w:rsidR="006A33A0" w:rsidRPr="009079F8" w14:paraId="05672B0C" w14:textId="77777777" w:rsidTr="00E67DCE">
        <w:tc>
          <w:tcPr>
            <w:tcW w:w="431" w:type="dxa"/>
            <w:gridSpan w:val="2"/>
          </w:tcPr>
          <w:p w14:paraId="6D28A8EE" w14:textId="77777777" w:rsidR="006A33A0" w:rsidRPr="009079F8" w:rsidRDefault="006A33A0" w:rsidP="0035268A">
            <w:pPr>
              <w:rPr>
                <w:b/>
              </w:rPr>
            </w:pPr>
          </w:p>
        </w:tc>
        <w:tc>
          <w:tcPr>
            <w:tcW w:w="428" w:type="dxa"/>
          </w:tcPr>
          <w:p w14:paraId="4BE5AA7F" w14:textId="77777777" w:rsidR="006A33A0" w:rsidRPr="009079F8" w:rsidRDefault="006A33A0" w:rsidP="0035268A">
            <w:pPr>
              <w:rPr>
                <w:i/>
              </w:rPr>
            </w:pPr>
            <w:r>
              <w:rPr>
                <w:i/>
              </w:rPr>
              <w:t>d</w:t>
            </w:r>
          </w:p>
        </w:tc>
        <w:tc>
          <w:tcPr>
            <w:tcW w:w="4537" w:type="dxa"/>
          </w:tcPr>
          <w:p w14:paraId="44CAA3AD" w14:textId="77777777" w:rsidR="006A33A0" w:rsidRDefault="006A33A0" w:rsidP="0035268A">
            <w:r>
              <w:t>Numer referencyjny dokumentu</w:t>
            </w:r>
          </w:p>
          <w:p w14:paraId="2CF60003" w14:textId="77777777" w:rsidR="006A33A0" w:rsidRPr="009079F8" w:rsidRDefault="006A33A0" w:rsidP="0035268A">
            <w:r>
              <w:rPr>
                <w:rFonts w:ascii="Courier New" w:hAnsi="Courier New" w:cs="Courier New"/>
                <w:noProof/>
                <w:color w:val="0000FF"/>
                <w:szCs w:val="20"/>
              </w:rPr>
              <w:t>DocumentReferenceNumber</w:t>
            </w:r>
          </w:p>
        </w:tc>
        <w:tc>
          <w:tcPr>
            <w:tcW w:w="770" w:type="dxa"/>
          </w:tcPr>
          <w:p w14:paraId="746B3699" w14:textId="77777777" w:rsidR="006A33A0" w:rsidRPr="009079F8" w:rsidRDefault="006A33A0" w:rsidP="0035268A">
            <w:pPr>
              <w:jc w:val="center"/>
            </w:pPr>
            <w:r w:rsidRPr="009079F8">
              <w:rPr>
                <w:szCs w:val="20"/>
              </w:rPr>
              <w:t>R</w:t>
            </w:r>
          </w:p>
        </w:tc>
        <w:tc>
          <w:tcPr>
            <w:tcW w:w="2602" w:type="dxa"/>
          </w:tcPr>
          <w:p w14:paraId="501A7EAC" w14:textId="77777777" w:rsidR="006A33A0" w:rsidRPr="009079F8" w:rsidRDefault="006A33A0" w:rsidP="0035268A"/>
        </w:tc>
        <w:tc>
          <w:tcPr>
            <w:tcW w:w="3664" w:type="dxa"/>
            <w:gridSpan w:val="2"/>
          </w:tcPr>
          <w:p w14:paraId="237A6653" w14:textId="77777777" w:rsidR="006A33A0" w:rsidRPr="005C7E77" w:rsidRDefault="006A33A0" w:rsidP="0035268A">
            <w:r>
              <w:t>Numer MRN lub SAD z deklaracji wywozowej.</w:t>
            </w:r>
          </w:p>
        </w:tc>
        <w:tc>
          <w:tcPr>
            <w:tcW w:w="1112" w:type="dxa"/>
            <w:gridSpan w:val="2"/>
          </w:tcPr>
          <w:p w14:paraId="29B44FD3" w14:textId="77777777" w:rsidR="006A33A0" w:rsidRPr="009079F8" w:rsidRDefault="006A33A0" w:rsidP="0035268A">
            <w:r>
              <w:t>an..21</w:t>
            </w:r>
          </w:p>
        </w:tc>
      </w:tr>
    </w:tbl>
    <w:p w14:paraId="21C2A82C" w14:textId="45219483" w:rsidR="0033513D" w:rsidRDefault="0033513D" w:rsidP="0033513D">
      <w:pPr>
        <w:pStyle w:val="pqiText"/>
      </w:pPr>
    </w:p>
    <w:p w14:paraId="344B3264" w14:textId="7B4B0B43" w:rsidR="0033513D" w:rsidRDefault="0033513D" w:rsidP="0033513D">
      <w:pPr>
        <w:pStyle w:val="pqiText"/>
      </w:pPr>
    </w:p>
    <w:p w14:paraId="33278B82" w14:textId="1E73DE77" w:rsidR="0033513D" w:rsidRDefault="0033513D" w:rsidP="008840C4">
      <w:pPr>
        <w:pStyle w:val="pqiChpHeadNum2"/>
      </w:pPr>
      <w:bookmarkStart w:id="467" w:name="_Toc97636651"/>
      <w:r>
        <w:t>DD839</w:t>
      </w:r>
      <w:r w:rsidR="001265CD">
        <w:t xml:space="preserve"> -</w:t>
      </w:r>
      <w:r w:rsidR="008840C4">
        <w:t xml:space="preserve"> </w:t>
      </w:r>
      <w:r w:rsidR="008840C4" w:rsidRPr="008840C4">
        <w:t>Powiadomienie o odrzuceniu procedury zawieszenia poboru akcyzy przy wywozie lub przywozie</w:t>
      </w:r>
      <w:bookmarkEnd w:id="467"/>
    </w:p>
    <w:p w14:paraId="498F8B4D" w14:textId="23458D2D" w:rsidR="0033513D" w:rsidRDefault="0033513D" w:rsidP="0033513D">
      <w:pPr>
        <w:pStyle w:val="pqiText"/>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36"/>
        <w:gridCol w:w="89"/>
        <w:gridCol w:w="410"/>
        <w:gridCol w:w="7"/>
        <w:gridCol w:w="5377"/>
        <w:gridCol w:w="415"/>
        <w:gridCol w:w="2413"/>
        <w:gridCol w:w="3446"/>
        <w:gridCol w:w="971"/>
        <w:gridCol w:w="80"/>
      </w:tblGrid>
      <w:tr w:rsidR="006A33A0" w:rsidRPr="009079F8" w14:paraId="3D36DB1A" w14:textId="77777777" w:rsidTr="00C84357">
        <w:trPr>
          <w:tblHeader/>
        </w:trPr>
        <w:tc>
          <w:tcPr>
            <w:tcW w:w="446" w:type="dxa"/>
            <w:gridSpan w:val="2"/>
            <w:shd w:val="clear" w:color="auto" w:fill="F3F3F3"/>
          </w:tcPr>
          <w:p w14:paraId="24DBB515" w14:textId="77777777" w:rsidR="006A33A0" w:rsidRPr="009079F8" w:rsidRDefault="006A33A0" w:rsidP="0035268A">
            <w:pPr>
              <w:jc w:val="center"/>
              <w:rPr>
                <w:b/>
              </w:rPr>
            </w:pPr>
            <w:r w:rsidRPr="009079F8">
              <w:rPr>
                <w:b/>
              </w:rPr>
              <w:t>A</w:t>
            </w:r>
          </w:p>
        </w:tc>
        <w:tc>
          <w:tcPr>
            <w:tcW w:w="435" w:type="dxa"/>
            <w:gridSpan w:val="2"/>
            <w:shd w:val="clear" w:color="auto" w:fill="F3F3F3"/>
          </w:tcPr>
          <w:p w14:paraId="1BBEAF9D" w14:textId="77777777" w:rsidR="006A33A0" w:rsidRPr="009079F8" w:rsidRDefault="006A33A0" w:rsidP="0035268A">
            <w:pPr>
              <w:jc w:val="center"/>
              <w:rPr>
                <w:b/>
              </w:rPr>
            </w:pPr>
            <w:r w:rsidRPr="009079F8">
              <w:rPr>
                <w:b/>
              </w:rPr>
              <w:t>B</w:t>
            </w:r>
          </w:p>
        </w:tc>
        <w:tc>
          <w:tcPr>
            <w:tcW w:w="4479" w:type="dxa"/>
            <w:shd w:val="clear" w:color="auto" w:fill="F3F3F3"/>
          </w:tcPr>
          <w:p w14:paraId="7D63CA5C" w14:textId="77777777" w:rsidR="006A33A0" w:rsidRPr="009079F8" w:rsidRDefault="006A33A0" w:rsidP="0035268A">
            <w:pPr>
              <w:jc w:val="center"/>
              <w:rPr>
                <w:b/>
              </w:rPr>
            </w:pPr>
            <w:r w:rsidRPr="009079F8">
              <w:rPr>
                <w:b/>
              </w:rPr>
              <w:t>C</w:t>
            </w:r>
          </w:p>
        </w:tc>
        <w:tc>
          <w:tcPr>
            <w:tcW w:w="429" w:type="dxa"/>
            <w:shd w:val="clear" w:color="auto" w:fill="F3F3F3"/>
          </w:tcPr>
          <w:p w14:paraId="785731B1" w14:textId="77777777" w:rsidR="006A33A0" w:rsidRPr="009079F8" w:rsidRDefault="006A33A0" w:rsidP="0035268A">
            <w:pPr>
              <w:jc w:val="center"/>
              <w:rPr>
                <w:b/>
              </w:rPr>
            </w:pPr>
            <w:r w:rsidRPr="009079F8">
              <w:rPr>
                <w:b/>
              </w:rPr>
              <w:t>D</w:t>
            </w:r>
          </w:p>
        </w:tc>
        <w:tc>
          <w:tcPr>
            <w:tcW w:w="2725" w:type="dxa"/>
            <w:shd w:val="clear" w:color="auto" w:fill="F3F3F3"/>
          </w:tcPr>
          <w:p w14:paraId="441A4052" w14:textId="77777777" w:rsidR="006A33A0" w:rsidRPr="009079F8" w:rsidRDefault="006A33A0" w:rsidP="0035268A">
            <w:pPr>
              <w:jc w:val="center"/>
              <w:rPr>
                <w:b/>
              </w:rPr>
            </w:pPr>
            <w:r w:rsidRPr="009079F8">
              <w:rPr>
                <w:b/>
              </w:rPr>
              <w:t>E</w:t>
            </w:r>
          </w:p>
        </w:tc>
        <w:tc>
          <w:tcPr>
            <w:tcW w:w="3979" w:type="dxa"/>
            <w:shd w:val="clear" w:color="auto" w:fill="F3F3F3"/>
          </w:tcPr>
          <w:p w14:paraId="3E226EB8" w14:textId="77777777" w:rsidR="006A33A0" w:rsidRPr="009079F8" w:rsidRDefault="006A33A0" w:rsidP="0035268A">
            <w:pPr>
              <w:jc w:val="center"/>
              <w:rPr>
                <w:b/>
              </w:rPr>
            </w:pPr>
            <w:r w:rsidRPr="009079F8">
              <w:rPr>
                <w:b/>
              </w:rPr>
              <w:t>F</w:t>
            </w:r>
          </w:p>
        </w:tc>
        <w:tc>
          <w:tcPr>
            <w:tcW w:w="1051" w:type="dxa"/>
            <w:gridSpan w:val="2"/>
            <w:shd w:val="clear" w:color="auto" w:fill="F3F3F3"/>
          </w:tcPr>
          <w:p w14:paraId="49FE5605" w14:textId="77777777" w:rsidR="006A33A0" w:rsidRPr="009079F8" w:rsidRDefault="006A33A0" w:rsidP="0035268A">
            <w:pPr>
              <w:jc w:val="center"/>
              <w:rPr>
                <w:b/>
              </w:rPr>
            </w:pPr>
            <w:r w:rsidRPr="009079F8">
              <w:rPr>
                <w:b/>
              </w:rPr>
              <w:t>G</w:t>
            </w:r>
          </w:p>
        </w:tc>
      </w:tr>
      <w:tr w:rsidR="006A33A0" w:rsidRPr="002854B5" w14:paraId="6219EEC0" w14:textId="77777777" w:rsidTr="0035268A">
        <w:tc>
          <w:tcPr>
            <w:tcW w:w="13544" w:type="dxa"/>
            <w:gridSpan w:val="10"/>
          </w:tcPr>
          <w:p w14:paraId="7C8053C0" w14:textId="20F54053" w:rsidR="006A33A0" w:rsidRPr="002854B5" w:rsidRDefault="00657DA3" w:rsidP="0035268A">
            <w:pPr>
              <w:pStyle w:val="pqiTabHead"/>
            </w:pPr>
            <w:r>
              <w:t>DD</w:t>
            </w:r>
            <w:r w:rsidR="006A33A0">
              <w:t>839</w:t>
            </w:r>
            <w:r w:rsidR="006A33A0" w:rsidRPr="002854B5">
              <w:t xml:space="preserve"> – </w:t>
            </w:r>
            <w:r w:rsidR="006A33A0" w:rsidRPr="00116BD7">
              <w:t>C_CUS_REJ</w:t>
            </w:r>
            <w:r w:rsidR="006A33A0">
              <w:t xml:space="preserve"> –</w:t>
            </w:r>
            <w:r w:rsidR="006A33A0" w:rsidRPr="002854B5">
              <w:t xml:space="preserve"> </w:t>
            </w:r>
            <w:r w:rsidR="006A33A0" w:rsidRPr="001669CB">
              <w:t xml:space="preserve">Powiadomienie o odrzuceniu procedury zawieszenia poboru akcyzy przy </w:t>
            </w:r>
            <w:r w:rsidR="006A33A0">
              <w:t>wywozie</w:t>
            </w:r>
            <w:r w:rsidR="006A33A0" w:rsidRPr="001669CB">
              <w:t xml:space="preserve"> lub</w:t>
            </w:r>
            <w:r w:rsidR="006A33A0">
              <w:t xml:space="preserve"> przywozie</w:t>
            </w:r>
            <w:r w:rsidR="006A33A0" w:rsidRPr="002854B5">
              <w:t>.</w:t>
            </w:r>
          </w:p>
        </w:tc>
      </w:tr>
      <w:tr w:rsidR="006A33A0" w:rsidRPr="009079F8" w14:paraId="00DFE1F4" w14:textId="77777777" w:rsidTr="00C84357">
        <w:tc>
          <w:tcPr>
            <w:tcW w:w="881" w:type="dxa"/>
            <w:gridSpan w:val="4"/>
          </w:tcPr>
          <w:p w14:paraId="17E91B49" w14:textId="77777777" w:rsidR="006A33A0" w:rsidRPr="002854B5" w:rsidRDefault="006A33A0" w:rsidP="0035268A">
            <w:pPr>
              <w:pStyle w:val="pqiTabBody"/>
              <w:rPr>
                <w:b/>
                <w:i/>
              </w:rPr>
            </w:pPr>
          </w:p>
        </w:tc>
        <w:tc>
          <w:tcPr>
            <w:tcW w:w="4479" w:type="dxa"/>
          </w:tcPr>
          <w:p w14:paraId="64C889B2" w14:textId="77777777" w:rsidR="006A33A0" w:rsidRDefault="006A33A0" w:rsidP="0035268A">
            <w:pPr>
              <w:pStyle w:val="pqiTabBody"/>
              <w:rPr>
                <w:b/>
              </w:rPr>
            </w:pPr>
            <w:r>
              <w:rPr>
                <w:b/>
              </w:rPr>
              <w:t>&lt;NAGŁÓWEK&gt;</w:t>
            </w:r>
          </w:p>
          <w:p w14:paraId="7C576B1F" w14:textId="6375BBC1" w:rsidR="006A33A0" w:rsidRPr="00621E71" w:rsidRDefault="006A33A0" w:rsidP="003017A9">
            <w:pPr>
              <w:pStyle w:val="pqiTabBody"/>
              <w:rPr>
                <w:rFonts w:ascii="Courier New" w:hAnsi="Courier New"/>
                <w:color w:val="0000FF"/>
              </w:rPr>
            </w:pPr>
            <w:r w:rsidRPr="00621E71">
              <w:rPr>
                <w:rFonts w:ascii="Courier New" w:hAnsi="Courier New"/>
                <w:color w:val="0000FF"/>
              </w:rPr>
              <w:t>/</w:t>
            </w:r>
            <w:r w:rsidR="003017A9">
              <w:rPr>
                <w:rFonts w:ascii="Courier New" w:hAnsi="Courier New" w:cs="Courier New"/>
                <w:noProof/>
                <w:color w:val="0000FF"/>
              </w:rPr>
              <w:t>DD</w:t>
            </w:r>
            <w:r w:rsidRPr="00893F07">
              <w:rPr>
                <w:rFonts w:ascii="Courier New" w:hAnsi="Courier New" w:cs="Courier New"/>
                <w:noProof/>
                <w:color w:val="0000FF"/>
              </w:rPr>
              <w:t>839</w:t>
            </w:r>
            <w:r w:rsidRPr="00621E71">
              <w:rPr>
                <w:rFonts w:ascii="Courier New" w:hAnsi="Courier New"/>
                <w:color w:val="0000FF"/>
              </w:rPr>
              <w:t>/Header</w:t>
            </w:r>
          </w:p>
        </w:tc>
        <w:tc>
          <w:tcPr>
            <w:tcW w:w="429" w:type="dxa"/>
          </w:tcPr>
          <w:p w14:paraId="40B56EF6" w14:textId="77777777" w:rsidR="006A33A0" w:rsidRPr="0072755A" w:rsidRDefault="006A33A0" w:rsidP="0035268A">
            <w:pPr>
              <w:pStyle w:val="pqiTabBody"/>
              <w:rPr>
                <w:b/>
              </w:rPr>
            </w:pPr>
            <w:r w:rsidRPr="0072755A">
              <w:rPr>
                <w:b/>
              </w:rPr>
              <w:t>R</w:t>
            </w:r>
          </w:p>
        </w:tc>
        <w:tc>
          <w:tcPr>
            <w:tcW w:w="2725" w:type="dxa"/>
          </w:tcPr>
          <w:p w14:paraId="0B6EA006" w14:textId="77777777" w:rsidR="006A33A0" w:rsidRPr="0072755A" w:rsidRDefault="006A33A0" w:rsidP="0035268A">
            <w:pPr>
              <w:pStyle w:val="pqiTabBody"/>
              <w:rPr>
                <w:b/>
              </w:rPr>
            </w:pPr>
          </w:p>
        </w:tc>
        <w:tc>
          <w:tcPr>
            <w:tcW w:w="3979" w:type="dxa"/>
          </w:tcPr>
          <w:p w14:paraId="2DFDB2B0" w14:textId="77777777" w:rsidR="006A33A0" w:rsidRPr="0072755A" w:rsidRDefault="006A33A0" w:rsidP="0035268A">
            <w:pPr>
              <w:pStyle w:val="pqiTabBody"/>
              <w:rPr>
                <w:b/>
              </w:rPr>
            </w:pPr>
          </w:p>
        </w:tc>
        <w:tc>
          <w:tcPr>
            <w:tcW w:w="1051" w:type="dxa"/>
            <w:gridSpan w:val="2"/>
          </w:tcPr>
          <w:p w14:paraId="78BCDFBA" w14:textId="77777777" w:rsidR="006A33A0" w:rsidRPr="0072755A" w:rsidRDefault="006A33A0" w:rsidP="0035268A">
            <w:pPr>
              <w:pStyle w:val="pqiTabBody"/>
              <w:rPr>
                <w:b/>
              </w:rPr>
            </w:pPr>
            <w:r w:rsidRPr="0072755A">
              <w:rPr>
                <w:b/>
              </w:rPr>
              <w:t>1x</w:t>
            </w:r>
          </w:p>
        </w:tc>
      </w:tr>
      <w:tr w:rsidR="006A33A0" w:rsidRPr="009079F8" w14:paraId="50A1F2BD" w14:textId="77777777" w:rsidTr="0035268A">
        <w:tc>
          <w:tcPr>
            <w:tcW w:w="13544" w:type="dxa"/>
            <w:gridSpan w:val="10"/>
          </w:tcPr>
          <w:p w14:paraId="27EBF907" w14:textId="77777777" w:rsidR="006A33A0" w:rsidRDefault="006A33A0" w:rsidP="0035268A">
            <w:pPr>
              <w:pStyle w:val="pqiTabBody"/>
            </w:pPr>
            <w:r>
              <w:lastRenderedPageBreak/>
              <w:t>Wszystkie elementy główne począwszy od poniższego zawarte są w elemencie:</w:t>
            </w:r>
          </w:p>
          <w:p w14:paraId="22BD3B8A" w14:textId="0CB49B93" w:rsidR="006A33A0" w:rsidRPr="009079F8" w:rsidRDefault="006A33A0" w:rsidP="003017A9">
            <w:pPr>
              <w:pStyle w:val="pqiTabBody"/>
            </w:pPr>
            <w:r w:rsidRPr="00621E71">
              <w:rPr>
                <w:rFonts w:ascii="Courier New" w:hAnsi="Courier New"/>
                <w:color w:val="0000FF"/>
              </w:rPr>
              <w:t>/</w:t>
            </w:r>
            <w:r w:rsidR="003017A9">
              <w:rPr>
                <w:rFonts w:ascii="Courier New" w:hAnsi="Courier New" w:cs="Courier New"/>
                <w:noProof/>
                <w:color w:val="0000FF"/>
              </w:rPr>
              <w:t>DD</w:t>
            </w:r>
            <w:r w:rsidRPr="00893F07">
              <w:rPr>
                <w:rFonts w:ascii="Courier New" w:hAnsi="Courier New" w:cs="Courier New"/>
                <w:noProof/>
                <w:color w:val="0000FF"/>
              </w:rPr>
              <w:t>839</w:t>
            </w:r>
            <w:r w:rsidRPr="00621E71">
              <w:rPr>
                <w:rFonts w:ascii="Courier New" w:hAnsi="Courier New"/>
                <w:color w:val="0000FF"/>
              </w:rPr>
              <w:t>/</w:t>
            </w:r>
            <w:r>
              <w:rPr>
                <w:rFonts w:ascii="Courier New" w:hAnsi="Courier New"/>
                <w:color w:val="0000FF"/>
              </w:rPr>
              <w:t>Body/</w:t>
            </w:r>
            <w:r>
              <w:rPr>
                <w:rFonts w:ascii="Courier New" w:hAnsi="Courier New" w:cs="Courier New"/>
                <w:noProof/>
                <w:color w:val="0000FF"/>
              </w:rPr>
              <w:t>RefusalByCustoms</w:t>
            </w:r>
          </w:p>
        </w:tc>
      </w:tr>
      <w:tr w:rsidR="006A33A0" w:rsidRPr="009079F8" w14:paraId="2653459E" w14:textId="77777777" w:rsidTr="00C84357">
        <w:tc>
          <w:tcPr>
            <w:tcW w:w="881" w:type="dxa"/>
            <w:gridSpan w:val="4"/>
          </w:tcPr>
          <w:p w14:paraId="6FEA176F" w14:textId="77777777" w:rsidR="006A33A0" w:rsidRPr="009079F8" w:rsidRDefault="006A33A0" w:rsidP="0035268A">
            <w:pPr>
              <w:keepNext/>
              <w:rPr>
                <w:i/>
              </w:rPr>
            </w:pPr>
            <w:r>
              <w:rPr>
                <w:b/>
              </w:rPr>
              <w:t>1</w:t>
            </w:r>
          </w:p>
        </w:tc>
        <w:tc>
          <w:tcPr>
            <w:tcW w:w="4479" w:type="dxa"/>
          </w:tcPr>
          <w:p w14:paraId="0291EC86" w14:textId="77777777" w:rsidR="006A33A0" w:rsidRPr="000F7B4C" w:rsidRDefault="006A33A0" w:rsidP="0035268A">
            <w:pPr>
              <w:keepNext/>
              <w:rPr>
                <w:b/>
              </w:rPr>
            </w:pPr>
            <w:r w:rsidRPr="000F7B4C">
              <w:rPr>
                <w:b/>
              </w:rPr>
              <w:t>CECHA</w:t>
            </w:r>
          </w:p>
          <w:p w14:paraId="332B7313" w14:textId="77777777" w:rsidR="006A33A0" w:rsidRPr="009079F8" w:rsidRDefault="006A33A0" w:rsidP="0035268A">
            <w:pPr>
              <w:keepNext/>
              <w:rPr>
                <w:b/>
              </w:rPr>
            </w:pPr>
            <w:r>
              <w:rPr>
                <w:rFonts w:ascii="Courier New" w:hAnsi="Courier New" w:cs="Courier New"/>
                <w:noProof/>
                <w:color w:val="0000FF"/>
                <w:szCs w:val="20"/>
              </w:rPr>
              <w:t>Attributes</w:t>
            </w:r>
          </w:p>
        </w:tc>
        <w:tc>
          <w:tcPr>
            <w:tcW w:w="429" w:type="dxa"/>
          </w:tcPr>
          <w:p w14:paraId="24EA61B2" w14:textId="77777777" w:rsidR="006A33A0" w:rsidRPr="0072755A" w:rsidRDefault="006A33A0" w:rsidP="0035268A">
            <w:pPr>
              <w:keepNext/>
              <w:jc w:val="center"/>
              <w:rPr>
                <w:b/>
              </w:rPr>
            </w:pPr>
            <w:r w:rsidRPr="0072755A">
              <w:rPr>
                <w:b/>
              </w:rPr>
              <w:t>R</w:t>
            </w:r>
          </w:p>
        </w:tc>
        <w:tc>
          <w:tcPr>
            <w:tcW w:w="2725" w:type="dxa"/>
          </w:tcPr>
          <w:p w14:paraId="4EB2A036" w14:textId="77777777" w:rsidR="006A33A0" w:rsidRPr="0072755A" w:rsidRDefault="006A33A0" w:rsidP="0035268A">
            <w:pPr>
              <w:keepNext/>
              <w:rPr>
                <w:b/>
              </w:rPr>
            </w:pPr>
          </w:p>
        </w:tc>
        <w:tc>
          <w:tcPr>
            <w:tcW w:w="3979" w:type="dxa"/>
          </w:tcPr>
          <w:p w14:paraId="35B91A73" w14:textId="77777777" w:rsidR="006A33A0" w:rsidRPr="0072755A" w:rsidRDefault="006A33A0" w:rsidP="0035268A">
            <w:pPr>
              <w:rPr>
                <w:b/>
              </w:rPr>
            </w:pPr>
          </w:p>
        </w:tc>
        <w:tc>
          <w:tcPr>
            <w:tcW w:w="1051" w:type="dxa"/>
            <w:gridSpan w:val="2"/>
          </w:tcPr>
          <w:p w14:paraId="193877A9" w14:textId="77777777" w:rsidR="006A33A0" w:rsidRPr="0072755A" w:rsidRDefault="006A33A0" w:rsidP="0035268A">
            <w:pPr>
              <w:keepNext/>
              <w:rPr>
                <w:b/>
              </w:rPr>
            </w:pPr>
            <w:r w:rsidRPr="0072755A">
              <w:rPr>
                <w:b/>
              </w:rPr>
              <w:t>1x</w:t>
            </w:r>
          </w:p>
        </w:tc>
      </w:tr>
      <w:tr w:rsidR="006A33A0" w:rsidRPr="009079F8" w14:paraId="48715C25" w14:textId="77777777" w:rsidTr="00C84357">
        <w:tc>
          <w:tcPr>
            <w:tcW w:w="446" w:type="dxa"/>
            <w:gridSpan w:val="2"/>
          </w:tcPr>
          <w:p w14:paraId="63A29337" w14:textId="77777777" w:rsidR="006A33A0" w:rsidRPr="009079F8" w:rsidRDefault="006A33A0" w:rsidP="0035268A">
            <w:pPr>
              <w:rPr>
                <w:b/>
              </w:rPr>
            </w:pPr>
          </w:p>
        </w:tc>
        <w:tc>
          <w:tcPr>
            <w:tcW w:w="435" w:type="dxa"/>
            <w:gridSpan w:val="2"/>
          </w:tcPr>
          <w:p w14:paraId="6EF6967F" w14:textId="77777777" w:rsidR="006A33A0" w:rsidRPr="009079F8" w:rsidRDefault="006A33A0" w:rsidP="0035268A">
            <w:pPr>
              <w:rPr>
                <w:i/>
              </w:rPr>
            </w:pPr>
            <w:r w:rsidRPr="009079F8">
              <w:rPr>
                <w:i/>
              </w:rPr>
              <w:t>a</w:t>
            </w:r>
          </w:p>
        </w:tc>
        <w:tc>
          <w:tcPr>
            <w:tcW w:w="4479" w:type="dxa"/>
          </w:tcPr>
          <w:p w14:paraId="04F86719" w14:textId="77777777" w:rsidR="006A33A0" w:rsidRDefault="006A33A0" w:rsidP="0035268A">
            <w:r>
              <w:t>Czas i data wystawienia</w:t>
            </w:r>
          </w:p>
          <w:p w14:paraId="4897DF5B" w14:textId="77777777" w:rsidR="006A33A0" w:rsidRPr="009079F8" w:rsidRDefault="006A33A0" w:rsidP="0035268A">
            <w:r>
              <w:rPr>
                <w:rFonts w:ascii="Courier New" w:hAnsi="Courier New" w:cs="Courier New"/>
                <w:noProof/>
                <w:color w:val="0000FF"/>
                <w:szCs w:val="20"/>
              </w:rPr>
              <w:t>DateAndTimeOfIssuance</w:t>
            </w:r>
          </w:p>
        </w:tc>
        <w:tc>
          <w:tcPr>
            <w:tcW w:w="429" w:type="dxa"/>
          </w:tcPr>
          <w:p w14:paraId="05608585" w14:textId="77777777" w:rsidR="006A33A0" w:rsidRPr="009079F8" w:rsidRDefault="006A33A0" w:rsidP="0035268A">
            <w:pPr>
              <w:jc w:val="center"/>
            </w:pPr>
            <w:r>
              <w:t>R</w:t>
            </w:r>
          </w:p>
        </w:tc>
        <w:tc>
          <w:tcPr>
            <w:tcW w:w="2725" w:type="dxa"/>
          </w:tcPr>
          <w:p w14:paraId="62EF0286" w14:textId="77777777" w:rsidR="006A33A0" w:rsidRPr="009079F8" w:rsidRDefault="006A33A0" w:rsidP="0035268A"/>
        </w:tc>
        <w:tc>
          <w:tcPr>
            <w:tcW w:w="3979" w:type="dxa"/>
          </w:tcPr>
          <w:p w14:paraId="0640CC43" w14:textId="77777777" w:rsidR="006A33A0" w:rsidRPr="009079F8" w:rsidRDefault="006A33A0" w:rsidP="0035268A"/>
        </w:tc>
        <w:tc>
          <w:tcPr>
            <w:tcW w:w="1051" w:type="dxa"/>
            <w:gridSpan w:val="2"/>
          </w:tcPr>
          <w:p w14:paraId="7EE8EA4C" w14:textId="77777777" w:rsidR="006A33A0" w:rsidRPr="009079F8" w:rsidRDefault="006A33A0" w:rsidP="0035268A">
            <w:r>
              <w:t>dateTime</w:t>
            </w:r>
          </w:p>
        </w:tc>
      </w:tr>
      <w:tr w:rsidR="00657DA3" w:rsidRPr="009079F8" w14:paraId="0CD84D82" w14:textId="77777777" w:rsidTr="00C84357">
        <w:tc>
          <w:tcPr>
            <w:tcW w:w="881" w:type="dxa"/>
            <w:gridSpan w:val="4"/>
          </w:tcPr>
          <w:p w14:paraId="3FE8DF11" w14:textId="77777777" w:rsidR="00657DA3" w:rsidRPr="009079F8" w:rsidRDefault="00657DA3" w:rsidP="00657DA3">
            <w:pPr>
              <w:keepNext/>
              <w:rPr>
                <w:i/>
              </w:rPr>
            </w:pPr>
            <w:r>
              <w:rPr>
                <w:b/>
              </w:rPr>
              <w:t>2</w:t>
            </w:r>
          </w:p>
        </w:tc>
        <w:tc>
          <w:tcPr>
            <w:tcW w:w="4479" w:type="dxa"/>
          </w:tcPr>
          <w:p w14:paraId="222A7334" w14:textId="77777777" w:rsidR="00657DA3" w:rsidRPr="00CD5AB3" w:rsidRDefault="00657DA3" w:rsidP="00657DA3">
            <w:pPr>
              <w:pStyle w:val="pqiTabHead"/>
            </w:pPr>
            <w:r w:rsidRPr="00CD5AB3">
              <w:t>PODMIOT Odbierający</w:t>
            </w:r>
          </w:p>
          <w:p w14:paraId="3577224A" w14:textId="51924E95" w:rsidR="00657DA3" w:rsidRPr="009079F8" w:rsidRDefault="00657DA3" w:rsidP="00657DA3">
            <w:pPr>
              <w:keepNext/>
              <w:rPr>
                <w:b/>
              </w:rPr>
            </w:pPr>
            <w:r w:rsidRPr="00CD5AB3">
              <w:rPr>
                <w:rFonts w:ascii="Courier New" w:hAnsi="Courier New" w:cs="Courier New"/>
                <w:noProof/>
                <w:color w:val="0000FF"/>
              </w:rPr>
              <w:t>ConsigneeTrader</w:t>
            </w:r>
          </w:p>
        </w:tc>
        <w:tc>
          <w:tcPr>
            <w:tcW w:w="429" w:type="dxa"/>
          </w:tcPr>
          <w:p w14:paraId="366B3751" w14:textId="71DA4A3A" w:rsidR="00657DA3" w:rsidRPr="0072755A" w:rsidRDefault="00657DA3" w:rsidP="00657DA3">
            <w:pPr>
              <w:keepNext/>
              <w:jc w:val="center"/>
              <w:rPr>
                <w:b/>
              </w:rPr>
            </w:pPr>
            <w:r>
              <w:t>R</w:t>
            </w:r>
          </w:p>
        </w:tc>
        <w:tc>
          <w:tcPr>
            <w:tcW w:w="2725" w:type="dxa"/>
          </w:tcPr>
          <w:p w14:paraId="1206AB73" w14:textId="0AD97898" w:rsidR="00657DA3" w:rsidRPr="0072755A" w:rsidRDefault="00657DA3" w:rsidP="00657DA3">
            <w:pPr>
              <w:keepNext/>
              <w:rPr>
                <w:b/>
              </w:rPr>
            </w:pPr>
          </w:p>
        </w:tc>
        <w:tc>
          <w:tcPr>
            <w:tcW w:w="3979" w:type="dxa"/>
          </w:tcPr>
          <w:p w14:paraId="24EC14B3" w14:textId="77777777" w:rsidR="00657DA3" w:rsidRPr="0072755A" w:rsidRDefault="00657DA3" w:rsidP="00657DA3">
            <w:pPr>
              <w:rPr>
                <w:b/>
              </w:rPr>
            </w:pPr>
          </w:p>
        </w:tc>
        <w:tc>
          <w:tcPr>
            <w:tcW w:w="1051" w:type="dxa"/>
            <w:gridSpan w:val="2"/>
          </w:tcPr>
          <w:p w14:paraId="0FE2DA2B" w14:textId="56A05B46" w:rsidR="00657DA3" w:rsidRPr="0072755A" w:rsidRDefault="00657DA3" w:rsidP="00657DA3">
            <w:pPr>
              <w:keepNext/>
              <w:rPr>
                <w:b/>
              </w:rPr>
            </w:pPr>
            <w:r w:rsidRPr="00CD5AB3">
              <w:t>1x</w:t>
            </w:r>
          </w:p>
        </w:tc>
      </w:tr>
      <w:tr w:rsidR="00657DA3" w:rsidRPr="009079F8" w14:paraId="09AAE0ED" w14:textId="77777777" w:rsidTr="00C84357">
        <w:tc>
          <w:tcPr>
            <w:tcW w:w="881" w:type="dxa"/>
            <w:gridSpan w:val="4"/>
          </w:tcPr>
          <w:p w14:paraId="61223C4E" w14:textId="77777777" w:rsidR="00657DA3" w:rsidRPr="009079F8" w:rsidRDefault="00657DA3" w:rsidP="00657DA3">
            <w:pPr>
              <w:rPr>
                <w:i/>
              </w:rPr>
            </w:pPr>
          </w:p>
        </w:tc>
        <w:tc>
          <w:tcPr>
            <w:tcW w:w="4479" w:type="dxa"/>
          </w:tcPr>
          <w:p w14:paraId="4B606158" w14:textId="77777777" w:rsidR="00657DA3" w:rsidRPr="00CD5AB3" w:rsidRDefault="00657DA3" w:rsidP="00657DA3">
            <w:pPr>
              <w:pStyle w:val="pqiTabBody"/>
            </w:pPr>
            <w:r w:rsidRPr="00CD5AB3">
              <w:t xml:space="preserve">JĘZYK ELEMENTU </w:t>
            </w:r>
          </w:p>
          <w:p w14:paraId="69E55D22" w14:textId="4B834B3A" w:rsidR="00657DA3" w:rsidRDefault="00657DA3" w:rsidP="00657DA3">
            <w:r w:rsidRPr="00CD5AB3">
              <w:rPr>
                <w:rFonts w:ascii="Courier New" w:hAnsi="Courier New" w:cs="Courier New"/>
                <w:noProof/>
                <w:color w:val="0000FF"/>
              </w:rPr>
              <w:t>@language</w:t>
            </w:r>
          </w:p>
        </w:tc>
        <w:tc>
          <w:tcPr>
            <w:tcW w:w="429" w:type="dxa"/>
          </w:tcPr>
          <w:p w14:paraId="1F32C9E1" w14:textId="54D95FF3" w:rsidR="00657DA3" w:rsidRDefault="00657DA3" w:rsidP="00657DA3">
            <w:pPr>
              <w:jc w:val="center"/>
            </w:pPr>
            <w:r>
              <w:t>R</w:t>
            </w:r>
          </w:p>
        </w:tc>
        <w:tc>
          <w:tcPr>
            <w:tcW w:w="2725" w:type="dxa"/>
          </w:tcPr>
          <w:p w14:paraId="7A777F1F" w14:textId="77777777" w:rsidR="00657DA3" w:rsidRPr="009079F8" w:rsidRDefault="00657DA3" w:rsidP="00657DA3"/>
        </w:tc>
        <w:tc>
          <w:tcPr>
            <w:tcW w:w="3979" w:type="dxa"/>
          </w:tcPr>
          <w:p w14:paraId="50806B93" w14:textId="77777777" w:rsidR="00657DA3" w:rsidRPr="00CD5AB3" w:rsidRDefault="00657DA3" w:rsidP="00657DA3">
            <w:pPr>
              <w:pStyle w:val="pqiTabBody"/>
            </w:pPr>
            <w:r w:rsidRPr="00CD5AB3">
              <w:t>Atrybut.</w:t>
            </w:r>
          </w:p>
          <w:p w14:paraId="30399360" w14:textId="69ABB7D9" w:rsidR="00657DA3" w:rsidRPr="009079F8" w:rsidRDefault="00657DA3" w:rsidP="00657DA3">
            <w:r w:rsidRPr="00CD5AB3">
              <w:t>Wartość ze słownika „Kody języka (Language codes)”.</w:t>
            </w:r>
          </w:p>
        </w:tc>
        <w:tc>
          <w:tcPr>
            <w:tcW w:w="1051" w:type="dxa"/>
            <w:gridSpan w:val="2"/>
          </w:tcPr>
          <w:p w14:paraId="2BD79CE6" w14:textId="000FEFCE" w:rsidR="00657DA3" w:rsidRDefault="00657DA3" w:rsidP="00657DA3">
            <w:r w:rsidRPr="00CD5AB3">
              <w:t>a2</w:t>
            </w:r>
          </w:p>
        </w:tc>
      </w:tr>
      <w:tr w:rsidR="00657DA3" w:rsidRPr="009079F8" w14:paraId="4B5A589C" w14:textId="77777777" w:rsidTr="00C84357">
        <w:tc>
          <w:tcPr>
            <w:tcW w:w="881" w:type="dxa"/>
            <w:gridSpan w:val="4"/>
          </w:tcPr>
          <w:p w14:paraId="0925B3EC" w14:textId="77777777" w:rsidR="00657DA3" w:rsidRPr="009079F8" w:rsidRDefault="00657DA3" w:rsidP="00657DA3">
            <w:pPr>
              <w:rPr>
                <w:i/>
              </w:rPr>
            </w:pPr>
          </w:p>
        </w:tc>
        <w:tc>
          <w:tcPr>
            <w:tcW w:w="4479" w:type="dxa"/>
          </w:tcPr>
          <w:p w14:paraId="7E6F562C" w14:textId="77777777" w:rsidR="00657DA3" w:rsidRPr="00CD5AB3" w:rsidRDefault="00657DA3" w:rsidP="00657DA3">
            <w:pPr>
              <w:pStyle w:val="pqiTabBody"/>
            </w:pPr>
            <w:r w:rsidRPr="00CD5AB3">
              <w:t>TYP PODMIOTU</w:t>
            </w:r>
          </w:p>
          <w:p w14:paraId="067413B8" w14:textId="1049D9DD" w:rsidR="00657DA3" w:rsidRDefault="00657DA3" w:rsidP="00657DA3">
            <w:pPr>
              <w:pStyle w:val="pqiTabBody"/>
            </w:pPr>
            <w:r w:rsidRPr="00CD5AB3">
              <w:rPr>
                <w:rFonts w:ascii="Courier New" w:hAnsi="Courier New" w:cs="Courier New"/>
                <w:noProof/>
                <w:color w:val="0000FF"/>
              </w:rPr>
              <w:t>@deliveryTraderType</w:t>
            </w:r>
          </w:p>
        </w:tc>
        <w:tc>
          <w:tcPr>
            <w:tcW w:w="429" w:type="dxa"/>
          </w:tcPr>
          <w:p w14:paraId="2E25290D" w14:textId="7C37A88E" w:rsidR="00657DA3" w:rsidRDefault="00657DA3" w:rsidP="00657DA3">
            <w:pPr>
              <w:jc w:val="center"/>
            </w:pPr>
            <w:r>
              <w:t>R</w:t>
            </w:r>
          </w:p>
        </w:tc>
        <w:tc>
          <w:tcPr>
            <w:tcW w:w="2725" w:type="dxa"/>
          </w:tcPr>
          <w:p w14:paraId="62A49BD5" w14:textId="77777777" w:rsidR="00657DA3" w:rsidRPr="009079F8" w:rsidRDefault="00657DA3" w:rsidP="00657DA3"/>
        </w:tc>
        <w:tc>
          <w:tcPr>
            <w:tcW w:w="3979" w:type="dxa"/>
          </w:tcPr>
          <w:p w14:paraId="7E4A5568" w14:textId="77777777" w:rsidR="00657DA3" w:rsidRPr="00CD5AB3" w:rsidRDefault="00657DA3" w:rsidP="00657DA3">
            <w:pPr>
              <w:pStyle w:val="pqiTabBody"/>
            </w:pPr>
            <w:r w:rsidRPr="00CD5AB3">
              <w:t>Atrybut</w:t>
            </w:r>
          </w:p>
          <w:p w14:paraId="04BB6082" w14:textId="77777777" w:rsidR="00657DA3" w:rsidRPr="00CD5AB3" w:rsidRDefault="00657DA3" w:rsidP="00657DA3">
            <w:pPr>
              <w:pStyle w:val="pqiTabBody"/>
            </w:pPr>
            <w:r w:rsidRPr="00CD5AB3">
              <w:t>Określa rodzaj podmiotu.</w:t>
            </w:r>
          </w:p>
          <w:p w14:paraId="23721A18" w14:textId="77777777" w:rsidR="00657DA3" w:rsidRPr="00CD5AB3" w:rsidRDefault="00657DA3" w:rsidP="00657DA3">
            <w:pPr>
              <w:pStyle w:val="pqiTabBody"/>
            </w:pPr>
            <w:r w:rsidRPr="00CD5AB3">
              <w:t>Możliwe wartości określone w słowniku 4.</w:t>
            </w:r>
            <w:r>
              <w:t>5</w:t>
            </w:r>
            <w:r w:rsidRPr="00CD5AB3">
              <w:t xml:space="preserve"> „Rodzaje podmiotów”</w:t>
            </w:r>
          </w:p>
          <w:p w14:paraId="5FFB187D" w14:textId="77777777" w:rsidR="00657DA3" w:rsidRDefault="00657DA3" w:rsidP="00657DA3">
            <w:pPr>
              <w:pStyle w:val="pqiTabBody"/>
            </w:pPr>
          </w:p>
        </w:tc>
        <w:tc>
          <w:tcPr>
            <w:tcW w:w="1051" w:type="dxa"/>
            <w:gridSpan w:val="2"/>
          </w:tcPr>
          <w:p w14:paraId="3EE752A5" w14:textId="6B5FCD67" w:rsidR="00657DA3" w:rsidRPr="009079F8" w:rsidRDefault="00657DA3" w:rsidP="00657DA3">
            <w:r w:rsidRPr="00CD5AB3">
              <w:t>n1</w:t>
            </w:r>
          </w:p>
        </w:tc>
      </w:tr>
      <w:tr w:rsidR="00657DA3" w:rsidRPr="009079F8" w14:paraId="05E6B83C" w14:textId="77777777" w:rsidTr="00C84357">
        <w:tc>
          <w:tcPr>
            <w:tcW w:w="446" w:type="dxa"/>
            <w:gridSpan w:val="2"/>
          </w:tcPr>
          <w:p w14:paraId="7B838E81" w14:textId="77777777" w:rsidR="00657DA3" w:rsidRPr="009079F8" w:rsidRDefault="00657DA3" w:rsidP="00657DA3">
            <w:pPr>
              <w:rPr>
                <w:b/>
              </w:rPr>
            </w:pPr>
          </w:p>
        </w:tc>
        <w:tc>
          <w:tcPr>
            <w:tcW w:w="435" w:type="dxa"/>
            <w:gridSpan w:val="2"/>
          </w:tcPr>
          <w:p w14:paraId="00FEE3BA" w14:textId="215CC3ED" w:rsidR="00657DA3" w:rsidRPr="009079F8" w:rsidRDefault="00657DA3" w:rsidP="00657DA3">
            <w:pPr>
              <w:rPr>
                <w:i/>
              </w:rPr>
            </w:pPr>
            <w:r w:rsidRPr="00CD5AB3">
              <w:rPr>
                <w:i/>
              </w:rPr>
              <w:t>a</w:t>
            </w:r>
          </w:p>
        </w:tc>
        <w:tc>
          <w:tcPr>
            <w:tcW w:w="4479" w:type="dxa"/>
          </w:tcPr>
          <w:p w14:paraId="61507995" w14:textId="77777777" w:rsidR="00657DA3" w:rsidRPr="00CD5AB3" w:rsidRDefault="00657DA3" w:rsidP="00657DA3">
            <w:pPr>
              <w:pStyle w:val="pqiTabBody"/>
              <w:rPr>
                <w:lang w:val="en-US"/>
              </w:rPr>
            </w:pPr>
            <w:r w:rsidRPr="00CD5AB3">
              <w:rPr>
                <w:lang w:val="en-US"/>
              </w:rPr>
              <w:t>Identyfikacja podmiotu</w:t>
            </w:r>
          </w:p>
          <w:p w14:paraId="67553745" w14:textId="77777777" w:rsidR="00657DA3" w:rsidRPr="00CD5AB3" w:rsidRDefault="00657DA3" w:rsidP="00657DA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4B3652B8" w14:textId="77777777" w:rsidR="00657DA3" w:rsidRPr="00CD5AB3" w:rsidRDefault="00657DA3" w:rsidP="00657DA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514400CF" w14:textId="7E1031F5" w:rsidR="00657DA3" w:rsidRPr="009079F8" w:rsidRDefault="00657DA3" w:rsidP="00657DA3">
            <w:r w:rsidRPr="00CD5AB3">
              <w:rPr>
                <w:rFonts w:ascii="Courier New" w:hAnsi="Courier New" w:cs="Courier New"/>
                <w:noProof/>
                <w:color w:val="0000FF"/>
              </w:rPr>
              <w:t>TraderId/PersonalId</w:t>
            </w:r>
          </w:p>
        </w:tc>
        <w:tc>
          <w:tcPr>
            <w:tcW w:w="429" w:type="dxa"/>
          </w:tcPr>
          <w:p w14:paraId="38DFDC6B" w14:textId="5D2BA03D" w:rsidR="00657DA3" w:rsidRPr="009079F8" w:rsidRDefault="00657DA3" w:rsidP="00657DA3">
            <w:pPr>
              <w:jc w:val="center"/>
            </w:pPr>
            <w:r w:rsidRPr="00CD5AB3">
              <w:t>R</w:t>
            </w:r>
          </w:p>
        </w:tc>
        <w:tc>
          <w:tcPr>
            <w:tcW w:w="2725" w:type="dxa"/>
          </w:tcPr>
          <w:p w14:paraId="101EB9B1" w14:textId="101104B6" w:rsidR="00657DA3" w:rsidRPr="009079F8" w:rsidRDefault="00657DA3" w:rsidP="00657DA3"/>
        </w:tc>
        <w:tc>
          <w:tcPr>
            <w:tcW w:w="3979" w:type="dxa"/>
          </w:tcPr>
          <w:p w14:paraId="0D89DF47" w14:textId="77777777" w:rsidR="00657DA3" w:rsidRDefault="00657DA3" w:rsidP="00657DA3">
            <w:pPr>
              <w:pStyle w:val="pqiTabBody"/>
            </w:pPr>
            <w:r>
              <w:t>Należy podać identyfikator podmiotu zależny od wybranego typu podmiotu.</w:t>
            </w:r>
          </w:p>
          <w:p w14:paraId="033E99A9" w14:textId="7D476DE6" w:rsidR="00657DA3" w:rsidRPr="009079F8" w:rsidRDefault="00657DA3" w:rsidP="00657DA3">
            <w:r>
              <w:t xml:space="preserve">Obowiązkowe podanie dokładnie jednego identyfikatora. Dla nieobjętych systemem podajemy Personal ID. Dla zużywających i </w:t>
            </w:r>
            <w:r>
              <w:lastRenderedPageBreak/>
              <w:t>zużywających gospodarczych podajemy TaxNumber. Dla reszty podajemy ExciseNumber lub numer podmiotu pośredniczącego.</w:t>
            </w:r>
          </w:p>
        </w:tc>
        <w:tc>
          <w:tcPr>
            <w:tcW w:w="1051" w:type="dxa"/>
            <w:gridSpan w:val="2"/>
          </w:tcPr>
          <w:p w14:paraId="1399949B" w14:textId="6F0ABD67" w:rsidR="00657DA3" w:rsidRPr="009079F8" w:rsidRDefault="00657DA3" w:rsidP="00657DA3">
            <w:r w:rsidRPr="00CD5AB3">
              <w:lastRenderedPageBreak/>
              <w:t>an13</w:t>
            </w:r>
          </w:p>
        </w:tc>
      </w:tr>
      <w:tr w:rsidR="00657DA3" w:rsidRPr="009079F8" w14:paraId="0B61CF8F" w14:textId="77777777" w:rsidTr="00C84357">
        <w:tc>
          <w:tcPr>
            <w:tcW w:w="446" w:type="dxa"/>
            <w:gridSpan w:val="2"/>
          </w:tcPr>
          <w:p w14:paraId="7F368992" w14:textId="77777777" w:rsidR="00657DA3" w:rsidRPr="009079F8" w:rsidRDefault="00657DA3" w:rsidP="00657DA3">
            <w:pPr>
              <w:rPr>
                <w:b/>
              </w:rPr>
            </w:pPr>
          </w:p>
        </w:tc>
        <w:tc>
          <w:tcPr>
            <w:tcW w:w="435" w:type="dxa"/>
            <w:gridSpan w:val="2"/>
          </w:tcPr>
          <w:p w14:paraId="6A489395" w14:textId="48A32EDB" w:rsidR="00657DA3" w:rsidRPr="009079F8" w:rsidRDefault="00657DA3" w:rsidP="00657DA3">
            <w:pPr>
              <w:rPr>
                <w:i/>
              </w:rPr>
            </w:pPr>
            <w:r w:rsidRPr="00CD5AB3">
              <w:rPr>
                <w:i/>
              </w:rPr>
              <w:t>b</w:t>
            </w:r>
          </w:p>
        </w:tc>
        <w:tc>
          <w:tcPr>
            <w:tcW w:w="4479" w:type="dxa"/>
          </w:tcPr>
          <w:p w14:paraId="2DC97A53" w14:textId="77777777" w:rsidR="00657DA3" w:rsidRPr="00CD5AB3" w:rsidRDefault="00657DA3" w:rsidP="00657DA3">
            <w:pPr>
              <w:pStyle w:val="pqiTabBody"/>
            </w:pPr>
            <w:r w:rsidRPr="00CD5AB3">
              <w:t>Nazwa podmiotu / imię i nazwisko</w:t>
            </w:r>
          </w:p>
          <w:p w14:paraId="67659A85" w14:textId="25669F97" w:rsidR="00657DA3" w:rsidRDefault="00657DA3" w:rsidP="00657DA3">
            <w:r w:rsidRPr="00CD5AB3">
              <w:rPr>
                <w:rFonts w:ascii="Courier New" w:hAnsi="Courier New" w:cs="Courier New"/>
                <w:noProof/>
                <w:color w:val="0000FF"/>
              </w:rPr>
              <w:t>TraderName</w:t>
            </w:r>
          </w:p>
        </w:tc>
        <w:tc>
          <w:tcPr>
            <w:tcW w:w="429" w:type="dxa"/>
          </w:tcPr>
          <w:p w14:paraId="3FE5BC41" w14:textId="7A45680D" w:rsidR="00657DA3" w:rsidRDefault="00657DA3" w:rsidP="00657DA3">
            <w:pPr>
              <w:jc w:val="center"/>
            </w:pPr>
            <w:r w:rsidRPr="00CD5AB3">
              <w:t>R</w:t>
            </w:r>
          </w:p>
        </w:tc>
        <w:tc>
          <w:tcPr>
            <w:tcW w:w="2725" w:type="dxa"/>
          </w:tcPr>
          <w:p w14:paraId="6B73DE94" w14:textId="77777777" w:rsidR="00657DA3" w:rsidRPr="009079F8" w:rsidRDefault="00657DA3" w:rsidP="00657DA3"/>
        </w:tc>
        <w:tc>
          <w:tcPr>
            <w:tcW w:w="3979" w:type="dxa"/>
          </w:tcPr>
          <w:p w14:paraId="572ED338" w14:textId="77777777" w:rsidR="00657DA3" w:rsidRPr="009079F8" w:rsidRDefault="00657DA3" w:rsidP="00657DA3"/>
        </w:tc>
        <w:tc>
          <w:tcPr>
            <w:tcW w:w="1051" w:type="dxa"/>
            <w:gridSpan w:val="2"/>
          </w:tcPr>
          <w:p w14:paraId="3A69E422" w14:textId="7EC81CB8" w:rsidR="00657DA3" w:rsidRDefault="00657DA3" w:rsidP="00657DA3">
            <w:r w:rsidRPr="00CD5AB3">
              <w:t>an..182</w:t>
            </w:r>
          </w:p>
        </w:tc>
      </w:tr>
      <w:tr w:rsidR="00657DA3" w:rsidRPr="009079F8" w14:paraId="62035A3B" w14:textId="77777777" w:rsidTr="00C84357">
        <w:tc>
          <w:tcPr>
            <w:tcW w:w="446" w:type="dxa"/>
            <w:gridSpan w:val="2"/>
          </w:tcPr>
          <w:p w14:paraId="4264674F" w14:textId="77777777" w:rsidR="00657DA3" w:rsidRPr="009079F8" w:rsidRDefault="00657DA3" w:rsidP="00657DA3">
            <w:pPr>
              <w:rPr>
                <w:b/>
              </w:rPr>
            </w:pPr>
          </w:p>
        </w:tc>
        <w:tc>
          <w:tcPr>
            <w:tcW w:w="435" w:type="dxa"/>
            <w:gridSpan w:val="2"/>
          </w:tcPr>
          <w:p w14:paraId="20DC0AAE" w14:textId="2A03658F" w:rsidR="00657DA3" w:rsidRPr="009079F8" w:rsidRDefault="00657DA3" w:rsidP="00657DA3">
            <w:pPr>
              <w:rPr>
                <w:i/>
              </w:rPr>
            </w:pPr>
            <w:r w:rsidRPr="00CD5AB3">
              <w:rPr>
                <w:i/>
              </w:rPr>
              <w:t>c</w:t>
            </w:r>
          </w:p>
        </w:tc>
        <w:tc>
          <w:tcPr>
            <w:tcW w:w="4479" w:type="dxa"/>
          </w:tcPr>
          <w:p w14:paraId="1AF2A995" w14:textId="77777777" w:rsidR="00657DA3" w:rsidRPr="00CD5AB3" w:rsidRDefault="00657DA3" w:rsidP="00657DA3">
            <w:pPr>
              <w:pStyle w:val="pqiTabBody"/>
            </w:pPr>
            <w:r w:rsidRPr="00CD5AB3">
              <w:t>Ulica</w:t>
            </w:r>
          </w:p>
          <w:p w14:paraId="750DFCD3" w14:textId="6A607D63" w:rsidR="00657DA3" w:rsidRDefault="00657DA3" w:rsidP="00657DA3">
            <w:r w:rsidRPr="00CD5AB3">
              <w:rPr>
                <w:rFonts w:ascii="Courier New" w:hAnsi="Courier New" w:cs="Courier New"/>
                <w:noProof/>
                <w:color w:val="0000FF"/>
              </w:rPr>
              <w:t>StreetName</w:t>
            </w:r>
          </w:p>
        </w:tc>
        <w:tc>
          <w:tcPr>
            <w:tcW w:w="429" w:type="dxa"/>
          </w:tcPr>
          <w:p w14:paraId="34A917AD" w14:textId="17F9E916" w:rsidR="00657DA3" w:rsidRDefault="00657DA3" w:rsidP="00657DA3">
            <w:pPr>
              <w:jc w:val="center"/>
            </w:pPr>
            <w:r w:rsidRPr="00CD5AB3">
              <w:t>R</w:t>
            </w:r>
          </w:p>
        </w:tc>
        <w:tc>
          <w:tcPr>
            <w:tcW w:w="2725" w:type="dxa"/>
          </w:tcPr>
          <w:p w14:paraId="55FE0669" w14:textId="77777777" w:rsidR="00657DA3" w:rsidRPr="009079F8" w:rsidRDefault="00657DA3" w:rsidP="00657DA3"/>
        </w:tc>
        <w:tc>
          <w:tcPr>
            <w:tcW w:w="3979" w:type="dxa"/>
          </w:tcPr>
          <w:p w14:paraId="0D48DDB0" w14:textId="77777777" w:rsidR="00657DA3" w:rsidRPr="009079F8" w:rsidRDefault="00657DA3" w:rsidP="00657DA3"/>
        </w:tc>
        <w:tc>
          <w:tcPr>
            <w:tcW w:w="1051" w:type="dxa"/>
            <w:gridSpan w:val="2"/>
          </w:tcPr>
          <w:p w14:paraId="3F6D5FDC" w14:textId="7A5BC8E5" w:rsidR="00657DA3" w:rsidRDefault="00657DA3" w:rsidP="00657DA3">
            <w:r w:rsidRPr="00CD5AB3">
              <w:t>an..65</w:t>
            </w:r>
          </w:p>
        </w:tc>
      </w:tr>
      <w:tr w:rsidR="00657DA3" w:rsidRPr="009079F8" w14:paraId="5F63AE8A" w14:textId="77777777" w:rsidTr="00C84357">
        <w:tc>
          <w:tcPr>
            <w:tcW w:w="446" w:type="dxa"/>
            <w:gridSpan w:val="2"/>
          </w:tcPr>
          <w:p w14:paraId="35A96512" w14:textId="77777777" w:rsidR="00657DA3" w:rsidRPr="009079F8" w:rsidRDefault="00657DA3" w:rsidP="00657DA3">
            <w:pPr>
              <w:rPr>
                <w:b/>
              </w:rPr>
            </w:pPr>
          </w:p>
        </w:tc>
        <w:tc>
          <w:tcPr>
            <w:tcW w:w="435" w:type="dxa"/>
            <w:gridSpan w:val="2"/>
          </w:tcPr>
          <w:p w14:paraId="3E974300" w14:textId="0A2AB622" w:rsidR="00657DA3" w:rsidRPr="009079F8" w:rsidRDefault="00657DA3" w:rsidP="00657DA3">
            <w:pPr>
              <w:rPr>
                <w:i/>
              </w:rPr>
            </w:pPr>
            <w:r w:rsidRPr="00CD5AB3">
              <w:rPr>
                <w:i/>
              </w:rPr>
              <w:t>d</w:t>
            </w:r>
          </w:p>
        </w:tc>
        <w:tc>
          <w:tcPr>
            <w:tcW w:w="4479" w:type="dxa"/>
          </w:tcPr>
          <w:p w14:paraId="6883EF41" w14:textId="77777777" w:rsidR="00657DA3" w:rsidRPr="00CD5AB3" w:rsidRDefault="00657DA3" w:rsidP="00657DA3">
            <w:pPr>
              <w:pStyle w:val="pqiTabBody"/>
            </w:pPr>
            <w:r w:rsidRPr="00CD5AB3">
              <w:t>Numer domu</w:t>
            </w:r>
          </w:p>
          <w:p w14:paraId="21E460D6" w14:textId="287E8787" w:rsidR="00657DA3" w:rsidRDefault="00657DA3" w:rsidP="00657DA3">
            <w:r w:rsidRPr="00CD5AB3">
              <w:rPr>
                <w:rFonts w:ascii="Courier New" w:hAnsi="Courier New" w:cs="Courier New"/>
                <w:noProof/>
                <w:color w:val="0000FF"/>
              </w:rPr>
              <w:t>StreetNumber</w:t>
            </w:r>
          </w:p>
        </w:tc>
        <w:tc>
          <w:tcPr>
            <w:tcW w:w="429" w:type="dxa"/>
          </w:tcPr>
          <w:p w14:paraId="5163B5B4" w14:textId="48F24387" w:rsidR="00657DA3" w:rsidRDefault="00657DA3" w:rsidP="00657DA3">
            <w:pPr>
              <w:jc w:val="center"/>
            </w:pPr>
            <w:r w:rsidRPr="00CD5AB3">
              <w:t>O</w:t>
            </w:r>
          </w:p>
        </w:tc>
        <w:tc>
          <w:tcPr>
            <w:tcW w:w="2725" w:type="dxa"/>
          </w:tcPr>
          <w:p w14:paraId="793E8A90" w14:textId="77777777" w:rsidR="00657DA3" w:rsidRPr="009079F8" w:rsidRDefault="00657DA3" w:rsidP="00657DA3"/>
        </w:tc>
        <w:tc>
          <w:tcPr>
            <w:tcW w:w="3979" w:type="dxa"/>
          </w:tcPr>
          <w:p w14:paraId="6F569DC9" w14:textId="77777777" w:rsidR="00657DA3" w:rsidRPr="009079F8" w:rsidRDefault="00657DA3" w:rsidP="00657DA3"/>
        </w:tc>
        <w:tc>
          <w:tcPr>
            <w:tcW w:w="1051" w:type="dxa"/>
            <w:gridSpan w:val="2"/>
          </w:tcPr>
          <w:p w14:paraId="68F02260" w14:textId="00A44E93" w:rsidR="00657DA3" w:rsidRDefault="00657DA3" w:rsidP="00657DA3">
            <w:r w:rsidRPr="00CD5AB3">
              <w:t>an..11</w:t>
            </w:r>
          </w:p>
        </w:tc>
      </w:tr>
      <w:tr w:rsidR="00657DA3" w:rsidRPr="009079F8" w14:paraId="306652F4" w14:textId="77777777" w:rsidTr="00C84357">
        <w:tc>
          <w:tcPr>
            <w:tcW w:w="446" w:type="dxa"/>
            <w:gridSpan w:val="2"/>
          </w:tcPr>
          <w:p w14:paraId="0E2BD308" w14:textId="77777777" w:rsidR="00657DA3" w:rsidRPr="009079F8" w:rsidRDefault="00657DA3" w:rsidP="00657DA3">
            <w:pPr>
              <w:rPr>
                <w:b/>
              </w:rPr>
            </w:pPr>
          </w:p>
        </w:tc>
        <w:tc>
          <w:tcPr>
            <w:tcW w:w="435" w:type="dxa"/>
            <w:gridSpan w:val="2"/>
          </w:tcPr>
          <w:p w14:paraId="424B86CA" w14:textId="2060E982" w:rsidR="00657DA3" w:rsidRPr="009079F8" w:rsidRDefault="00657DA3" w:rsidP="00657DA3">
            <w:pPr>
              <w:rPr>
                <w:i/>
              </w:rPr>
            </w:pPr>
            <w:r w:rsidRPr="00CD5AB3">
              <w:rPr>
                <w:i/>
              </w:rPr>
              <w:t>e</w:t>
            </w:r>
          </w:p>
        </w:tc>
        <w:tc>
          <w:tcPr>
            <w:tcW w:w="4479" w:type="dxa"/>
          </w:tcPr>
          <w:p w14:paraId="0240610D" w14:textId="77777777" w:rsidR="00657DA3" w:rsidRPr="00CD5AB3" w:rsidRDefault="00657DA3" w:rsidP="00657DA3">
            <w:pPr>
              <w:pStyle w:val="pqiTabBody"/>
            </w:pPr>
            <w:r w:rsidRPr="00CD5AB3">
              <w:t>Kod pocztowy</w:t>
            </w:r>
          </w:p>
          <w:p w14:paraId="28718271" w14:textId="7AD7E5D1" w:rsidR="00657DA3" w:rsidRDefault="00657DA3" w:rsidP="00657DA3">
            <w:r w:rsidRPr="00CD5AB3">
              <w:rPr>
                <w:rFonts w:ascii="Courier New" w:hAnsi="Courier New" w:cs="Courier New"/>
                <w:noProof/>
                <w:color w:val="0000FF"/>
              </w:rPr>
              <w:t>Postcode</w:t>
            </w:r>
          </w:p>
        </w:tc>
        <w:tc>
          <w:tcPr>
            <w:tcW w:w="429" w:type="dxa"/>
          </w:tcPr>
          <w:p w14:paraId="25A5FCAC" w14:textId="41C02818" w:rsidR="00657DA3" w:rsidRDefault="00657DA3" w:rsidP="00657DA3">
            <w:pPr>
              <w:jc w:val="center"/>
            </w:pPr>
            <w:r w:rsidRPr="00CD5AB3">
              <w:t>R</w:t>
            </w:r>
          </w:p>
        </w:tc>
        <w:tc>
          <w:tcPr>
            <w:tcW w:w="2725" w:type="dxa"/>
          </w:tcPr>
          <w:p w14:paraId="6BDB213B" w14:textId="77777777" w:rsidR="00657DA3" w:rsidRPr="009079F8" w:rsidRDefault="00657DA3" w:rsidP="00657DA3"/>
        </w:tc>
        <w:tc>
          <w:tcPr>
            <w:tcW w:w="3979" w:type="dxa"/>
          </w:tcPr>
          <w:p w14:paraId="5096D0F7" w14:textId="77777777" w:rsidR="00657DA3" w:rsidRPr="009079F8" w:rsidRDefault="00657DA3" w:rsidP="00657DA3"/>
        </w:tc>
        <w:tc>
          <w:tcPr>
            <w:tcW w:w="1051" w:type="dxa"/>
            <w:gridSpan w:val="2"/>
          </w:tcPr>
          <w:p w14:paraId="44DB6960" w14:textId="354CBEAF" w:rsidR="00657DA3" w:rsidRDefault="00657DA3" w:rsidP="00657DA3">
            <w:r w:rsidRPr="00CD5AB3">
              <w:t>an..10</w:t>
            </w:r>
          </w:p>
        </w:tc>
      </w:tr>
      <w:tr w:rsidR="00657DA3" w:rsidRPr="009079F8" w14:paraId="4065A994" w14:textId="77777777" w:rsidTr="00C84357">
        <w:tc>
          <w:tcPr>
            <w:tcW w:w="446" w:type="dxa"/>
            <w:gridSpan w:val="2"/>
          </w:tcPr>
          <w:p w14:paraId="608934A1" w14:textId="77777777" w:rsidR="00657DA3" w:rsidRPr="009079F8" w:rsidRDefault="00657DA3" w:rsidP="00657DA3">
            <w:pPr>
              <w:rPr>
                <w:b/>
              </w:rPr>
            </w:pPr>
          </w:p>
        </w:tc>
        <w:tc>
          <w:tcPr>
            <w:tcW w:w="435" w:type="dxa"/>
            <w:gridSpan w:val="2"/>
          </w:tcPr>
          <w:p w14:paraId="0AB4E41A" w14:textId="07B933EB" w:rsidR="00657DA3" w:rsidRPr="009079F8" w:rsidRDefault="00657DA3" w:rsidP="00657DA3">
            <w:pPr>
              <w:rPr>
                <w:i/>
              </w:rPr>
            </w:pPr>
            <w:r w:rsidRPr="00CD5AB3">
              <w:rPr>
                <w:i/>
              </w:rPr>
              <w:t>f</w:t>
            </w:r>
          </w:p>
        </w:tc>
        <w:tc>
          <w:tcPr>
            <w:tcW w:w="4479" w:type="dxa"/>
          </w:tcPr>
          <w:p w14:paraId="47B8E09C" w14:textId="77777777" w:rsidR="00657DA3" w:rsidRPr="00CD5AB3" w:rsidRDefault="00657DA3" w:rsidP="00657DA3">
            <w:pPr>
              <w:pStyle w:val="pqiTabBody"/>
            </w:pPr>
            <w:r w:rsidRPr="00CD5AB3">
              <w:t>Miejscowość</w:t>
            </w:r>
          </w:p>
          <w:p w14:paraId="75D4FA68" w14:textId="1A8DA2E8" w:rsidR="00657DA3" w:rsidRDefault="00657DA3" w:rsidP="00657DA3">
            <w:r w:rsidRPr="00CD5AB3">
              <w:rPr>
                <w:rFonts w:ascii="Courier New" w:hAnsi="Courier New" w:cs="Courier New"/>
                <w:noProof/>
                <w:color w:val="0000FF"/>
              </w:rPr>
              <w:t>City</w:t>
            </w:r>
          </w:p>
        </w:tc>
        <w:tc>
          <w:tcPr>
            <w:tcW w:w="429" w:type="dxa"/>
          </w:tcPr>
          <w:p w14:paraId="069752DC" w14:textId="4FA0E87C" w:rsidR="00657DA3" w:rsidRDefault="00657DA3" w:rsidP="00657DA3">
            <w:pPr>
              <w:jc w:val="center"/>
            </w:pPr>
            <w:r w:rsidRPr="00CD5AB3">
              <w:t>R</w:t>
            </w:r>
          </w:p>
        </w:tc>
        <w:tc>
          <w:tcPr>
            <w:tcW w:w="2725" w:type="dxa"/>
          </w:tcPr>
          <w:p w14:paraId="765264C3" w14:textId="77777777" w:rsidR="00657DA3" w:rsidRPr="009079F8" w:rsidRDefault="00657DA3" w:rsidP="00657DA3"/>
        </w:tc>
        <w:tc>
          <w:tcPr>
            <w:tcW w:w="3979" w:type="dxa"/>
          </w:tcPr>
          <w:p w14:paraId="51F07870" w14:textId="77777777" w:rsidR="00657DA3" w:rsidRPr="009079F8" w:rsidRDefault="00657DA3" w:rsidP="00657DA3"/>
        </w:tc>
        <w:tc>
          <w:tcPr>
            <w:tcW w:w="1051" w:type="dxa"/>
            <w:gridSpan w:val="2"/>
          </w:tcPr>
          <w:p w14:paraId="1149343C" w14:textId="64B379E0" w:rsidR="00657DA3" w:rsidRDefault="00657DA3" w:rsidP="00657DA3">
            <w:r w:rsidRPr="00CD5AB3">
              <w:t>an..50</w:t>
            </w:r>
          </w:p>
        </w:tc>
      </w:tr>
      <w:tr w:rsidR="00657DA3" w:rsidRPr="00CD5AB3" w14:paraId="316D84B6" w14:textId="77777777" w:rsidTr="00C84357">
        <w:trPr>
          <w:gridAfter w:val="1"/>
          <w:wAfter w:w="80" w:type="dxa"/>
          <w:cantSplit/>
        </w:trPr>
        <w:tc>
          <w:tcPr>
            <w:tcW w:w="874" w:type="dxa"/>
            <w:gridSpan w:val="3"/>
          </w:tcPr>
          <w:p w14:paraId="78CC356A" w14:textId="77777777" w:rsidR="00657DA3" w:rsidRPr="00CD5AB3" w:rsidRDefault="00657DA3" w:rsidP="00657DA3">
            <w:pPr>
              <w:keepNext/>
              <w:rPr>
                <w:i/>
              </w:rPr>
            </w:pPr>
            <w:r>
              <w:rPr>
                <w:b/>
              </w:rPr>
              <w:t>3</w:t>
            </w:r>
          </w:p>
        </w:tc>
        <w:tc>
          <w:tcPr>
            <w:tcW w:w="4486" w:type="dxa"/>
            <w:gridSpan w:val="2"/>
          </w:tcPr>
          <w:p w14:paraId="2B84EC6D" w14:textId="77777777" w:rsidR="00657DA3" w:rsidRPr="00CD5AB3" w:rsidRDefault="00657DA3" w:rsidP="00657DA3">
            <w:pPr>
              <w:pStyle w:val="pqiTabHead"/>
            </w:pPr>
            <w:r w:rsidRPr="00CD5AB3">
              <w:t>Miejsce odbioru</w:t>
            </w:r>
          </w:p>
          <w:p w14:paraId="62196C59" w14:textId="256EEEBC" w:rsidR="00657DA3" w:rsidRPr="00CD5AB3" w:rsidRDefault="00657DA3" w:rsidP="00657DA3">
            <w:pPr>
              <w:keepNext/>
              <w:rPr>
                <w:b/>
              </w:rPr>
            </w:pPr>
            <w:r w:rsidRPr="00CD5AB3">
              <w:rPr>
                <w:rFonts w:ascii="Courier New" w:hAnsi="Courier New" w:cs="Courier New"/>
                <w:noProof/>
                <w:color w:val="0000FF"/>
              </w:rPr>
              <w:t>DeliveryPlaceTrader</w:t>
            </w:r>
          </w:p>
        </w:tc>
        <w:tc>
          <w:tcPr>
            <w:tcW w:w="429" w:type="dxa"/>
          </w:tcPr>
          <w:p w14:paraId="045E8593" w14:textId="6A674B00" w:rsidR="00657DA3" w:rsidRPr="00CD5AB3" w:rsidRDefault="00657DA3" w:rsidP="00657DA3">
            <w:pPr>
              <w:keepNext/>
              <w:jc w:val="center"/>
              <w:rPr>
                <w:b/>
              </w:rPr>
            </w:pPr>
            <w:r w:rsidRPr="00CD5AB3">
              <w:t>D</w:t>
            </w:r>
          </w:p>
        </w:tc>
        <w:tc>
          <w:tcPr>
            <w:tcW w:w="2725" w:type="dxa"/>
          </w:tcPr>
          <w:p w14:paraId="393719D1" w14:textId="2BB40CFB" w:rsidR="00657DA3" w:rsidRPr="00CD5AB3" w:rsidRDefault="00657DA3" w:rsidP="00657DA3">
            <w:pPr>
              <w:pStyle w:val="pqiTabBody"/>
              <w:rPr>
                <w:b/>
                <w:i/>
              </w:rPr>
            </w:pPr>
            <w:r w:rsidRPr="00CD5AB3">
              <w:rPr>
                <w:b/>
              </w:rPr>
              <w:t>R – jeśli inne niż w sekcji 5</w:t>
            </w:r>
          </w:p>
        </w:tc>
        <w:tc>
          <w:tcPr>
            <w:tcW w:w="3979" w:type="dxa"/>
          </w:tcPr>
          <w:p w14:paraId="11E6305C" w14:textId="1CA8EF49" w:rsidR="00657DA3" w:rsidRPr="00CD5AB3" w:rsidRDefault="00657DA3" w:rsidP="00657DA3">
            <w:pPr>
              <w:keepNext/>
              <w:rPr>
                <w:b/>
              </w:rPr>
            </w:pPr>
            <w:r w:rsidRPr="00CD5AB3">
              <w:rPr>
                <w:b/>
              </w:rPr>
              <w:t>Należy podać rzeczywiste miejsce odbioru wyrobów akcyzowych.</w:t>
            </w:r>
          </w:p>
        </w:tc>
        <w:tc>
          <w:tcPr>
            <w:tcW w:w="971" w:type="dxa"/>
          </w:tcPr>
          <w:p w14:paraId="46D9ED32" w14:textId="7F3A247F" w:rsidR="00657DA3" w:rsidRPr="00CD5AB3" w:rsidRDefault="00657DA3" w:rsidP="00657DA3">
            <w:pPr>
              <w:keepNext/>
              <w:rPr>
                <w:b/>
              </w:rPr>
            </w:pPr>
            <w:r w:rsidRPr="00CD5AB3">
              <w:t>1x</w:t>
            </w:r>
          </w:p>
        </w:tc>
      </w:tr>
      <w:tr w:rsidR="00657DA3" w:rsidRPr="00CD5AB3" w14:paraId="77412B58" w14:textId="77777777" w:rsidTr="00C84357">
        <w:trPr>
          <w:gridAfter w:val="1"/>
          <w:wAfter w:w="80" w:type="dxa"/>
          <w:cantSplit/>
        </w:trPr>
        <w:tc>
          <w:tcPr>
            <w:tcW w:w="874" w:type="dxa"/>
            <w:gridSpan w:val="3"/>
          </w:tcPr>
          <w:p w14:paraId="51890306" w14:textId="77777777" w:rsidR="00657DA3" w:rsidRPr="00CD5AB3" w:rsidRDefault="00657DA3" w:rsidP="00657DA3">
            <w:pPr>
              <w:rPr>
                <w:i/>
              </w:rPr>
            </w:pPr>
          </w:p>
        </w:tc>
        <w:tc>
          <w:tcPr>
            <w:tcW w:w="4486" w:type="dxa"/>
            <w:gridSpan w:val="2"/>
          </w:tcPr>
          <w:p w14:paraId="6130297E" w14:textId="77777777" w:rsidR="00657DA3" w:rsidRPr="00CD5AB3" w:rsidRDefault="00657DA3" w:rsidP="00657DA3">
            <w:pPr>
              <w:pStyle w:val="pqiTabBody"/>
            </w:pPr>
            <w:r w:rsidRPr="00CD5AB3">
              <w:t xml:space="preserve">JĘZYK ELEMENTU </w:t>
            </w:r>
          </w:p>
          <w:p w14:paraId="60D29DF2" w14:textId="0FB4B4FF" w:rsidR="00657DA3" w:rsidRPr="00CD5AB3" w:rsidRDefault="00657DA3" w:rsidP="00657DA3">
            <w:r w:rsidRPr="00CD5AB3">
              <w:rPr>
                <w:rFonts w:ascii="Courier New" w:hAnsi="Courier New" w:cs="Courier New"/>
                <w:noProof/>
                <w:color w:val="0000FF"/>
              </w:rPr>
              <w:t>@language</w:t>
            </w:r>
          </w:p>
        </w:tc>
        <w:tc>
          <w:tcPr>
            <w:tcW w:w="429" w:type="dxa"/>
          </w:tcPr>
          <w:p w14:paraId="0B023990" w14:textId="162E1368" w:rsidR="00657DA3" w:rsidRPr="00CD5AB3" w:rsidRDefault="00657DA3" w:rsidP="00657DA3">
            <w:pPr>
              <w:jc w:val="center"/>
            </w:pPr>
            <w:r w:rsidRPr="00CD5AB3">
              <w:t>R</w:t>
            </w:r>
          </w:p>
        </w:tc>
        <w:tc>
          <w:tcPr>
            <w:tcW w:w="2725" w:type="dxa"/>
          </w:tcPr>
          <w:p w14:paraId="6F670B52" w14:textId="01E508E9" w:rsidR="00657DA3" w:rsidRPr="00CD5AB3" w:rsidRDefault="00657DA3" w:rsidP="00657DA3">
            <w:pPr>
              <w:pStyle w:val="pqiTabBody"/>
            </w:pPr>
          </w:p>
        </w:tc>
        <w:tc>
          <w:tcPr>
            <w:tcW w:w="3979" w:type="dxa"/>
          </w:tcPr>
          <w:p w14:paraId="17315496" w14:textId="77777777" w:rsidR="00657DA3" w:rsidRPr="00CD5AB3" w:rsidRDefault="00657DA3" w:rsidP="00657DA3">
            <w:pPr>
              <w:pStyle w:val="pqiTabBody"/>
            </w:pPr>
            <w:r w:rsidRPr="00CD5AB3">
              <w:t>Atrybut.</w:t>
            </w:r>
          </w:p>
          <w:p w14:paraId="74646843" w14:textId="5A86C872" w:rsidR="00657DA3" w:rsidRPr="00CD5AB3" w:rsidRDefault="00657DA3" w:rsidP="00657DA3">
            <w:r w:rsidRPr="00CD5AB3">
              <w:t>Wartość ze słownika „Kody języka (Language codes)”.</w:t>
            </w:r>
          </w:p>
        </w:tc>
        <w:tc>
          <w:tcPr>
            <w:tcW w:w="971" w:type="dxa"/>
          </w:tcPr>
          <w:p w14:paraId="4B00C2E2" w14:textId="358677CB" w:rsidR="00657DA3" w:rsidRPr="00CD5AB3" w:rsidRDefault="00657DA3" w:rsidP="00657DA3">
            <w:r w:rsidRPr="00CD5AB3">
              <w:t>a2</w:t>
            </w:r>
          </w:p>
        </w:tc>
      </w:tr>
      <w:tr w:rsidR="00657DA3" w:rsidRPr="00CD5AB3" w14:paraId="15B1435F" w14:textId="77777777" w:rsidTr="00C84357">
        <w:trPr>
          <w:gridAfter w:val="1"/>
          <w:wAfter w:w="80" w:type="dxa"/>
          <w:cantSplit/>
        </w:trPr>
        <w:tc>
          <w:tcPr>
            <w:tcW w:w="874" w:type="dxa"/>
            <w:gridSpan w:val="3"/>
          </w:tcPr>
          <w:p w14:paraId="1A28C79B" w14:textId="77777777" w:rsidR="00657DA3" w:rsidRPr="00CD5AB3" w:rsidRDefault="00657DA3" w:rsidP="00657DA3">
            <w:pPr>
              <w:rPr>
                <w:i/>
              </w:rPr>
            </w:pPr>
          </w:p>
        </w:tc>
        <w:tc>
          <w:tcPr>
            <w:tcW w:w="4486" w:type="dxa"/>
            <w:gridSpan w:val="2"/>
          </w:tcPr>
          <w:p w14:paraId="49097F02" w14:textId="77777777" w:rsidR="00657DA3" w:rsidRPr="00CD5AB3" w:rsidRDefault="00657DA3" w:rsidP="00657DA3">
            <w:pPr>
              <w:pStyle w:val="pqiTabBody"/>
            </w:pPr>
            <w:r w:rsidRPr="00CD5AB3">
              <w:t>TYP PODMIOTU</w:t>
            </w:r>
          </w:p>
          <w:p w14:paraId="6CE4AB34" w14:textId="0C5A435A" w:rsidR="00657DA3" w:rsidRPr="00CD5AB3" w:rsidRDefault="00657DA3" w:rsidP="00657DA3">
            <w:pPr>
              <w:pStyle w:val="pqiTabBody"/>
            </w:pPr>
            <w:r w:rsidRPr="00CD5AB3">
              <w:rPr>
                <w:rFonts w:ascii="Courier New" w:hAnsi="Courier New" w:cs="Courier New"/>
                <w:noProof/>
                <w:color w:val="0000FF"/>
              </w:rPr>
              <w:t>@deliveryTraderType</w:t>
            </w:r>
          </w:p>
        </w:tc>
        <w:tc>
          <w:tcPr>
            <w:tcW w:w="429" w:type="dxa"/>
          </w:tcPr>
          <w:p w14:paraId="1B88D6C4" w14:textId="286307CC" w:rsidR="00657DA3" w:rsidRPr="00CD5AB3" w:rsidRDefault="00657DA3" w:rsidP="00657DA3">
            <w:pPr>
              <w:pStyle w:val="pqiTabBody"/>
            </w:pPr>
            <w:r>
              <w:t>R</w:t>
            </w:r>
          </w:p>
        </w:tc>
        <w:tc>
          <w:tcPr>
            <w:tcW w:w="2725" w:type="dxa"/>
          </w:tcPr>
          <w:p w14:paraId="6BA3CDD4" w14:textId="77777777" w:rsidR="00657DA3" w:rsidRPr="00CD5AB3" w:rsidRDefault="00657DA3" w:rsidP="00657DA3">
            <w:pPr>
              <w:pStyle w:val="pqiTabBody"/>
            </w:pPr>
          </w:p>
        </w:tc>
        <w:tc>
          <w:tcPr>
            <w:tcW w:w="3979" w:type="dxa"/>
          </w:tcPr>
          <w:p w14:paraId="22DB6F82" w14:textId="77777777" w:rsidR="00657DA3" w:rsidRPr="00CD5AB3" w:rsidRDefault="00657DA3" w:rsidP="00657DA3">
            <w:pPr>
              <w:pStyle w:val="pqiTabBody"/>
            </w:pPr>
            <w:r w:rsidRPr="00CD5AB3">
              <w:t>Atrybut</w:t>
            </w:r>
          </w:p>
          <w:p w14:paraId="57518C44" w14:textId="77777777" w:rsidR="00657DA3" w:rsidRPr="00CD5AB3" w:rsidRDefault="00657DA3" w:rsidP="00657DA3">
            <w:pPr>
              <w:pStyle w:val="pqiTabBody"/>
            </w:pPr>
            <w:r w:rsidRPr="00CD5AB3">
              <w:t>Określa rodzaj podmiotu.</w:t>
            </w:r>
          </w:p>
          <w:p w14:paraId="6E7EF5D3" w14:textId="77777777" w:rsidR="00657DA3" w:rsidRPr="00CD5AB3" w:rsidRDefault="00657DA3" w:rsidP="00657DA3">
            <w:pPr>
              <w:pStyle w:val="pqiTabBody"/>
            </w:pPr>
            <w:r w:rsidRPr="00CD5AB3">
              <w:t>Możliwe wartości określone w słowniku 4.</w:t>
            </w:r>
            <w:r>
              <w:t>5</w:t>
            </w:r>
            <w:r w:rsidRPr="00CD5AB3">
              <w:t xml:space="preserve"> „Rodzaje podmiotów”</w:t>
            </w:r>
          </w:p>
          <w:p w14:paraId="2AE7B6BB" w14:textId="77777777" w:rsidR="00657DA3" w:rsidRPr="00CD5AB3" w:rsidRDefault="00657DA3" w:rsidP="00657DA3">
            <w:pPr>
              <w:pStyle w:val="pqiTabBody"/>
            </w:pPr>
          </w:p>
        </w:tc>
        <w:tc>
          <w:tcPr>
            <w:tcW w:w="971" w:type="dxa"/>
          </w:tcPr>
          <w:p w14:paraId="1659FFA6" w14:textId="607D90DB" w:rsidR="00657DA3" w:rsidRPr="00CD5AB3" w:rsidRDefault="00657DA3" w:rsidP="00657DA3">
            <w:pPr>
              <w:pStyle w:val="pqiTabBody"/>
            </w:pPr>
            <w:r w:rsidRPr="00CD5AB3">
              <w:t>n1</w:t>
            </w:r>
          </w:p>
        </w:tc>
      </w:tr>
      <w:tr w:rsidR="00657DA3" w:rsidRPr="00CD5AB3" w14:paraId="405AD99B" w14:textId="77777777" w:rsidTr="00C84357">
        <w:trPr>
          <w:gridAfter w:val="1"/>
          <w:wAfter w:w="80" w:type="dxa"/>
          <w:cantSplit/>
        </w:trPr>
        <w:tc>
          <w:tcPr>
            <w:tcW w:w="336" w:type="dxa"/>
          </w:tcPr>
          <w:p w14:paraId="4C72529A" w14:textId="77777777" w:rsidR="00657DA3" w:rsidRPr="00CD5AB3" w:rsidRDefault="00657DA3" w:rsidP="00657DA3">
            <w:pPr>
              <w:rPr>
                <w:b/>
              </w:rPr>
            </w:pPr>
          </w:p>
        </w:tc>
        <w:tc>
          <w:tcPr>
            <w:tcW w:w="538" w:type="dxa"/>
            <w:gridSpan w:val="2"/>
          </w:tcPr>
          <w:p w14:paraId="58D7B589" w14:textId="0E6416E6" w:rsidR="00657DA3" w:rsidRPr="00CD5AB3" w:rsidRDefault="00657DA3" w:rsidP="00657DA3">
            <w:pPr>
              <w:rPr>
                <w:i/>
              </w:rPr>
            </w:pPr>
            <w:r w:rsidRPr="00CD5AB3">
              <w:rPr>
                <w:i/>
              </w:rPr>
              <w:t>a</w:t>
            </w:r>
          </w:p>
        </w:tc>
        <w:tc>
          <w:tcPr>
            <w:tcW w:w="4486" w:type="dxa"/>
            <w:gridSpan w:val="2"/>
          </w:tcPr>
          <w:p w14:paraId="18DE4D21" w14:textId="77777777" w:rsidR="00657DA3" w:rsidRPr="00CD5AB3" w:rsidRDefault="00657DA3" w:rsidP="00657DA3">
            <w:pPr>
              <w:pStyle w:val="pqiTabBody"/>
            </w:pPr>
            <w:r w:rsidRPr="00CD5AB3">
              <w:t xml:space="preserve">Identyfikacja podmiotu odbierającego </w:t>
            </w:r>
          </w:p>
          <w:p w14:paraId="2341AC1A" w14:textId="77777777" w:rsidR="00657DA3" w:rsidRPr="00CD5AB3" w:rsidRDefault="00657DA3" w:rsidP="00657DA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TraderId/ExciseNumber</w:t>
            </w:r>
          </w:p>
          <w:p w14:paraId="2974355E" w14:textId="77777777" w:rsidR="00657DA3" w:rsidRPr="00CD5AB3" w:rsidRDefault="00657DA3" w:rsidP="00657DA3">
            <w:pPr>
              <w:pStyle w:val="pqiTabBody"/>
              <w:rPr>
                <w:rFonts w:ascii="Courier New" w:hAnsi="Courier New" w:cs="Courier New"/>
                <w:noProof/>
                <w:color w:val="0000FF"/>
                <w:lang w:val="en-US"/>
              </w:rPr>
            </w:pPr>
            <w:r w:rsidRPr="00CD5AB3">
              <w:rPr>
                <w:rFonts w:ascii="Courier New" w:hAnsi="Courier New" w:cs="Courier New"/>
                <w:noProof/>
                <w:color w:val="0000FF"/>
                <w:lang w:val="en-US"/>
              </w:rPr>
              <w:t>TraderId/TaxNumber</w:t>
            </w:r>
          </w:p>
          <w:p w14:paraId="6229FBE0" w14:textId="6A301B68" w:rsidR="00657DA3" w:rsidRPr="00CD5AB3" w:rsidRDefault="00657DA3" w:rsidP="00657DA3">
            <w:pPr>
              <w:pStyle w:val="pqiTabBody"/>
            </w:pPr>
            <w:r w:rsidRPr="00CD5AB3">
              <w:rPr>
                <w:rFonts w:ascii="Courier New" w:hAnsi="Courier New" w:cs="Courier New"/>
                <w:noProof/>
                <w:color w:val="0000FF"/>
              </w:rPr>
              <w:t>TraderId/PersonalId</w:t>
            </w:r>
            <w:r w:rsidRPr="00CD5AB3" w:rsidDel="002174A4">
              <w:rPr>
                <w:rFonts w:ascii="Courier New" w:hAnsi="Courier New" w:cs="Courier New"/>
                <w:noProof/>
                <w:color w:val="0000FF"/>
              </w:rPr>
              <w:t xml:space="preserve"> </w:t>
            </w:r>
          </w:p>
        </w:tc>
        <w:tc>
          <w:tcPr>
            <w:tcW w:w="429" w:type="dxa"/>
          </w:tcPr>
          <w:p w14:paraId="7FB09EA2" w14:textId="3861AC02" w:rsidR="00657DA3" w:rsidRPr="00CD5AB3" w:rsidRDefault="00657DA3" w:rsidP="00657DA3">
            <w:pPr>
              <w:pStyle w:val="pqiTabBody"/>
            </w:pPr>
            <w:r>
              <w:t>R</w:t>
            </w:r>
          </w:p>
        </w:tc>
        <w:tc>
          <w:tcPr>
            <w:tcW w:w="2725" w:type="dxa"/>
          </w:tcPr>
          <w:p w14:paraId="35C29A06" w14:textId="77777777" w:rsidR="00657DA3" w:rsidRPr="00CD5AB3" w:rsidRDefault="00657DA3" w:rsidP="00657DA3">
            <w:pPr>
              <w:pStyle w:val="pqiTabBody"/>
            </w:pPr>
          </w:p>
        </w:tc>
        <w:tc>
          <w:tcPr>
            <w:tcW w:w="3979" w:type="dxa"/>
          </w:tcPr>
          <w:p w14:paraId="25DDD62D" w14:textId="77777777" w:rsidR="00657DA3" w:rsidRDefault="00657DA3" w:rsidP="00657DA3">
            <w:pPr>
              <w:pStyle w:val="pqiTabBody"/>
            </w:pPr>
            <w:r>
              <w:t>Należy podać identyfikator podmiotu zależny od wybranego typu podmiotu.</w:t>
            </w:r>
          </w:p>
          <w:p w14:paraId="3F099282" w14:textId="4A6E3478" w:rsidR="00657DA3" w:rsidRPr="00CD5AB3" w:rsidRDefault="00657DA3" w:rsidP="00657DA3">
            <w:pPr>
              <w:pStyle w:val="pqiTabBody"/>
            </w:pPr>
            <w:r>
              <w:t>Obowiązkowe podanie dokładnie jednego identyfikatora. Dla nieobjętych systemem podajemy Personal ID. Dla zużywających i zużywających gospodarczych podajemy TaxNumber. Dla reszty podajemy ExciseNumber lub numer podmiotu pośredniczącego.</w:t>
            </w:r>
          </w:p>
        </w:tc>
        <w:tc>
          <w:tcPr>
            <w:tcW w:w="971" w:type="dxa"/>
          </w:tcPr>
          <w:p w14:paraId="6D466342" w14:textId="00DFBB4F" w:rsidR="00657DA3" w:rsidRPr="00CD5AB3" w:rsidRDefault="00657DA3" w:rsidP="00657DA3">
            <w:pPr>
              <w:pStyle w:val="pqiTabBody"/>
            </w:pPr>
            <w:r w:rsidRPr="00CD5AB3">
              <w:t>an..16</w:t>
            </w:r>
          </w:p>
        </w:tc>
      </w:tr>
      <w:tr w:rsidR="00657DA3" w:rsidRPr="00CD5AB3" w14:paraId="434B2811" w14:textId="77777777" w:rsidTr="00C84357">
        <w:trPr>
          <w:gridAfter w:val="1"/>
          <w:wAfter w:w="80" w:type="dxa"/>
          <w:cantSplit/>
        </w:trPr>
        <w:tc>
          <w:tcPr>
            <w:tcW w:w="336" w:type="dxa"/>
          </w:tcPr>
          <w:p w14:paraId="785AE83F" w14:textId="77777777" w:rsidR="00657DA3" w:rsidRPr="00CD5AB3" w:rsidRDefault="00657DA3" w:rsidP="00657DA3">
            <w:pPr>
              <w:rPr>
                <w:b/>
              </w:rPr>
            </w:pPr>
          </w:p>
        </w:tc>
        <w:tc>
          <w:tcPr>
            <w:tcW w:w="538" w:type="dxa"/>
            <w:gridSpan w:val="2"/>
          </w:tcPr>
          <w:p w14:paraId="528CAA07" w14:textId="7B156F4A" w:rsidR="00657DA3" w:rsidRPr="00CD5AB3" w:rsidRDefault="00657DA3" w:rsidP="00657DA3">
            <w:pPr>
              <w:rPr>
                <w:i/>
              </w:rPr>
            </w:pPr>
            <w:r w:rsidRPr="00CD5AB3">
              <w:rPr>
                <w:i/>
              </w:rPr>
              <w:t>b</w:t>
            </w:r>
          </w:p>
        </w:tc>
        <w:tc>
          <w:tcPr>
            <w:tcW w:w="4486" w:type="dxa"/>
            <w:gridSpan w:val="2"/>
          </w:tcPr>
          <w:p w14:paraId="4F649FCE" w14:textId="77777777" w:rsidR="00657DA3" w:rsidRPr="00CD5AB3" w:rsidRDefault="00657DA3" w:rsidP="00657DA3">
            <w:pPr>
              <w:pStyle w:val="pqiTabBody"/>
            </w:pPr>
            <w:r w:rsidRPr="00CD5AB3">
              <w:t>Nazwa podmiotu odbierającego</w:t>
            </w:r>
          </w:p>
          <w:p w14:paraId="00DD76A8" w14:textId="62537B73" w:rsidR="00657DA3" w:rsidRPr="00CD5AB3" w:rsidRDefault="00657DA3" w:rsidP="00657DA3">
            <w:r w:rsidRPr="00CD5AB3">
              <w:rPr>
                <w:rFonts w:ascii="Courier New" w:hAnsi="Courier New" w:cs="Courier New"/>
                <w:noProof/>
                <w:color w:val="0000FF"/>
              </w:rPr>
              <w:t>TraderName</w:t>
            </w:r>
          </w:p>
        </w:tc>
        <w:tc>
          <w:tcPr>
            <w:tcW w:w="429" w:type="dxa"/>
          </w:tcPr>
          <w:p w14:paraId="4B1DAC39" w14:textId="0A170A35" w:rsidR="00657DA3" w:rsidRPr="00CD5AB3" w:rsidRDefault="00657DA3" w:rsidP="00657DA3">
            <w:pPr>
              <w:jc w:val="center"/>
            </w:pPr>
            <w:r>
              <w:t>R</w:t>
            </w:r>
          </w:p>
        </w:tc>
        <w:tc>
          <w:tcPr>
            <w:tcW w:w="2725" w:type="dxa"/>
          </w:tcPr>
          <w:p w14:paraId="4C64F274" w14:textId="77777777" w:rsidR="00657DA3" w:rsidRPr="00CD5AB3" w:rsidRDefault="00657DA3" w:rsidP="00657DA3">
            <w:pPr>
              <w:pStyle w:val="pqiTabBody"/>
            </w:pPr>
          </w:p>
        </w:tc>
        <w:tc>
          <w:tcPr>
            <w:tcW w:w="3979" w:type="dxa"/>
          </w:tcPr>
          <w:p w14:paraId="57B63916" w14:textId="77777777" w:rsidR="00657DA3" w:rsidRPr="00CD5AB3" w:rsidRDefault="00657DA3" w:rsidP="00657DA3"/>
        </w:tc>
        <w:tc>
          <w:tcPr>
            <w:tcW w:w="971" w:type="dxa"/>
          </w:tcPr>
          <w:p w14:paraId="04B8DEE2" w14:textId="66B882C2" w:rsidR="00657DA3" w:rsidRPr="00CD5AB3" w:rsidRDefault="00657DA3" w:rsidP="00657DA3">
            <w:r w:rsidRPr="00CD5AB3">
              <w:t>an..182</w:t>
            </w:r>
          </w:p>
        </w:tc>
      </w:tr>
      <w:tr w:rsidR="00657DA3" w:rsidRPr="00CD5AB3" w14:paraId="3A7A0188" w14:textId="77777777" w:rsidTr="00C84357">
        <w:trPr>
          <w:gridAfter w:val="1"/>
          <w:wAfter w:w="80" w:type="dxa"/>
          <w:cantSplit/>
        </w:trPr>
        <w:tc>
          <w:tcPr>
            <w:tcW w:w="336" w:type="dxa"/>
          </w:tcPr>
          <w:p w14:paraId="354CF535" w14:textId="77777777" w:rsidR="00657DA3" w:rsidRPr="00CD5AB3" w:rsidRDefault="00657DA3" w:rsidP="00657DA3">
            <w:pPr>
              <w:rPr>
                <w:b/>
              </w:rPr>
            </w:pPr>
          </w:p>
        </w:tc>
        <w:tc>
          <w:tcPr>
            <w:tcW w:w="538" w:type="dxa"/>
            <w:gridSpan w:val="2"/>
          </w:tcPr>
          <w:p w14:paraId="6467D4B5" w14:textId="12CB99B7" w:rsidR="00657DA3" w:rsidRPr="00CD5AB3" w:rsidRDefault="00657DA3" w:rsidP="00657DA3">
            <w:pPr>
              <w:rPr>
                <w:i/>
              </w:rPr>
            </w:pPr>
            <w:r w:rsidRPr="00CD5AB3">
              <w:rPr>
                <w:i/>
              </w:rPr>
              <w:t>c</w:t>
            </w:r>
          </w:p>
        </w:tc>
        <w:tc>
          <w:tcPr>
            <w:tcW w:w="4486" w:type="dxa"/>
            <w:gridSpan w:val="2"/>
          </w:tcPr>
          <w:p w14:paraId="29B58412" w14:textId="77777777" w:rsidR="00657DA3" w:rsidRPr="00CD5AB3" w:rsidRDefault="00657DA3" w:rsidP="00657DA3">
            <w:pPr>
              <w:pStyle w:val="pqiTabBody"/>
            </w:pPr>
            <w:r w:rsidRPr="00CD5AB3">
              <w:t>Ulica</w:t>
            </w:r>
          </w:p>
          <w:p w14:paraId="148B1526" w14:textId="339863E8" w:rsidR="00657DA3" w:rsidRPr="00CD5AB3" w:rsidRDefault="00657DA3" w:rsidP="00657DA3">
            <w:r w:rsidRPr="00CD5AB3">
              <w:rPr>
                <w:rFonts w:ascii="Courier New" w:hAnsi="Courier New" w:cs="Courier New"/>
                <w:noProof/>
                <w:color w:val="0000FF"/>
              </w:rPr>
              <w:t>StreetName</w:t>
            </w:r>
          </w:p>
        </w:tc>
        <w:tc>
          <w:tcPr>
            <w:tcW w:w="429" w:type="dxa"/>
          </w:tcPr>
          <w:p w14:paraId="36B6FF63" w14:textId="6C32C794" w:rsidR="00657DA3" w:rsidRPr="00CD5AB3" w:rsidRDefault="00657DA3" w:rsidP="00657DA3">
            <w:pPr>
              <w:jc w:val="center"/>
            </w:pPr>
            <w:r>
              <w:t>R</w:t>
            </w:r>
          </w:p>
        </w:tc>
        <w:tc>
          <w:tcPr>
            <w:tcW w:w="2725" w:type="dxa"/>
            <w:vMerge w:val="restart"/>
          </w:tcPr>
          <w:p w14:paraId="257055BA" w14:textId="77777777" w:rsidR="00657DA3" w:rsidRPr="00CD5AB3" w:rsidRDefault="00657DA3" w:rsidP="00657DA3">
            <w:pPr>
              <w:pStyle w:val="pqiTabBody"/>
            </w:pPr>
          </w:p>
        </w:tc>
        <w:tc>
          <w:tcPr>
            <w:tcW w:w="3979" w:type="dxa"/>
          </w:tcPr>
          <w:p w14:paraId="61959576" w14:textId="77777777" w:rsidR="00657DA3" w:rsidRPr="00CD5AB3" w:rsidRDefault="00657DA3" w:rsidP="00657DA3"/>
        </w:tc>
        <w:tc>
          <w:tcPr>
            <w:tcW w:w="971" w:type="dxa"/>
          </w:tcPr>
          <w:p w14:paraId="4293C85A" w14:textId="195F549F" w:rsidR="00657DA3" w:rsidRPr="00CD5AB3" w:rsidRDefault="00657DA3" w:rsidP="00657DA3">
            <w:r w:rsidRPr="00CD5AB3">
              <w:t>an..65</w:t>
            </w:r>
          </w:p>
        </w:tc>
      </w:tr>
      <w:tr w:rsidR="00657DA3" w:rsidRPr="00CD5AB3" w14:paraId="17E0A8BE" w14:textId="77777777" w:rsidTr="00C84357">
        <w:trPr>
          <w:gridAfter w:val="1"/>
          <w:wAfter w:w="80" w:type="dxa"/>
          <w:cantSplit/>
        </w:trPr>
        <w:tc>
          <w:tcPr>
            <w:tcW w:w="336" w:type="dxa"/>
          </w:tcPr>
          <w:p w14:paraId="75999A44" w14:textId="77777777" w:rsidR="00657DA3" w:rsidRPr="00CD5AB3" w:rsidRDefault="00657DA3" w:rsidP="00657DA3">
            <w:pPr>
              <w:rPr>
                <w:b/>
              </w:rPr>
            </w:pPr>
          </w:p>
        </w:tc>
        <w:tc>
          <w:tcPr>
            <w:tcW w:w="538" w:type="dxa"/>
            <w:gridSpan w:val="2"/>
          </w:tcPr>
          <w:p w14:paraId="20C01712" w14:textId="5B33C0FD" w:rsidR="00657DA3" w:rsidRPr="00CD5AB3" w:rsidRDefault="00657DA3" w:rsidP="00657DA3">
            <w:pPr>
              <w:rPr>
                <w:i/>
              </w:rPr>
            </w:pPr>
            <w:r w:rsidRPr="00CD5AB3">
              <w:rPr>
                <w:i/>
              </w:rPr>
              <w:t>d</w:t>
            </w:r>
          </w:p>
        </w:tc>
        <w:tc>
          <w:tcPr>
            <w:tcW w:w="4486" w:type="dxa"/>
            <w:gridSpan w:val="2"/>
          </w:tcPr>
          <w:p w14:paraId="166CA8BC" w14:textId="77777777" w:rsidR="00657DA3" w:rsidRPr="00CD5AB3" w:rsidRDefault="00657DA3" w:rsidP="00657DA3">
            <w:pPr>
              <w:pStyle w:val="pqiTabBody"/>
            </w:pPr>
            <w:r w:rsidRPr="00CD5AB3">
              <w:t>Numer domu</w:t>
            </w:r>
          </w:p>
          <w:p w14:paraId="6A1AC22C" w14:textId="6191F1F6" w:rsidR="00657DA3" w:rsidRPr="00CD5AB3" w:rsidRDefault="00657DA3" w:rsidP="00657DA3">
            <w:r w:rsidRPr="00CD5AB3">
              <w:rPr>
                <w:rFonts w:ascii="Courier New" w:hAnsi="Courier New" w:cs="Courier New"/>
                <w:noProof/>
                <w:color w:val="0000FF"/>
              </w:rPr>
              <w:t>StreetNumber</w:t>
            </w:r>
          </w:p>
        </w:tc>
        <w:tc>
          <w:tcPr>
            <w:tcW w:w="429" w:type="dxa"/>
          </w:tcPr>
          <w:p w14:paraId="1F9813FD" w14:textId="09A2F678" w:rsidR="00657DA3" w:rsidRPr="00CD5AB3" w:rsidRDefault="00657DA3" w:rsidP="00657DA3">
            <w:pPr>
              <w:jc w:val="center"/>
            </w:pPr>
            <w:r w:rsidRPr="00CD5AB3">
              <w:t>O</w:t>
            </w:r>
          </w:p>
        </w:tc>
        <w:tc>
          <w:tcPr>
            <w:tcW w:w="2725" w:type="dxa"/>
            <w:vMerge/>
          </w:tcPr>
          <w:p w14:paraId="28438A02" w14:textId="77777777" w:rsidR="00657DA3" w:rsidRPr="00CD5AB3" w:rsidRDefault="00657DA3" w:rsidP="00657DA3">
            <w:pPr>
              <w:pStyle w:val="pqiTabBody"/>
            </w:pPr>
          </w:p>
        </w:tc>
        <w:tc>
          <w:tcPr>
            <w:tcW w:w="3979" w:type="dxa"/>
          </w:tcPr>
          <w:p w14:paraId="421231F0" w14:textId="77777777" w:rsidR="00657DA3" w:rsidRPr="00CD5AB3" w:rsidRDefault="00657DA3" w:rsidP="00657DA3"/>
        </w:tc>
        <w:tc>
          <w:tcPr>
            <w:tcW w:w="971" w:type="dxa"/>
          </w:tcPr>
          <w:p w14:paraId="4F129B67" w14:textId="6DE59B87" w:rsidR="00657DA3" w:rsidRPr="00CD5AB3" w:rsidRDefault="00657DA3" w:rsidP="00657DA3">
            <w:r w:rsidRPr="00CD5AB3">
              <w:t>an..11</w:t>
            </w:r>
          </w:p>
        </w:tc>
      </w:tr>
      <w:tr w:rsidR="00657DA3" w:rsidRPr="00CD5AB3" w14:paraId="7069957D" w14:textId="77777777" w:rsidTr="00C84357">
        <w:trPr>
          <w:gridAfter w:val="1"/>
          <w:wAfter w:w="80" w:type="dxa"/>
          <w:cantSplit/>
        </w:trPr>
        <w:tc>
          <w:tcPr>
            <w:tcW w:w="336" w:type="dxa"/>
          </w:tcPr>
          <w:p w14:paraId="20B65133" w14:textId="77777777" w:rsidR="00657DA3" w:rsidRPr="00CD5AB3" w:rsidRDefault="00657DA3" w:rsidP="00657DA3">
            <w:pPr>
              <w:rPr>
                <w:b/>
              </w:rPr>
            </w:pPr>
          </w:p>
        </w:tc>
        <w:tc>
          <w:tcPr>
            <w:tcW w:w="538" w:type="dxa"/>
            <w:gridSpan w:val="2"/>
          </w:tcPr>
          <w:p w14:paraId="0D55D2A5" w14:textId="54479FBD" w:rsidR="00657DA3" w:rsidRPr="00CD5AB3" w:rsidRDefault="00657DA3" w:rsidP="00657DA3">
            <w:pPr>
              <w:rPr>
                <w:i/>
              </w:rPr>
            </w:pPr>
            <w:r w:rsidRPr="00CD5AB3">
              <w:rPr>
                <w:i/>
              </w:rPr>
              <w:t>e</w:t>
            </w:r>
          </w:p>
        </w:tc>
        <w:tc>
          <w:tcPr>
            <w:tcW w:w="4486" w:type="dxa"/>
            <w:gridSpan w:val="2"/>
          </w:tcPr>
          <w:p w14:paraId="4219803C" w14:textId="77777777" w:rsidR="00657DA3" w:rsidRPr="00CD5AB3" w:rsidRDefault="00657DA3" w:rsidP="00657DA3">
            <w:pPr>
              <w:pStyle w:val="pqiTabBody"/>
            </w:pPr>
            <w:r w:rsidRPr="00CD5AB3">
              <w:t>Kod pocztowy</w:t>
            </w:r>
          </w:p>
          <w:p w14:paraId="076C3FC3" w14:textId="6759516A" w:rsidR="00657DA3" w:rsidRPr="00CD5AB3" w:rsidRDefault="00657DA3" w:rsidP="00657DA3">
            <w:r w:rsidRPr="00CD5AB3">
              <w:rPr>
                <w:rFonts w:ascii="Courier New" w:hAnsi="Courier New" w:cs="Courier New"/>
                <w:noProof/>
                <w:color w:val="0000FF"/>
              </w:rPr>
              <w:t>Postcode</w:t>
            </w:r>
          </w:p>
        </w:tc>
        <w:tc>
          <w:tcPr>
            <w:tcW w:w="429" w:type="dxa"/>
          </w:tcPr>
          <w:p w14:paraId="5ED6E186" w14:textId="41765DEE" w:rsidR="00657DA3" w:rsidRPr="00CD5AB3" w:rsidRDefault="00657DA3" w:rsidP="00657DA3">
            <w:pPr>
              <w:jc w:val="center"/>
            </w:pPr>
            <w:r>
              <w:t>R</w:t>
            </w:r>
          </w:p>
        </w:tc>
        <w:tc>
          <w:tcPr>
            <w:tcW w:w="2725" w:type="dxa"/>
            <w:vMerge/>
          </w:tcPr>
          <w:p w14:paraId="7496A8AB" w14:textId="77777777" w:rsidR="00657DA3" w:rsidRPr="00CD5AB3" w:rsidRDefault="00657DA3" w:rsidP="00657DA3">
            <w:pPr>
              <w:pStyle w:val="pqiTabBody"/>
            </w:pPr>
          </w:p>
        </w:tc>
        <w:tc>
          <w:tcPr>
            <w:tcW w:w="3979" w:type="dxa"/>
          </w:tcPr>
          <w:p w14:paraId="52D1A3E7" w14:textId="77777777" w:rsidR="00657DA3" w:rsidRPr="00CD5AB3" w:rsidRDefault="00657DA3" w:rsidP="00657DA3"/>
        </w:tc>
        <w:tc>
          <w:tcPr>
            <w:tcW w:w="971" w:type="dxa"/>
          </w:tcPr>
          <w:p w14:paraId="4F89B174" w14:textId="5A419C25" w:rsidR="00657DA3" w:rsidRPr="00CD5AB3" w:rsidRDefault="00657DA3" w:rsidP="00657DA3">
            <w:r w:rsidRPr="00CD5AB3">
              <w:t>an..10</w:t>
            </w:r>
          </w:p>
        </w:tc>
      </w:tr>
      <w:tr w:rsidR="00657DA3" w:rsidRPr="00CD5AB3" w14:paraId="6FE8C7D8" w14:textId="77777777" w:rsidTr="00C84357">
        <w:trPr>
          <w:gridAfter w:val="1"/>
          <w:wAfter w:w="80" w:type="dxa"/>
          <w:cantSplit/>
        </w:trPr>
        <w:tc>
          <w:tcPr>
            <w:tcW w:w="336" w:type="dxa"/>
          </w:tcPr>
          <w:p w14:paraId="1D98E143" w14:textId="77777777" w:rsidR="00657DA3" w:rsidRPr="00CD5AB3" w:rsidRDefault="00657DA3" w:rsidP="00657DA3">
            <w:pPr>
              <w:rPr>
                <w:b/>
              </w:rPr>
            </w:pPr>
          </w:p>
        </w:tc>
        <w:tc>
          <w:tcPr>
            <w:tcW w:w="538" w:type="dxa"/>
            <w:gridSpan w:val="2"/>
          </w:tcPr>
          <w:p w14:paraId="0D067CC4" w14:textId="5EB5BA58" w:rsidR="00657DA3" w:rsidRPr="00CD5AB3" w:rsidRDefault="00657DA3" w:rsidP="00657DA3">
            <w:pPr>
              <w:rPr>
                <w:i/>
              </w:rPr>
            </w:pPr>
            <w:r w:rsidRPr="00CD5AB3">
              <w:rPr>
                <w:i/>
              </w:rPr>
              <w:t>f</w:t>
            </w:r>
          </w:p>
        </w:tc>
        <w:tc>
          <w:tcPr>
            <w:tcW w:w="4486" w:type="dxa"/>
            <w:gridSpan w:val="2"/>
          </w:tcPr>
          <w:p w14:paraId="1DB8E8B8" w14:textId="77777777" w:rsidR="00657DA3" w:rsidRPr="00CD5AB3" w:rsidRDefault="00657DA3" w:rsidP="00657DA3">
            <w:pPr>
              <w:pStyle w:val="pqiTabBody"/>
            </w:pPr>
            <w:r w:rsidRPr="00CD5AB3">
              <w:t>Miejscowość</w:t>
            </w:r>
          </w:p>
          <w:p w14:paraId="42AD0921" w14:textId="59C49BCE" w:rsidR="00657DA3" w:rsidRPr="00CD5AB3" w:rsidRDefault="00657DA3" w:rsidP="00657DA3">
            <w:r w:rsidRPr="00CD5AB3">
              <w:rPr>
                <w:rFonts w:ascii="Courier New" w:hAnsi="Courier New" w:cs="Courier New"/>
                <w:noProof/>
                <w:color w:val="0000FF"/>
              </w:rPr>
              <w:t>City</w:t>
            </w:r>
          </w:p>
        </w:tc>
        <w:tc>
          <w:tcPr>
            <w:tcW w:w="429" w:type="dxa"/>
          </w:tcPr>
          <w:p w14:paraId="03440EF5" w14:textId="40EB4994" w:rsidR="00657DA3" w:rsidRPr="00CD5AB3" w:rsidRDefault="00657DA3" w:rsidP="00657DA3">
            <w:pPr>
              <w:jc w:val="center"/>
            </w:pPr>
            <w:r>
              <w:t>R</w:t>
            </w:r>
          </w:p>
        </w:tc>
        <w:tc>
          <w:tcPr>
            <w:tcW w:w="2725" w:type="dxa"/>
            <w:vMerge/>
          </w:tcPr>
          <w:p w14:paraId="64FE89EB" w14:textId="77777777" w:rsidR="00657DA3" w:rsidRPr="00CD5AB3" w:rsidRDefault="00657DA3" w:rsidP="00657DA3">
            <w:pPr>
              <w:pStyle w:val="pqiTabBody"/>
            </w:pPr>
          </w:p>
        </w:tc>
        <w:tc>
          <w:tcPr>
            <w:tcW w:w="3979" w:type="dxa"/>
          </w:tcPr>
          <w:p w14:paraId="13FDF011" w14:textId="77777777" w:rsidR="00657DA3" w:rsidRPr="00CD5AB3" w:rsidRDefault="00657DA3" w:rsidP="00657DA3"/>
        </w:tc>
        <w:tc>
          <w:tcPr>
            <w:tcW w:w="971" w:type="dxa"/>
          </w:tcPr>
          <w:p w14:paraId="0FEF71AE" w14:textId="4B66EC10" w:rsidR="00657DA3" w:rsidRPr="00CD5AB3" w:rsidRDefault="00657DA3" w:rsidP="00657DA3">
            <w:r w:rsidRPr="00CD5AB3">
              <w:t>an..50</w:t>
            </w:r>
          </w:p>
        </w:tc>
      </w:tr>
      <w:tr w:rsidR="006A33A0" w:rsidRPr="009079F8" w14:paraId="0DE8382F" w14:textId="77777777" w:rsidTr="00C84357">
        <w:tc>
          <w:tcPr>
            <w:tcW w:w="881" w:type="dxa"/>
            <w:gridSpan w:val="4"/>
          </w:tcPr>
          <w:p w14:paraId="67D756C8" w14:textId="5AD872CF" w:rsidR="006A33A0" w:rsidRPr="009079F8" w:rsidRDefault="0062375B" w:rsidP="0035268A">
            <w:pPr>
              <w:keepNext/>
              <w:rPr>
                <w:i/>
              </w:rPr>
            </w:pPr>
            <w:r>
              <w:rPr>
                <w:b/>
              </w:rPr>
              <w:t>4</w:t>
            </w:r>
          </w:p>
        </w:tc>
        <w:tc>
          <w:tcPr>
            <w:tcW w:w="4479" w:type="dxa"/>
          </w:tcPr>
          <w:p w14:paraId="4B2927B9" w14:textId="77777777" w:rsidR="006A33A0" w:rsidRPr="009E7D02" w:rsidRDefault="006A33A0" w:rsidP="0035268A">
            <w:pPr>
              <w:keepNext/>
              <w:rPr>
                <w:b/>
              </w:rPr>
            </w:pPr>
            <w:r>
              <w:rPr>
                <w:b/>
              </w:rPr>
              <w:t>Urząd wysyłki</w:t>
            </w:r>
          </w:p>
          <w:p w14:paraId="04E5C1B9" w14:textId="77777777" w:rsidR="006A33A0" w:rsidRPr="00117D67" w:rsidRDefault="006A33A0" w:rsidP="0035268A">
            <w:pPr>
              <w:keepNext/>
              <w:rPr>
                <w:rFonts w:ascii="Courier New" w:hAnsi="Courier New" w:cs="Courier New"/>
                <w:noProof/>
                <w:color w:val="0000FF"/>
                <w:szCs w:val="20"/>
              </w:rPr>
            </w:pPr>
            <w:r w:rsidRPr="00117D67">
              <w:rPr>
                <w:rFonts w:ascii="Courier New" w:hAnsi="Courier New" w:cs="Courier New"/>
                <w:noProof/>
                <w:color w:val="0000FF"/>
                <w:szCs w:val="20"/>
              </w:rPr>
              <w:t>ExportPlaceCustomsOffice</w:t>
            </w:r>
          </w:p>
        </w:tc>
        <w:tc>
          <w:tcPr>
            <w:tcW w:w="429" w:type="dxa"/>
          </w:tcPr>
          <w:p w14:paraId="7D457DB1" w14:textId="77777777" w:rsidR="006A33A0" w:rsidRPr="0072755A" w:rsidRDefault="006A33A0" w:rsidP="0035268A">
            <w:pPr>
              <w:keepNext/>
              <w:jc w:val="center"/>
              <w:rPr>
                <w:b/>
              </w:rPr>
            </w:pPr>
            <w:r>
              <w:rPr>
                <w:b/>
              </w:rPr>
              <w:t>O</w:t>
            </w:r>
          </w:p>
        </w:tc>
        <w:tc>
          <w:tcPr>
            <w:tcW w:w="2725" w:type="dxa"/>
          </w:tcPr>
          <w:p w14:paraId="6DF3E4F0" w14:textId="77777777" w:rsidR="006A33A0" w:rsidRPr="0072755A" w:rsidRDefault="006A33A0" w:rsidP="0035268A">
            <w:pPr>
              <w:keepNext/>
              <w:rPr>
                <w:b/>
              </w:rPr>
            </w:pPr>
          </w:p>
        </w:tc>
        <w:tc>
          <w:tcPr>
            <w:tcW w:w="3979" w:type="dxa"/>
          </w:tcPr>
          <w:p w14:paraId="40A2ABEC" w14:textId="77777777" w:rsidR="006A33A0" w:rsidRPr="0072755A" w:rsidRDefault="006A33A0" w:rsidP="0035268A">
            <w:pPr>
              <w:rPr>
                <w:b/>
              </w:rPr>
            </w:pPr>
          </w:p>
        </w:tc>
        <w:tc>
          <w:tcPr>
            <w:tcW w:w="1051" w:type="dxa"/>
            <w:gridSpan w:val="2"/>
          </w:tcPr>
          <w:p w14:paraId="3BAA4364" w14:textId="77777777" w:rsidR="006A33A0" w:rsidRPr="0072755A" w:rsidRDefault="006A33A0" w:rsidP="0035268A">
            <w:pPr>
              <w:keepNext/>
              <w:rPr>
                <w:b/>
              </w:rPr>
            </w:pPr>
            <w:r w:rsidRPr="0072755A">
              <w:rPr>
                <w:b/>
              </w:rPr>
              <w:t>1x</w:t>
            </w:r>
          </w:p>
        </w:tc>
      </w:tr>
      <w:tr w:rsidR="006A33A0" w:rsidRPr="009079F8" w14:paraId="40300EA7" w14:textId="77777777" w:rsidTr="00C84357">
        <w:tc>
          <w:tcPr>
            <w:tcW w:w="446" w:type="dxa"/>
            <w:gridSpan w:val="2"/>
          </w:tcPr>
          <w:p w14:paraId="20C02949" w14:textId="77777777" w:rsidR="006A33A0" w:rsidRPr="009079F8" w:rsidRDefault="006A33A0" w:rsidP="0035268A">
            <w:pPr>
              <w:rPr>
                <w:b/>
              </w:rPr>
            </w:pPr>
          </w:p>
        </w:tc>
        <w:tc>
          <w:tcPr>
            <w:tcW w:w="435" w:type="dxa"/>
            <w:gridSpan w:val="2"/>
          </w:tcPr>
          <w:p w14:paraId="06FC9091" w14:textId="77777777" w:rsidR="006A33A0" w:rsidRPr="009079F8" w:rsidRDefault="006A33A0" w:rsidP="0035268A">
            <w:pPr>
              <w:rPr>
                <w:i/>
              </w:rPr>
            </w:pPr>
            <w:r>
              <w:rPr>
                <w:i/>
              </w:rPr>
              <w:t>a</w:t>
            </w:r>
          </w:p>
        </w:tc>
        <w:tc>
          <w:tcPr>
            <w:tcW w:w="4479" w:type="dxa"/>
          </w:tcPr>
          <w:p w14:paraId="2242C340" w14:textId="77777777" w:rsidR="006A33A0" w:rsidRDefault="006A33A0" w:rsidP="0035268A">
            <w:r>
              <w:t>Numer referencyjny urzędu</w:t>
            </w:r>
          </w:p>
          <w:p w14:paraId="7649270B" w14:textId="77777777" w:rsidR="006A33A0" w:rsidRPr="00117D67" w:rsidRDefault="006A33A0" w:rsidP="0035268A">
            <w:pPr>
              <w:rPr>
                <w:rFonts w:ascii="Courier New" w:hAnsi="Courier New" w:cs="Courier New"/>
                <w:noProof/>
                <w:color w:val="0000FF"/>
                <w:szCs w:val="20"/>
              </w:rPr>
            </w:pPr>
            <w:r>
              <w:rPr>
                <w:rFonts w:ascii="Courier New" w:hAnsi="Courier New" w:cs="Courier New"/>
                <w:noProof/>
                <w:color w:val="0000FF"/>
                <w:szCs w:val="20"/>
              </w:rPr>
              <w:t>ReferenceNumber</w:t>
            </w:r>
          </w:p>
        </w:tc>
        <w:tc>
          <w:tcPr>
            <w:tcW w:w="429" w:type="dxa"/>
          </w:tcPr>
          <w:p w14:paraId="6F6BC50F" w14:textId="77777777" w:rsidR="006A33A0" w:rsidRPr="009079F8" w:rsidRDefault="006A33A0" w:rsidP="0035268A">
            <w:pPr>
              <w:jc w:val="center"/>
            </w:pPr>
            <w:r w:rsidRPr="009079F8">
              <w:rPr>
                <w:szCs w:val="20"/>
              </w:rPr>
              <w:t>R</w:t>
            </w:r>
          </w:p>
        </w:tc>
        <w:tc>
          <w:tcPr>
            <w:tcW w:w="2725" w:type="dxa"/>
          </w:tcPr>
          <w:p w14:paraId="1473B83A" w14:textId="77777777" w:rsidR="006A33A0" w:rsidRPr="009079F8" w:rsidRDefault="006A33A0" w:rsidP="0035268A"/>
        </w:tc>
        <w:tc>
          <w:tcPr>
            <w:tcW w:w="3979" w:type="dxa"/>
          </w:tcPr>
          <w:p w14:paraId="366F5293" w14:textId="77777777" w:rsidR="006A33A0" w:rsidRPr="009079F8" w:rsidRDefault="006A33A0" w:rsidP="0035268A">
            <w:r>
              <w:t>K</w:t>
            </w:r>
            <w:r w:rsidRPr="009079F8">
              <w:t xml:space="preserve">od </w:t>
            </w:r>
            <w:r>
              <w:t>urzędu wywozu, w którym zostało</w:t>
            </w:r>
            <w:r w:rsidRPr="009079F8">
              <w:t xml:space="preserve"> złożone zgłoszenie </w:t>
            </w:r>
            <w:r>
              <w:t xml:space="preserve">wywozowe </w:t>
            </w:r>
            <w:r w:rsidRPr="009079F8">
              <w:t xml:space="preserve">zgodnie </w:t>
            </w:r>
            <w:r>
              <w:br/>
            </w:r>
            <w:r w:rsidRPr="009079F8">
              <w:t xml:space="preserve">z art. 161 ust. 5 </w:t>
            </w:r>
            <w:r>
              <w:t>Rozporządzenia</w:t>
            </w:r>
            <w:r w:rsidRPr="009079F8">
              <w:t xml:space="preserve"> Rady (EWG) 2913/92</w:t>
            </w:r>
            <w:r w:rsidRPr="009079F8">
              <w:rPr>
                <w:rStyle w:val="Odwoanieprzypisudolnego"/>
              </w:rPr>
              <w:footnoteReference w:id="3"/>
            </w:r>
            <w:r w:rsidRPr="009079F8">
              <w:t>.</w:t>
            </w:r>
          </w:p>
        </w:tc>
        <w:tc>
          <w:tcPr>
            <w:tcW w:w="1051" w:type="dxa"/>
            <w:gridSpan w:val="2"/>
          </w:tcPr>
          <w:p w14:paraId="67BFB282" w14:textId="77777777" w:rsidR="006A33A0" w:rsidRPr="009079F8" w:rsidRDefault="006A33A0" w:rsidP="0035268A">
            <w:r>
              <w:t>an8</w:t>
            </w:r>
          </w:p>
        </w:tc>
      </w:tr>
      <w:tr w:rsidR="006A33A0" w:rsidRPr="009079F8" w14:paraId="52D43C10" w14:textId="77777777" w:rsidTr="00C84357">
        <w:tc>
          <w:tcPr>
            <w:tcW w:w="881" w:type="dxa"/>
            <w:gridSpan w:val="4"/>
          </w:tcPr>
          <w:p w14:paraId="0EAEE5F4" w14:textId="2C93F9B5" w:rsidR="006A33A0" w:rsidRPr="009079F8" w:rsidRDefault="0062375B" w:rsidP="0035268A">
            <w:pPr>
              <w:keepNext/>
              <w:rPr>
                <w:i/>
              </w:rPr>
            </w:pPr>
            <w:r>
              <w:rPr>
                <w:b/>
              </w:rPr>
              <w:t>5</w:t>
            </w:r>
          </w:p>
        </w:tc>
        <w:tc>
          <w:tcPr>
            <w:tcW w:w="4479" w:type="dxa"/>
          </w:tcPr>
          <w:p w14:paraId="66B8677A" w14:textId="77777777" w:rsidR="006A33A0" w:rsidRPr="009E7D02" w:rsidRDefault="006A33A0" w:rsidP="0035268A">
            <w:pPr>
              <w:keepNext/>
              <w:rPr>
                <w:b/>
              </w:rPr>
            </w:pPr>
            <w:r>
              <w:rPr>
                <w:b/>
              </w:rPr>
              <w:t>W</w:t>
            </w:r>
            <w:r w:rsidRPr="009E7D02">
              <w:rPr>
                <w:b/>
              </w:rPr>
              <w:t>ynik sprawdzenia z deklaracją eksportową</w:t>
            </w:r>
          </w:p>
          <w:p w14:paraId="4B66A91B" w14:textId="77777777" w:rsidR="006A33A0" w:rsidRPr="009E7D02" w:rsidRDefault="006A33A0" w:rsidP="0035268A">
            <w:pPr>
              <w:keepNext/>
              <w:rPr>
                <w:b/>
              </w:rPr>
            </w:pPr>
            <w:r w:rsidRPr="009E7D02">
              <w:rPr>
                <w:rFonts w:ascii="Courier New" w:hAnsi="Courier New" w:cs="Courier New"/>
                <w:noProof/>
                <w:color w:val="0000FF"/>
                <w:szCs w:val="20"/>
              </w:rPr>
              <w:t>ExportCrossCheckingDiagnoses</w:t>
            </w:r>
          </w:p>
        </w:tc>
        <w:tc>
          <w:tcPr>
            <w:tcW w:w="429" w:type="dxa"/>
          </w:tcPr>
          <w:p w14:paraId="3C725F54" w14:textId="77777777" w:rsidR="006A33A0" w:rsidRPr="0072755A" w:rsidRDefault="006A33A0" w:rsidP="0035268A">
            <w:pPr>
              <w:keepNext/>
              <w:jc w:val="center"/>
              <w:rPr>
                <w:b/>
              </w:rPr>
            </w:pPr>
            <w:r w:rsidRPr="0072755A">
              <w:rPr>
                <w:b/>
              </w:rPr>
              <w:t>D</w:t>
            </w:r>
          </w:p>
        </w:tc>
        <w:tc>
          <w:tcPr>
            <w:tcW w:w="2725" w:type="dxa"/>
          </w:tcPr>
          <w:p w14:paraId="0ABFF049" w14:textId="77777777" w:rsidR="006A33A0" w:rsidRPr="002E4EEB" w:rsidRDefault="006A33A0" w:rsidP="0035268A">
            <w:pPr>
              <w:keepNext/>
              <w:rPr>
                <w:b/>
              </w:rPr>
            </w:pPr>
            <w:r w:rsidRPr="002E4EEB">
              <w:rPr>
                <w:b/>
              </w:rPr>
              <w:t>Jeśli powód odrzucenia to „</w:t>
            </w:r>
            <w:r w:rsidRPr="002E4EEB">
              <w:rPr>
                <w:b/>
                <w:lang w:eastAsia="en-GB"/>
              </w:rPr>
              <w:t>zawartość e-AD niezgodna z danymi wywozu</w:t>
            </w:r>
            <w:r w:rsidRPr="002E4EEB">
              <w:rPr>
                <w:b/>
              </w:rPr>
              <w:t xml:space="preserve">” (4), wtedy ‘R’. </w:t>
            </w:r>
            <w:r>
              <w:rPr>
                <w:b/>
              </w:rPr>
              <w:br/>
              <w:t>W pozostałych przypadkach nie stosuje się.</w:t>
            </w:r>
          </w:p>
        </w:tc>
        <w:tc>
          <w:tcPr>
            <w:tcW w:w="3979" w:type="dxa"/>
          </w:tcPr>
          <w:p w14:paraId="0071E109" w14:textId="77777777" w:rsidR="006A33A0" w:rsidRPr="0072755A" w:rsidRDefault="006A33A0" w:rsidP="0035268A">
            <w:pPr>
              <w:rPr>
                <w:b/>
              </w:rPr>
            </w:pPr>
          </w:p>
        </w:tc>
        <w:tc>
          <w:tcPr>
            <w:tcW w:w="1051" w:type="dxa"/>
            <w:gridSpan w:val="2"/>
          </w:tcPr>
          <w:p w14:paraId="2BD2D8CF" w14:textId="77777777" w:rsidR="006A33A0" w:rsidRPr="0072755A" w:rsidRDefault="006A33A0" w:rsidP="0035268A">
            <w:pPr>
              <w:keepNext/>
              <w:rPr>
                <w:b/>
              </w:rPr>
            </w:pPr>
            <w:r w:rsidRPr="0072755A">
              <w:rPr>
                <w:b/>
              </w:rPr>
              <w:t>1x</w:t>
            </w:r>
          </w:p>
        </w:tc>
      </w:tr>
      <w:tr w:rsidR="006A33A0" w:rsidRPr="009079F8" w14:paraId="3B7D2CEB" w14:textId="77777777" w:rsidTr="00C84357">
        <w:tc>
          <w:tcPr>
            <w:tcW w:w="446" w:type="dxa"/>
            <w:gridSpan w:val="2"/>
          </w:tcPr>
          <w:p w14:paraId="3311265D" w14:textId="77777777" w:rsidR="006A33A0" w:rsidRPr="009079F8" w:rsidRDefault="006A33A0" w:rsidP="0035268A">
            <w:pPr>
              <w:rPr>
                <w:b/>
              </w:rPr>
            </w:pPr>
          </w:p>
        </w:tc>
        <w:tc>
          <w:tcPr>
            <w:tcW w:w="435" w:type="dxa"/>
            <w:gridSpan w:val="2"/>
          </w:tcPr>
          <w:p w14:paraId="33F99933" w14:textId="77777777" w:rsidR="006A33A0" w:rsidRPr="009079F8" w:rsidRDefault="006A33A0" w:rsidP="0035268A">
            <w:pPr>
              <w:rPr>
                <w:i/>
              </w:rPr>
            </w:pPr>
            <w:r>
              <w:rPr>
                <w:i/>
              </w:rPr>
              <w:t>a</w:t>
            </w:r>
          </w:p>
        </w:tc>
        <w:tc>
          <w:tcPr>
            <w:tcW w:w="4479" w:type="dxa"/>
          </w:tcPr>
          <w:p w14:paraId="09770416" w14:textId="77777777" w:rsidR="006A33A0" w:rsidRPr="00B26FEC" w:rsidRDefault="006A33A0" w:rsidP="0035268A">
            <w:r w:rsidRPr="00B26FEC">
              <w:t>Lokalny numer referencyjny</w:t>
            </w:r>
          </w:p>
          <w:p w14:paraId="35E46934" w14:textId="77777777" w:rsidR="006A33A0" w:rsidRPr="009079F8" w:rsidRDefault="006A33A0" w:rsidP="0035268A">
            <w:r>
              <w:rPr>
                <w:rFonts w:ascii="Courier New" w:hAnsi="Courier New" w:cs="Courier New"/>
                <w:noProof/>
                <w:color w:val="0000FF"/>
                <w:szCs w:val="20"/>
              </w:rPr>
              <w:t>LocalReferenceNumber</w:t>
            </w:r>
          </w:p>
        </w:tc>
        <w:tc>
          <w:tcPr>
            <w:tcW w:w="429" w:type="dxa"/>
          </w:tcPr>
          <w:p w14:paraId="16A4C5FC" w14:textId="77777777" w:rsidR="006A33A0" w:rsidRPr="009079F8" w:rsidRDefault="006A33A0" w:rsidP="0035268A">
            <w:pPr>
              <w:jc w:val="center"/>
            </w:pPr>
            <w:r>
              <w:t>D</w:t>
            </w:r>
          </w:p>
        </w:tc>
        <w:tc>
          <w:tcPr>
            <w:tcW w:w="2725" w:type="dxa"/>
          </w:tcPr>
          <w:p w14:paraId="4A4C2312" w14:textId="608D1643" w:rsidR="006A33A0" w:rsidRPr="009079F8" w:rsidRDefault="006A33A0" w:rsidP="0035268A">
            <w:r>
              <w:t xml:space="preserve">Co najmniej jeden </w:t>
            </w:r>
            <w:r>
              <w:br/>
              <w:t xml:space="preserve">z elementów </w:t>
            </w:r>
            <w:r w:rsidR="00823C6D">
              <w:t xml:space="preserve">5a lub 5b </w:t>
            </w:r>
            <w:r>
              <w:t>powinien być obecny.</w:t>
            </w:r>
          </w:p>
        </w:tc>
        <w:tc>
          <w:tcPr>
            <w:tcW w:w="3979" w:type="dxa"/>
          </w:tcPr>
          <w:p w14:paraId="65EA512A" w14:textId="77777777" w:rsidR="006A33A0" w:rsidRPr="009079F8" w:rsidRDefault="006A33A0" w:rsidP="0035268A">
            <w:r>
              <w:t>Numer LRN z deklaracji wywozowej</w:t>
            </w:r>
          </w:p>
        </w:tc>
        <w:tc>
          <w:tcPr>
            <w:tcW w:w="1051" w:type="dxa"/>
            <w:gridSpan w:val="2"/>
          </w:tcPr>
          <w:p w14:paraId="69389A1D" w14:textId="77777777" w:rsidR="006A33A0" w:rsidRPr="009079F8" w:rsidRDefault="006A33A0" w:rsidP="0035268A">
            <w:r>
              <w:t>an..22</w:t>
            </w:r>
          </w:p>
        </w:tc>
      </w:tr>
      <w:tr w:rsidR="006A33A0" w:rsidRPr="009079F8" w14:paraId="37D325C0" w14:textId="77777777" w:rsidTr="00C84357">
        <w:tc>
          <w:tcPr>
            <w:tcW w:w="446" w:type="dxa"/>
            <w:gridSpan w:val="2"/>
          </w:tcPr>
          <w:p w14:paraId="4C30F9CE" w14:textId="77777777" w:rsidR="006A33A0" w:rsidRPr="009079F8" w:rsidRDefault="006A33A0" w:rsidP="0035268A">
            <w:pPr>
              <w:rPr>
                <w:b/>
              </w:rPr>
            </w:pPr>
          </w:p>
        </w:tc>
        <w:tc>
          <w:tcPr>
            <w:tcW w:w="435" w:type="dxa"/>
            <w:gridSpan w:val="2"/>
          </w:tcPr>
          <w:p w14:paraId="0DEC23CA" w14:textId="77777777" w:rsidR="006A33A0" w:rsidRPr="009079F8" w:rsidRDefault="006A33A0" w:rsidP="0035268A">
            <w:pPr>
              <w:rPr>
                <w:i/>
              </w:rPr>
            </w:pPr>
            <w:r>
              <w:rPr>
                <w:i/>
              </w:rPr>
              <w:t>b</w:t>
            </w:r>
          </w:p>
        </w:tc>
        <w:tc>
          <w:tcPr>
            <w:tcW w:w="4479" w:type="dxa"/>
          </w:tcPr>
          <w:p w14:paraId="3725A897" w14:textId="77777777" w:rsidR="006A33A0" w:rsidRDefault="006A33A0" w:rsidP="0035268A">
            <w:r>
              <w:t>Numer referencyjny dokumentu</w:t>
            </w:r>
          </w:p>
          <w:p w14:paraId="3AC18924" w14:textId="77777777" w:rsidR="006A33A0" w:rsidRPr="009079F8" w:rsidRDefault="006A33A0" w:rsidP="0035268A">
            <w:r>
              <w:rPr>
                <w:rFonts w:ascii="Courier New" w:hAnsi="Courier New" w:cs="Courier New"/>
                <w:noProof/>
                <w:color w:val="0000FF"/>
                <w:szCs w:val="20"/>
              </w:rPr>
              <w:t>DocumentReferenceNumber</w:t>
            </w:r>
          </w:p>
        </w:tc>
        <w:tc>
          <w:tcPr>
            <w:tcW w:w="429" w:type="dxa"/>
          </w:tcPr>
          <w:p w14:paraId="2DB6ED37" w14:textId="77777777" w:rsidR="006A33A0" w:rsidRPr="009079F8" w:rsidRDefault="006A33A0" w:rsidP="0035268A">
            <w:pPr>
              <w:jc w:val="center"/>
            </w:pPr>
            <w:r>
              <w:t>D</w:t>
            </w:r>
          </w:p>
        </w:tc>
        <w:tc>
          <w:tcPr>
            <w:tcW w:w="2725" w:type="dxa"/>
          </w:tcPr>
          <w:p w14:paraId="5DB7273A" w14:textId="098C1CB7" w:rsidR="006A33A0" w:rsidRPr="009079F8" w:rsidRDefault="006A33A0" w:rsidP="00823C6D">
            <w:r>
              <w:t xml:space="preserve">Co najmniej jeden </w:t>
            </w:r>
            <w:r>
              <w:br/>
              <w:t xml:space="preserve">z elementów </w:t>
            </w:r>
            <w:r w:rsidR="00823C6D">
              <w:t>5</w:t>
            </w:r>
            <w:r>
              <w:t xml:space="preserve">a lub </w:t>
            </w:r>
            <w:r w:rsidR="00823C6D">
              <w:t>5</w:t>
            </w:r>
            <w:r>
              <w:t>b powinien być obecny.</w:t>
            </w:r>
          </w:p>
        </w:tc>
        <w:tc>
          <w:tcPr>
            <w:tcW w:w="3979" w:type="dxa"/>
          </w:tcPr>
          <w:p w14:paraId="5668CA83" w14:textId="77777777" w:rsidR="006A33A0" w:rsidRPr="009079F8" w:rsidRDefault="006A33A0" w:rsidP="0035268A">
            <w:r>
              <w:t>Numer MRN lub SAD z deklaracji wywozowej.</w:t>
            </w:r>
          </w:p>
        </w:tc>
        <w:tc>
          <w:tcPr>
            <w:tcW w:w="1051" w:type="dxa"/>
            <w:gridSpan w:val="2"/>
          </w:tcPr>
          <w:p w14:paraId="0D2DF9C1" w14:textId="77777777" w:rsidR="006A33A0" w:rsidRPr="009079F8" w:rsidRDefault="006A33A0" w:rsidP="0035268A">
            <w:r>
              <w:t>an..21</w:t>
            </w:r>
          </w:p>
        </w:tc>
      </w:tr>
      <w:tr w:rsidR="006A33A0" w:rsidRPr="009079F8" w14:paraId="66638675" w14:textId="77777777" w:rsidTr="00C84357">
        <w:tc>
          <w:tcPr>
            <w:tcW w:w="881" w:type="dxa"/>
            <w:gridSpan w:val="4"/>
          </w:tcPr>
          <w:p w14:paraId="3A5BF8EA" w14:textId="6C3388A4" w:rsidR="006A33A0" w:rsidRPr="009079F8" w:rsidRDefault="0062375B" w:rsidP="0035268A">
            <w:pPr>
              <w:keepNext/>
              <w:rPr>
                <w:i/>
              </w:rPr>
            </w:pPr>
            <w:r>
              <w:rPr>
                <w:b/>
              </w:rPr>
              <w:t>5</w:t>
            </w:r>
            <w:r w:rsidR="006A33A0">
              <w:rPr>
                <w:b/>
              </w:rPr>
              <w:t>.1</w:t>
            </w:r>
          </w:p>
        </w:tc>
        <w:tc>
          <w:tcPr>
            <w:tcW w:w="4479" w:type="dxa"/>
          </w:tcPr>
          <w:p w14:paraId="7568EB64" w14:textId="77777777" w:rsidR="006A33A0" w:rsidRPr="000F7B4C" w:rsidRDefault="006A33A0" w:rsidP="0035268A">
            <w:pPr>
              <w:keepNext/>
              <w:rPr>
                <w:b/>
              </w:rPr>
            </w:pPr>
            <w:r>
              <w:rPr>
                <w:b/>
              </w:rPr>
              <w:t>Diagnoza</w:t>
            </w:r>
          </w:p>
          <w:p w14:paraId="551B58FB" w14:textId="77777777" w:rsidR="006A33A0" w:rsidRPr="009079F8" w:rsidRDefault="006A33A0" w:rsidP="0035268A">
            <w:pPr>
              <w:keepNext/>
              <w:rPr>
                <w:b/>
              </w:rPr>
            </w:pPr>
            <w:r>
              <w:rPr>
                <w:rFonts w:ascii="Courier New" w:hAnsi="Courier New" w:cs="Courier New"/>
                <w:noProof/>
                <w:color w:val="0000FF"/>
                <w:szCs w:val="20"/>
              </w:rPr>
              <w:t>Diagnosis</w:t>
            </w:r>
          </w:p>
        </w:tc>
        <w:tc>
          <w:tcPr>
            <w:tcW w:w="429" w:type="dxa"/>
          </w:tcPr>
          <w:p w14:paraId="1531868E" w14:textId="77777777" w:rsidR="006A33A0" w:rsidRPr="0072755A" w:rsidRDefault="006A33A0" w:rsidP="0035268A">
            <w:pPr>
              <w:keepNext/>
              <w:jc w:val="center"/>
              <w:rPr>
                <w:b/>
              </w:rPr>
            </w:pPr>
            <w:r w:rsidRPr="0072755A">
              <w:rPr>
                <w:b/>
              </w:rPr>
              <w:t>R</w:t>
            </w:r>
          </w:p>
        </w:tc>
        <w:tc>
          <w:tcPr>
            <w:tcW w:w="2725" w:type="dxa"/>
          </w:tcPr>
          <w:p w14:paraId="2803A23F" w14:textId="77777777" w:rsidR="006A33A0" w:rsidRPr="0072755A" w:rsidRDefault="006A33A0" w:rsidP="0035268A">
            <w:pPr>
              <w:keepNext/>
              <w:rPr>
                <w:b/>
              </w:rPr>
            </w:pPr>
          </w:p>
        </w:tc>
        <w:tc>
          <w:tcPr>
            <w:tcW w:w="3979" w:type="dxa"/>
          </w:tcPr>
          <w:p w14:paraId="2E740841" w14:textId="77777777" w:rsidR="006A33A0" w:rsidRPr="0072755A" w:rsidRDefault="006A33A0" w:rsidP="0035268A">
            <w:pPr>
              <w:rPr>
                <w:b/>
              </w:rPr>
            </w:pPr>
          </w:p>
        </w:tc>
        <w:tc>
          <w:tcPr>
            <w:tcW w:w="1051" w:type="dxa"/>
            <w:gridSpan w:val="2"/>
          </w:tcPr>
          <w:p w14:paraId="346D7663" w14:textId="77777777" w:rsidR="006A33A0" w:rsidRPr="0072755A" w:rsidRDefault="006A33A0" w:rsidP="0035268A">
            <w:pPr>
              <w:keepNext/>
              <w:rPr>
                <w:b/>
              </w:rPr>
            </w:pPr>
            <w:r w:rsidRPr="0072755A">
              <w:rPr>
                <w:b/>
              </w:rPr>
              <w:t>999x</w:t>
            </w:r>
          </w:p>
        </w:tc>
      </w:tr>
      <w:tr w:rsidR="006A33A0" w:rsidRPr="009079F8" w14:paraId="5F229BAC" w14:textId="77777777" w:rsidTr="00C84357">
        <w:tc>
          <w:tcPr>
            <w:tcW w:w="446" w:type="dxa"/>
            <w:gridSpan w:val="2"/>
          </w:tcPr>
          <w:p w14:paraId="132A362F" w14:textId="77777777" w:rsidR="006A33A0" w:rsidRPr="009079F8" w:rsidRDefault="006A33A0" w:rsidP="0035268A">
            <w:pPr>
              <w:rPr>
                <w:b/>
              </w:rPr>
            </w:pPr>
          </w:p>
        </w:tc>
        <w:tc>
          <w:tcPr>
            <w:tcW w:w="435" w:type="dxa"/>
            <w:gridSpan w:val="2"/>
          </w:tcPr>
          <w:p w14:paraId="556D7054" w14:textId="77777777" w:rsidR="006A33A0" w:rsidRPr="009079F8" w:rsidRDefault="006A33A0" w:rsidP="0035268A">
            <w:pPr>
              <w:rPr>
                <w:i/>
              </w:rPr>
            </w:pPr>
            <w:r w:rsidRPr="009079F8">
              <w:rPr>
                <w:i/>
              </w:rPr>
              <w:t>a</w:t>
            </w:r>
          </w:p>
        </w:tc>
        <w:tc>
          <w:tcPr>
            <w:tcW w:w="4479" w:type="dxa"/>
          </w:tcPr>
          <w:p w14:paraId="627B3CC0" w14:textId="657C61F6" w:rsidR="006A33A0" w:rsidRDefault="0062375B" w:rsidP="0035268A">
            <w:pPr>
              <w:pStyle w:val="pqiTabBody"/>
            </w:pPr>
            <w:r>
              <w:t>DD</w:t>
            </w:r>
            <w:r w:rsidR="006A33A0">
              <w:t>ARC</w:t>
            </w:r>
          </w:p>
          <w:p w14:paraId="2CD683B8" w14:textId="68D330F1" w:rsidR="006A33A0" w:rsidRPr="00E4590B" w:rsidRDefault="00CB2D42" w:rsidP="0035268A">
            <w:pPr>
              <w:rPr>
                <w:rFonts w:ascii="Courier New" w:hAnsi="Courier New" w:cs="Courier New"/>
                <w:noProof/>
                <w:color w:val="0000FF"/>
                <w:szCs w:val="20"/>
              </w:rPr>
            </w:pPr>
            <w:r w:rsidRPr="00CB2D42">
              <w:rPr>
                <w:rFonts w:ascii="Courier New" w:hAnsi="Courier New" w:cs="Courier New"/>
                <w:noProof/>
                <w:color w:val="0000FF"/>
                <w:szCs w:val="20"/>
              </w:rPr>
              <w:t>DeliveryDocumentAdministrativeReferenceCode</w:t>
            </w:r>
          </w:p>
        </w:tc>
        <w:tc>
          <w:tcPr>
            <w:tcW w:w="429" w:type="dxa"/>
          </w:tcPr>
          <w:p w14:paraId="3C87E7E3" w14:textId="77777777" w:rsidR="006A33A0" w:rsidRPr="009079F8" w:rsidRDefault="006A33A0" w:rsidP="0035268A">
            <w:pPr>
              <w:jc w:val="center"/>
            </w:pPr>
            <w:r>
              <w:t>R</w:t>
            </w:r>
          </w:p>
        </w:tc>
        <w:tc>
          <w:tcPr>
            <w:tcW w:w="2725" w:type="dxa"/>
          </w:tcPr>
          <w:p w14:paraId="44D7B23A" w14:textId="77777777" w:rsidR="006A33A0" w:rsidRPr="009079F8" w:rsidRDefault="006A33A0" w:rsidP="0035268A"/>
        </w:tc>
        <w:tc>
          <w:tcPr>
            <w:tcW w:w="3979" w:type="dxa"/>
          </w:tcPr>
          <w:p w14:paraId="21DD2ED8" w14:textId="2154C260" w:rsidR="006A33A0" w:rsidRPr="009079F8" w:rsidRDefault="006A33A0" w:rsidP="0035268A">
            <w:r>
              <w:t>A</w:t>
            </w:r>
            <w:r w:rsidRPr="00B35B41">
              <w:t>dministracyjny numer referencyjny</w:t>
            </w:r>
            <w:r w:rsidR="00CB2D42">
              <w:t xml:space="preserve"> dokumentu dostawy</w:t>
            </w:r>
          </w:p>
        </w:tc>
        <w:tc>
          <w:tcPr>
            <w:tcW w:w="1051" w:type="dxa"/>
            <w:gridSpan w:val="2"/>
          </w:tcPr>
          <w:p w14:paraId="3D5ACACB" w14:textId="77777777" w:rsidR="006A33A0" w:rsidRPr="009079F8" w:rsidRDefault="006A33A0" w:rsidP="0035268A">
            <w:r>
              <w:t>an21</w:t>
            </w:r>
          </w:p>
        </w:tc>
      </w:tr>
      <w:tr w:rsidR="006A33A0" w:rsidRPr="009079F8" w14:paraId="3D458988" w14:textId="77777777" w:rsidTr="00C84357">
        <w:tc>
          <w:tcPr>
            <w:tcW w:w="446" w:type="dxa"/>
            <w:gridSpan w:val="2"/>
          </w:tcPr>
          <w:p w14:paraId="4DBAEBBA" w14:textId="77777777" w:rsidR="006A33A0" w:rsidRPr="009079F8" w:rsidRDefault="006A33A0" w:rsidP="0035268A">
            <w:pPr>
              <w:rPr>
                <w:b/>
              </w:rPr>
            </w:pPr>
          </w:p>
        </w:tc>
        <w:tc>
          <w:tcPr>
            <w:tcW w:w="435" w:type="dxa"/>
            <w:gridSpan w:val="2"/>
          </w:tcPr>
          <w:p w14:paraId="16F21B09" w14:textId="77777777" w:rsidR="006A33A0" w:rsidRPr="009079F8" w:rsidRDefault="006A33A0" w:rsidP="0035268A">
            <w:pPr>
              <w:rPr>
                <w:i/>
              </w:rPr>
            </w:pPr>
            <w:r>
              <w:rPr>
                <w:i/>
              </w:rPr>
              <w:t>b</w:t>
            </w:r>
          </w:p>
        </w:tc>
        <w:tc>
          <w:tcPr>
            <w:tcW w:w="4479" w:type="dxa"/>
          </w:tcPr>
          <w:p w14:paraId="6103E14A" w14:textId="77777777" w:rsidR="006A33A0" w:rsidRDefault="006A33A0" w:rsidP="0035268A">
            <w:pPr>
              <w:pStyle w:val="pqiTabBody"/>
            </w:pPr>
            <w:r>
              <w:t>Unikalny numer referencyjny</w:t>
            </w:r>
          </w:p>
          <w:p w14:paraId="6CE6B67C" w14:textId="77777777" w:rsidR="006A33A0" w:rsidRPr="009079F8" w:rsidRDefault="006A33A0" w:rsidP="0035268A">
            <w:r>
              <w:rPr>
                <w:rFonts w:ascii="Courier New" w:hAnsi="Courier New" w:cs="Courier New"/>
                <w:noProof/>
                <w:color w:val="0000FF"/>
                <w:szCs w:val="20"/>
              </w:rPr>
              <w:t>BodyRecordUniqueReference</w:t>
            </w:r>
          </w:p>
        </w:tc>
        <w:tc>
          <w:tcPr>
            <w:tcW w:w="429" w:type="dxa"/>
          </w:tcPr>
          <w:p w14:paraId="69F3B4BF" w14:textId="77777777" w:rsidR="006A33A0" w:rsidRPr="009079F8" w:rsidRDefault="006A33A0" w:rsidP="0035268A">
            <w:pPr>
              <w:jc w:val="center"/>
            </w:pPr>
            <w:r>
              <w:t>R</w:t>
            </w:r>
          </w:p>
        </w:tc>
        <w:tc>
          <w:tcPr>
            <w:tcW w:w="2725" w:type="dxa"/>
          </w:tcPr>
          <w:p w14:paraId="4569ED69" w14:textId="77777777" w:rsidR="006A33A0" w:rsidRPr="009079F8" w:rsidRDefault="006A33A0" w:rsidP="0035268A">
            <w:r>
              <w:t>Wartość musi być większa od zera.</w:t>
            </w:r>
          </w:p>
        </w:tc>
        <w:tc>
          <w:tcPr>
            <w:tcW w:w="3979" w:type="dxa"/>
          </w:tcPr>
          <w:p w14:paraId="0BC5AFD0" w14:textId="77777777" w:rsidR="006A33A0" w:rsidRPr="009079F8" w:rsidRDefault="006A33A0" w:rsidP="0035268A"/>
        </w:tc>
        <w:tc>
          <w:tcPr>
            <w:tcW w:w="1051" w:type="dxa"/>
            <w:gridSpan w:val="2"/>
          </w:tcPr>
          <w:p w14:paraId="39F669CC" w14:textId="77777777" w:rsidR="006A33A0" w:rsidRPr="009079F8" w:rsidRDefault="006A33A0" w:rsidP="0035268A">
            <w:r>
              <w:t>n..3</w:t>
            </w:r>
          </w:p>
        </w:tc>
      </w:tr>
      <w:tr w:rsidR="006A33A0" w:rsidRPr="009079F8" w14:paraId="556A836E" w14:textId="77777777" w:rsidTr="00C84357">
        <w:tc>
          <w:tcPr>
            <w:tcW w:w="446" w:type="dxa"/>
            <w:gridSpan w:val="2"/>
          </w:tcPr>
          <w:p w14:paraId="2FB9F8C1" w14:textId="77777777" w:rsidR="006A33A0" w:rsidRPr="009079F8" w:rsidRDefault="006A33A0" w:rsidP="0035268A">
            <w:pPr>
              <w:rPr>
                <w:b/>
              </w:rPr>
            </w:pPr>
          </w:p>
        </w:tc>
        <w:tc>
          <w:tcPr>
            <w:tcW w:w="435" w:type="dxa"/>
            <w:gridSpan w:val="2"/>
          </w:tcPr>
          <w:p w14:paraId="0C88CF7F" w14:textId="77777777" w:rsidR="006A33A0" w:rsidRPr="009079F8" w:rsidRDefault="006A33A0" w:rsidP="0035268A">
            <w:pPr>
              <w:rPr>
                <w:i/>
              </w:rPr>
            </w:pPr>
            <w:r>
              <w:rPr>
                <w:i/>
              </w:rPr>
              <w:t>c</w:t>
            </w:r>
          </w:p>
        </w:tc>
        <w:tc>
          <w:tcPr>
            <w:tcW w:w="4479" w:type="dxa"/>
          </w:tcPr>
          <w:p w14:paraId="778CE445" w14:textId="77777777" w:rsidR="006A33A0" w:rsidRDefault="006A33A0" w:rsidP="0035268A">
            <w:pPr>
              <w:pStyle w:val="pqiTabBody"/>
            </w:pPr>
            <w:r w:rsidRPr="009079F8">
              <w:t xml:space="preserve">Kod </w:t>
            </w:r>
            <w:r>
              <w:t>diagnozy</w:t>
            </w:r>
          </w:p>
          <w:p w14:paraId="731E208D" w14:textId="77777777" w:rsidR="006A33A0" w:rsidRPr="009079F8" w:rsidRDefault="006A33A0" w:rsidP="0035268A">
            <w:r>
              <w:rPr>
                <w:rFonts w:ascii="Courier New" w:hAnsi="Courier New" w:cs="Courier New"/>
                <w:noProof/>
                <w:color w:val="0000FF"/>
                <w:szCs w:val="20"/>
              </w:rPr>
              <w:t>DiagnosisCode</w:t>
            </w:r>
          </w:p>
        </w:tc>
        <w:tc>
          <w:tcPr>
            <w:tcW w:w="429" w:type="dxa"/>
          </w:tcPr>
          <w:p w14:paraId="65D3BA3B" w14:textId="77777777" w:rsidR="006A33A0" w:rsidRPr="009079F8" w:rsidRDefault="006A33A0" w:rsidP="0035268A">
            <w:pPr>
              <w:jc w:val="center"/>
            </w:pPr>
            <w:r>
              <w:t>R</w:t>
            </w:r>
          </w:p>
        </w:tc>
        <w:tc>
          <w:tcPr>
            <w:tcW w:w="2725" w:type="dxa"/>
          </w:tcPr>
          <w:p w14:paraId="069C50C3" w14:textId="77777777" w:rsidR="006A33A0" w:rsidRPr="009079F8" w:rsidRDefault="006A33A0" w:rsidP="0035268A"/>
        </w:tc>
        <w:tc>
          <w:tcPr>
            <w:tcW w:w="3979" w:type="dxa"/>
          </w:tcPr>
          <w:p w14:paraId="35D30ED3" w14:textId="77777777" w:rsidR="006A33A0" w:rsidRPr="009079F8" w:rsidRDefault="006A33A0" w:rsidP="0035268A">
            <w:pPr>
              <w:pStyle w:val="pqiTabBody"/>
            </w:pPr>
            <w:r w:rsidRPr="009079F8">
              <w:t>Możliwe wartości są następujące:</w:t>
            </w:r>
          </w:p>
          <w:p w14:paraId="7CEC8127" w14:textId="77777777" w:rsidR="006A33A0" w:rsidRDefault="006A33A0" w:rsidP="0035268A">
            <w:r>
              <w:t>1 – nieznany ARC</w:t>
            </w:r>
          </w:p>
          <w:p w14:paraId="1823A078" w14:textId="77777777" w:rsidR="006A33A0" w:rsidRDefault="006A33A0" w:rsidP="0035268A">
            <w:r>
              <w:t>2 – n</w:t>
            </w:r>
            <w:r w:rsidRPr="00211F27">
              <w:t>umer identyfikacyjny pozycji towarowej nie istnieje w e-AD</w:t>
            </w:r>
          </w:p>
          <w:p w14:paraId="29CFD344" w14:textId="77777777" w:rsidR="006A33A0" w:rsidRDefault="006A33A0" w:rsidP="0035268A">
            <w:r>
              <w:t>3 – brak pozycji</w:t>
            </w:r>
            <w:r w:rsidRPr="00914057">
              <w:t xml:space="preserve"> wyrobu</w:t>
            </w:r>
            <w:r>
              <w:t xml:space="preserve"> w deklaracji eksportowej</w:t>
            </w:r>
          </w:p>
          <w:p w14:paraId="24E8AFF8" w14:textId="77777777" w:rsidR="006A33A0" w:rsidRDefault="006A33A0" w:rsidP="0035268A">
            <w:r>
              <w:t>4 – niezgodna masa / ciężar</w:t>
            </w:r>
          </w:p>
          <w:p w14:paraId="0DB395E3" w14:textId="77777777" w:rsidR="006A33A0" w:rsidRDefault="006A33A0" w:rsidP="0035268A">
            <w:r>
              <w:t>5 – kod rodzaju miejsca przeznaczenia to nie wywóz</w:t>
            </w:r>
          </w:p>
          <w:p w14:paraId="3D89E24F" w14:textId="77777777" w:rsidR="006A33A0" w:rsidRPr="009079F8" w:rsidRDefault="006A33A0" w:rsidP="0035268A">
            <w:r>
              <w:t>6 – kody CN nie zgadzają się</w:t>
            </w:r>
          </w:p>
        </w:tc>
        <w:tc>
          <w:tcPr>
            <w:tcW w:w="1051" w:type="dxa"/>
            <w:gridSpan w:val="2"/>
          </w:tcPr>
          <w:p w14:paraId="6DBBB70E" w14:textId="77777777" w:rsidR="006A33A0" w:rsidRPr="009079F8" w:rsidRDefault="006A33A0" w:rsidP="0035268A">
            <w:r>
              <w:t>n1</w:t>
            </w:r>
          </w:p>
        </w:tc>
      </w:tr>
      <w:tr w:rsidR="006A33A0" w:rsidRPr="009079F8" w14:paraId="5AC8FE84" w14:textId="77777777" w:rsidTr="00C84357">
        <w:tc>
          <w:tcPr>
            <w:tcW w:w="881" w:type="dxa"/>
            <w:gridSpan w:val="4"/>
          </w:tcPr>
          <w:p w14:paraId="7240E9CD" w14:textId="1BC931FA" w:rsidR="006A33A0" w:rsidRPr="009079F8" w:rsidRDefault="0062375B" w:rsidP="0035268A">
            <w:pPr>
              <w:keepNext/>
              <w:rPr>
                <w:i/>
              </w:rPr>
            </w:pPr>
            <w:r>
              <w:rPr>
                <w:b/>
              </w:rPr>
              <w:t>6</w:t>
            </w:r>
          </w:p>
        </w:tc>
        <w:tc>
          <w:tcPr>
            <w:tcW w:w="4479" w:type="dxa"/>
          </w:tcPr>
          <w:p w14:paraId="3F564B51" w14:textId="77777777" w:rsidR="006A33A0" w:rsidRPr="000F7B4C" w:rsidRDefault="006A33A0" w:rsidP="0035268A">
            <w:pPr>
              <w:keepNext/>
              <w:rPr>
                <w:b/>
              </w:rPr>
            </w:pPr>
            <w:r>
              <w:rPr>
                <w:b/>
              </w:rPr>
              <w:t>Odrzucenie</w:t>
            </w:r>
          </w:p>
          <w:p w14:paraId="6C94475A" w14:textId="77777777" w:rsidR="006A33A0" w:rsidRPr="009079F8" w:rsidRDefault="006A33A0" w:rsidP="0035268A">
            <w:pPr>
              <w:keepNext/>
              <w:rPr>
                <w:b/>
              </w:rPr>
            </w:pPr>
            <w:r>
              <w:rPr>
                <w:rFonts w:ascii="Courier New" w:hAnsi="Courier New" w:cs="Courier New"/>
                <w:noProof/>
                <w:color w:val="0000FF"/>
                <w:szCs w:val="20"/>
              </w:rPr>
              <w:t>Rejection</w:t>
            </w:r>
          </w:p>
        </w:tc>
        <w:tc>
          <w:tcPr>
            <w:tcW w:w="429" w:type="dxa"/>
          </w:tcPr>
          <w:p w14:paraId="0F823B3D" w14:textId="77777777" w:rsidR="006A33A0" w:rsidRPr="0072755A" w:rsidRDefault="006A33A0" w:rsidP="0035268A">
            <w:pPr>
              <w:keepNext/>
              <w:jc w:val="center"/>
              <w:rPr>
                <w:b/>
              </w:rPr>
            </w:pPr>
            <w:r w:rsidRPr="0072755A">
              <w:rPr>
                <w:b/>
              </w:rPr>
              <w:t>R</w:t>
            </w:r>
          </w:p>
        </w:tc>
        <w:tc>
          <w:tcPr>
            <w:tcW w:w="2725" w:type="dxa"/>
          </w:tcPr>
          <w:p w14:paraId="12274A3C" w14:textId="77777777" w:rsidR="006A33A0" w:rsidRPr="0072755A" w:rsidRDefault="006A33A0" w:rsidP="0035268A">
            <w:pPr>
              <w:keepNext/>
              <w:rPr>
                <w:b/>
              </w:rPr>
            </w:pPr>
          </w:p>
        </w:tc>
        <w:tc>
          <w:tcPr>
            <w:tcW w:w="3979" w:type="dxa"/>
          </w:tcPr>
          <w:p w14:paraId="0857A6AF" w14:textId="77777777" w:rsidR="006A33A0" w:rsidRPr="0072755A" w:rsidRDefault="006A33A0" w:rsidP="0035268A">
            <w:pPr>
              <w:tabs>
                <w:tab w:val="center" w:pos="1952"/>
              </w:tabs>
              <w:rPr>
                <w:b/>
              </w:rPr>
            </w:pPr>
          </w:p>
        </w:tc>
        <w:tc>
          <w:tcPr>
            <w:tcW w:w="1051" w:type="dxa"/>
            <w:gridSpan w:val="2"/>
          </w:tcPr>
          <w:p w14:paraId="25A2349C" w14:textId="77777777" w:rsidR="006A33A0" w:rsidRPr="0072755A" w:rsidRDefault="006A33A0" w:rsidP="0035268A">
            <w:pPr>
              <w:keepNext/>
              <w:rPr>
                <w:b/>
              </w:rPr>
            </w:pPr>
            <w:r>
              <w:rPr>
                <w:b/>
              </w:rPr>
              <w:t>1</w:t>
            </w:r>
            <w:r w:rsidRPr="0072755A">
              <w:rPr>
                <w:b/>
              </w:rPr>
              <w:t>x</w:t>
            </w:r>
          </w:p>
        </w:tc>
      </w:tr>
      <w:tr w:rsidR="006A33A0" w:rsidRPr="009079F8" w14:paraId="3EDB5756" w14:textId="77777777" w:rsidTr="00C84357">
        <w:tc>
          <w:tcPr>
            <w:tcW w:w="446" w:type="dxa"/>
            <w:gridSpan w:val="2"/>
          </w:tcPr>
          <w:p w14:paraId="6BD8F07B" w14:textId="77777777" w:rsidR="006A33A0" w:rsidRPr="009079F8" w:rsidRDefault="006A33A0" w:rsidP="0035268A">
            <w:pPr>
              <w:rPr>
                <w:b/>
              </w:rPr>
            </w:pPr>
          </w:p>
        </w:tc>
        <w:tc>
          <w:tcPr>
            <w:tcW w:w="435" w:type="dxa"/>
            <w:gridSpan w:val="2"/>
          </w:tcPr>
          <w:p w14:paraId="7C8E996A" w14:textId="77777777" w:rsidR="006A33A0" w:rsidRPr="009079F8" w:rsidRDefault="006A33A0" w:rsidP="0035268A">
            <w:pPr>
              <w:rPr>
                <w:i/>
              </w:rPr>
            </w:pPr>
            <w:r w:rsidRPr="009079F8">
              <w:rPr>
                <w:i/>
              </w:rPr>
              <w:t>a</w:t>
            </w:r>
          </w:p>
        </w:tc>
        <w:tc>
          <w:tcPr>
            <w:tcW w:w="4479" w:type="dxa"/>
          </w:tcPr>
          <w:p w14:paraId="05A065BB" w14:textId="77777777" w:rsidR="006A33A0" w:rsidRDefault="006A33A0" w:rsidP="0035268A">
            <w:pPr>
              <w:pStyle w:val="pqiTabBody"/>
            </w:pPr>
            <w:r>
              <w:t>Data i czas odrzucenia</w:t>
            </w:r>
          </w:p>
          <w:p w14:paraId="756B71E6" w14:textId="77777777" w:rsidR="006A33A0" w:rsidRPr="009079F8" w:rsidRDefault="006A33A0" w:rsidP="0035268A">
            <w:r>
              <w:rPr>
                <w:rFonts w:ascii="Courier New" w:hAnsi="Courier New" w:cs="Courier New"/>
                <w:noProof/>
                <w:color w:val="0000FF"/>
                <w:szCs w:val="20"/>
              </w:rPr>
              <w:lastRenderedPageBreak/>
              <w:t>RejectionDateAndTime</w:t>
            </w:r>
          </w:p>
        </w:tc>
        <w:tc>
          <w:tcPr>
            <w:tcW w:w="429" w:type="dxa"/>
          </w:tcPr>
          <w:p w14:paraId="35FD82E2" w14:textId="77777777" w:rsidR="006A33A0" w:rsidRPr="009079F8" w:rsidRDefault="006A33A0" w:rsidP="0035268A">
            <w:pPr>
              <w:jc w:val="center"/>
            </w:pPr>
            <w:r>
              <w:lastRenderedPageBreak/>
              <w:t>R</w:t>
            </w:r>
          </w:p>
        </w:tc>
        <w:tc>
          <w:tcPr>
            <w:tcW w:w="2725" w:type="dxa"/>
          </w:tcPr>
          <w:p w14:paraId="5992FB88" w14:textId="77777777" w:rsidR="006A33A0" w:rsidRPr="009079F8" w:rsidRDefault="006A33A0" w:rsidP="0035268A"/>
        </w:tc>
        <w:tc>
          <w:tcPr>
            <w:tcW w:w="3979" w:type="dxa"/>
          </w:tcPr>
          <w:p w14:paraId="76C86BAA" w14:textId="77777777" w:rsidR="006A33A0" w:rsidRPr="009079F8" w:rsidRDefault="006A33A0" w:rsidP="0035268A"/>
        </w:tc>
        <w:tc>
          <w:tcPr>
            <w:tcW w:w="1051" w:type="dxa"/>
            <w:gridSpan w:val="2"/>
          </w:tcPr>
          <w:p w14:paraId="01D7621B" w14:textId="77777777" w:rsidR="006A33A0" w:rsidRPr="009079F8" w:rsidRDefault="006A33A0" w:rsidP="0035268A">
            <w:r>
              <w:t>dateTime</w:t>
            </w:r>
          </w:p>
        </w:tc>
      </w:tr>
      <w:tr w:rsidR="006A33A0" w:rsidRPr="009079F8" w14:paraId="5475F3AC" w14:textId="77777777" w:rsidTr="00C84357">
        <w:tc>
          <w:tcPr>
            <w:tcW w:w="446" w:type="dxa"/>
            <w:gridSpan w:val="2"/>
          </w:tcPr>
          <w:p w14:paraId="7FB25A8D" w14:textId="77777777" w:rsidR="006A33A0" w:rsidRPr="009079F8" w:rsidRDefault="006A33A0" w:rsidP="0035268A">
            <w:pPr>
              <w:rPr>
                <w:b/>
              </w:rPr>
            </w:pPr>
          </w:p>
        </w:tc>
        <w:tc>
          <w:tcPr>
            <w:tcW w:w="435" w:type="dxa"/>
            <w:gridSpan w:val="2"/>
          </w:tcPr>
          <w:p w14:paraId="7848E208" w14:textId="77777777" w:rsidR="006A33A0" w:rsidRPr="009079F8" w:rsidRDefault="006A33A0" w:rsidP="0035268A">
            <w:pPr>
              <w:rPr>
                <w:i/>
              </w:rPr>
            </w:pPr>
            <w:r>
              <w:rPr>
                <w:i/>
              </w:rPr>
              <w:t>b</w:t>
            </w:r>
          </w:p>
        </w:tc>
        <w:tc>
          <w:tcPr>
            <w:tcW w:w="4479" w:type="dxa"/>
          </w:tcPr>
          <w:p w14:paraId="1F145534" w14:textId="77777777" w:rsidR="006A33A0" w:rsidRDefault="006A33A0" w:rsidP="0035268A">
            <w:pPr>
              <w:pStyle w:val="pqiTabBody"/>
            </w:pPr>
            <w:r>
              <w:t>Kod powodu odrzucenia</w:t>
            </w:r>
          </w:p>
          <w:p w14:paraId="6A156EF3" w14:textId="77777777" w:rsidR="006A33A0" w:rsidRPr="009079F8" w:rsidRDefault="006A33A0" w:rsidP="0035268A">
            <w:r>
              <w:rPr>
                <w:rFonts w:ascii="Courier New" w:hAnsi="Courier New" w:cs="Courier New"/>
                <w:noProof/>
                <w:color w:val="0000FF"/>
                <w:szCs w:val="20"/>
              </w:rPr>
              <w:t>RejectionReasonCode</w:t>
            </w:r>
          </w:p>
        </w:tc>
        <w:tc>
          <w:tcPr>
            <w:tcW w:w="429" w:type="dxa"/>
          </w:tcPr>
          <w:p w14:paraId="534E4FEB" w14:textId="77777777" w:rsidR="006A33A0" w:rsidRPr="009079F8" w:rsidRDefault="006A33A0" w:rsidP="0035268A">
            <w:pPr>
              <w:jc w:val="center"/>
            </w:pPr>
            <w:r>
              <w:t>R</w:t>
            </w:r>
          </w:p>
        </w:tc>
        <w:tc>
          <w:tcPr>
            <w:tcW w:w="2725" w:type="dxa"/>
          </w:tcPr>
          <w:p w14:paraId="7E5CDCEF" w14:textId="77777777" w:rsidR="006A33A0" w:rsidRPr="009079F8" w:rsidRDefault="006A33A0" w:rsidP="0035268A"/>
        </w:tc>
        <w:tc>
          <w:tcPr>
            <w:tcW w:w="3979" w:type="dxa"/>
          </w:tcPr>
          <w:p w14:paraId="4B94B29C" w14:textId="77777777" w:rsidR="006A33A0" w:rsidRPr="009079F8" w:rsidRDefault="006A33A0" w:rsidP="0035268A">
            <w:pPr>
              <w:pStyle w:val="pqiTabBody"/>
            </w:pPr>
            <w:r w:rsidRPr="009079F8">
              <w:t>Możliwe wartości są następujące:</w:t>
            </w:r>
          </w:p>
          <w:p w14:paraId="2294F931" w14:textId="77777777" w:rsidR="006A33A0" w:rsidRDefault="006A33A0" w:rsidP="0035268A">
            <w:pPr>
              <w:rPr>
                <w:lang w:eastAsia="en-GB"/>
              </w:rPr>
            </w:pPr>
            <w:r>
              <w:rPr>
                <w:lang w:eastAsia="en-GB"/>
              </w:rPr>
              <w:t>1 – nie znaleziono danych przywozu</w:t>
            </w:r>
          </w:p>
          <w:p w14:paraId="4828A391" w14:textId="77777777" w:rsidR="006A33A0" w:rsidRDefault="006A33A0" w:rsidP="0035268A">
            <w:pPr>
              <w:rPr>
                <w:lang w:eastAsia="en-GB"/>
              </w:rPr>
            </w:pPr>
            <w:r>
              <w:rPr>
                <w:lang w:eastAsia="en-GB"/>
              </w:rPr>
              <w:t>2 – zawartość e-AD niezgodna z danymi przywozu</w:t>
            </w:r>
          </w:p>
          <w:p w14:paraId="5A17D88D" w14:textId="77777777" w:rsidR="006A33A0" w:rsidRDefault="006A33A0" w:rsidP="0035268A">
            <w:pPr>
              <w:rPr>
                <w:lang w:eastAsia="en-GB"/>
              </w:rPr>
            </w:pPr>
            <w:r>
              <w:rPr>
                <w:lang w:eastAsia="en-GB"/>
              </w:rPr>
              <w:t>3 – nie znaleziono danych wywozu</w:t>
            </w:r>
          </w:p>
          <w:p w14:paraId="5FDB821F" w14:textId="77777777" w:rsidR="006A33A0" w:rsidRDefault="006A33A0" w:rsidP="0035268A">
            <w:pPr>
              <w:rPr>
                <w:lang w:eastAsia="en-GB"/>
              </w:rPr>
            </w:pPr>
            <w:r>
              <w:rPr>
                <w:lang w:eastAsia="en-GB"/>
              </w:rPr>
              <w:t>4 – zawartość e-AD niezgodna z danymi wywozu</w:t>
            </w:r>
          </w:p>
          <w:p w14:paraId="031BC47E" w14:textId="77777777" w:rsidR="006A33A0" w:rsidRPr="009079F8" w:rsidRDefault="006A33A0" w:rsidP="0035268A">
            <w:pPr>
              <w:rPr>
                <w:lang w:eastAsia="en-GB"/>
              </w:rPr>
            </w:pPr>
            <w:r>
              <w:rPr>
                <w:lang w:eastAsia="en-GB"/>
              </w:rPr>
              <w:t>5 – wyroby odrzucone w procedurze wywozu</w:t>
            </w:r>
          </w:p>
        </w:tc>
        <w:tc>
          <w:tcPr>
            <w:tcW w:w="1051" w:type="dxa"/>
            <w:gridSpan w:val="2"/>
          </w:tcPr>
          <w:p w14:paraId="5B4DD875" w14:textId="77777777" w:rsidR="006A33A0" w:rsidRPr="009079F8" w:rsidRDefault="006A33A0" w:rsidP="0035268A">
            <w:r>
              <w:t>n1</w:t>
            </w:r>
          </w:p>
        </w:tc>
      </w:tr>
      <w:tr w:rsidR="006A33A0" w:rsidRPr="009079F8" w14:paraId="33FE0E78" w14:textId="77777777" w:rsidTr="00C84357">
        <w:tc>
          <w:tcPr>
            <w:tcW w:w="881" w:type="dxa"/>
            <w:gridSpan w:val="4"/>
          </w:tcPr>
          <w:p w14:paraId="4C11DEEE" w14:textId="716DDF2E" w:rsidR="006A33A0" w:rsidRPr="009079F8" w:rsidRDefault="0062375B" w:rsidP="0035268A">
            <w:pPr>
              <w:keepNext/>
              <w:rPr>
                <w:i/>
              </w:rPr>
            </w:pPr>
            <w:r>
              <w:rPr>
                <w:b/>
              </w:rPr>
              <w:t>7</w:t>
            </w:r>
          </w:p>
        </w:tc>
        <w:tc>
          <w:tcPr>
            <w:tcW w:w="4479" w:type="dxa"/>
          </w:tcPr>
          <w:p w14:paraId="64A23B4F" w14:textId="77777777" w:rsidR="006A33A0" w:rsidRDefault="006A33A0" w:rsidP="0035268A">
            <w:pPr>
              <w:keepNext/>
              <w:rPr>
                <w:b/>
              </w:rPr>
            </w:pPr>
            <w:r>
              <w:rPr>
                <w:b/>
              </w:rPr>
              <w:t>O</w:t>
            </w:r>
            <w:r w:rsidRPr="0072755A">
              <w:rPr>
                <w:b/>
              </w:rPr>
              <w:t xml:space="preserve">drzucenie przy </w:t>
            </w:r>
            <w:r>
              <w:rPr>
                <w:b/>
              </w:rPr>
              <w:t>wywozie</w:t>
            </w:r>
          </w:p>
          <w:p w14:paraId="3ECA204A" w14:textId="5196A533" w:rsidR="006A33A0" w:rsidRPr="00E4590B" w:rsidRDefault="006A33A0" w:rsidP="0062375B">
            <w:pPr>
              <w:keepNext/>
              <w:rPr>
                <w:rFonts w:ascii="Courier New" w:hAnsi="Courier New" w:cs="Courier New"/>
                <w:noProof/>
                <w:color w:val="0000FF"/>
                <w:szCs w:val="20"/>
              </w:rPr>
            </w:pPr>
            <w:r w:rsidRPr="00E4590B">
              <w:rPr>
                <w:rFonts w:ascii="Courier New" w:hAnsi="Courier New" w:cs="Courier New"/>
                <w:noProof/>
                <w:color w:val="0000FF"/>
                <w:szCs w:val="20"/>
              </w:rPr>
              <w:t>CE</w:t>
            </w:r>
            <w:r w:rsidR="0062375B">
              <w:rPr>
                <w:rFonts w:ascii="Courier New" w:hAnsi="Courier New" w:cs="Courier New"/>
                <w:noProof/>
                <w:color w:val="0000FF"/>
                <w:szCs w:val="20"/>
              </w:rPr>
              <w:t>d</w:t>
            </w:r>
            <w:r w:rsidRPr="00E4590B">
              <w:rPr>
                <w:rFonts w:ascii="Courier New" w:hAnsi="Courier New" w:cs="Courier New"/>
                <w:noProof/>
                <w:color w:val="0000FF"/>
                <w:szCs w:val="20"/>
              </w:rPr>
              <w:t>dVal</w:t>
            </w:r>
          </w:p>
        </w:tc>
        <w:tc>
          <w:tcPr>
            <w:tcW w:w="429" w:type="dxa"/>
          </w:tcPr>
          <w:p w14:paraId="6B458182" w14:textId="77777777" w:rsidR="006A33A0" w:rsidRPr="0072755A" w:rsidRDefault="006A33A0" w:rsidP="0035268A">
            <w:pPr>
              <w:keepNext/>
              <w:jc w:val="center"/>
              <w:rPr>
                <w:b/>
              </w:rPr>
            </w:pPr>
            <w:r w:rsidRPr="0072755A">
              <w:rPr>
                <w:b/>
              </w:rPr>
              <w:t>D</w:t>
            </w:r>
          </w:p>
        </w:tc>
        <w:tc>
          <w:tcPr>
            <w:tcW w:w="2725" w:type="dxa"/>
          </w:tcPr>
          <w:p w14:paraId="64865521" w14:textId="77777777" w:rsidR="006A33A0" w:rsidRPr="0072755A" w:rsidRDefault="006A33A0" w:rsidP="0035268A">
            <w:pPr>
              <w:keepNext/>
              <w:rPr>
                <w:b/>
              </w:rPr>
            </w:pPr>
          </w:p>
        </w:tc>
        <w:tc>
          <w:tcPr>
            <w:tcW w:w="3979" w:type="dxa"/>
          </w:tcPr>
          <w:p w14:paraId="107CCB67" w14:textId="77777777" w:rsidR="006A33A0" w:rsidRPr="0072755A" w:rsidRDefault="006A33A0" w:rsidP="0035268A">
            <w:pPr>
              <w:keepNext/>
              <w:rPr>
                <w:b/>
              </w:rPr>
            </w:pPr>
            <w:r w:rsidRPr="0072755A">
              <w:rPr>
                <w:b/>
              </w:rPr>
              <w:t xml:space="preserve">Należy podać albo jeden element </w:t>
            </w:r>
            <w:r>
              <w:rPr>
                <w:b/>
              </w:rPr>
              <w:t>7</w:t>
            </w:r>
            <w:r w:rsidRPr="0072755A">
              <w:rPr>
                <w:b/>
              </w:rPr>
              <w:t xml:space="preserve"> (odrzucenie przy </w:t>
            </w:r>
            <w:r>
              <w:rPr>
                <w:b/>
              </w:rPr>
              <w:t>przywozie</w:t>
            </w:r>
            <w:r w:rsidRPr="0072755A">
              <w:rPr>
                <w:b/>
              </w:rPr>
              <w:t xml:space="preserve">) lub &gt;= 1 elementów </w:t>
            </w:r>
            <w:r>
              <w:rPr>
                <w:b/>
              </w:rPr>
              <w:t>6</w:t>
            </w:r>
            <w:r w:rsidRPr="0072755A">
              <w:rPr>
                <w:b/>
              </w:rPr>
              <w:t xml:space="preserve"> </w:t>
            </w:r>
          </w:p>
          <w:p w14:paraId="1E93DDED" w14:textId="77777777" w:rsidR="006A33A0" w:rsidRPr="0072755A" w:rsidRDefault="006A33A0" w:rsidP="0035268A">
            <w:pPr>
              <w:rPr>
                <w:b/>
              </w:rPr>
            </w:pPr>
            <w:r w:rsidRPr="0072755A">
              <w:rPr>
                <w:b/>
              </w:rPr>
              <w:t xml:space="preserve">(odrzucenie przy </w:t>
            </w:r>
            <w:r>
              <w:rPr>
                <w:b/>
              </w:rPr>
              <w:t>wywozie</w:t>
            </w:r>
            <w:r w:rsidRPr="0072755A">
              <w:rPr>
                <w:b/>
              </w:rPr>
              <w:t>)</w:t>
            </w:r>
          </w:p>
        </w:tc>
        <w:tc>
          <w:tcPr>
            <w:tcW w:w="1051" w:type="dxa"/>
            <w:gridSpan w:val="2"/>
          </w:tcPr>
          <w:p w14:paraId="29B586B8" w14:textId="77777777" w:rsidR="006A33A0" w:rsidRPr="0072755A" w:rsidRDefault="006A33A0" w:rsidP="0035268A">
            <w:pPr>
              <w:keepNext/>
              <w:rPr>
                <w:b/>
              </w:rPr>
            </w:pPr>
            <w:r w:rsidRPr="0072755A">
              <w:rPr>
                <w:b/>
              </w:rPr>
              <w:t>99x</w:t>
            </w:r>
          </w:p>
        </w:tc>
      </w:tr>
      <w:tr w:rsidR="006A33A0" w:rsidRPr="009079F8" w14:paraId="3BDB12A2" w14:textId="77777777" w:rsidTr="00C84357">
        <w:tc>
          <w:tcPr>
            <w:tcW w:w="446" w:type="dxa"/>
            <w:gridSpan w:val="2"/>
          </w:tcPr>
          <w:p w14:paraId="347DF254" w14:textId="77777777" w:rsidR="006A33A0" w:rsidRPr="009079F8" w:rsidRDefault="006A33A0" w:rsidP="0035268A">
            <w:pPr>
              <w:rPr>
                <w:b/>
              </w:rPr>
            </w:pPr>
          </w:p>
        </w:tc>
        <w:tc>
          <w:tcPr>
            <w:tcW w:w="435" w:type="dxa"/>
            <w:gridSpan w:val="2"/>
          </w:tcPr>
          <w:p w14:paraId="5EC64719" w14:textId="77777777" w:rsidR="006A33A0" w:rsidRPr="009079F8" w:rsidRDefault="006A33A0" w:rsidP="0035268A">
            <w:pPr>
              <w:rPr>
                <w:i/>
              </w:rPr>
            </w:pPr>
            <w:r w:rsidRPr="009079F8">
              <w:rPr>
                <w:i/>
              </w:rPr>
              <w:t>a</w:t>
            </w:r>
          </w:p>
        </w:tc>
        <w:tc>
          <w:tcPr>
            <w:tcW w:w="4479" w:type="dxa"/>
          </w:tcPr>
          <w:p w14:paraId="77A267F7" w14:textId="40464034" w:rsidR="006A33A0" w:rsidRDefault="00CB2D42" w:rsidP="0035268A">
            <w:pPr>
              <w:pStyle w:val="pqiTabBody"/>
            </w:pPr>
            <w:r>
              <w:t>DD</w:t>
            </w:r>
            <w:r w:rsidR="006A33A0">
              <w:t>ARC</w:t>
            </w:r>
          </w:p>
          <w:p w14:paraId="2C7B5F6D" w14:textId="47F2CE34" w:rsidR="006A33A0" w:rsidRPr="00E4590B" w:rsidRDefault="00CB2D42" w:rsidP="0035268A">
            <w:pPr>
              <w:rPr>
                <w:rFonts w:ascii="Courier New" w:hAnsi="Courier New" w:cs="Courier New"/>
                <w:noProof/>
                <w:color w:val="0000FF"/>
                <w:szCs w:val="20"/>
              </w:rPr>
            </w:pPr>
            <w:r w:rsidRPr="00CB2D42">
              <w:rPr>
                <w:rFonts w:ascii="Courier New" w:hAnsi="Courier New" w:cs="Courier New"/>
                <w:noProof/>
                <w:color w:val="0000FF"/>
                <w:szCs w:val="20"/>
              </w:rPr>
              <w:t>DeliveryDocumentAdministrativeReferenceCode</w:t>
            </w:r>
          </w:p>
        </w:tc>
        <w:tc>
          <w:tcPr>
            <w:tcW w:w="429" w:type="dxa"/>
          </w:tcPr>
          <w:p w14:paraId="14089345" w14:textId="77777777" w:rsidR="006A33A0" w:rsidRPr="009079F8" w:rsidRDefault="006A33A0" w:rsidP="0035268A">
            <w:pPr>
              <w:jc w:val="center"/>
            </w:pPr>
            <w:r>
              <w:t>R</w:t>
            </w:r>
          </w:p>
        </w:tc>
        <w:tc>
          <w:tcPr>
            <w:tcW w:w="2725" w:type="dxa"/>
          </w:tcPr>
          <w:p w14:paraId="28067A29" w14:textId="77777777" w:rsidR="006A33A0" w:rsidRPr="009079F8" w:rsidRDefault="006A33A0" w:rsidP="0035268A"/>
        </w:tc>
        <w:tc>
          <w:tcPr>
            <w:tcW w:w="3979" w:type="dxa"/>
          </w:tcPr>
          <w:p w14:paraId="1B89444C" w14:textId="3BA43621" w:rsidR="006A33A0" w:rsidRPr="009079F8" w:rsidRDefault="006A33A0" w:rsidP="0035268A">
            <w:r>
              <w:t>A</w:t>
            </w:r>
            <w:r w:rsidRPr="00B35B41">
              <w:t>dministracyjny numer referencyjny</w:t>
            </w:r>
            <w:r w:rsidR="00CB2D42">
              <w:t xml:space="preserve"> dokumentu dostawy</w:t>
            </w:r>
          </w:p>
        </w:tc>
        <w:tc>
          <w:tcPr>
            <w:tcW w:w="1051" w:type="dxa"/>
            <w:gridSpan w:val="2"/>
          </w:tcPr>
          <w:p w14:paraId="7C0DE36F" w14:textId="77777777" w:rsidR="006A33A0" w:rsidRPr="009079F8" w:rsidRDefault="006A33A0" w:rsidP="0035268A">
            <w:r>
              <w:t>an21</w:t>
            </w:r>
          </w:p>
        </w:tc>
      </w:tr>
      <w:tr w:rsidR="006A33A0" w:rsidRPr="009079F8" w14:paraId="01B13D87" w14:textId="77777777" w:rsidTr="00C84357">
        <w:tc>
          <w:tcPr>
            <w:tcW w:w="446" w:type="dxa"/>
            <w:gridSpan w:val="2"/>
          </w:tcPr>
          <w:p w14:paraId="5E66ADB0" w14:textId="77777777" w:rsidR="006A33A0" w:rsidRPr="009079F8" w:rsidRDefault="006A33A0" w:rsidP="0035268A">
            <w:pPr>
              <w:rPr>
                <w:b/>
              </w:rPr>
            </w:pPr>
          </w:p>
        </w:tc>
        <w:tc>
          <w:tcPr>
            <w:tcW w:w="435" w:type="dxa"/>
            <w:gridSpan w:val="2"/>
          </w:tcPr>
          <w:p w14:paraId="242214CD" w14:textId="77777777" w:rsidR="006A33A0" w:rsidRPr="009079F8" w:rsidRDefault="006A33A0" w:rsidP="0035268A">
            <w:pPr>
              <w:rPr>
                <w:i/>
              </w:rPr>
            </w:pPr>
            <w:r>
              <w:rPr>
                <w:i/>
              </w:rPr>
              <w:t>b</w:t>
            </w:r>
          </w:p>
        </w:tc>
        <w:tc>
          <w:tcPr>
            <w:tcW w:w="4479" w:type="dxa"/>
          </w:tcPr>
          <w:p w14:paraId="4A84CA79" w14:textId="77777777" w:rsidR="006A33A0" w:rsidRDefault="006A33A0" w:rsidP="0035268A">
            <w:pPr>
              <w:pStyle w:val="pqiTabBody"/>
            </w:pPr>
            <w:r>
              <w:t>Numer porządkowy</w:t>
            </w:r>
          </w:p>
          <w:p w14:paraId="6358612A" w14:textId="77777777" w:rsidR="006A33A0" w:rsidRPr="009079F8" w:rsidRDefault="006A33A0" w:rsidP="0035268A">
            <w:r>
              <w:rPr>
                <w:rFonts w:ascii="Courier New" w:hAnsi="Courier New" w:cs="Courier New"/>
                <w:noProof/>
                <w:color w:val="0000FF"/>
                <w:szCs w:val="20"/>
              </w:rPr>
              <w:t>SequenceNumber</w:t>
            </w:r>
          </w:p>
        </w:tc>
        <w:tc>
          <w:tcPr>
            <w:tcW w:w="429" w:type="dxa"/>
          </w:tcPr>
          <w:p w14:paraId="509486F6" w14:textId="77777777" w:rsidR="006A33A0" w:rsidRPr="009079F8" w:rsidRDefault="006A33A0" w:rsidP="0035268A">
            <w:pPr>
              <w:jc w:val="center"/>
            </w:pPr>
            <w:r>
              <w:t>R</w:t>
            </w:r>
          </w:p>
        </w:tc>
        <w:tc>
          <w:tcPr>
            <w:tcW w:w="2725" w:type="dxa"/>
          </w:tcPr>
          <w:p w14:paraId="6D0A6B20" w14:textId="77777777" w:rsidR="006A33A0" w:rsidRPr="009079F8" w:rsidRDefault="006A33A0" w:rsidP="0035268A"/>
        </w:tc>
        <w:tc>
          <w:tcPr>
            <w:tcW w:w="3979" w:type="dxa"/>
          </w:tcPr>
          <w:p w14:paraId="43BC89B6" w14:textId="77777777" w:rsidR="006A33A0" w:rsidRPr="009079F8" w:rsidRDefault="006A33A0" w:rsidP="0035268A">
            <w:pPr>
              <w:rPr>
                <w:lang w:eastAsia="en-GB"/>
              </w:rPr>
            </w:pPr>
          </w:p>
        </w:tc>
        <w:tc>
          <w:tcPr>
            <w:tcW w:w="1051" w:type="dxa"/>
            <w:gridSpan w:val="2"/>
          </w:tcPr>
          <w:p w14:paraId="32FBD1ED" w14:textId="77777777" w:rsidR="006A33A0" w:rsidRPr="009079F8" w:rsidRDefault="006A33A0" w:rsidP="0035268A">
            <w:r>
              <w:t>n..2</w:t>
            </w:r>
          </w:p>
        </w:tc>
      </w:tr>
      <w:tr w:rsidR="006A33A0" w:rsidRPr="009079F8" w14:paraId="3B226516" w14:textId="77777777" w:rsidTr="00C84357">
        <w:tc>
          <w:tcPr>
            <w:tcW w:w="881" w:type="dxa"/>
            <w:gridSpan w:val="4"/>
          </w:tcPr>
          <w:p w14:paraId="07922203" w14:textId="452C0683" w:rsidR="006A33A0" w:rsidRPr="009079F8" w:rsidRDefault="0062375B" w:rsidP="0035268A">
            <w:pPr>
              <w:keepNext/>
              <w:rPr>
                <w:i/>
              </w:rPr>
            </w:pPr>
            <w:r>
              <w:rPr>
                <w:b/>
              </w:rPr>
              <w:lastRenderedPageBreak/>
              <w:t>8</w:t>
            </w:r>
          </w:p>
        </w:tc>
        <w:tc>
          <w:tcPr>
            <w:tcW w:w="4479" w:type="dxa"/>
          </w:tcPr>
          <w:p w14:paraId="0C2F88E3" w14:textId="77777777" w:rsidR="006A33A0" w:rsidRDefault="006A33A0" w:rsidP="0035268A">
            <w:pPr>
              <w:keepNext/>
              <w:rPr>
                <w:b/>
              </w:rPr>
            </w:pPr>
            <w:r>
              <w:rPr>
                <w:b/>
              </w:rPr>
              <w:t>O</w:t>
            </w:r>
            <w:r w:rsidRPr="0072755A">
              <w:rPr>
                <w:b/>
              </w:rPr>
              <w:t xml:space="preserve">drzucenie przy </w:t>
            </w:r>
            <w:r>
              <w:rPr>
                <w:b/>
              </w:rPr>
              <w:t>przywozie</w:t>
            </w:r>
          </w:p>
          <w:p w14:paraId="16A334FD" w14:textId="05243BF4" w:rsidR="006A33A0" w:rsidRPr="00E4590B" w:rsidRDefault="0062375B" w:rsidP="0035268A">
            <w:pPr>
              <w:keepNext/>
              <w:rPr>
                <w:rFonts w:ascii="Courier New" w:hAnsi="Courier New" w:cs="Courier New"/>
                <w:noProof/>
                <w:color w:val="0000FF"/>
                <w:szCs w:val="20"/>
              </w:rPr>
            </w:pPr>
            <w:r>
              <w:rPr>
                <w:rFonts w:ascii="Courier New" w:hAnsi="Courier New" w:cs="Courier New"/>
                <w:noProof/>
                <w:color w:val="0000FF"/>
                <w:szCs w:val="20"/>
              </w:rPr>
              <w:t>NEd</w:t>
            </w:r>
            <w:r w:rsidR="006A33A0" w:rsidRPr="00E4590B">
              <w:rPr>
                <w:rFonts w:ascii="Courier New" w:hAnsi="Courier New" w:cs="Courier New"/>
                <w:noProof/>
                <w:color w:val="0000FF"/>
                <w:szCs w:val="20"/>
              </w:rPr>
              <w:t>dSub</w:t>
            </w:r>
          </w:p>
        </w:tc>
        <w:tc>
          <w:tcPr>
            <w:tcW w:w="429" w:type="dxa"/>
          </w:tcPr>
          <w:p w14:paraId="0E3491E7" w14:textId="77777777" w:rsidR="006A33A0" w:rsidRPr="0072755A" w:rsidRDefault="006A33A0" w:rsidP="0035268A">
            <w:pPr>
              <w:keepNext/>
              <w:jc w:val="center"/>
              <w:rPr>
                <w:b/>
              </w:rPr>
            </w:pPr>
            <w:r w:rsidRPr="0072755A">
              <w:rPr>
                <w:b/>
              </w:rPr>
              <w:t>D</w:t>
            </w:r>
          </w:p>
        </w:tc>
        <w:tc>
          <w:tcPr>
            <w:tcW w:w="2725" w:type="dxa"/>
          </w:tcPr>
          <w:p w14:paraId="11CDFC26" w14:textId="77777777" w:rsidR="006A33A0" w:rsidRPr="0072755A" w:rsidRDefault="006A33A0" w:rsidP="0035268A">
            <w:pPr>
              <w:keepNext/>
              <w:rPr>
                <w:b/>
              </w:rPr>
            </w:pPr>
          </w:p>
        </w:tc>
        <w:tc>
          <w:tcPr>
            <w:tcW w:w="3979" w:type="dxa"/>
          </w:tcPr>
          <w:p w14:paraId="264EFE3F" w14:textId="77777777" w:rsidR="006A33A0" w:rsidRPr="0072755A" w:rsidRDefault="006A33A0" w:rsidP="0035268A">
            <w:pPr>
              <w:keepNext/>
              <w:rPr>
                <w:b/>
              </w:rPr>
            </w:pPr>
            <w:r w:rsidRPr="0072755A">
              <w:rPr>
                <w:b/>
              </w:rPr>
              <w:t xml:space="preserve">Należy podać albo jeden element </w:t>
            </w:r>
            <w:r>
              <w:rPr>
                <w:b/>
              </w:rPr>
              <w:t>7</w:t>
            </w:r>
            <w:r w:rsidRPr="0072755A">
              <w:rPr>
                <w:b/>
              </w:rPr>
              <w:t xml:space="preserve"> (odrzucenie przy </w:t>
            </w:r>
            <w:r>
              <w:rPr>
                <w:b/>
              </w:rPr>
              <w:t>przywozie</w:t>
            </w:r>
            <w:r w:rsidRPr="0072755A">
              <w:rPr>
                <w:b/>
              </w:rPr>
              <w:t xml:space="preserve">) lub &gt;= 1 elementów </w:t>
            </w:r>
            <w:r>
              <w:rPr>
                <w:b/>
              </w:rPr>
              <w:t>6</w:t>
            </w:r>
            <w:r w:rsidRPr="0072755A">
              <w:rPr>
                <w:b/>
              </w:rPr>
              <w:t xml:space="preserve"> </w:t>
            </w:r>
          </w:p>
          <w:p w14:paraId="3F7C7274" w14:textId="77777777" w:rsidR="006A33A0" w:rsidRPr="0072755A" w:rsidRDefault="006A33A0" w:rsidP="0035268A">
            <w:pPr>
              <w:tabs>
                <w:tab w:val="left" w:pos="1034"/>
              </w:tabs>
              <w:rPr>
                <w:b/>
              </w:rPr>
            </w:pPr>
            <w:r w:rsidRPr="0072755A">
              <w:rPr>
                <w:b/>
              </w:rPr>
              <w:t xml:space="preserve">(odrzucenie przy </w:t>
            </w:r>
            <w:r>
              <w:rPr>
                <w:b/>
              </w:rPr>
              <w:t>wywozie</w:t>
            </w:r>
            <w:r w:rsidRPr="0072755A">
              <w:rPr>
                <w:b/>
              </w:rPr>
              <w:t>)</w:t>
            </w:r>
          </w:p>
        </w:tc>
        <w:tc>
          <w:tcPr>
            <w:tcW w:w="1051" w:type="dxa"/>
            <w:gridSpan w:val="2"/>
          </w:tcPr>
          <w:p w14:paraId="243FB57E" w14:textId="77777777" w:rsidR="006A33A0" w:rsidRPr="0072755A" w:rsidRDefault="006A33A0" w:rsidP="0035268A">
            <w:pPr>
              <w:keepNext/>
              <w:rPr>
                <w:b/>
              </w:rPr>
            </w:pPr>
            <w:r w:rsidRPr="0072755A">
              <w:rPr>
                <w:b/>
              </w:rPr>
              <w:t>1x</w:t>
            </w:r>
          </w:p>
        </w:tc>
      </w:tr>
      <w:tr w:rsidR="006A33A0" w:rsidRPr="009079F8" w14:paraId="44BADE57" w14:textId="77777777" w:rsidTr="00C84357">
        <w:tc>
          <w:tcPr>
            <w:tcW w:w="446" w:type="dxa"/>
            <w:gridSpan w:val="2"/>
          </w:tcPr>
          <w:p w14:paraId="318CCD51" w14:textId="77777777" w:rsidR="006A33A0" w:rsidRPr="009079F8" w:rsidRDefault="006A33A0" w:rsidP="0035268A">
            <w:pPr>
              <w:rPr>
                <w:b/>
              </w:rPr>
            </w:pPr>
          </w:p>
        </w:tc>
        <w:tc>
          <w:tcPr>
            <w:tcW w:w="435" w:type="dxa"/>
            <w:gridSpan w:val="2"/>
          </w:tcPr>
          <w:p w14:paraId="01AD6B7B" w14:textId="77777777" w:rsidR="006A33A0" w:rsidRPr="009079F8" w:rsidRDefault="006A33A0" w:rsidP="0035268A">
            <w:pPr>
              <w:rPr>
                <w:i/>
              </w:rPr>
            </w:pPr>
            <w:r>
              <w:rPr>
                <w:i/>
              </w:rPr>
              <w:t>a</w:t>
            </w:r>
          </w:p>
        </w:tc>
        <w:tc>
          <w:tcPr>
            <w:tcW w:w="4479" w:type="dxa"/>
          </w:tcPr>
          <w:p w14:paraId="7500F2FF" w14:textId="77777777" w:rsidR="006A33A0" w:rsidRDefault="006A33A0" w:rsidP="0035268A">
            <w:r>
              <w:t>Lokalny numer referencyjny</w:t>
            </w:r>
          </w:p>
          <w:p w14:paraId="40770C03" w14:textId="77777777" w:rsidR="006A33A0" w:rsidRPr="009079F8" w:rsidRDefault="006A33A0" w:rsidP="0035268A">
            <w:r>
              <w:rPr>
                <w:rFonts w:ascii="Courier New" w:hAnsi="Courier New" w:cs="Courier New"/>
                <w:noProof/>
                <w:color w:val="0000FF"/>
                <w:szCs w:val="20"/>
              </w:rPr>
              <w:t>LocalReferenceNumber</w:t>
            </w:r>
          </w:p>
        </w:tc>
        <w:tc>
          <w:tcPr>
            <w:tcW w:w="429" w:type="dxa"/>
          </w:tcPr>
          <w:p w14:paraId="3214A4BC" w14:textId="77777777" w:rsidR="006A33A0" w:rsidRPr="009079F8" w:rsidRDefault="006A33A0" w:rsidP="0035268A">
            <w:pPr>
              <w:jc w:val="center"/>
            </w:pPr>
            <w:r>
              <w:t>R</w:t>
            </w:r>
          </w:p>
        </w:tc>
        <w:tc>
          <w:tcPr>
            <w:tcW w:w="2725" w:type="dxa"/>
          </w:tcPr>
          <w:p w14:paraId="5D008B60" w14:textId="77777777" w:rsidR="006A33A0" w:rsidRPr="009079F8" w:rsidRDefault="006A33A0" w:rsidP="0035268A"/>
        </w:tc>
        <w:tc>
          <w:tcPr>
            <w:tcW w:w="3979" w:type="dxa"/>
          </w:tcPr>
          <w:p w14:paraId="78EFBBDC" w14:textId="77777777" w:rsidR="006A33A0" w:rsidRPr="009079F8" w:rsidRDefault="006A33A0" w:rsidP="0035268A"/>
        </w:tc>
        <w:tc>
          <w:tcPr>
            <w:tcW w:w="1051" w:type="dxa"/>
            <w:gridSpan w:val="2"/>
          </w:tcPr>
          <w:p w14:paraId="2006ECE5" w14:textId="77777777" w:rsidR="006A33A0" w:rsidRPr="009079F8" w:rsidRDefault="006A33A0" w:rsidP="0035268A">
            <w:r>
              <w:t>an..22</w:t>
            </w:r>
          </w:p>
        </w:tc>
      </w:tr>
    </w:tbl>
    <w:p w14:paraId="3E45CD84" w14:textId="1BD5696F" w:rsidR="0033513D" w:rsidRDefault="0033513D" w:rsidP="0033513D">
      <w:pPr>
        <w:pStyle w:val="pqiText"/>
      </w:pPr>
    </w:p>
    <w:p w14:paraId="653A880F" w14:textId="6F38CBEA" w:rsidR="0033513D" w:rsidRDefault="0033513D" w:rsidP="0033513D">
      <w:pPr>
        <w:pStyle w:val="pqiText"/>
      </w:pPr>
    </w:p>
    <w:p w14:paraId="70F3B469" w14:textId="363DE506" w:rsidR="0033513D" w:rsidRDefault="0033513D" w:rsidP="0033513D">
      <w:pPr>
        <w:pStyle w:val="pqiText"/>
      </w:pPr>
    </w:p>
    <w:p w14:paraId="7F87F91B" w14:textId="77777777" w:rsidR="0033513D" w:rsidRPr="0033513D" w:rsidRDefault="0033513D" w:rsidP="0033513D">
      <w:pPr>
        <w:pStyle w:val="pqiText"/>
      </w:pPr>
    </w:p>
    <w:p w14:paraId="069D04B1" w14:textId="691569F3" w:rsidR="006875D0" w:rsidRPr="00CD5AB3" w:rsidRDefault="006875D0" w:rsidP="006875D0">
      <w:pPr>
        <w:pStyle w:val="pqiChpHeadNum2"/>
      </w:pPr>
      <w:bookmarkStart w:id="468" w:name="_Toc97636652"/>
      <w:r w:rsidRPr="00CD5AB3">
        <w:t>DD</w:t>
      </w:r>
      <w:r w:rsidR="00C11AAF" w:rsidRPr="00CD5AB3">
        <w:t>905 – Powiadomienie o manualnym zamknięciu przemieszczenia</w:t>
      </w:r>
      <w:bookmarkStart w:id="469" w:name="_Ref391981862"/>
      <w:bookmarkEnd w:id="260"/>
      <w:bookmarkEnd w:id="461"/>
      <w:bookmarkEnd w:id="462"/>
      <w:bookmarkEnd w:id="468"/>
      <w:r w:rsidRPr="00CD5AB3">
        <w:t xml:space="preserve">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33"/>
        <w:gridCol w:w="373"/>
        <w:gridCol w:w="5377"/>
        <w:gridCol w:w="419"/>
        <w:gridCol w:w="2328"/>
        <w:gridCol w:w="3638"/>
        <w:gridCol w:w="976"/>
      </w:tblGrid>
      <w:tr w:rsidR="00C33F5F" w:rsidRPr="00CD5AB3" w14:paraId="07099232" w14:textId="77777777" w:rsidTr="006427AF">
        <w:trPr>
          <w:tblHeader/>
        </w:trPr>
        <w:tc>
          <w:tcPr>
            <w:tcW w:w="450" w:type="dxa"/>
            <w:shd w:val="clear" w:color="auto" w:fill="F3F3F3"/>
          </w:tcPr>
          <w:p w14:paraId="50C9AE4D" w14:textId="77777777" w:rsidR="006875D0" w:rsidRPr="00CD5AB3" w:rsidRDefault="006875D0" w:rsidP="006427AF">
            <w:pPr>
              <w:jc w:val="center"/>
              <w:rPr>
                <w:b/>
              </w:rPr>
            </w:pPr>
            <w:r w:rsidRPr="00CD5AB3">
              <w:rPr>
                <w:b/>
              </w:rPr>
              <w:t>A</w:t>
            </w:r>
          </w:p>
        </w:tc>
        <w:tc>
          <w:tcPr>
            <w:tcW w:w="376" w:type="dxa"/>
            <w:shd w:val="clear" w:color="auto" w:fill="F3F3F3"/>
          </w:tcPr>
          <w:p w14:paraId="64309C0F" w14:textId="77777777" w:rsidR="006875D0" w:rsidRPr="00CD5AB3" w:rsidRDefault="006875D0" w:rsidP="006427AF">
            <w:pPr>
              <w:jc w:val="center"/>
              <w:rPr>
                <w:b/>
              </w:rPr>
            </w:pPr>
            <w:r w:rsidRPr="00CD5AB3">
              <w:rPr>
                <w:b/>
              </w:rPr>
              <w:t>B</w:t>
            </w:r>
          </w:p>
        </w:tc>
        <w:tc>
          <w:tcPr>
            <w:tcW w:w="4537" w:type="dxa"/>
            <w:shd w:val="clear" w:color="auto" w:fill="F3F3F3"/>
          </w:tcPr>
          <w:p w14:paraId="37DFCE5B" w14:textId="77777777" w:rsidR="006875D0" w:rsidRPr="00CD5AB3" w:rsidRDefault="006875D0" w:rsidP="006427AF">
            <w:pPr>
              <w:jc w:val="center"/>
              <w:rPr>
                <w:b/>
              </w:rPr>
            </w:pPr>
            <w:r w:rsidRPr="00CD5AB3">
              <w:rPr>
                <w:b/>
              </w:rPr>
              <w:t>C</w:t>
            </w:r>
          </w:p>
        </w:tc>
        <w:tc>
          <w:tcPr>
            <w:tcW w:w="433" w:type="dxa"/>
            <w:shd w:val="clear" w:color="auto" w:fill="F3F3F3"/>
          </w:tcPr>
          <w:p w14:paraId="1FFC49E9" w14:textId="77777777" w:rsidR="006875D0" w:rsidRPr="00CD5AB3" w:rsidRDefault="006875D0" w:rsidP="006427AF">
            <w:pPr>
              <w:jc w:val="center"/>
              <w:rPr>
                <w:b/>
              </w:rPr>
            </w:pPr>
            <w:r w:rsidRPr="00CD5AB3">
              <w:rPr>
                <w:b/>
              </w:rPr>
              <w:t>D</w:t>
            </w:r>
          </w:p>
        </w:tc>
        <w:tc>
          <w:tcPr>
            <w:tcW w:w="2799" w:type="dxa"/>
            <w:shd w:val="clear" w:color="auto" w:fill="F3F3F3"/>
          </w:tcPr>
          <w:p w14:paraId="2CAC22BF" w14:textId="77777777" w:rsidR="006875D0" w:rsidRPr="00CD5AB3" w:rsidRDefault="006875D0" w:rsidP="006427AF">
            <w:pPr>
              <w:jc w:val="center"/>
              <w:rPr>
                <w:b/>
              </w:rPr>
            </w:pPr>
            <w:r w:rsidRPr="00CD5AB3">
              <w:rPr>
                <w:b/>
              </w:rPr>
              <w:t>E</w:t>
            </w:r>
          </w:p>
        </w:tc>
        <w:tc>
          <w:tcPr>
            <w:tcW w:w="4120" w:type="dxa"/>
            <w:shd w:val="clear" w:color="auto" w:fill="F3F3F3"/>
          </w:tcPr>
          <w:p w14:paraId="62BDCE94" w14:textId="77777777" w:rsidR="006875D0" w:rsidRPr="00CD5AB3" w:rsidRDefault="006875D0" w:rsidP="006427AF">
            <w:pPr>
              <w:jc w:val="center"/>
              <w:rPr>
                <w:b/>
              </w:rPr>
            </w:pPr>
            <w:r w:rsidRPr="00CD5AB3">
              <w:rPr>
                <w:b/>
              </w:rPr>
              <w:t>F</w:t>
            </w:r>
          </w:p>
        </w:tc>
        <w:tc>
          <w:tcPr>
            <w:tcW w:w="1051" w:type="dxa"/>
            <w:shd w:val="clear" w:color="auto" w:fill="F3F3F3"/>
          </w:tcPr>
          <w:p w14:paraId="26AAF1C3" w14:textId="77777777" w:rsidR="006875D0" w:rsidRPr="00CD5AB3" w:rsidRDefault="006875D0" w:rsidP="006427AF">
            <w:pPr>
              <w:jc w:val="center"/>
              <w:rPr>
                <w:b/>
              </w:rPr>
            </w:pPr>
            <w:r w:rsidRPr="00CD5AB3">
              <w:rPr>
                <w:b/>
              </w:rPr>
              <w:t>G</w:t>
            </w:r>
          </w:p>
        </w:tc>
      </w:tr>
      <w:tr w:rsidR="006875D0" w:rsidRPr="00CD5AB3" w14:paraId="7695EE2B" w14:textId="77777777" w:rsidTr="006427AF">
        <w:tc>
          <w:tcPr>
            <w:tcW w:w="13766" w:type="dxa"/>
            <w:gridSpan w:val="7"/>
          </w:tcPr>
          <w:p w14:paraId="153A3F2A" w14:textId="77777777" w:rsidR="006875D0" w:rsidRPr="00CD5AB3" w:rsidRDefault="006875D0" w:rsidP="006427AF">
            <w:pPr>
              <w:pStyle w:val="pqiTabHead"/>
            </w:pPr>
            <w:r w:rsidRPr="00CD5AB3">
              <w:t>DD905 – C_STD_RSP– Powiadomienie o manualnym zamknięciu przemieszczenia.</w:t>
            </w:r>
          </w:p>
        </w:tc>
      </w:tr>
      <w:tr w:rsidR="00C33F5F" w:rsidRPr="00CD5AB3" w14:paraId="4BC3A114" w14:textId="77777777" w:rsidTr="006427AF">
        <w:tc>
          <w:tcPr>
            <w:tcW w:w="826" w:type="dxa"/>
            <w:gridSpan w:val="2"/>
          </w:tcPr>
          <w:p w14:paraId="70DEE57F" w14:textId="77777777" w:rsidR="006875D0" w:rsidRPr="00CD5AB3" w:rsidRDefault="006875D0" w:rsidP="006427AF">
            <w:pPr>
              <w:pStyle w:val="pqiTabBody"/>
              <w:rPr>
                <w:b/>
                <w:i/>
              </w:rPr>
            </w:pPr>
          </w:p>
        </w:tc>
        <w:tc>
          <w:tcPr>
            <w:tcW w:w="4537" w:type="dxa"/>
          </w:tcPr>
          <w:p w14:paraId="32173F56" w14:textId="77777777" w:rsidR="006875D0" w:rsidRPr="00CD5AB3" w:rsidRDefault="006875D0" w:rsidP="006427AF">
            <w:pPr>
              <w:pStyle w:val="pqiTabBody"/>
              <w:rPr>
                <w:b/>
              </w:rPr>
            </w:pPr>
            <w:r w:rsidRPr="00CD5AB3">
              <w:rPr>
                <w:b/>
              </w:rPr>
              <w:t>&lt;NAGŁÓWEK&gt;</w:t>
            </w:r>
          </w:p>
          <w:p w14:paraId="40E58602" w14:textId="77777777" w:rsidR="006875D0" w:rsidRPr="00CD5AB3" w:rsidRDefault="006875D0" w:rsidP="006427AF">
            <w:pPr>
              <w:pStyle w:val="pqiTabBody"/>
              <w:rPr>
                <w:rFonts w:ascii="Courier New" w:hAnsi="Courier New"/>
                <w:color w:val="0000FF"/>
              </w:rPr>
            </w:pPr>
            <w:r w:rsidRPr="00CD5AB3">
              <w:rPr>
                <w:rFonts w:ascii="Courier New" w:hAnsi="Courier New"/>
                <w:color w:val="0000FF"/>
              </w:rPr>
              <w:t>/</w:t>
            </w:r>
            <w:r w:rsidRPr="00CD5AB3">
              <w:rPr>
                <w:rFonts w:ascii="Courier New" w:hAnsi="Courier New" w:cs="Courier New"/>
                <w:noProof/>
                <w:color w:val="0000FF"/>
              </w:rPr>
              <w:t>DD905</w:t>
            </w:r>
            <w:r w:rsidRPr="00CD5AB3">
              <w:rPr>
                <w:rFonts w:ascii="Courier New" w:hAnsi="Courier New"/>
                <w:color w:val="0000FF"/>
              </w:rPr>
              <w:t>/Header</w:t>
            </w:r>
          </w:p>
        </w:tc>
        <w:tc>
          <w:tcPr>
            <w:tcW w:w="433" w:type="dxa"/>
          </w:tcPr>
          <w:p w14:paraId="4052C44E" w14:textId="77777777" w:rsidR="006875D0" w:rsidRPr="00CD5AB3" w:rsidRDefault="006875D0" w:rsidP="006427AF">
            <w:pPr>
              <w:pStyle w:val="pqiTabBody"/>
              <w:rPr>
                <w:b/>
              </w:rPr>
            </w:pPr>
            <w:r w:rsidRPr="00CD5AB3">
              <w:rPr>
                <w:b/>
              </w:rPr>
              <w:t>R</w:t>
            </w:r>
          </w:p>
        </w:tc>
        <w:tc>
          <w:tcPr>
            <w:tcW w:w="2799" w:type="dxa"/>
          </w:tcPr>
          <w:p w14:paraId="4241CC69" w14:textId="77777777" w:rsidR="006875D0" w:rsidRPr="00CD5AB3" w:rsidRDefault="006875D0" w:rsidP="006427AF">
            <w:pPr>
              <w:pStyle w:val="pqiTabBody"/>
              <w:rPr>
                <w:b/>
              </w:rPr>
            </w:pPr>
          </w:p>
        </w:tc>
        <w:tc>
          <w:tcPr>
            <w:tcW w:w="4120" w:type="dxa"/>
          </w:tcPr>
          <w:p w14:paraId="714BBD72" w14:textId="77777777" w:rsidR="006875D0" w:rsidRPr="00CD5AB3" w:rsidRDefault="006875D0" w:rsidP="006427AF">
            <w:pPr>
              <w:pStyle w:val="pqiTabBody"/>
              <w:rPr>
                <w:b/>
              </w:rPr>
            </w:pPr>
          </w:p>
        </w:tc>
        <w:tc>
          <w:tcPr>
            <w:tcW w:w="1051" w:type="dxa"/>
          </w:tcPr>
          <w:p w14:paraId="01AFAE70" w14:textId="77777777" w:rsidR="006875D0" w:rsidRPr="00CD5AB3" w:rsidRDefault="006875D0" w:rsidP="006427AF">
            <w:pPr>
              <w:pStyle w:val="pqiTabBody"/>
              <w:rPr>
                <w:b/>
              </w:rPr>
            </w:pPr>
            <w:r w:rsidRPr="00CD5AB3">
              <w:rPr>
                <w:b/>
              </w:rPr>
              <w:t>1x</w:t>
            </w:r>
          </w:p>
        </w:tc>
      </w:tr>
      <w:tr w:rsidR="006875D0" w:rsidRPr="00CD5AB3" w14:paraId="1849907D" w14:textId="77777777" w:rsidTr="006427AF">
        <w:tc>
          <w:tcPr>
            <w:tcW w:w="13766" w:type="dxa"/>
            <w:gridSpan w:val="7"/>
          </w:tcPr>
          <w:p w14:paraId="2B07646B" w14:textId="77777777" w:rsidR="006875D0" w:rsidRPr="00CD5AB3" w:rsidRDefault="006875D0" w:rsidP="006427AF">
            <w:pPr>
              <w:pStyle w:val="pqiTabBody"/>
            </w:pPr>
            <w:r w:rsidRPr="00CD5AB3">
              <w:t>Wszystkie elementy główne począwszy od poniższego zawarte są w elemencie:</w:t>
            </w:r>
          </w:p>
          <w:p w14:paraId="55A439C8" w14:textId="77777777" w:rsidR="006875D0" w:rsidRPr="00CD5AB3" w:rsidRDefault="006875D0" w:rsidP="006427AF">
            <w:pPr>
              <w:pStyle w:val="pqiTabBody"/>
              <w:rPr>
                <w:rFonts w:ascii="Courier New" w:hAnsi="Courier New" w:cs="Courier New"/>
                <w:noProof/>
                <w:color w:val="0000FF"/>
              </w:rPr>
            </w:pPr>
            <w:r w:rsidRPr="00CD5AB3">
              <w:rPr>
                <w:rFonts w:ascii="Courier New" w:hAnsi="Courier New"/>
                <w:color w:val="0000FF"/>
              </w:rPr>
              <w:t>/</w:t>
            </w:r>
            <w:r w:rsidRPr="00CD5AB3">
              <w:rPr>
                <w:rFonts w:ascii="Courier New" w:hAnsi="Courier New" w:cs="Courier New"/>
                <w:noProof/>
                <w:color w:val="0000FF"/>
              </w:rPr>
              <w:t>DD905</w:t>
            </w:r>
            <w:r w:rsidRPr="00CD5AB3">
              <w:rPr>
                <w:rFonts w:ascii="Courier New" w:hAnsi="Courier New"/>
                <w:color w:val="0000FF"/>
              </w:rPr>
              <w:t>/Body/</w:t>
            </w:r>
            <w:r w:rsidRPr="00CD5AB3">
              <w:rPr>
                <w:rFonts w:ascii="Courier New" w:hAnsi="Courier New" w:cs="Courier New"/>
                <w:noProof/>
                <w:color w:val="0000FF"/>
              </w:rPr>
              <w:t>StatusResponse</w:t>
            </w:r>
          </w:p>
        </w:tc>
      </w:tr>
      <w:tr w:rsidR="00C33F5F" w:rsidRPr="00CD5AB3" w14:paraId="299B2B3D" w14:textId="77777777" w:rsidTr="006427AF">
        <w:tc>
          <w:tcPr>
            <w:tcW w:w="826" w:type="dxa"/>
            <w:gridSpan w:val="2"/>
          </w:tcPr>
          <w:p w14:paraId="5938D54A" w14:textId="77777777" w:rsidR="006875D0" w:rsidRPr="00CD5AB3" w:rsidRDefault="006875D0" w:rsidP="006427AF">
            <w:pPr>
              <w:keepNext/>
              <w:rPr>
                <w:i/>
              </w:rPr>
            </w:pPr>
            <w:r w:rsidRPr="00CD5AB3">
              <w:rPr>
                <w:b/>
              </w:rPr>
              <w:lastRenderedPageBreak/>
              <w:t>1</w:t>
            </w:r>
          </w:p>
        </w:tc>
        <w:tc>
          <w:tcPr>
            <w:tcW w:w="4537" w:type="dxa"/>
          </w:tcPr>
          <w:p w14:paraId="745B5577" w14:textId="77777777" w:rsidR="006875D0" w:rsidRPr="00CD5AB3" w:rsidRDefault="006875D0" w:rsidP="006427AF">
            <w:pPr>
              <w:keepNext/>
              <w:rPr>
                <w:b/>
              </w:rPr>
            </w:pPr>
            <w:r w:rsidRPr="00CD5AB3">
              <w:rPr>
                <w:b/>
              </w:rPr>
              <w:t>CECHA</w:t>
            </w:r>
          </w:p>
          <w:p w14:paraId="6EEAB169" w14:textId="77777777" w:rsidR="006875D0" w:rsidRPr="00CD5AB3" w:rsidRDefault="006875D0" w:rsidP="006427AF">
            <w:pPr>
              <w:keepNext/>
              <w:rPr>
                <w:b/>
              </w:rPr>
            </w:pPr>
            <w:r w:rsidRPr="00CD5AB3">
              <w:rPr>
                <w:rFonts w:ascii="Courier New" w:hAnsi="Courier New" w:cs="Courier New"/>
                <w:noProof/>
                <w:color w:val="0000FF"/>
                <w:szCs w:val="20"/>
              </w:rPr>
              <w:t>Attributes</w:t>
            </w:r>
          </w:p>
        </w:tc>
        <w:tc>
          <w:tcPr>
            <w:tcW w:w="433" w:type="dxa"/>
          </w:tcPr>
          <w:p w14:paraId="3CA4FAA9" w14:textId="77777777" w:rsidR="006875D0" w:rsidRPr="00CD5AB3" w:rsidRDefault="006875D0" w:rsidP="006427AF">
            <w:pPr>
              <w:keepNext/>
              <w:jc w:val="center"/>
              <w:rPr>
                <w:b/>
              </w:rPr>
            </w:pPr>
            <w:r w:rsidRPr="00CD5AB3">
              <w:rPr>
                <w:b/>
              </w:rPr>
              <w:t>R</w:t>
            </w:r>
          </w:p>
        </w:tc>
        <w:tc>
          <w:tcPr>
            <w:tcW w:w="2799" w:type="dxa"/>
          </w:tcPr>
          <w:p w14:paraId="2031066E" w14:textId="77777777" w:rsidR="006875D0" w:rsidRPr="00CD5AB3" w:rsidRDefault="006875D0" w:rsidP="006427AF">
            <w:pPr>
              <w:keepNext/>
              <w:rPr>
                <w:b/>
              </w:rPr>
            </w:pPr>
          </w:p>
        </w:tc>
        <w:tc>
          <w:tcPr>
            <w:tcW w:w="4120" w:type="dxa"/>
          </w:tcPr>
          <w:p w14:paraId="13D0660E" w14:textId="77777777" w:rsidR="006875D0" w:rsidRPr="00CD5AB3" w:rsidRDefault="006875D0" w:rsidP="006427AF">
            <w:pPr>
              <w:rPr>
                <w:b/>
              </w:rPr>
            </w:pPr>
          </w:p>
        </w:tc>
        <w:tc>
          <w:tcPr>
            <w:tcW w:w="1051" w:type="dxa"/>
          </w:tcPr>
          <w:p w14:paraId="3CE7F47D" w14:textId="77777777" w:rsidR="006875D0" w:rsidRPr="00CD5AB3" w:rsidRDefault="006875D0" w:rsidP="006427AF">
            <w:pPr>
              <w:keepNext/>
              <w:rPr>
                <w:b/>
              </w:rPr>
            </w:pPr>
            <w:r w:rsidRPr="00CD5AB3">
              <w:rPr>
                <w:b/>
              </w:rPr>
              <w:t>1x</w:t>
            </w:r>
          </w:p>
        </w:tc>
      </w:tr>
      <w:tr w:rsidR="00C33F5F" w:rsidRPr="00CD5AB3" w14:paraId="1693D2CA" w14:textId="77777777" w:rsidTr="006427AF">
        <w:tc>
          <w:tcPr>
            <w:tcW w:w="450" w:type="dxa"/>
          </w:tcPr>
          <w:p w14:paraId="40D6961B" w14:textId="77777777" w:rsidR="006875D0" w:rsidRPr="00CD5AB3" w:rsidRDefault="006875D0" w:rsidP="006427AF">
            <w:pPr>
              <w:rPr>
                <w:b/>
              </w:rPr>
            </w:pPr>
          </w:p>
        </w:tc>
        <w:tc>
          <w:tcPr>
            <w:tcW w:w="376" w:type="dxa"/>
          </w:tcPr>
          <w:p w14:paraId="03496693" w14:textId="77777777" w:rsidR="006875D0" w:rsidRPr="00CD5AB3" w:rsidRDefault="006875D0" w:rsidP="006427AF">
            <w:pPr>
              <w:rPr>
                <w:i/>
              </w:rPr>
            </w:pPr>
            <w:r w:rsidRPr="00CD5AB3">
              <w:rPr>
                <w:i/>
              </w:rPr>
              <w:t>a</w:t>
            </w:r>
          </w:p>
        </w:tc>
        <w:tc>
          <w:tcPr>
            <w:tcW w:w="4537" w:type="dxa"/>
          </w:tcPr>
          <w:p w14:paraId="31F0C3EF" w14:textId="77777777" w:rsidR="006875D0" w:rsidRPr="00CD5AB3" w:rsidRDefault="006875D0" w:rsidP="006427AF">
            <w:pPr>
              <w:pStyle w:val="pqiTabBody"/>
            </w:pPr>
            <w:r w:rsidRPr="00CD5AB3">
              <w:t>DDARC</w:t>
            </w:r>
          </w:p>
          <w:p w14:paraId="7C9979F2" w14:textId="77777777" w:rsidR="006875D0" w:rsidRPr="00CD5AB3" w:rsidRDefault="006875D0" w:rsidP="006427AF">
            <w:pPr>
              <w:rPr>
                <w:rFonts w:ascii="Courier New" w:hAnsi="Courier New" w:cs="Courier New"/>
                <w:noProof/>
                <w:color w:val="0000FF"/>
                <w:szCs w:val="20"/>
              </w:rPr>
            </w:pPr>
            <w:r w:rsidRPr="00CD5AB3">
              <w:rPr>
                <w:rFonts w:ascii="Courier New" w:hAnsi="Courier New" w:cs="Courier New"/>
                <w:noProof/>
                <w:color w:val="0000FF"/>
                <w:szCs w:val="20"/>
              </w:rPr>
              <w:t>DocumentReference/ DeliveryDocumentAdministrativeReferenceCode</w:t>
            </w:r>
          </w:p>
        </w:tc>
        <w:tc>
          <w:tcPr>
            <w:tcW w:w="433" w:type="dxa"/>
          </w:tcPr>
          <w:p w14:paraId="26E82CC1" w14:textId="77777777" w:rsidR="006875D0" w:rsidRPr="00CD5AB3" w:rsidRDefault="006875D0" w:rsidP="006427AF">
            <w:pPr>
              <w:jc w:val="center"/>
            </w:pPr>
            <w:r w:rsidRPr="00CD5AB3">
              <w:t>R</w:t>
            </w:r>
          </w:p>
        </w:tc>
        <w:tc>
          <w:tcPr>
            <w:tcW w:w="2799" w:type="dxa"/>
          </w:tcPr>
          <w:p w14:paraId="3409BB0F" w14:textId="77777777" w:rsidR="006875D0" w:rsidRPr="00CD5AB3" w:rsidRDefault="006875D0" w:rsidP="006427AF"/>
        </w:tc>
        <w:tc>
          <w:tcPr>
            <w:tcW w:w="4120" w:type="dxa"/>
          </w:tcPr>
          <w:p w14:paraId="745A0B35" w14:textId="77777777" w:rsidR="006875D0" w:rsidRPr="00CD5AB3" w:rsidRDefault="006875D0" w:rsidP="006427AF">
            <w:r w:rsidRPr="00CD5AB3">
              <w:t>Administracyjny numer referencyjny</w:t>
            </w:r>
          </w:p>
        </w:tc>
        <w:tc>
          <w:tcPr>
            <w:tcW w:w="1051" w:type="dxa"/>
          </w:tcPr>
          <w:p w14:paraId="3D6CEB83" w14:textId="77777777" w:rsidR="006875D0" w:rsidRPr="00CD5AB3" w:rsidRDefault="00A30C1B" w:rsidP="006427AF">
            <w:r w:rsidRPr="00CD5AB3">
              <w:t>an21</w:t>
            </w:r>
          </w:p>
        </w:tc>
      </w:tr>
      <w:tr w:rsidR="00C33F5F" w:rsidRPr="00CD5AB3" w14:paraId="67A7D3E5" w14:textId="77777777" w:rsidTr="006427AF">
        <w:tc>
          <w:tcPr>
            <w:tcW w:w="450" w:type="dxa"/>
          </w:tcPr>
          <w:p w14:paraId="400A4CD3" w14:textId="77777777" w:rsidR="006875D0" w:rsidRPr="00CD5AB3" w:rsidRDefault="006875D0" w:rsidP="006427AF">
            <w:pPr>
              <w:rPr>
                <w:b/>
              </w:rPr>
            </w:pPr>
          </w:p>
        </w:tc>
        <w:tc>
          <w:tcPr>
            <w:tcW w:w="376" w:type="dxa"/>
          </w:tcPr>
          <w:p w14:paraId="66321264" w14:textId="77777777" w:rsidR="006875D0" w:rsidRPr="00CD5AB3" w:rsidRDefault="006875D0" w:rsidP="006427AF">
            <w:pPr>
              <w:rPr>
                <w:i/>
              </w:rPr>
            </w:pPr>
            <w:r w:rsidRPr="00CD5AB3">
              <w:rPr>
                <w:i/>
              </w:rPr>
              <w:t>b</w:t>
            </w:r>
          </w:p>
        </w:tc>
        <w:tc>
          <w:tcPr>
            <w:tcW w:w="4537" w:type="dxa"/>
          </w:tcPr>
          <w:p w14:paraId="29F87B11" w14:textId="77777777" w:rsidR="006875D0" w:rsidRPr="00CD5AB3" w:rsidRDefault="006875D0" w:rsidP="006427AF">
            <w:pPr>
              <w:pStyle w:val="pqiTabBody"/>
            </w:pPr>
            <w:r w:rsidRPr="00CD5AB3">
              <w:t>Numer porządkowy</w:t>
            </w:r>
          </w:p>
          <w:p w14:paraId="3C9614DE" w14:textId="77777777" w:rsidR="006875D0" w:rsidRPr="00CD5AB3" w:rsidRDefault="006875D0" w:rsidP="006427AF">
            <w:r w:rsidRPr="00CD5AB3">
              <w:rPr>
                <w:rFonts w:ascii="Courier New" w:hAnsi="Courier New" w:cs="Courier New"/>
                <w:noProof/>
                <w:color w:val="0000FF"/>
                <w:szCs w:val="20"/>
              </w:rPr>
              <w:t>DocumentReference/SequenceNumber</w:t>
            </w:r>
          </w:p>
        </w:tc>
        <w:tc>
          <w:tcPr>
            <w:tcW w:w="433" w:type="dxa"/>
          </w:tcPr>
          <w:p w14:paraId="64AB4C62" w14:textId="77777777" w:rsidR="006875D0" w:rsidRPr="00CD5AB3" w:rsidRDefault="006875D0" w:rsidP="006427AF">
            <w:pPr>
              <w:jc w:val="center"/>
            </w:pPr>
            <w:r w:rsidRPr="00CD5AB3">
              <w:t>R</w:t>
            </w:r>
          </w:p>
        </w:tc>
        <w:tc>
          <w:tcPr>
            <w:tcW w:w="2799" w:type="dxa"/>
          </w:tcPr>
          <w:p w14:paraId="1A9E2D3C" w14:textId="77777777" w:rsidR="006875D0" w:rsidRPr="00CD5AB3" w:rsidRDefault="006875D0" w:rsidP="006427AF"/>
        </w:tc>
        <w:tc>
          <w:tcPr>
            <w:tcW w:w="4120" w:type="dxa"/>
          </w:tcPr>
          <w:p w14:paraId="413A2446" w14:textId="77777777" w:rsidR="006875D0" w:rsidRPr="00CD5AB3" w:rsidRDefault="006875D0" w:rsidP="00C33F5F">
            <w:pPr>
              <w:rPr>
                <w:lang w:eastAsia="en-GB"/>
              </w:rPr>
            </w:pPr>
            <w:r w:rsidRPr="00CD5AB3">
              <w:rPr>
                <w:lang w:eastAsia="en-GB"/>
              </w:rPr>
              <w:t xml:space="preserve">Aktualny numer porządkowy </w:t>
            </w:r>
            <w:r w:rsidR="00C33F5F" w:rsidRPr="00CD5AB3">
              <w:rPr>
                <w:lang w:eastAsia="en-GB"/>
              </w:rPr>
              <w:t>Dostawy</w:t>
            </w:r>
          </w:p>
        </w:tc>
        <w:tc>
          <w:tcPr>
            <w:tcW w:w="1051" w:type="dxa"/>
          </w:tcPr>
          <w:p w14:paraId="6E8E6439" w14:textId="77777777" w:rsidR="006875D0" w:rsidRPr="00CD5AB3" w:rsidRDefault="006875D0" w:rsidP="006427AF">
            <w:r w:rsidRPr="00CD5AB3">
              <w:t>n..2</w:t>
            </w:r>
          </w:p>
        </w:tc>
      </w:tr>
      <w:tr w:rsidR="00C33F5F" w:rsidRPr="00CD5AB3" w14:paraId="03FFFA6F" w14:textId="77777777" w:rsidTr="006427AF">
        <w:tc>
          <w:tcPr>
            <w:tcW w:w="450" w:type="dxa"/>
          </w:tcPr>
          <w:p w14:paraId="2C78D554" w14:textId="77777777" w:rsidR="006875D0" w:rsidRPr="00CD5AB3" w:rsidRDefault="006875D0" w:rsidP="006427AF">
            <w:pPr>
              <w:rPr>
                <w:b/>
              </w:rPr>
            </w:pPr>
          </w:p>
        </w:tc>
        <w:tc>
          <w:tcPr>
            <w:tcW w:w="376" w:type="dxa"/>
          </w:tcPr>
          <w:p w14:paraId="329CC8E4" w14:textId="77777777" w:rsidR="006875D0" w:rsidRPr="00CD5AB3" w:rsidRDefault="006875D0" w:rsidP="006427AF">
            <w:pPr>
              <w:rPr>
                <w:i/>
              </w:rPr>
            </w:pPr>
            <w:r w:rsidRPr="00CD5AB3">
              <w:rPr>
                <w:i/>
              </w:rPr>
              <w:t>c</w:t>
            </w:r>
          </w:p>
        </w:tc>
        <w:tc>
          <w:tcPr>
            <w:tcW w:w="4537" w:type="dxa"/>
          </w:tcPr>
          <w:p w14:paraId="43D39058" w14:textId="77777777" w:rsidR="006875D0" w:rsidRPr="00CD5AB3" w:rsidRDefault="006875D0" w:rsidP="006427AF">
            <w:r w:rsidRPr="00CD5AB3">
              <w:t xml:space="preserve">Status </w:t>
            </w:r>
            <w:r w:rsidR="00C33F5F" w:rsidRPr="00CD5AB3">
              <w:t>Dostawy</w:t>
            </w:r>
          </w:p>
          <w:p w14:paraId="26555EAE" w14:textId="77777777" w:rsidR="006875D0" w:rsidRPr="00CD5AB3" w:rsidRDefault="006875D0" w:rsidP="006427AF">
            <w:r w:rsidRPr="00CD5AB3">
              <w:rPr>
                <w:rFonts w:ascii="Courier New" w:hAnsi="Courier New" w:cs="Courier New"/>
                <w:noProof/>
                <w:color w:val="0000FF"/>
                <w:szCs w:val="20"/>
              </w:rPr>
              <w:t>Status</w:t>
            </w:r>
          </w:p>
        </w:tc>
        <w:tc>
          <w:tcPr>
            <w:tcW w:w="433" w:type="dxa"/>
          </w:tcPr>
          <w:p w14:paraId="341E0377" w14:textId="77777777" w:rsidR="006875D0" w:rsidRPr="00CD5AB3" w:rsidRDefault="006875D0" w:rsidP="006427AF">
            <w:pPr>
              <w:jc w:val="center"/>
            </w:pPr>
            <w:r w:rsidRPr="00CD5AB3">
              <w:t>R</w:t>
            </w:r>
          </w:p>
        </w:tc>
        <w:tc>
          <w:tcPr>
            <w:tcW w:w="2799" w:type="dxa"/>
          </w:tcPr>
          <w:p w14:paraId="7E77C64A" w14:textId="77777777" w:rsidR="006875D0" w:rsidRPr="00CD5AB3" w:rsidRDefault="006875D0" w:rsidP="006427AF"/>
        </w:tc>
        <w:tc>
          <w:tcPr>
            <w:tcW w:w="4120" w:type="dxa"/>
          </w:tcPr>
          <w:p w14:paraId="53FF11D2" w14:textId="77777777" w:rsidR="006875D0" w:rsidRPr="00CD5AB3" w:rsidRDefault="006875D0" w:rsidP="00C33F5F">
            <w:r w:rsidRPr="00CD5AB3">
              <w:t>Wartość równa „Zamknięty manualnie”</w:t>
            </w:r>
          </w:p>
        </w:tc>
        <w:tc>
          <w:tcPr>
            <w:tcW w:w="1051" w:type="dxa"/>
          </w:tcPr>
          <w:p w14:paraId="7B5B98C0" w14:textId="77777777" w:rsidR="006875D0" w:rsidRPr="00CD5AB3" w:rsidRDefault="006875D0" w:rsidP="006427AF">
            <w:r w:rsidRPr="00CD5AB3">
              <w:t>an3</w:t>
            </w:r>
          </w:p>
        </w:tc>
      </w:tr>
      <w:tr w:rsidR="00C33F5F" w:rsidRPr="00CD5AB3" w14:paraId="7C3B58A6" w14:textId="77777777" w:rsidTr="006427AF">
        <w:tc>
          <w:tcPr>
            <w:tcW w:w="450" w:type="dxa"/>
          </w:tcPr>
          <w:p w14:paraId="0E373165" w14:textId="77777777" w:rsidR="006875D0" w:rsidRPr="00CD5AB3" w:rsidRDefault="006875D0" w:rsidP="006427AF">
            <w:pPr>
              <w:rPr>
                <w:b/>
              </w:rPr>
            </w:pPr>
          </w:p>
        </w:tc>
        <w:tc>
          <w:tcPr>
            <w:tcW w:w="376" w:type="dxa"/>
          </w:tcPr>
          <w:p w14:paraId="766EA496" w14:textId="77777777" w:rsidR="006875D0" w:rsidRPr="00CD5AB3" w:rsidRDefault="006875D0" w:rsidP="006427AF">
            <w:pPr>
              <w:rPr>
                <w:i/>
              </w:rPr>
            </w:pPr>
            <w:r w:rsidRPr="00CD5AB3">
              <w:rPr>
                <w:i/>
              </w:rPr>
              <w:t>d</w:t>
            </w:r>
          </w:p>
        </w:tc>
        <w:tc>
          <w:tcPr>
            <w:tcW w:w="4537" w:type="dxa"/>
          </w:tcPr>
          <w:p w14:paraId="0DAD17D7" w14:textId="77777777" w:rsidR="006875D0" w:rsidRPr="00CD5AB3" w:rsidRDefault="006875D0" w:rsidP="006427AF">
            <w:r w:rsidRPr="00CD5AB3">
              <w:t>Ostatni komunikat wysłany do odbiorcy powiadomienia</w:t>
            </w:r>
          </w:p>
          <w:p w14:paraId="447844A2" w14:textId="77777777" w:rsidR="006875D0" w:rsidRPr="00CD5AB3" w:rsidRDefault="006875D0" w:rsidP="006427AF">
            <w:pPr>
              <w:rPr>
                <w:rFonts w:ascii="Courier New" w:hAnsi="Courier New" w:cs="Courier New"/>
                <w:noProof/>
                <w:color w:val="0000FF"/>
                <w:szCs w:val="20"/>
              </w:rPr>
            </w:pPr>
            <w:r w:rsidRPr="00CD5AB3">
              <w:rPr>
                <w:rFonts w:ascii="Courier New" w:hAnsi="Courier New" w:cs="Courier New"/>
                <w:noProof/>
                <w:color w:val="0000FF"/>
                <w:szCs w:val="20"/>
              </w:rPr>
              <w:t>LastReceivedMessageType</w:t>
            </w:r>
          </w:p>
        </w:tc>
        <w:tc>
          <w:tcPr>
            <w:tcW w:w="433" w:type="dxa"/>
          </w:tcPr>
          <w:p w14:paraId="54EDD72A" w14:textId="77777777" w:rsidR="006875D0" w:rsidRPr="00CD5AB3" w:rsidRDefault="006875D0" w:rsidP="006427AF">
            <w:pPr>
              <w:jc w:val="center"/>
            </w:pPr>
            <w:r w:rsidRPr="00CD5AB3">
              <w:t>R</w:t>
            </w:r>
          </w:p>
        </w:tc>
        <w:tc>
          <w:tcPr>
            <w:tcW w:w="2799" w:type="dxa"/>
          </w:tcPr>
          <w:p w14:paraId="436437B4" w14:textId="77777777" w:rsidR="006875D0" w:rsidRPr="00CD5AB3" w:rsidRDefault="006875D0" w:rsidP="006427AF"/>
        </w:tc>
        <w:tc>
          <w:tcPr>
            <w:tcW w:w="4120" w:type="dxa"/>
          </w:tcPr>
          <w:p w14:paraId="76B9DF3C" w14:textId="77777777" w:rsidR="006875D0" w:rsidRPr="00CD5AB3" w:rsidRDefault="00C33F5F" w:rsidP="006427AF">
            <w:r w:rsidRPr="00CD5AB3">
              <w:t>Numer (symbol) ostatniego komunikatu, który został wysłany do podmiotu w ramach obsługi niniejszego Dokumentu Dostawy.</w:t>
            </w:r>
          </w:p>
          <w:p w14:paraId="53B601BF" w14:textId="77777777" w:rsidR="00C33F5F" w:rsidRPr="00CD5AB3" w:rsidRDefault="00C33F5F" w:rsidP="006427AF">
            <w:r w:rsidRPr="00CD5AB3">
              <w:t>Komunikaty DD704 są pomijane.</w:t>
            </w:r>
          </w:p>
        </w:tc>
        <w:tc>
          <w:tcPr>
            <w:tcW w:w="1051" w:type="dxa"/>
          </w:tcPr>
          <w:p w14:paraId="086DED75" w14:textId="77777777" w:rsidR="006875D0" w:rsidRPr="00CD5AB3" w:rsidRDefault="006875D0" w:rsidP="006427AF">
            <w:r w:rsidRPr="00CD5AB3">
              <w:t>an..5</w:t>
            </w:r>
          </w:p>
        </w:tc>
      </w:tr>
    </w:tbl>
    <w:p w14:paraId="11FCE35E" w14:textId="5CE098B8" w:rsidR="00636D39" w:rsidRDefault="00636D39" w:rsidP="006875D0">
      <w:pPr>
        <w:pStyle w:val="pqiChpHeadNum2"/>
      </w:pPr>
      <w:bookmarkStart w:id="470" w:name="_Toc97636653"/>
      <w:r>
        <w:t>DDPZ – Potwierdzenie zarejestrowania</w:t>
      </w:r>
      <w:bookmarkEnd w:id="470"/>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7"/>
        <w:gridCol w:w="375"/>
        <w:gridCol w:w="4494"/>
        <w:gridCol w:w="430"/>
        <w:gridCol w:w="2737"/>
        <w:gridCol w:w="4021"/>
        <w:gridCol w:w="1040"/>
      </w:tblGrid>
      <w:tr w:rsidR="00636D39" w:rsidRPr="009079F8" w14:paraId="4C6ECC1C" w14:textId="77777777" w:rsidTr="005C109A">
        <w:trPr>
          <w:tblHeader/>
        </w:trPr>
        <w:tc>
          <w:tcPr>
            <w:tcW w:w="447" w:type="dxa"/>
            <w:shd w:val="clear" w:color="auto" w:fill="F3F3F3"/>
          </w:tcPr>
          <w:p w14:paraId="2DC366E8" w14:textId="77777777" w:rsidR="00636D39" w:rsidRPr="009079F8" w:rsidRDefault="00636D39" w:rsidP="005C109A">
            <w:pPr>
              <w:jc w:val="center"/>
              <w:rPr>
                <w:b/>
              </w:rPr>
            </w:pPr>
            <w:r w:rsidRPr="009079F8">
              <w:rPr>
                <w:b/>
              </w:rPr>
              <w:t>A</w:t>
            </w:r>
          </w:p>
        </w:tc>
        <w:tc>
          <w:tcPr>
            <w:tcW w:w="375" w:type="dxa"/>
            <w:shd w:val="clear" w:color="auto" w:fill="F3F3F3"/>
          </w:tcPr>
          <w:p w14:paraId="3C4F8F59" w14:textId="77777777" w:rsidR="00636D39" w:rsidRPr="009079F8" w:rsidRDefault="00636D39" w:rsidP="005C109A">
            <w:pPr>
              <w:jc w:val="center"/>
              <w:rPr>
                <w:b/>
              </w:rPr>
            </w:pPr>
            <w:r w:rsidRPr="009079F8">
              <w:rPr>
                <w:b/>
              </w:rPr>
              <w:t>B</w:t>
            </w:r>
          </w:p>
        </w:tc>
        <w:tc>
          <w:tcPr>
            <w:tcW w:w="4494" w:type="dxa"/>
            <w:shd w:val="clear" w:color="auto" w:fill="F3F3F3"/>
          </w:tcPr>
          <w:p w14:paraId="533B2498" w14:textId="77777777" w:rsidR="00636D39" w:rsidRPr="009079F8" w:rsidRDefault="00636D39" w:rsidP="005C109A">
            <w:pPr>
              <w:jc w:val="center"/>
              <w:rPr>
                <w:b/>
              </w:rPr>
            </w:pPr>
            <w:r w:rsidRPr="009079F8">
              <w:rPr>
                <w:b/>
              </w:rPr>
              <w:t>C</w:t>
            </w:r>
          </w:p>
        </w:tc>
        <w:tc>
          <w:tcPr>
            <w:tcW w:w="430" w:type="dxa"/>
            <w:shd w:val="clear" w:color="auto" w:fill="F3F3F3"/>
          </w:tcPr>
          <w:p w14:paraId="1EF7BE34" w14:textId="77777777" w:rsidR="00636D39" w:rsidRPr="009079F8" w:rsidRDefault="00636D39" w:rsidP="005C109A">
            <w:pPr>
              <w:jc w:val="center"/>
              <w:rPr>
                <w:b/>
              </w:rPr>
            </w:pPr>
            <w:r w:rsidRPr="009079F8">
              <w:rPr>
                <w:b/>
              </w:rPr>
              <w:t>D</w:t>
            </w:r>
          </w:p>
        </w:tc>
        <w:tc>
          <w:tcPr>
            <w:tcW w:w="2737" w:type="dxa"/>
            <w:shd w:val="clear" w:color="auto" w:fill="F3F3F3"/>
          </w:tcPr>
          <w:p w14:paraId="21488258" w14:textId="77777777" w:rsidR="00636D39" w:rsidRPr="009079F8" w:rsidRDefault="00636D39" w:rsidP="005C109A">
            <w:pPr>
              <w:jc w:val="center"/>
              <w:rPr>
                <w:b/>
              </w:rPr>
            </w:pPr>
            <w:r w:rsidRPr="009079F8">
              <w:rPr>
                <w:b/>
              </w:rPr>
              <w:t>E</w:t>
            </w:r>
          </w:p>
        </w:tc>
        <w:tc>
          <w:tcPr>
            <w:tcW w:w="4021" w:type="dxa"/>
            <w:shd w:val="clear" w:color="auto" w:fill="F3F3F3"/>
          </w:tcPr>
          <w:p w14:paraId="75BD3F4F" w14:textId="77777777" w:rsidR="00636D39" w:rsidRPr="009079F8" w:rsidRDefault="00636D39" w:rsidP="005C109A">
            <w:pPr>
              <w:jc w:val="center"/>
              <w:rPr>
                <w:b/>
              </w:rPr>
            </w:pPr>
            <w:r w:rsidRPr="009079F8">
              <w:rPr>
                <w:b/>
              </w:rPr>
              <w:t>F</w:t>
            </w:r>
          </w:p>
        </w:tc>
        <w:tc>
          <w:tcPr>
            <w:tcW w:w="1040" w:type="dxa"/>
            <w:shd w:val="clear" w:color="auto" w:fill="F3F3F3"/>
          </w:tcPr>
          <w:p w14:paraId="7832B5A1" w14:textId="77777777" w:rsidR="00636D39" w:rsidRPr="009079F8" w:rsidRDefault="00636D39" w:rsidP="005C109A">
            <w:pPr>
              <w:jc w:val="center"/>
              <w:rPr>
                <w:b/>
              </w:rPr>
            </w:pPr>
            <w:r w:rsidRPr="009079F8">
              <w:rPr>
                <w:b/>
              </w:rPr>
              <w:t>G</w:t>
            </w:r>
          </w:p>
        </w:tc>
      </w:tr>
      <w:tr w:rsidR="00636D39" w:rsidRPr="002854B5" w14:paraId="7E5E2D34" w14:textId="77777777" w:rsidTr="005C109A">
        <w:tc>
          <w:tcPr>
            <w:tcW w:w="13544" w:type="dxa"/>
            <w:gridSpan w:val="7"/>
          </w:tcPr>
          <w:p w14:paraId="51993A4B" w14:textId="0FBE3D06" w:rsidR="00636D39" w:rsidRPr="002854B5" w:rsidRDefault="00636D39" w:rsidP="005C109A">
            <w:pPr>
              <w:pStyle w:val="pqiTabHead"/>
            </w:pPr>
            <w:r>
              <w:t>DDPZ</w:t>
            </w:r>
            <w:r w:rsidRPr="002854B5">
              <w:t xml:space="preserve"> – </w:t>
            </w:r>
            <w:r>
              <w:t>Potwierdzenie zarejestrowania</w:t>
            </w:r>
            <w:r w:rsidRPr="002854B5">
              <w:t>.</w:t>
            </w:r>
          </w:p>
        </w:tc>
      </w:tr>
      <w:tr w:rsidR="00636D39" w:rsidRPr="009079F8" w14:paraId="4C03A434" w14:textId="77777777" w:rsidTr="005C109A">
        <w:tc>
          <w:tcPr>
            <w:tcW w:w="822" w:type="dxa"/>
            <w:gridSpan w:val="2"/>
          </w:tcPr>
          <w:p w14:paraId="7DF91B8C" w14:textId="77777777" w:rsidR="00636D39" w:rsidRPr="002854B5" w:rsidRDefault="00636D39" w:rsidP="005C109A">
            <w:pPr>
              <w:pStyle w:val="pqiTabBody"/>
              <w:rPr>
                <w:b/>
                <w:i/>
              </w:rPr>
            </w:pPr>
          </w:p>
        </w:tc>
        <w:tc>
          <w:tcPr>
            <w:tcW w:w="4494" w:type="dxa"/>
          </w:tcPr>
          <w:p w14:paraId="58A2CD35" w14:textId="77777777" w:rsidR="00636D39" w:rsidRDefault="00636D39" w:rsidP="005C109A">
            <w:pPr>
              <w:pStyle w:val="pqiTabBody"/>
              <w:rPr>
                <w:b/>
              </w:rPr>
            </w:pPr>
            <w:r>
              <w:rPr>
                <w:b/>
              </w:rPr>
              <w:t>&lt;NAGŁÓWEK&gt;</w:t>
            </w:r>
          </w:p>
          <w:p w14:paraId="78A75420" w14:textId="3AD42281" w:rsidR="00636D39" w:rsidRPr="00621E71" w:rsidRDefault="00636D39" w:rsidP="005C109A">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PDDZ</w:t>
            </w:r>
            <w:r w:rsidRPr="00621E71">
              <w:rPr>
                <w:rFonts w:ascii="Courier New" w:hAnsi="Courier New"/>
                <w:color w:val="0000FF"/>
              </w:rPr>
              <w:t>/Header</w:t>
            </w:r>
          </w:p>
        </w:tc>
        <w:tc>
          <w:tcPr>
            <w:tcW w:w="430" w:type="dxa"/>
          </w:tcPr>
          <w:p w14:paraId="465342B7" w14:textId="77777777" w:rsidR="00636D39" w:rsidRPr="0072755A" w:rsidRDefault="00636D39" w:rsidP="005C109A">
            <w:pPr>
              <w:pStyle w:val="pqiTabBody"/>
              <w:rPr>
                <w:b/>
              </w:rPr>
            </w:pPr>
            <w:r w:rsidRPr="0072755A">
              <w:rPr>
                <w:b/>
              </w:rPr>
              <w:t>R</w:t>
            </w:r>
          </w:p>
        </w:tc>
        <w:tc>
          <w:tcPr>
            <w:tcW w:w="2737" w:type="dxa"/>
          </w:tcPr>
          <w:p w14:paraId="03334053" w14:textId="77777777" w:rsidR="00636D39" w:rsidRPr="0072755A" w:rsidRDefault="00636D39" w:rsidP="005C109A">
            <w:pPr>
              <w:pStyle w:val="pqiTabBody"/>
              <w:rPr>
                <w:b/>
              </w:rPr>
            </w:pPr>
          </w:p>
        </w:tc>
        <w:tc>
          <w:tcPr>
            <w:tcW w:w="4021" w:type="dxa"/>
          </w:tcPr>
          <w:p w14:paraId="60375B76" w14:textId="77777777" w:rsidR="00636D39" w:rsidRPr="0072755A" w:rsidRDefault="00636D39" w:rsidP="005C109A">
            <w:pPr>
              <w:pStyle w:val="pqiTabBody"/>
              <w:rPr>
                <w:b/>
              </w:rPr>
            </w:pPr>
          </w:p>
        </w:tc>
        <w:tc>
          <w:tcPr>
            <w:tcW w:w="1040" w:type="dxa"/>
          </w:tcPr>
          <w:p w14:paraId="46BC9742" w14:textId="77777777" w:rsidR="00636D39" w:rsidRPr="0072755A" w:rsidRDefault="00636D39" w:rsidP="005C109A">
            <w:pPr>
              <w:pStyle w:val="pqiTabBody"/>
              <w:rPr>
                <w:b/>
              </w:rPr>
            </w:pPr>
            <w:r w:rsidRPr="0072755A">
              <w:rPr>
                <w:b/>
              </w:rPr>
              <w:t>1x</w:t>
            </w:r>
          </w:p>
        </w:tc>
      </w:tr>
      <w:tr w:rsidR="00636D39" w:rsidRPr="009079F8" w14:paraId="2C0FA923" w14:textId="77777777" w:rsidTr="005C109A">
        <w:tc>
          <w:tcPr>
            <w:tcW w:w="822" w:type="dxa"/>
            <w:gridSpan w:val="2"/>
          </w:tcPr>
          <w:p w14:paraId="42BF47F1" w14:textId="77777777" w:rsidR="00636D39" w:rsidRPr="009079F8" w:rsidRDefault="00636D39" w:rsidP="005C109A">
            <w:pPr>
              <w:keepNext/>
              <w:rPr>
                <w:i/>
              </w:rPr>
            </w:pPr>
            <w:r>
              <w:rPr>
                <w:b/>
              </w:rPr>
              <w:lastRenderedPageBreak/>
              <w:t>1</w:t>
            </w:r>
          </w:p>
        </w:tc>
        <w:tc>
          <w:tcPr>
            <w:tcW w:w="4494" w:type="dxa"/>
          </w:tcPr>
          <w:p w14:paraId="3F37B55A" w14:textId="77777777" w:rsidR="00636D39" w:rsidRPr="000F7B4C" w:rsidRDefault="00636D39" w:rsidP="005C109A">
            <w:pPr>
              <w:keepNext/>
              <w:rPr>
                <w:b/>
              </w:rPr>
            </w:pPr>
            <w:r>
              <w:rPr>
                <w:b/>
              </w:rPr>
              <w:t>Zawartość potwierdzenia zarejestrowania</w:t>
            </w:r>
          </w:p>
          <w:p w14:paraId="57351E80" w14:textId="340456BE" w:rsidR="00636D39" w:rsidRPr="009079F8" w:rsidRDefault="00636D39" w:rsidP="005C109A">
            <w:pPr>
              <w:keepNext/>
              <w:rPr>
                <w:b/>
              </w:rPr>
            </w:pPr>
            <w:r w:rsidRPr="00621E71">
              <w:rPr>
                <w:rFonts w:ascii="Courier New" w:hAnsi="Courier New"/>
                <w:color w:val="0000FF"/>
              </w:rPr>
              <w:t>/</w:t>
            </w:r>
            <w:r>
              <w:rPr>
                <w:rFonts w:ascii="Courier New" w:hAnsi="Courier New"/>
                <w:color w:val="0000FF"/>
              </w:rPr>
              <w:t>DD</w:t>
            </w:r>
            <w:r>
              <w:rPr>
                <w:rFonts w:ascii="Courier New" w:hAnsi="Courier New" w:cs="Courier New"/>
                <w:noProof/>
                <w:color w:val="0000FF"/>
              </w:rPr>
              <w:t>PZ</w:t>
            </w:r>
            <w:r w:rsidRPr="00621E71">
              <w:rPr>
                <w:rFonts w:ascii="Courier New" w:hAnsi="Courier New"/>
                <w:color w:val="0000FF"/>
              </w:rPr>
              <w:t>/</w:t>
            </w:r>
            <w:r>
              <w:rPr>
                <w:rFonts w:ascii="Courier New" w:hAnsi="Courier New"/>
                <w:color w:val="0000FF"/>
              </w:rPr>
              <w:t>Body/</w:t>
            </w:r>
          </w:p>
        </w:tc>
        <w:tc>
          <w:tcPr>
            <w:tcW w:w="430" w:type="dxa"/>
          </w:tcPr>
          <w:p w14:paraId="2BE0086A" w14:textId="77777777" w:rsidR="00636D39" w:rsidRPr="0072755A" w:rsidRDefault="00636D39" w:rsidP="005C109A">
            <w:pPr>
              <w:keepNext/>
              <w:jc w:val="center"/>
              <w:rPr>
                <w:b/>
              </w:rPr>
            </w:pPr>
            <w:r w:rsidRPr="0072755A">
              <w:rPr>
                <w:b/>
              </w:rPr>
              <w:t>R</w:t>
            </w:r>
          </w:p>
        </w:tc>
        <w:tc>
          <w:tcPr>
            <w:tcW w:w="2737" w:type="dxa"/>
          </w:tcPr>
          <w:p w14:paraId="4CAFA445" w14:textId="77777777" w:rsidR="00636D39" w:rsidRPr="0072755A" w:rsidRDefault="00636D39" w:rsidP="005C109A">
            <w:pPr>
              <w:keepNext/>
              <w:rPr>
                <w:b/>
              </w:rPr>
            </w:pPr>
          </w:p>
        </w:tc>
        <w:tc>
          <w:tcPr>
            <w:tcW w:w="4021" w:type="dxa"/>
          </w:tcPr>
          <w:p w14:paraId="093DDC23" w14:textId="77777777" w:rsidR="00636D39" w:rsidRPr="0072755A" w:rsidRDefault="00636D39" w:rsidP="005C109A">
            <w:pPr>
              <w:rPr>
                <w:b/>
              </w:rPr>
            </w:pPr>
          </w:p>
        </w:tc>
        <w:tc>
          <w:tcPr>
            <w:tcW w:w="1040" w:type="dxa"/>
          </w:tcPr>
          <w:p w14:paraId="2532E1DD" w14:textId="77777777" w:rsidR="00636D39" w:rsidRPr="0072755A" w:rsidRDefault="00636D39" w:rsidP="005C109A">
            <w:pPr>
              <w:keepNext/>
              <w:rPr>
                <w:b/>
              </w:rPr>
            </w:pPr>
            <w:r w:rsidRPr="0072755A">
              <w:rPr>
                <w:b/>
              </w:rPr>
              <w:t>1x</w:t>
            </w:r>
          </w:p>
        </w:tc>
      </w:tr>
      <w:tr w:rsidR="00636D39" w:rsidRPr="009079F8" w14:paraId="5ABBC955" w14:textId="77777777" w:rsidTr="005C109A">
        <w:tc>
          <w:tcPr>
            <w:tcW w:w="447" w:type="dxa"/>
          </w:tcPr>
          <w:p w14:paraId="6FD872FD" w14:textId="77777777" w:rsidR="00636D39" w:rsidRPr="009079F8" w:rsidRDefault="00636D39" w:rsidP="005C109A">
            <w:pPr>
              <w:rPr>
                <w:b/>
              </w:rPr>
            </w:pPr>
          </w:p>
        </w:tc>
        <w:tc>
          <w:tcPr>
            <w:tcW w:w="375" w:type="dxa"/>
          </w:tcPr>
          <w:p w14:paraId="5DC0347E" w14:textId="77777777" w:rsidR="00636D39" w:rsidRPr="009079F8" w:rsidRDefault="00636D39" w:rsidP="00636D39">
            <w:pPr>
              <w:pStyle w:val="pqiTabBody"/>
              <w:numPr>
                <w:ilvl w:val="0"/>
                <w:numId w:val="68"/>
              </w:numPr>
              <w:rPr>
                <w:i/>
              </w:rPr>
            </w:pPr>
          </w:p>
        </w:tc>
        <w:tc>
          <w:tcPr>
            <w:tcW w:w="4494" w:type="dxa"/>
          </w:tcPr>
          <w:p w14:paraId="31AAA4DC" w14:textId="77777777" w:rsidR="00636D39" w:rsidRDefault="00636D39" w:rsidP="005C109A">
            <w:pPr>
              <w:pStyle w:val="pqiTabBody"/>
            </w:pPr>
            <w:r>
              <w:t>Organ wystawiający potwierdzenie zarejestrowania</w:t>
            </w:r>
          </w:p>
          <w:p w14:paraId="7A8352A7" w14:textId="77777777" w:rsidR="00636D39" w:rsidRDefault="00636D39" w:rsidP="005C109A">
            <w:pPr>
              <w:pStyle w:val="pqiTabBody"/>
            </w:pPr>
            <w:r w:rsidRPr="00583171">
              <w:rPr>
                <w:rFonts w:ascii="Courier New" w:hAnsi="Courier New" w:cs="Courier New"/>
                <w:noProof/>
                <w:color w:val="0000FF"/>
              </w:rPr>
              <w:t>PublicSubjectName</w:t>
            </w:r>
          </w:p>
        </w:tc>
        <w:tc>
          <w:tcPr>
            <w:tcW w:w="430" w:type="dxa"/>
          </w:tcPr>
          <w:p w14:paraId="1B06BC7E" w14:textId="77777777" w:rsidR="00636D39" w:rsidRDefault="00636D39" w:rsidP="005C109A">
            <w:pPr>
              <w:jc w:val="center"/>
            </w:pPr>
            <w:r>
              <w:t>R</w:t>
            </w:r>
          </w:p>
        </w:tc>
        <w:tc>
          <w:tcPr>
            <w:tcW w:w="2737" w:type="dxa"/>
          </w:tcPr>
          <w:p w14:paraId="6C79EFEF" w14:textId="77777777" w:rsidR="00636D39" w:rsidRPr="009079F8" w:rsidRDefault="00636D39" w:rsidP="005C109A"/>
        </w:tc>
        <w:tc>
          <w:tcPr>
            <w:tcW w:w="4021" w:type="dxa"/>
          </w:tcPr>
          <w:p w14:paraId="1CF68C94" w14:textId="1AE64CF4" w:rsidR="00636D39" w:rsidRDefault="00636D39" w:rsidP="009B02E6">
            <w:r>
              <w:t xml:space="preserve">Zawsze wartość „Naczelnik Urzędu </w:t>
            </w:r>
            <w:r w:rsidR="009B02E6">
              <w:t>skarbowego</w:t>
            </w:r>
            <w:r>
              <w:t>”.</w:t>
            </w:r>
          </w:p>
        </w:tc>
        <w:tc>
          <w:tcPr>
            <w:tcW w:w="1040" w:type="dxa"/>
          </w:tcPr>
          <w:p w14:paraId="397BBAD8" w14:textId="77777777" w:rsidR="00636D39" w:rsidRDefault="00636D39" w:rsidP="005C109A">
            <w:r>
              <w:t>an</w:t>
            </w:r>
          </w:p>
        </w:tc>
      </w:tr>
      <w:tr w:rsidR="00636D39" w:rsidRPr="009079F8" w14:paraId="2D6D82F1" w14:textId="77777777" w:rsidTr="005C109A">
        <w:tc>
          <w:tcPr>
            <w:tcW w:w="447" w:type="dxa"/>
          </w:tcPr>
          <w:p w14:paraId="7127AC0D" w14:textId="77777777" w:rsidR="00636D39" w:rsidRPr="009079F8" w:rsidRDefault="00636D39" w:rsidP="005C109A">
            <w:pPr>
              <w:rPr>
                <w:b/>
              </w:rPr>
            </w:pPr>
          </w:p>
        </w:tc>
        <w:tc>
          <w:tcPr>
            <w:tcW w:w="375" w:type="dxa"/>
          </w:tcPr>
          <w:p w14:paraId="1A005753" w14:textId="77777777" w:rsidR="00636D39" w:rsidRPr="009079F8" w:rsidRDefault="00636D39" w:rsidP="00636D39">
            <w:pPr>
              <w:pStyle w:val="pqiTabBody"/>
              <w:numPr>
                <w:ilvl w:val="0"/>
                <w:numId w:val="68"/>
              </w:numPr>
              <w:rPr>
                <w:i/>
              </w:rPr>
            </w:pPr>
          </w:p>
        </w:tc>
        <w:tc>
          <w:tcPr>
            <w:tcW w:w="4494" w:type="dxa"/>
          </w:tcPr>
          <w:p w14:paraId="1A22D483" w14:textId="77777777" w:rsidR="00636D39" w:rsidRDefault="00636D39" w:rsidP="005C109A">
            <w:pPr>
              <w:pStyle w:val="pqiTabBody"/>
              <w:spacing w:before="60"/>
            </w:pPr>
            <w:r>
              <w:t>Data otrzymania komunikatu</w:t>
            </w:r>
          </w:p>
          <w:p w14:paraId="453F5266" w14:textId="77777777" w:rsidR="00636D39" w:rsidRDefault="00636D39" w:rsidP="005C109A">
            <w:pPr>
              <w:pStyle w:val="pqiTabBody"/>
              <w:spacing w:before="60"/>
            </w:pPr>
            <w:r w:rsidRPr="00583171">
              <w:rPr>
                <w:rFonts w:ascii="Courier New" w:hAnsi="Courier New" w:cs="Courier New"/>
                <w:noProof/>
                <w:color w:val="0000FF"/>
              </w:rPr>
              <w:t>DateOfReceiption</w:t>
            </w:r>
          </w:p>
        </w:tc>
        <w:tc>
          <w:tcPr>
            <w:tcW w:w="430" w:type="dxa"/>
          </w:tcPr>
          <w:p w14:paraId="2948DE5C" w14:textId="77777777" w:rsidR="00636D39" w:rsidRDefault="00636D39" w:rsidP="005C109A">
            <w:pPr>
              <w:pStyle w:val="pqiTabBody"/>
              <w:spacing w:before="60"/>
            </w:pPr>
            <w:r>
              <w:t>R</w:t>
            </w:r>
          </w:p>
        </w:tc>
        <w:tc>
          <w:tcPr>
            <w:tcW w:w="2737" w:type="dxa"/>
          </w:tcPr>
          <w:p w14:paraId="6B8737F3" w14:textId="77777777" w:rsidR="00636D39" w:rsidRPr="009079F8" w:rsidRDefault="00636D39" w:rsidP="005C109A"/>
        </w:tc>
        <w:tc>
          <w:tcPr>
            <w:tcW w:w="4021" w:type="dxa"/>
          </w:tcPr>
          <w:p w14:paraId="3D7A5EE3" w14:textId="77777777" w:rsidR="00636D39" w:rsidRDefault="00636D39" w:rsidP="005C109A">
            <w:pPr>
              <w:pStyle w:val="pqiTabBody"/>
              <w:spacing w:before="60"/>
            </w:pPr>
          </w:p>
        </w:tc>
        <w:tc>
          <w:tcPr>
            <w:tcW w:w="1040" w:type="dxa"/>
          </w:tcPr>
          <w:p w14:paraId="1A96FCD0" w14:textId="77777777" w:rsidR="00636D39" w:rsidRPr="009079F8" w:rsidRDefault="00636D39" w:rsidP="005C109A">
            <w:pPr>
              <w:pStyle w:val="pqiTabBody"/>
            </w:pPr>
            <w:r>
              <w:t>date</w:t>
            </w:r>
          </w:p>
        </w:tc>
      </w:tr>
      <w:tr w:rsidR="00636D39" w:rsidRPr="009079F8" w14:paraId="12754236" w14:textId="77777777" w:rsidTr="005C109A">
        <w:tc>
          <w:tcPr>
            <w:tcW w:w="447" w:type="dxa"/>
          </w:tcPr>
          <w:p w14:paraId="5D45270C" w14:textId="77777777" w:rsidR="00636D39" w:rsidRPr="009079F8" w:rsidRDefault="00636D39" w:rsidP="005C109A">
            <w:pPr>
              <w:rPr>
                <w:b/>
              </w:rPr>
            </w:pPr>
          </w:p>
        </w:tc>
        <w:tc>
          <w:tcPr>
            <w:tcW w:w="375" w:type="dxa"/>
          </w:tcPr>
          <w:p w14:paraId="40F7ECD9" w14:textId="77777777" w:rsidR="00636D39" w:rsidRPr="009079F8" w:rsidRDefault="00636D39" w:rsidP="00636D39">
            <w:pPr>
              <w:pStyle w:val="pqiTabBody"/>
              <w:numPr>
                <w:ilvl w:val="0"/>
                <w:numId w:val="68"/>
              </w:numPr>
              <w:rPr>
                <w:i/>
              </w:rPr>
            </w:pPr>
          </w:p>
        </w:tc>
        <w:tc>
          <w:tcPr>
            <w:tcW w:w="4494" w:type="dxa"/>
          </w:tcPr>
          <w:p w14:paraId="0246137B" w14:textId="77777777" w:rsidR="00636D39" w:rsidRDefault="00636D39" w:rsidP="005C109A">
            <w:pPr>
              <w:pStyle w:val="pqiTabBody"/>
              <w:spacing w:before="60"/>
            </w:pPr>
            <w:r>
              <w:t>Czas otrzymania komunikatu</w:t>
            </w:r>
          </w:p>
          <w:p w14:paraId="55661692" w14:textId="77777777" w:rsidR="00636D39" w:rsidRDefault="00636D39" w:rsidP="005C109A">
            <w:pPr>
              <w:pStyle w:val="pqiTabBody"/>
              <w:spacing w:before="60"/>
            </w:pPr>
            <w:r w:rsidRPr="00583171">
              <w:rPr>
                <w:rFonts w:ascii="Courier New" w:hAnsi="Courier New" w:cs="Courier New"/>
                <w:noProof/>
                <w:color w:val="0000FF"/>
              </w:rPr>
              <w:t>TimeOfReceiption</w:t>
            </w:r>
          </w:p>
        </w:tc>
        <w:tc>
          <w:tcPr>
            <w:tcW w:w="430" w:type="dxa"/>
          </w:tcPr>
          <w:p w14:paraId="487CC46B" w14:textId="77777777" w:rsidR="00636D39" w:rsidRDefault="00636D39" w:rsidP="005C109A">
            <w:pPr>
              <w:pStyle w:val="pqiTabBody"/>
              <w:spacing w:before="60"/>
            </w:pPr>
            <w:r>
              <w:t>R</w:t>
            </w:r>
          </w:p>
        </w:tc>
        <w:tc>
          <w:tcPr>
            <w:tcW w:w="2737" w:type="dxa"/>
          </w:tcPr>
          <w:p w14:paraId="7588247E" w14:textId="77777777" w:rsidR="00636D39" w:rsidRPr="009079F8" w:rsidRDefault="00636D39" w:rsidP="005C109A"/>
        </w:tc>
        <w:tc>
          <w:tcPr>
            <w:tcW w:w="4021" w:type="dxa"/>
          </w:tcPr>
          <w:p w14:paraId="02ECFDFF" w14:textId="77777777" w:rsidR="00636D39" w:rsidRDefault="00636D39" w:rsidP="005C109A">
            <w:pPr>
              <w:pStyle w:val="pqiTabBody"/>
              <w:spacing w:before="60"/>
            </w:pPr>
          </w:p>
        </w:tc>
        <w:tc>
          <w:tcPr>
            <w:tcW w:w="1040" w:type="dxa"/>
          </w:tcPr>
          <w:p w14:paraId="58D8DBCE" w14:textId="77777777" w:rsidR="00636D39" w:rsidRPr="009079F8" w:rsidRDefault="00636D39" w:rsidP="005C109A">
            <w:pPr>
              <w:pStyle w:val="pqiTabBody"/>
            </w:pPr>
            <w:r>
              <w:t>time</w:t>
            </w:r>
          </w:p>
        </w:tc>
      </w:tr>
      <w:tr w:rsidR="00636D39" w:rsidRPr="009079F8" w14:paraId="4E70BC4C" w14:textId="77777777" w:rsidTr="005C109A">
        <w:tc>
          <w:tcPr>
            <w:tcW w:w="447" w:type="dxa"/>
          </w:tcPr>
          <w:p w14:paraId="3779C9F7" w14:textId="77777777" w:rsidR="00636D39" w:rsidRPr="009079F8" w:rsidRDefault="00636D39" w:rsidP="005C109A">
            <w:pPr>
              <w:rPr>
                <w:b/>
              </w:rPr>
            </w:pPr>
          </w:p>
        </w:tc>
        <w:tc>
          <w:tcPr>
            <w:tcW w:w="375" w:type="dxa"/>
          </w:tcPr>
          <w:p w14:paraId="5645D2FC" w14:textId="77777777" w:rsidR="00636D39" w:rsidRPr="009079F8" w:rsidRDefault="00636D39" w:rsidP="00636D39">
            <w:pPr>
              <w:pStyle w:val="pqiTabBody"/>
              <w:numPr>
                <w:ilvl w:val="0"/>
                <w:numId w:val="68"/>
              </w:numPr>
              <w:rPr>
                <w:i/>
              </w:rPr>
            </w:pPr>
          </w:p>
        </w:tc>
        <w:tc>
          <w:tcPr>
            <w:tcW w:w="4494" w:type="dxa"/>
          </w:tcPr>
          <w:p w14:paraId="4FBBE79C" w14:textId="77777777" w:rsidR="00636D39" w:rsidRDefault="00636D39" w:rsidP="005C109A">
            <w:pPr>
              <w:pStyle w:val="pqiTabBody"/>
            </w:pPr>
            <w:r>
              <w:t>Lokalny nr referencyjny</w:t>
            </w:r>
          </w:p>
          <w:p w14:paraId="76B1323F" w14:textId="77777777" w:rsidR="00636D39" w:rsidRPr="009079F8" w:rsidRDefault="00636D39" w:rsidP="005C109A">
            <w:pPr>
              <w:pStyle w:val="pqiTabBody"/>
            </w:pPr>
            <w:r>
              <w:rPr>
                <w:rFonts w:ascii="Courier New" w:hAnsi="Courier New" w:cs="Courier New"/>
                <w:noProof/>
                <w:color w:val="0000FF"/>
              </w:rPr>
              <w:t>LocalReferenceNumber</w:t>
            </w:r>
          </w:p>
        </w:tc>
        <w:tc>
          <w:tcPr>
            <w:tcW w:w="430" w:type="dxa"/>
          </w:tcPr>
          <w:p w14:paraId="06E18E48" w14:textId="77777777" w:rsidR="00636D39" w:rsidRPr="009079F8" w:rsidRDefault="00636D39" w:rsidP="005C109A">
            <w:pPr>
              <w:pStyle w:val="pqiTabBody"/>
            </w:pPr>
            <w:r>
              <w:t>D</w:t>
            </w:r>
          </w:p>
        </w:tc>
        <w:tc>
          <w:tcPr>
            <w:tcW w:w="2737" w:type="dxa"/>
          </w:tcPr>
          <w:p w14:paraId="161C0925" w14:textId="55C5B837" w:rsidR="00636D39" w:rsidRDefault="00636D39" w:rsidP="005C109A">
            <w:pPr>
              <w:pStyle w:val="pqiTabBody"/>
            </w:pPr>
            <w:r>
              <w:t>R dla odpowiedzi na DD815 i DD815B.</w:t>
            </w:r>
          </w:p>
          <w:p w14:paraId="4C9791A1" w14:textId="534B242F" w:rsidR="00636D39" w:rsidRPr="009079F8" w:rsidRDefault="00636D39" w:rsidP="005C109A">
            <w:pPr>
              <w:pStyle w:val="pqiTabBody"/>
            </w:pPr>
            <w:r>
              <w:t>Nie stosuje się w odpowiedzi na komunikaty inne niż DD815 i DD815B.</w:t>
            </w:r>
          </w:p>
        </w:tc>
        <w:tc>
          <w:tcPr>
            <w:tcW w:w="4021" w:type="dxa"/>
          </w:tcPr>
          <w:p w14:paraId="6DBAA860" w14:textId="77777777" w:rsidR="00636D39" w:rsidRPr="009079F8" w:rsidRDefault="00636D39" w:rsidP="005C109A">
            <w:pPr>
              <w:pStyle w:val="pqiTabBody"/>
            </w:pPr>
          </w:p>
        </w:tc>
        <w:tc>
          <w:tcPr>
            <w:tcW w:w="1040" w:type="dxa"/>
          </w:tcPr>
          <w:p w14:paraId="2CDA5161" w14:textId="77777777" w:rsidR="00636D39" w:rsidRPr="009079F8" w:rsidRDefault="00636D39" w:rsidP="005C109A">
            <w:pPr>
              <w:pStyle w:val="pqiTabBody"/>
            </w:pPr>
            <w:r>
              <w:t>n20</w:t>
            </w:r>
          </w:p>
        </w:tc>
      </w:tr>
      <w:tr w:rsidR="00636D39" w:rsidRPr="009079F8" w14:paraId="095AB54B" w14:textId="77777777" w:rsidTr="005C109A">
        <w:tc>
          <w:tcPr>
            <w:tcW w:w="447" w:type="dxa"/>
          </w:tcPr>
          <w:p w14:paraId="55F48314" w14:textId="77777777" w:rsidR="00636D39" w:rsidRPr="009079F8" w:rsidRDefault="00636D39" w:rsidP="005C109A">
            <w:pPr>
              <w:rPr>
                <w:b/>
              </w:rPr>
            </w:pPr>
          </w:p>
        </w:tc>
        <w:tc>
          <w:tcPr>
            <w:tcW w:w="375" w:type="dxa"/>
          </w:tcPr>
          <w:p w14:paraId="20557D72" w14:textId="77777777" w:rsidR="00636D39" w:rsidRPr="009079F8" w:rsidRDefault="00636D39" w:rsidP="00636D39">
            <w:pPr>
              <w:pStyle w:val="pqiTabBody"/>
              <w:numPr>
                <w:ilvl w:val="0"/>
                <w:numId w:val="68"/>
              </w:numPr>
              <w:rPr>
                <w:i/>
              </w:rPr>
            </w:pPr>
          </w:p>
        </w:tc>
        <w:tc>
          <w:tcPr>
            <w:tcW w:w="4494" w:type="dxa"/>
          </w:tcPr>
          <w:p w14:paraId="0ABA3677" w14:textId="4A5EABD2" w:rsidR="00636D39" w:rsidRDefault="00636D39" w:rsidP="005C109A">
            <w:pPr>
              <w:pStyle w:val="pqiTabBody"/>
            </w:pPr>
            <w:r>
              <w:t>DDARC</w:t>
            </w:r>
          </w:p>
          <w:p w14:paraId="24C8219D" w14:textId="77777777" w:rsidR="00636D39" w:rsidRPr="00893F07" w:rsidRDefault="00636D39" w:rsidP="005C109A">
            <w:pPr>
              <w:rPr>
                <w:rFonts w:ascii="Courier New" w:hAnsi="Courier New" w:cs="Courier New"/>
                <w:noProof/>
                <w:color w:val="0000FF"/>
                <w:szCs w:val="20"/>
              </w:rPr>
            </w:pPr>
            <w:r w:rsidRPr="00893F07">
              <w:rPr>
                <w:rFonts w:ascii="Courier New" w:hAnsi="Courier New" w:cs="Courier New"/>
                <w:noProof/>
                <w:color w:val="0000FF"/>
                <w:szCs w:val="20"/>
              </w:rPr>
              <w:t>AdministrativeReferenceCode</w:t>
            </w:r>
          </w:p>
        </w:tc>
        <w:tc>
          <w:tcPr>
            <w:tcW w:w="430" w:type="dxa"/>
          </w:tcPr>
          <w:p w14:paraId="2CBE4839" w14:textId="77777777" w:rsidR="00636D39" w:rsidRPr="009079F8" w:rsidRDefault="00636D39" w:rsidP="005C109A">
            <w:pPr>
              <w:jc w:val="center"/>
            </w:pPr>
            <w:r>
              <w:t>D</w:t>
            </w:r>
          </w:p>
        </w:tc>
        <w:tc>
          <w:tcPr>
            <w:tcW w:w="2737" w:type="dxa"/>
          </w:tcPr>
          <w:p w14:paraId="1AE5716D" w14:textId="503CC65B" w:rsidR="00636D39" w:rsidRDefault="00636D39" w:rsidP="005C109A">
            <w:pPr>
              <w:pStyle w:val="pqiTabBody"/>
            </w:pPr>
            <w:r>
              <w:t xml:space="preserve">R dla odpowiedzi na DD810, DD812, DD813, </w:t>
            </w:r>
            <w:r w:rsidR="005B3272">
              <w:t xml:space="preserve">DD813B, </w:t>
            </w:r>
            <w:r>
              <w:t>DD818</w:t>
            </w:r>
            <w:r w:rsidR="00F004E0">
              <w:t>, DD818B.</w:t>
            </w:r>
          </w:p>
          <w:p w14:paraId="6F3D1758" w14:textId="01E704E4" w:rsidR="00636D39" w:rsidRPr="009079F8" w:rsidRDefault="00636D39" w:rsidP="005C109A">
            <w:r>
              <w:t xml:space="preserve">Nie stosuje się w odpowiedzi na komunikaty inne niż </w:t>
            </w:r>
            <w:r w:rsidR="00F004E0">
              <w:t xml:space="preserve">DD810, DD812, DD813, </w:t>
            </w:r>
            <w:r w:rsidR="005B3272">
              <w:t xml:space="preserve">DD813B, </w:t>
            </w:r>
            <w:r w:rsidR="00F004E0">
              <w:t>DD818, DD818B</w:t>
            </w:r>
            <w:r>
              <w:t>.</w:t>
            </w:r>
          </w:p>
        </w:tc>
        <w:tc>
          <w:tcPr>
            <w:tcW w:w="4021" w:type="dxa"/>
          </w:tcPr>
          <w:p w14:paraId="15B58661" w14:textId="77777777" w:rsidR="00636D39" w:rsidRPr="009079F8" w:rsidRDefault="00636D39" w:rsidP="005C109A">
            <w:r>
              <w:t>A</w:t>
            </w:r>
            <w:r w:rsidRPr="00B35B41">
              <w:t>dministracyjny numer referencyjny</w:t>
            </w:r>
          </w:p>
        </w:tc>
        <w:tc>
          <w:tcPr>
            <w:tcW w:w="1040" w:type="dxa"/>
          </w:tcPr>
          <w:p w14:paraId="6FF0F101" w14:textId="77777777" w:rsidR="00636D39" w:rsidRPr="009079F8" w:rsidRDefault="00636D39" w:rsidP="005C109A">
            <w:r>
              <w:t>an21</w:t>
            </w:r>
          </w:p>
        </w:tc>
      </w:tr>
      <w:tr w:rsidR="00636D39" w:rsidRPr="009079F8" w14:paraId="26A3C551" w14:textId="77777777" w:rsidTr="005C109A">
        <w:tc>
          <w:tcPr>
            <w:tcW w:w="447" w:type="dxa"/>
          </w:tcPr>
          <w:p w14:paraId="77E9B085" w14:textId="77777777" w:rsidR="00636D39" w:rsidRPr="009079F8" w:rsidRDefault="00636D39" w:rsidP="005C109A">
            <w:pPr>
              <w:rPr>
                <w:b/>
              </w:rPr>
            </w:pPr>
          </w:p>
        </w:tc>
        <w:tc>
          <w:tcPr>
            <w:tcW w:w="375" w:type="dxa"/>
          </w:tcPr>
          <w:p w14:paraId="5B25D9F2" w14:textId="77777777" w:rsidR="00636D39" w:rsidRPr="009079F8" w:rsidRDefault="00636D39" w:rsidP="00636D39">
            <w:pPr>
              <w:pStyle w:val="pqiTabBody"/>
              <w:numPr>
                <w:ilvl w:val="0"/>
                <w:numId w:val="68"/>
              </w:numPr>
              <w:rPr>
                <w:i/>
              </w:rPr>
            </w:pPr>
          </w:p>
        </w:tc>
        <w:tc>
          <w:tcPr>
            <w:tcW w:w="4494" w:type="dxa"/>
          </w:tcPr>
          <w:p w14:paraId="56270E07" w14:textId="77777777" w:rsidR="00636D39" w:rsidRDefault="00636D39" w:rsidP="005C109A">
            <w:pPr>
              <w:pStyle w:val="pqiTabBody"/>
            </w:pPr>
            <w:r>
              <w:t>Identyfikator odebranego komunikatu</w:t>
            </w:r>
          </w:p>
          <w:p w14:paraId="3351F8B6" w14:textId="77777777" w:rsidR="00636D39" w:rsidRPr="009079F8" w:rsidRDefault="00636D39" w:rsidP="005C109A">
            <w:r w:rsidRPr="00916B3D">
              <w:rPr>
                <w:rFonts w:ascii="Courier New" w:hAnsi="Courier New" w:cs="Courier New"/>
                <w:noProof/>
                <w:color w:val="0000FF"/>
                <w:szCs w:val="20"/>
              </w:rPr>
              <w:t>ReceiptedMessageIdentifier</w:t>
            </w:r>
          </w:p>
        </w:tc>
        <w:tc>
          <w:tcPr>
            <w:tcW w:w="430" w:type="dxa"/>
          </w:tcPr>
          <w:p w14:paraId="6ABF339C" w14:textId="77777777" w:rsidR="00636D39" w:rsidRPr="009079F8" w:rsidRDefault="00636D39" w:rsidP="005C109A">
            <w:pPr>
              <w:jc w:val="center"/>
            </w:pPr>
            <w:r>
              <w:t>R</w:t>
            </w:r>
          </w:p>
        </w:tc>
        <w:tc>
          <w:tcPr>
            <w:tcW w:w="2737" w:type="dxa"/>
          </w:tcPr>
          <w:p w14:paraId="442BCB2D" w14:textId="77777777" w:rsidR="00636D39" w:rsidRPr="009079F8" w:rsidRDefault="00636D39" w:rsidP="005C109A"/>
        </w:tc>
        <w:tc>
          <w:tcPr>
            <w:tcW w:w="4021" w:type="dxa"/>
          </w:tcPr>
          <w:p w14:paraId="5F1E5F94" w14:textId="77777777" w:rsidR="00636D39" w:rsidRPr="009079F8" w:rsidRDefault="00636D39" w:rsidP="005C109A">
            <w:pPr>
              <w:rPr>
                <w:lang w:eastAsia="en-GB"/>
              </w:rPr>
            </w:pPr>
            <w:r>
              <w:rPr>
                <w:lang w:eastAsia="en-GB"/>
              </w:rPr>
              <w:t>Identyfikator komunikatu nadany przez podmiot.</w:t>
            </w:r>
          </w:p>
        </w:tc>
        <w:tc>
          <w:tcPr>
            <w:tcW w:w="1040" w:type="dxa"/>
          </w:tcPr>
          <w:p w14:paraId="2B458FA0" w14:textId="77777777" w:rsidR="00636D39" w:rsidRPr="009079F8" w:rsidRDefault="00636D39" w:rsidP="005C109A">
            <w:r>
              <w:t>an..44</w:t>
            </w:r>
          </w:p>
        </w:tc>
      </w:tr>
      <w:tr w:rsidR="00636D39" w:rsidRPr="009079F8" w14:paraId="31EE0D45" w14:textId="77777777" w:rsidTr="005C109A">
        <w:tc>
          <w:tcPr>
            <w:tcW w:w="822" w:type="dxa"/>
            <w:gridSpan w:val="2"/>
          </w:tcPr>
          <w:p w14:paraId="73D5863F" w14:textId="77777777" w:rsidR="00636D39" w:rsidRPr="009079F8" w:rsidRDefault="00636D39" w:rsidP="005C109A">
            <w:pPr>
              <w:keepNext/>
              <w:rPr>
                <w:i/>
              </w:rPr>
            </w:pPr>
            <w:r>
              <w:rPr>
                <w:b/>
              </w:rPr>
              <w:t>1.1</w:t>
            </w:r>
          </w:p>
        </w:tc>
        <w:tc>
          <w:tcPr>
            <w:tcW w:w="4494" w:type="dxa"/>
          </w:tcPr>
          <w:p w14:paraId="618C0636" w14:textId="77777777" w:rsidR="00636D39" w:rsidRPr="000F7B4C" w:rsidRDefault="00636D39" w:rsidP="005C109A">
            <w:pPr>
              <w:keepNext/>
              <w:rPr>
                <w:b/>
              </w:rPr>
            </w:pPr>
            <w:r>
              <w:rPr>
                <w:b/>
              </w:rPr>
              <w:t>Skrót otrzymanego komunikatu</w:t>
            </w:r>
          </w:p>
          <w:p w14:paraId="53D7320A" w14:textId="77777777" w:rsidR="00636D39" w:rsidRPr="000A12F8" w:rsidRDefault="00636D39" w:rsidP="005C109A">
            <w:pPr>
              <w:keepNext/>
              <w:rPr>
                <w:b/>
              </w:rPr>
            </w:pPr>
            <w:r w:rsidRPr="000A12F8">
              <w:rPr>
                <w:rFonts w:ascii="Courier New" w:hAnsi="Courier New" w:cs="Courier New"/>
                <w:b/>
                <w:noProof/>
                <w:color w:val="0000FF"/>
              </w:rPr>
              <w:t>ReceiptedMessageDigestInfo</w:t>
            </w:r>
          </w:p>
        </w:tc>
        <w:tc>
          <w:tcPr>
            <w:tcW w:w="430" w:type="dxa"/>
          </w:tcPr>
          <w:p w14:paraId="01A77D1B" w14:textId="77777777" w:rsidR="00636D39" w:rsidRPr="0072755A" w:rsidRDefault="00636D39" w:rsidP="005C109A">
            <w:pPr>
              <w:keepNext/>
              <w:jc w:val="center"/>
              <w:rPr>
                <w:b/>
              </w:rPr>
            </w:pPr>
            <w:r w:rsidRPr="0072755A">
              <w:rPr>
                <w:b/>
              </w:rPr>
              <w:t>R</w:t>
            </w:r>
          </w:p>
        </w:tc>
        <w:tc>
          <w:tcPr>
            <w:tcW w:w="2737" w:type="dxa"/>
          </w:tcPr>
          <w:p w14:paraId="117735A0" w14:textId="77777777" w:rsidR="00636D39" w:rsidRPr="0072755A" w:rsidRDefault="00636D39" w:rsidP="005C109A">
            <w:pPr>
              <w:keepNext/>
              <w:rPr>
                <w:b/>
              </w:rPr>
            </w:pPr>
          </w:p>
        </w:tc>
        <w:tc>
          <w:tcPr>
            <w:tcW w:w="4021" w:type="dxa"/>
          </w:tcPr>
          <w:p w14:paraId="2550F32D" w14:textId="77777777" w:rsidR="00636D39" w:rsidRPr="0072755A" w:rsidRDefault="00636D39" w:rsidP="005C109A">
            <w:pPr>
              <w:rPr>
                <w:b/>
              </w:rPr>
            </w:pPr>
            <w:r>
              <w:rPr>
                <w:b/>
              </w:rPr>
              <w:t>Wartość skrótu jest odczytana z podpisu utworzonego przez podmiot</w:t>
            </w:r>
          </w:p>
        </w:tc>
        <w:tc>
          <w:tcPr>
            <w:tcW w:w="1040" w:type="dxa"/>
          </w:tcPr>
          <w:p w14:paraId="2D8DBF3B" w14:textId="77777777" w:rsidR="00636D39" w:rsidRPr="0072755A" w:rsidRDefault="00636D39" w:rsidP="005C109A">
            <w:pPr>
              <w:keepNext/>
              <w:rPr>
                <w:b/>
              </w:rPr>
            </w:pPr>
            <w:r w:rsidRPr="0072755A">
              <w:rPr>
                <w:b/>
              </w:rPr>
              <w:t>1x</w:t>
            </w:r>
          </w:p>
        </w:tc>
      </w:tr>
      <w:tr w:rsidR="00636D39" w:rsidRPr="009079F8" w14:paraId="3F6AD120" w14:textId="77777777" w:rsidTr="005C109A">
        <w:tc>
          <w:tcPr>
            <w:tcW w:w="447" w:type="dxa"/>
          </w:tcPr>
          <w:p w14:paraId="147FCF32" w14:textId="77777777" w:rsidR="00636D39" w:rsidRPr="009079F8" w:rsidRDefault="00636D39" w:rsidP="005C109A">
            <w:pPr>
              <w:rPr>
                <w:b/>
              </w:rPr>
            </w:pPr>
          </w:p>
        </w:tc>
        <w:tc>
          <w:tcPr>
            <w:tcW w:w="375" w:type="dxa"/>
          </w:tcPr>
          <w:p w14:paraId="063C7910" w14:textId="77777777" w:rsidR="00636D39" w:rsidRPr="009079F8" w:rsidRDefault="00636D39" w:rsidP="00636D39">
            <w:pPr>
              <w:pStyle w:val="pqiTabBody"/>
              <w:numPr>
                <w:ilvl w:val="0"/>
                <w:numId w:val="67"/>
              </w:numPr>
              <w:rPr>
                <w:i/>
              </w:rPr>
            </w:pPr>
          </w:p>
        </w:tc>
        <w:tc>
          <w:tcPr>
            <w:tcW w:w="4494" w:type="dxa"/>
          </w:tcPr>
          <w:p w14:paraId="58FD0602" w14:textId="77777777" w:rsidR="00636D39" w:rsidRDefault="00636D39" w:rsidP="005C109A">
            <w:pPr>
              <w:pStyle w:val="pqiTabBody"/>
            </w:pPr>
            <w:r>
              <w:t>Funkcja skrótu użyta do obliczenia skrótu</w:t>
            </w:r>
          </w:p>
          <w:p w14:paraId="7DDC5CD7" w14:textId="77777777" w:rsidR="00636D39" w:rsidRDefault="00636D39" w:rsidP="005C109A">
            <w:pPr>
              <w:pStyle w:val="pqiTabBody"/>
              <w:spacing w:before="60"/>
            </w:pPr>
            <w:r w:rsidRPr="00583171">
              <w:rPr>
                <w:rFonts w:ascii="Courier New" w:hAnsi="Courier New" w:cs="Courier New"/>
                <w:noProof/>
                <w:color w:val="0000FF"/>
              </w:rPr>
              <w:t>DigestMethod</w:t>
            </w:r>
          </w:p>
        </w:tc>
        <w:tc>
          <w:tcPr>
            <w:tcW w:w="430" w:type="dxa"/>
          </w:tcPr>
          <w:p w14:paraId="09E2B206" w14:textId="77777777" w:rsidR="00636D39" w:rsidRDefault="00636D39" w:rsidP="005C109A">
            <w:pPr>
              <w:jc w:val="center"/>
            </w:pPr>
            <w:r>
              <w:t>R</w:t>
            </w:r>
          </w:p>
        </w:tc>
        <w:tc>
          <w:tcPr>
            <w:tcW w:w="2737" w:type="dxa"/>
          </w:tcPr>
          <w:p w14:paraId="58D444DA" w14:textId="77777777" w:rsidR="00636D39" w:rsidRPr="009079F8" w:rsidRDefault="00636D39" w:rsidP="005C109A"/>
        </w:tc>
        <w:tc>
          <w:tcPr>
            <w:tcW w:w="4021" w:type="dxa"/>
          </w:tcPr>
          <w:p w14:paraId="626253A2" w14:textId="77777777" w:rsidR="00636D39" w:rsidRDefault="00636D39" w:rsidP="005C109A">
            <w:pPr>
              <w:rPr>
                <w:lang w:eastAsia="en-GB"/>
              </w:rPr>
            </w:pPr>
          </w:p>
        </w:tc>
        <w:tc>
          <w:tcPr>
            <w:tcW w:w="1040" w:type="dxa"/>
          </w:tcPr>
          <w:p w14:paraId="712F5207" w14:textId="77777777" w:rsidR="00636D39" w:rsidRDefault="00636D39" w:rsidP="005C109A"/>
        </w:tc>
      </w:tr>
      <w:tr w:rsidR="00636D39" w:rsidRPr="009079F8" w14:paraId="5A043097" w14:textId="77777777" w:rsidTr="005C109A">
        <w:tc>
          <w:tcPr>
            <w:tcW w:w="447" w:type="dxa"/>
          </w:tcPr>
          <w:p w14:paraId="7FE598C1" w14:textId="77777777" w:rsidR="00636D39" w:rsidRPr="009079F8" w:rsidRDefault="00636D39" w:rsidP="005C109A">
            <w:pPr>
              <w:rPr>
                <w:b/>
              </w:rPr>
            </w:pPr>
          </w:p>
        </w:tc>
        <w:tc>
          <w:tcPr>
            <w:tcW w:w="375" w:type="dxa"/>
          </w:tcPr>
          <w:p w14:paraId="2622260A" w14:textId="77777777" w:rsidR="00636D39" w:rsidRPr="009079F8" w:rsidRDefault="00636D39" w:rsidP="00636D39">
            <w:pPr>
              <w:pStyle w:val="pqiTabBody"/>
              <w:numPr>
                <w:ilvl w:val="0"/>
                <w:numId w:val="67"/>
              </w:numPr>
              <w:rPr>
                <w:i/>
              </w:rPr>
            </w:pPr>
          </w:p>
        </w:tc>
        <w:tc>
          <w:tcPr>
            <w:tcW w:w="4494" w:type="dxa"/>
          </w:tcPr>
          <w:p w14:paraId="071A2647" w14:textId="77777777" w:rsidR="00636D39" w:rsidRDefault="00636D39" w:rsidP="005C109A">
            <w:pPr>
              <w:pStyle w:val="pqiTabBody"/>
            </w:pPr>
            <w:r>
              <w:t>Wartość skrótu</w:t>
            </w:r>
          </w:p>
          <w:p w14:paraId="113B20B4" w14:textId="77777777" w:rsidR="00636D39" w:rsidRDefault="00636D39" w:rsidP="005C109A">
            <w:pPr>
              <w:pStyle w:val="pqiTabBody"/>
              <w:spacing w:before="60"/>
            </w:pPr>
            <w:r w:rsidRPr="00583171">
              <w:rPr>
                <w:rFonts w:ascii="Courier New" w:hAnsi="Courier New" w:cs="Courier New"/>
                <w:noProof/>
                <w:color w:val="0000FF"/>
              </w:rPr>
              <w:t>DigestValue</w:t>
            </w:r>
          </w:p>
        </w:tc>
        <w:tc>
          <w:tcPr>
            <w:tcW w:w="430" w:type="dxa"/>
          </w:tcPr>
          <w:p w14:paraId="246241A1" w14:textId="77777777" w:rsidR="00636D39" w:rsidRDefault="00636D39" w:rsidP="005C109A">
            <w:pPr>
              <w:jc w:val="center"/>
            </w:pPr>
            <w:r>
              <w:t>R</w:t>
            </w:r>
          </w:p>
        </w:tc>
        <w:tc>
          <w:tcPr>
            <w:tcW w:w="2737" w:type="dxa"/>
          </w:tcPr>
          <w:p w14:paraId="687C85B8" w14:textId="77777777" w:rsidR="00636D39" w:rsidRPr="009079F8" w:rsidRDefault="00636D39" w:rsidP="005C109A"/>
        </w:tc>
        <w:tc>
          <w:tcPr>
            <w:tcW w:w="4021" w:type="dxa"/>
          </w:tcPr>
          <w:p w14:paraId="0C22C195" w14:textId="77777777" w:rsidR="00636D39" w:rsidRDefault="00636D39" w:rsidP="005C109A">
            <w:pPr>
              <w:rPr>
                <w:lang w:eastAsia="en-GB"/>
              </w:rPr>
            </w:pPr>
          </w:p>
        </w:tc>
        <w:tc>
          <w:tcPr>
            <w:tcW w:w="1040" w:type="dxa"/>
          </w:tcPr>
          <w:p w14:paraId="2C692D86" w14:textId="77777777" w:rsidR="00636D39" w:rsidRDefault="00636D39" w:rsidP="005C109A"/>
        </w:tc>
      </w:tr>
    </w:tbl>
    <w:p w14:paraId="2F4FBBE9" w14:textId="77777777" w:rsidR="00636D39" w:rsidRPr="00636D39" w:rsidRDefault="00636D39" w:rsidP="00636D39">
      <w:pPr>
        <w:pStyle w:val="pqiText"/>
      </w:pPr>
    </w:p>
    <w:p w14:paraId="0BC4CC86" w14:textId="0DEB16F2" w:rsidR="00642998" w:rsidRPr="00CD5AB3" w:rsidRDefault="005C109A" w:rsidP="005C109A">
      <w:pPr>
        <w:pStyle w:val="pqiChpHeadNum2"/>
      </w:pPr>
      <w:bookmarkStart w:id="471" w:name="_Ref478463868"/>
      <w:bookmarkStart w:id="472" w:name="_Ref478463880"/>
      <w:bookmarkStart w:id="473" w:name="_Toc526429733"/>
      <w:bookmarkStart w:id="474" w:name="_Toc528064594"/>
      <w:bookmarkStart w:id="475" w:name="_Toc97636654"/>
      <w:r w:rsidRPr="005C109A">
        <w:t>TraderToEDD</w:t>
      </w:r>
      <w:r w:rsidR="00642998" w:rsidRPr="00CD5AB3">
        <w:t>– Koperta z komunikatem od podmiotu</w:t>
      </w:r>
      <w:bookmarkEnd w:id="469"/>
      <w:bookmarkEnd w:id="471"/>
      <w:bookmarkEnd w:id="472"/>
      <w:bookmarkEnd w:id="473"/>
      <w:bookmarkEnd w:id="474"/>
      <w:bookmarkEnd w:id="475"/>
    </w:p>
    <w:p w14:paraId="17E6D9AB" w14:textId="0EDBFA6A" w:rsidR="00642998" w:rsidRPr="00CD5AB3" w:rsidRDefault="00642998" w:rsidP="00A9017D">
      <w:pPr>
        <w:pStyle w:val="pqiText"/>
      </w:pPr>
      <w:r w:rsidRPr="00CD5AB3">
        <w:t xml:space="preserve">Komunikat opisany w załączniku </w:t>
      </w:r>
      <w:r w:rsidR="00F04D4B" w:rsidRPr="00F04D4B">
        <w:rPr>
          <w:i/>
        </w:rPr>
        <w:t>traderToEdd</w:t>
      </w:r>
      <w:r w:rsidR="005670A5" w:rsidRPr="004C3B44">
        <w:rPr>
          <w:i/>
        </w:rPr>
        <w:t>.</w:t>
      </w:r>
      <w:r w:rsidR="005670A5" w:rsidRPr="00830965">
        <w:rPr>
          <w:i/>
        </w:rPr>
        <w:t>xsd</w:t>
      </w:r>
      <w:r w:rsidRPr="00CD5AB3">
        <w:t>. Jest to komunikat techniczny opakowujący komunikaty biznesowe od podmiotu kierowane do systemu EMCS PL 2.</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7"/>
        <w:gridCol w:w="376"/>
        <w:gridCol w:w="4497"/>
        <w:gridCol w:w="431"/>
        <w:gridCol w:w="2736"/>
        <w:gridCol w:w="4022"/>
        <w:gridCol w:w="1035"/>
      </w:tblGrid>
      <w:tr w:rsidR="00642998" w:rsidRPr="00CD5AB3" w14:paraId="1DDC55E3" w14:textId="77777777" w:rsidTr="00423B00">
        <w:trPr>
          <w:tblHeader/>
        </w:trPr>
        <w:tc>
          <w:tcPr>
            <w:tcW w:w="447" w:type="dxa"/>
            <w:shd w:val="clear" w:color="auto" w:fill="F3F3F3"/>
          </w:tcPr>
          <w:p w14:paraId="0E393650" w14:textId="77777777" w:rsidR="00642998" w:rsidRPr="00CD5AB3" w:rsidRDefault="00642998" w:rsidP="004E21B2">
            <w:pPr>
              <w:jc w:val="center"/>
              <w:rPr>
                <w:b/>
              </w:rPr>
            </w:pPr>
            <w:r w:rsidRPr="00CD5AB3">
              <w:rPr>
                <w:b/>
              </w:rPr>
              <w:t>A</w:t>
            </w:r>
          </w:p>
        </w:tc>
        <w:tc>
          <w:tcPr>
            <w:tcW w:w="376" w:type="dxa"/>
            <w:shd w:val="clear" w:color="auto" w:fill="F3F3F3"/>
          </w:tcPr>
          <w:p w14:paraId="43E54F96" w14:textId="77777777" w:rsidR="00642998" w:rsidRPr="00CD5AB3" w:rsidRDefault="00642998" w:rsidP="004E21B2">
            <w:pPr>
              <w:jc w:val="center"/>
              <w:rPr>
                <w:b/>
              </w:rPr>
            </w:pPr>
            <w:r w:rsidRPr="00CD5AB3">
              <w:rPr>
                <w:b/>
              </w:rPr>
              <w:t>B</w:t>
            </w:r>
          </w:p>
        </w:tc>
        <w:tc>
          <w:tcPr>
            <w:tcW w:w="4497" w:type="dxa"/>
            <w:shd w:val="clear" w:color="auto" w:fill="F3F3F3"/>
          </w:tcPr>
          <w:p w14:paraId="4F2B13FE" w14:textId="77777777" w:rsidR="00642998" w:rsidRPr="00CD5AB3" w:rsidRDefault="00642998" w:rsidP="004E21B2">
            <w:pPr>
              <w:jc w:val="center"/>
              <w:rPr>
                <w:b/>
              </w:rPr>
            </w:pPr>
            <w:r w:rsidRPr="00CD5AB3">
              <w:rPr>
                <w:b/>
              </w:rPr>
              <w:t>C</w:t>
            </w:r>
          </w:p>
        </w:tc>
        <w:tc>
          <w:tcPr>
            <w:tcW w:w="431" w:type="dxa"/>
            <w:shd w:val="clear" w:color="auto" w:fill="F3F3F3"/>
          </w:tcPr>
          <w:p w14:paraId="42AAE3B2" w14:textId="77777777" w:rsidR="00642998" w:rsidRPr="00CD5AB3" w:rsidRDefault="00642998" w:rsidP="004E21B2">
            <w:pPr>
              <w:jc w:val="center"/>
              <w:rPr>
                <w:b/>
              </w:rPr>
            </w:pPr>
            <w:r w:rsidRPr="00CD5AB3">
              <w:rPr>
                <w:b/>
              </w:rPr>
              <w:t>D</w:t>
            </w:r>
          </w:p>
        </w:tc>
        <w:tc>
          <w:tcPr>
            <w:tcW w:w="2736" w:type="dxa"/>
            <w:shd w:val="clear" w:color="auto" w:fill="F3F3F3"/>
          </w:tcPr>
          <w:p w14:paraId="30EDF723" w14:textId="77777777" w:rsidR="00642998" w:rsidRPr="00CD5AB3" w:rsidRDefault="00642998" w:rsidP="004E21B2">
            <w:pPr>
              <w:jc w:val="center"/>
              <w:rPr>
                <w:b/>
              </w:rPr>
            </w:pPr>
            <w:r w:rsidRPr="00CD5AB3">
              <w:rPr>
                <w:b/>
              </w:rPr>
              <w:t>E</w:t>
            </w:r>
          </w:p>
        </w:tc>
        <w:tc>
          <w:tcPr>
            <w:tcW w:w="4022" w:type="dxa"/>
            <w:shd w:val="clear" w:color="auto" w:fill="F3F3F3"/>
          </w:tcPr>
          <w:p w14:paraId="342EBA87" w14:textId="77777777" w:rsidR="00642998" w:rsidRPr="00CD5AB3" w:rsidRDefault="00642998" w:rsidP="004E21B2">
            <w:pPr>
              <w:jc w:val="center"/>
              <w:rPr>
                <w:b/>
              </w:rPr>
            </w:pPr>
            <w:r w:rsidRPr="00CD5AB3">
              <w:rPr>
                <w:b/>
              </w:rPr>
              <w:t>F</w:t>
            </w:r>
          </w:p>
        </w:tc>
        <w:tc>
          <w:tcPr>
            <w:tcW w:w="1035" w:type="dxa"/>
            <w:shd w:val="clear" w:color="auto" w:fill="F3F3F3"/>
          </w:tcPr>
          <w:p w14:paraId="7FB6AB73" w14:textId="77777777" w:rsidR="00642998" w:rsidRPr="00CD5AB3" w:rsidRDefault="00642998" w:rsidP="004E21B2">
            <w:pPr>
              <w:jc w:val="center"/>
              <w:rPr>
                <w:b/>
              </w:rPr>
            </w:pPr>
            <w:r w:rsidRPr="00CD5AB3">
              <w:rPr>
                <w:b/>
              </w:rPr>
              <w:t>G</w:t>
            </w:r>
          </w:p>
        </w:tc>
      </w:tr>
      <w:tr w:rsidR="00642998" w:rsidRPr="00CD5AB3" w14:paraId="74970A40" w14:textId="77777777" w:rsidTr="00423B00">
        <w:tc>
          <w:tcPr>
            <w:tcW w:w="13544" w:type="dxa"/>
            <w:gridSpan w:val="7"/>
          </w:tcPr>
          <w:p w14:paraId="28D7A9BA" w14:textId="28226656" w:rsidR="00642998" w:rsidRPr="00CD5AB3" w:rsidRDefault="005C109A" w:rsidP="004E21B2">
            <w:pPr>
              <w:pStyle w:val="pqiTabHead"/>
            </w:pPr>
            <w:r w:rsidRPr="005C109A">
              <w:t>TraderToEDD</w:t>
            </w:r>
            <w:r w:rsidR="00642998" w:rsidRPr="00CD5AB3">
              <w:t>– Koperta z komunikatem od podmiotu.</w:t>
            </w:r>
          </w:p>
        </w:tc>
      </w:tr>
      <w:tr w:rsidR="00642998" w:rsidRPr="00CD5AB3" w14:paraId="4A4298C8" w14:textId="77777777" w:rsidTr="00423B00">
        <w:tc>
          <w:tcPr>
            <w:tcW w:w="823" w:type="dxa"/>
            <w:gridSpan w:val="2"/>
          </w:tcPr>
          <w:p w14:paraId="6171369A" w14:textId="77777777" w:rsidR="00642998" w:rsidRPr="00CD5AB3" w:rsidRDefault="00642998" w:rsidP="004E21B2">
            <w:pPr>
              <w:pStyle w:val="pqiTabBody"/>
              <w:rPr>
                <w:b/>
              </w:rPr>
            </w:pPr>
            <w:r w:rsidRPr="00CD5AB3">
              <w:rPr>
                <w:b/>
              </w:rPr>
              <w:t>1</w:t>
            </w:r>
          </w:p>
        </w:tc>
        <w:tc>
          <w:tcPr>
            <w:tcW w:w="4497" w:type="dxa"/>
          </w:tcPr>
          <w:p w14:paraId="4F48ADCD" w14:textId="77777777" w:rsidR="00642998" w:rsidRPr="00CD5AB3" w:rsidRDefault="00642998" w:rsidP="004E21B2">
            <w:pPr>
              <w:pStyle w:val="pqiTabBody"/>
              <w:rPr>
                <w:b/>
              </w:rPr>
            </w:pPr>
            <w:r w:rsidRPr="00CD5AB3">
              <w:rPr>
                <w:b/>
              </w:rPr>
              <w:t>Element główny</w:t>
            </w:r>
          </w:p>
          <w:p w14:paraId="324074FB" w14:textId="4ABCC310" w:rsidR="00642998" w:rsidRPr="00CD5AB3" w:rsidRDefault="005C109A" w:rsidP="004E21B2">
            <w:pPr>
              <w:pStyle w:val="pqiTabBody"/>
              <w:rPr>
                <w:b/>
              </w:rPr>
            </w:pPr>
            <w:r w:rsidRPr="005C109A">
              <w:rPr>
                <w:rFonts w:ascii="Courier New" w:hAnsi="Courier New" w:cs="Courier New"/>
                <w:noProof/>
                <w:color w:val="0000FF"/>
              </w:rPr>
              <w:t>TraderToEDD</w:t>
            </w:r>
          </w:p>
        </w:tc>
        <w:tc>
          <w:tcPr>
            <w:tcW w:w="431" w:type="dxa"/>
          </w:tcPr>
          <w:p w14:paraId="6DD47D0D" w14:textId="77777777" w:rsidR="00642998" w:rsidRPr="00CD5AB3" w:rsidRDefault="00642998" w:rsidP="004E21B2">
            <w:pPr>
              <w:pStyle w:val="pqiTabBody"/>
              <w:rPr>
                <w:b/>
              </w:rPr>
            </w:pPr>
            <w:r w:rsidRPr="00CD5AB3">
              <w:rPr>
                <w:b/>
              </w:rPr>
              <w:t>R</w:t>
            </w:r>
          </w:p>
        </w:tc>
        <w:tc>
          <w:tcPr>
            <w:tcW w:w="2736" w:type="dxa"/>
          </w:tcPr>
          <w:p w14:paraId="0BCE3A96" w14:textId="77777777" w:rsidR="00642998" w:rsidRPr="00CD5AB3" w:rsidRDefault="00642998" w:rsidP="004E21B2">
            <w:pPr>
              <w:pStyle w:val="pqiTabBody"/>
              <w:rPr>
                <w:b/>
              </w:rPr>
            </w:pPr>
          </w:p>
        </w:tc>
        <w:tc>
          <w:tcPr>
            <w:tcW w:w="4022" w:type="dxa"/>
          </w:tcPr>
          <w:p w14:paraId="01AA3E79" w14:textId="77777777" w:rsidR="00642998" w:rsidRPr="00CD5AB3" w:rsidRDefault="00642998" w:rsidP="004E21B2">
            <w:pPr>
              <w:pStyle w:val="pqiTabBody"/>
              <w:rPr>
                <w:b/>
              </w:rPr>
            </w:pPr>
          </w:p>
        </w:tc>
        <w:tc>
          <w:tcPr>
            <w:tcW w:w="1035" w:type="dxa"/>
          </w:tcPr>
          <w:p w14:paraId="7B2B6159" w14:textId="77777777" w:rsidR="00642998" w:rsidRPr="00CD5AB3" w:rsidRDefault="00642998" w:rsidP="004E21B2">
            <w:pPr>
              <w:pStyle w:val="pqiTabBody"/>
              <w:rPr>
                <w:b/>
              </w:rPr>
            </w:pPr>
            <w:r w:rsidRPr="00CD5AB3">
              <w:rPr>
                <w:b/>
              </w:rPr>
              <w:t>1x</w:t>
            </w:r>
          </w:p>
        </w:tc>
      </w:tr>
      <w:tr w:rsidR="00642998" w:rsidRPr="00CD5AB3" w14:paraId="634FD4BB" w14:textId="77777777" w:rsidTr="00423B00">
        <w:tc>
          <w:tcPr>
            <w:tcW w:w="823" w:type="dxa"/>
            <w:gridSpan w:val="2"/>
          </w:tcPr>
          <w:p w14:paraId="77EC0300" w14:textId="77777777" w:rsidR="00642998" w:rsidRPr="00CD5AB3" w:rsidRDefault="00642998" w:rsidP="004E21B2">
            <w:pPr>
              <w:pStyle w:val="pqiTabBody"/>
              <w:rPr>
                <w:b/>
                <w:i/>
              </w:rPr>
            </w:pPr>
            <w:r w:rsidRPr="00CD5AB3">
              <w:rPr>
                <w:b/>
              </w:rPr>
              <w:t>1.1</w:t>
            </w:r>
          </w:p>
        </w:tc>
        <w:tc>
          <w:tcPr>
            <w:tcW w:w="4497" w:type="dxa"/>
          </w:tcPr>
          <w:p w14:paraId="343C08BE" w14:textId="77777777" w:rsidR="00642998" w:rsidRPr="00CD5AB3" w:rsidRDefault="00642998" w:rsidP="004E21B2">
            <w:pPr>
              <w:pStyle w:val="pqiTabBody"/>
              <w:rPr>
                <w:b/>
              </w:rPr>
            </w:pPr>
            <w:r w:rsidRPr="00CD5AB3">
              <w:rPr>
                <w:b/>
              </w:rPr>
              <w:t>Komunikat przesłany przez podmiot</w:t>
            </w:r>
          </w:p>
          <w:p w14:paraId="7E2830AB" w14:textId="77777777" w:rsidR="00642998" w:rsidRPr="00CD5AB3" w:rsidRDefault="00642998" w:rsidP="00A9017D">
            <w:pPr>
              <w:pStyle w:val="pqiTabBody"/>
              <w:rPr>
                <w:rFonts w:ascii="Courier New" w:hAnsi="Courier New"/>
                <w:color w:val="0000FF"/>
              </w:rPr>
            </w:pPr>
            <w:r w:rsidRPr="00CD5AB3">
              <w:rPr>
                <w:rFonts w:ascii="Courier New" w:hAnsi="Courier New"/>
                <w:color w:val="0000FF"/>
              </w:rPr>
              <w:t>Message</w:t>
            </w:r>
          </w:p>
        </w:tc>
        <w:tc>
          <w:tcPr>
            <w:tcW w:w="431" w:type="dxa"/>
          </w:tcPr>
          <w:p w14:paraId="66E0138B" w14:textId="77777777" w:rsidR="00642998" w:rsidRPr="00CD5AB3" w:rsidRDefault="00642998" w:rsidP="004E21B2">
            <w:pPr>
              <w:pStyle w:val="pqiTabBody"/>
              <w:rPr>
                <w:b/>
              </w:rPr>
            </w:pPr>
            <w:r w:rsidRPr="00CD5AB3">
              <w:rPr>
                <w:b/>
              </w:rPr>
              <w:t>R</w:t>
            </w:r>
          </w:p>
        </w:tc>
        <w:tc>
          <w:tcPr>
            <w:tcW w:w="2736" w:type="dxa"/>
          </w:tcPr>
          <w:p w14:paraId="3D5AAC6A" w14:textId="77777777" w:rsidR="00642998" w:rsidRPr="00CD5AB3" w:rsidRDefault="00642998" w:rsidP="004E21B2">
            <w:pPr>
              <w:pStyle w:val="pqiTabBody"/>
              <w:rPr>
                <w:b/>
              </w:rPr>
            </w:pPr>
          </w:p>
        </w:tc>
        <w:tc>
          <w:tcPr>
            <w:tcW w:w="4022" w:type="dxa"/>
          </w:tcPr>
          <w:p w14:paraId="5A952E15" w14:textId="77777777" w:rsidR="00642998" w:rsidRPr="00CD5AB3" w:rsidRDefault="00642998" w:rsidP="004E21B2">
            <w:pPr>
              <w:pStyle w:val="pqiTabBody"/>
              <w:rPr>
                <w:b/>
              </w:rPr>
            </w:pPr>
          </w:p>
        </w:tc>
        <w:tc>
          <w:tcPr>
            <w:tcW w:w="1035" w:type="dxa"/>
          </w:tcPr>
          <w:p w14:paraId="2815B1B9" w14:textId="77777777" w:rsidR="00642998" w:rsidRPr="00CD5AB3" w:rsidRDefault="00642998" w:rsidP="004E21B2">
            <w:pPr>
              <w:pStyle w:val="pqiTabBody"/>
              <w:rPr>
                <w:b/>
              </w:rPr>
            </w:pPr>
            <w:r w:rsidRPr="00CD5AB3">
              <w:rPr>
                <w:b/>
              </w:rPr>
              <w:t>1x</w:t>
            </w:r>
          </w:p>
        </w:tc>
      </w:tr>
      <w:tr w:rsidR="00642998" w:rsidRPr="00CD5AB3" w14:paraId="41B14080" w14:textId="77777777" w:rsidTr="00423B00">
        <w:tc>
          <w:tcPr>
            <w:tcW w:w="823" w:type="dxa"/>
            <w:gridSpan w:val="2"/>
          </w:tcPr>
          <w:p w14:paraId="08A0F190" w14:textId="77777777" w:rsidR="00642998" w:rsidRPr="00CD5AB3" w:rsidRDefault="00642998" w:rsidP="004E21B2">
            <w:pPr>
              <w:keepNext/>
              <w:rPr>
                <w:i/>
              </w:rPr>
            </w:pPr>
            <w:r w:rsidRPr="00CD5AB3">
              <w:rPr>
                <w:b/>
              </w:rPr>
              <w:lastRenderedPageBreak/>
              <w:t>1.2</w:t>
            </w:r>
          </w:p>
        </w:tc>
        <w:tc>
          <w:tcPr>
            <w:tcW w:w="4497" w:type="dxa"/>
          </w:tcPr>
          <w:p w14:paraId="215FDCCF" w14:textId="77777777" w:rsidR="00642998" w:rsidRPr="00CD5AB3" w:rsidRDefault="00642998" w:rsidP="004E21B2">
            <w:pPr>
              <w:keepNext/>
              <w:rPr>
                <w:b/>
              </w:rPr>
            </w:pPr>
            <w:r w:rsidRPr="00CD5AB3">
              <w:rPr>
                <w:b/>
              </w:rPr>
              <w:t>Podpis komunikatu utworzony przez podmiot</w:t>
            </w:r>
          </w:p>
          <w:p w14:paraId="75A6AD37" w14:textId="77777777" w:rsidR="00642998" w:rsidRPr="00CD5AB3" w:rsidRDefault="00642998" w:rsidP="00A9017D">
            <w:pPr>
              <w:keepNext/>
              <w:rPr>
                <w:b/>
              </w:rPr>
            </w:pPr>
            <w:r w:rsidRPr="00CD5AB3">
              <w:rPr>
                <w:rFonts w:ascii="Courier New" w:hAnsi="Courier New"/>
                <w:color w:val="0000FF"/>
              </w:rPr>
              <w:t>Signature</w:t>
            </w:r>
          </w:p>
        </w:tc>
        <w:tc>
          <w:tcPr>
            <w:tcW w:w="431" w:type="dxa"/>
          </w:tcPr>
          <w:p w14:paraId="165003C7" w14:textId="77777777" w:rsidR="00642998" w:rsidRPr="00CD5AB3" w:rsidRDefault="00642998" w:rsidP="004E21B2">
            <w:pPr>
              <w:keepNext/>
              <w:jc w:val="center"/>
              <w:rPr>
                <w:b/>
              </w:rPr>
            </w:pPr>
            <w:r w:rsidRPr="00CD5AB3">
              <w:rPr>
                <w:b/>
              </w:rPr>
              <w:t>R</w:t>
            </w:r>
          </w:p>
        </w:tc>
        <w:tc>
          <w:tcPr>
            <w:tcW w:w="2736" w:type="dxa"/>
          </w:tcPr>
          <w:p w14:paraId="16ADB93F" w14:textId="77777777" w:rsidR="00642998" w:rsidRPr="00CD5AB3" w:rsidRDefault="00642998" w:rsidP="004E21B2">
            <w:pPr>
              <w:keepNext/>
              <w:rPr>
                <w:b/>
              </w:rPr>
            </w:pPr>
          </w:p>
        </w:tc>
        <w:tc>
          <w:tcPr>
            <w:tcW w:w="4022" w:type="dxa"/>
          </w:tcPr>
          <w:p w14:paraId="21A85219" w14:textId="77777777" w:rsidR="00642998" w:rsidRPr="00CD5AB3" w:rsidRDefault="00642998" w:rsidP="004E21B2">
            <w:pPr>
              <w:rPr>
                <w:b/>
              </w:rPr>
            </w:pPr>
          </w:p>
        </w:tc>
        <w:tc>
          <w:tcPr>
            <w:tcW w:w="1035" w:type="dxa"/>
          </w:tcPr>
          <w:p w14:paraId="51624300" w14:textId="77777777" w:rsidR="00642998" w:rsidRPr="00CD5AB3" w:rsidRDefault="00642998" w:rsidP="004E21B2">
            <w:pPr>
              <w:keepNext/>
              <w:rPr>
                <w:b/>
              </w:rPr>
            </w:pPr>
            <w:r w:rsidRPr="00CD5AB3">
              <w:rPr>
                <w:b/>
              </w:rPr>
              <w:t>1x</w:t>
            </w:r>
          </w:p>
        </w:tc>
      </w:tr>
    </w:tbl>
    <w:p w14:paraId="48043EBF" w14:textId="47EF1550" w:rsidR="00820D1E" w:rsidRPr="00CD5AB3" w:rsidRDefault="00423B00" w:rsidP="00820D1E">
      <w:pPr>
        <w:pStyle w:val="pqiChpHeadNum2"/>
      </w:pPr>
      <w:bookmarkStart w:id="476" w:name="_Ref391981872"/>
      <w:bookmarkStart w:id="477" w:name="_Toc526429734"/>
      <w:bookmarkStart w:id="478" w:name="_Toc528064595"/>
      <w:bookmarkStart w:id="479" w:name="_Toc97636655"/>
      <w:r w:rsidRPr="00423B00">
        <w:t>EDDToTrader</w:t>
      </w:r>
      <w:r w:rsidR="00820D1E" w:rsidRPr="00CD5AB3">
        <w:t xml:space="preserve">– </w:t>
      </w:r>
      <w:r w:rsidR="00642998" w:rsidRPr="00CD5AB3">
        <w:t>Koperta z k</w:t>
      </w:r>
      <w:r w:rsidR="00820D1E" w:rsidRPr="00CD5AB3">
        <w:t>omunikat</w:t>
      </w:r>
      <w:r w:rsidR="00642998" w:rsidRPr="00CD5AB3">
        <w:t xml:space="preserve">em </w:t>
      </w:r>
      <w:r w:rsidR="00820D1E" w:rsidRPr="00CD5AB3">
        <w:t>d</w:t>
      </w:r>
      <w:r w:rsidR="00642998" w:rsidRPr="00CD5AB3">
        <w:t>o</w:t>
      </w:r>
      <w:r w:rsidR="00820D1E" w:rsidRPr="00CD5AB3">
        <w:t xml:space="preserve"> podmiotu</w:t>
      </w:r>
      <w:bookmarkEnd w:id="476"/>
      <w:bookmarkEnd w:id="477"/>
      <w:bookmarkEnd w:id="478"/>
      <w:bookmarkEnd w:id="479"/>
    </w:p>
    <w:p w14:paraId="65E813D4" w14:textId="3A11895C" w:rsidR="00642998" w:rsidRPr="00CD5AB3" w:rsidRDefault="00642998" w:rsidP="00A9017D">
      <w:pPr>
        <w:pStyle w:val="pqiText"/>
      </w:pPr>
      <w:r w:rsidRPr="00CD5AB3">
        <w:t xml:space="preserve">Komunikat opisany w załączniku </w:t>
      </w:r>
      <w:r w:rsidR="00F04D4B" w:rsidRPr="00F04D4B">
        <w:rPr>
          <w:i/>
        </w:rPr>
        <w:t>eddToTrader</w:t>
      </w:r>
      <w:r w:rsidRPr="00830965">
        <w:rPr>
          <w:i/>
        </w:rPr>
        <w:t>.xsd</w:t>
      </w:r>
      <w:r w:rsidRPr="00CD5AB3">
        <w:t>. Jest to komunikat techniczny opakowujący komunikaty biznesowe od systemu EMCS PL 2 kierowane do podmiotu.</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8"/>
        <w:gridCol w:w="376"/>
        <w:gridCol w:w="4471"/>
        <w:gridCol w:w="431"/>
        <w:gridCol w:w="2745"/>
        <w:gridCol w:w="4036"/>
        <w:gridCol w:w="1037"/>
      </w:tblGrid>
      <w:tr w:rsidR="00820D1E" w:rsidRPr="00CD5AB3" w14:paraId="3140124E" w14:textId="77777777" w:rsidTr="00C56C4D">
        <w:trPr>
          <w:tblHeader/>
        </w:trPr>
        <w:tc>
          <w:tcPr>
            <w:tcW w:w="448" w:type="dxa"/>
            <w:shd w:val="clear" w:color="auto" w:fill="F3F3F3"/>
          </w:tcPr>
          <w:p w14:paraId="134DA22E" w14:textId="77777777" w:rsidR="00820D1E" w:rsidRPr="00CD5AB3" w:rsidRDefault="00820D1E" w:rsidP="004E21B2">
            <w:pPr>
              <w:jc w:val="center"/>
              <w:rPr>
                <w:b/>
              </w:rPr>
            </w:pPr>
            <w:r w:rsidRPr="00CD5AB3">
              <w:rPr>
                <w:b/>
              </w:rPr>
              <w:t>A</w:t>
            </w:r>
          </w:p>
        </w:tc>
        <w:tc>
          <w:tcPr>
            <w:tcW w:w="376" w:type="dxa"/>
            <w:shd w:val="clear" w:color="auto" w:fill="F3F3F3"/>
          </w:tcPr>
          <w:p w14:paraId="24538359" w14:textId="77777777" w:rsidR="00820D1E" w:rsidRPr="00CD5AB3" w:rsidRDefault="00820D1E" w:rsidP="004E21B2">
            <w:pPr>
              <w:jc w:val="center"/>
              <w:rPr>
                <w:b/>
              </w:rPr>
            </w:pPr>
            <w:r w:rsidRPr="00CD5AB3">
              <w:rPr>
                <w:b/>
              </w:rPr>
              <w:t>B</w:t>
            </w:r>
          </w:p>
        </w:tc>
        <w:tc>
          <w:tcPr>
            <w:tcW w:w="4471" w:type="dxa"/>
            <w:shd w:val="clear" w:color="auto" w:fill="F3F3F3"/>
          </w:tcPr>
          <w:p w14:paraId="32E2AF7F" w14:textId="77777777" w:rsidR="00820D1E" w:rsidRPr="00CD5AB3" w:rsidRDefault="00820D1E" w:rsidP="004E21B2">
            <w:pPr>
              <w:jc w:val="center"/>
              <w:rPr>
                <w:b/>
              </w:rPr>
            </w:pPr>
            <w:r w:rsidRPr="00CD5AB3">
              <w:rPr>
                <w:b/>
              </w:rPr>
              <w:t>C</w:t>
            </w:r>
          </w:p>
        </w:tc>
        <w:tc>
          <w:tcPr>
            <w:tcW w:w="431" w:type="dxa"/>
            <w:shd w:val="clear" w:color="auto" w:fill="F3F3F3"/>
          </w:tcPr>
          <w:p w14:paraId="3D735D86" w14:textId="77777777" w:rsidR="00820D1E" w:rsidRPr="00CD5AB3" w:rsidRDefault="00820D1E" w:rsidP="004E21B2">
            <w:pPr>
              <w:jc w:val="center"/>
              <w:rPr>
                <w:b/>
              </w:rPr>
            </w:pPr>
            <w:r w:rsidRPr="00CD5AB3">
              <w:rPr>
                <w:b/>
              </w:rPr>
              <w:t>D</w:t>
            </w:r>
          </w:p>
        </w:tc>
        <w:tc>
          <w:tcPr>
            <w:tcW w:w="2745" w:type="dxa"/>
            <w:shd w:val="clear" w:color="auto" w:fill="F3F3F3"/>
          </w:tcPr>
          <w:p w14:paraId="0DD7B4F9" w14:textId="77777777" w:rsidR="00820D1E" w:rsidRPr="00CD5AB3" w:rsidRDefault="00820D1E" w:rsidP="004E21B2">
            <w:pPr>
              <w:jc w:val="center"/>
              <w:rPr>
                <w:b/>
              </w:rPr>
            </w:pPr>
            <w:r w:rsidRPr="00CD5AB3">
              <w:rPr>
                <w:b/>
              </w:rPr>
              <w:t>E</w:t>
            </w:r>
          </w:p>
        </w:tc>
        <w:tc>
          <w:tcPr>
            <w:tcW w:w="4036" w:type="dxa"/>
            <w:shd w:val="clear" w:color="auto" w:fill="F3F3F3"/>
          </w:tcPr>
          <w:p w14:paraId="27467F63" w14:textId="77777777" w:rsidR="00820D1E" w:rsidRPr="00CD5AB3" w:rsidRDefault="00820D1E" w:rsidP="004E21B2">
            <w:pPr>
              <w:jc w:val="center"/>
              <w:rPr>
                <w:b/>
              </w:rPr>
            </w:pPr>
            <w:r w:rsidRPr="00CD5AB3">
              <w:rPr>
                <w:b/>
              </w:rPr>
              <w:t>F</w:t>
            </w:r>
          </w:p>
        </w:tc>
        <w:tc>
          <w:tcPr>
            <w:tcW w:w="1037" w:type="dxa"/>
            <w:shd w:val="clear" w:color="auto" w:fill="F3F3F3"/>
          </w:tcPr>
          <w:p w14:paraId="5691C504" w14:textId="77777777" w:rsidR="00820D1E" w:rsidRPr="00CD5AB3" w:rsidRDefault="00820D1E" w:rsidP="004E21B2">
            <w:pPr>
              <w:jc w:val="center"/>
              <w:rPr>
                <w:b/>
              </w:rPr>
            </w:pPr>
            <w:r w:rsidRPr="00CD5AB3">
              <w:rPr>
                <w:b/>
              </w:rPr>
              <w:t>G</w:t>
            </w:r>
          </w:p>
        </w:tc>
      </w:tr>
      <w:tr w:rsidR="00820D1E" w:rsidRPr="00CD5AB3" w14:paraId="7CA7A450" w14:textId="77777777" w:rsidTr="00C56C4D">
        <w:tc>
          <w:tcPr>
            <w:tcW w:w="13544" w:type="dxa"/>
            <w:gridSpan w:val="7"/>
          </w:tcPr>
          <w:p w14:paraId="020B0ABD" w14:textId="4DCF6C75" w:rsidR="00820D1E" w:rsidRPr="00CD5AB3" w:rsidRDefault="00423B00" w:rsidP="004E21B2">
            <w:pPr>
              <w:pStyle w:val="pqiTabHead"/>
            </w:pPr>
            <w:r w:rsidRPr="00423B00">
              <w:t>EDDToTrader</w:t>
            </w:r>
            <w:r w:rsidR="00820D1E" w:rsidRPr="00CD5AB3">
              <w:t xml:space="preserve">– </w:t>
            </w:r>
            <w:r w:rsidR="00642998" w:rsidRPr="00CD5AB3">
              <w:t>Koperta z komunikatem do podmiotu</w:t>
            </w:r>
            <w:r w:rsidR="00820D1E" w:rsidRPr="00CD5AB3">
              <w:t>.</w:t>
            </w:r>
          </w:p>
        </w:tc>
      </w:tr>
      <w:tr w:rsidR="00642998" w:rsidRPr="00CD5AB3" w14:paraId="39E4B22A" w14:textId="77777777" w:rsidTr="00C56C4D">
        <w:tc>
          <w:tcPr>
            <w:tcW w:w="824" w:type="dxa"/>
            <w:gridSpan w:val="2"/>
          </w:tcPr>
          <w:p w14:paraId="46577EFC" w14:textId="77777777" w:rsidR="00642998" w:rsidRPr="00CD5AB3" w:rsidRDefault="00642998" w:rsidP="004E21B2">
            <w:pPr>
              <w:pStyle w:val="pqiTabBody"/>
              <w:rPr>
                <w:b/>
              </w:rPr>
            </w:pPr>
            <w:r w:rsidRPr="00CD5AB3">
              <w:rPr>
                <w:b/>
              </w:rPr>
              <w:t>1</w:t>
            </w:r>
          </w:p>
        </w:tc>
        <w:tc>
          <w:tcPr>
            <w:tcW w:w="4471" w:type="dxa"/>
          </w:tcPr>
          <w:p w14:paraId="25AF65EF" w14:textId="77777777" w:rsidR="00642998" w:rsidRPr="00CD5AB3" w:rsidRDefault="00642998" w:rsidP="004E21B2">
            <w:pPr>
              <w:pStyle w:val="pqiTabBody"/>
              <w:rPr>
                <w:b/>
              </w:rPr>
            </w:pPr>
            <w:r w:rsidRPr="00CD5AB3">
              <w:rPr>
                <w:b/>
              </w:rPr>
              <w:t>Element główny</w:t>
            </w:r>
          </w:p>
          <w:p w14:paraId="54E65A3D" w14:textId="29809CC5" w:rsidR="00642998" w:rsidRPr="00CD5AB3" w:rsidRDefault="00423B00" w:rsidP="00A9017D">
            <w:pPr>
              <w:pStyle w:val="pqiTabBody"/>
              <w:rPr>
                <w:b/>
              </w:rPr>
            </w:pPr>
            <w:r w:rsidRPr="00423B00">
              <w:rPr>
                <w:rFonts w:ascii="Courier New" w:hAnsi="Courier New" w:cs="Courier New"/>
                <w:noProof/>
                <w:color w:val="0000FF"/>
              </w:rPr>
              <w:t>EDDToTrader</w:t>
            </w:r>
          </w:p>
        </w:tc>
        <w:tc>
          <w:tcPr>
            <w:tcW w:w="431" w:type="dxa"/>
          </w:tcPr>
          <w:p w14:paraId="2420BCE4" w14:textId="77777777" w:rsidR="00642998" w:rsidRPr="00CD5AB3" w:rsidRDefault="00642998" w:rsidP="004E21B2">
            <w:pPr>
              <w:pStyle w:val="pqiTabBody"/>
              <w:rPr>
                <w:b/>
              </w:rPr>
            </w:pPr>
            <w:r w:rsidRPr="00CD5AB3">
              <w:rPr>
                <w:b/>
              </w:rPr>
              <w:t>R</w:t>
            </w:r>
          </w:p>
        </w:tc>
        <w:tc>
          <w:tcPr>
            <w:tcW w:w="2745" w:type="dxa"/>
          </w:tcPr>
          <w:p w14:paraId="16FB2B6E" w14:textId="77777777" w:rsidR="00642998" w:rsidRPr="00CD5AB3" w:rsidRDefault="00642998" w:rsidP="004E21B2">
            <w:pPr>
              <w:pStyle w:val="pqiTabBody"/>
              <w:rPr>
                <w:b/>
              </w:rPr>
            </w:pPr>
          </w:p>
        </w:tc>
        <w:tc>
          <w:tcPr>
            <w:tcW w:w="4036" w:type="dxa"/>
          </w:tcPr>
          <w:p w14:paraId="3CBDE212" w14:textId="77777777" w:rsidR="00642998" w:rsidRPr="00CD5AB3" w:rsidRDefault="00642998" w:rsidP="004E21B2">
            <w:pPr>
              <w:pStyle w:val="pqiTabBody"/>
              <w:rPr>
                <w:b/>
              </w:rPr>
            </w:pPr>
          </w:p>
        </w:tc>
        <w:tc>
          <w:tcPr>
            <w:tcW w:w="1037" w:type="dxa"/>
          </w:tcPr>
          <w:p w14:paraId="5B968E79" w14:textId="77777777" w:rsidR="00642998" w:rsidRPr="00CD5AB3" w:rsidRDefault="00642998" w:rsidP="004E21B2">
            <w:pPr>
              <w:pStyle w:val="pqiTabBody"/>
              <w:rPr>
                <w:b/>
              </w:rPr>
            </w:pPr>
            <w:r w:rsidRPr="00CD5AB3">
              <w:rPr>
                <w:b/>
              </w:rPr>
              <w:t>1x</w:t>
            </w:r>
          </w:p>
        </w:tc>
      </w:tr>
      <w:tr w:rsidR="00642998" w:rsidRPr="00CD5AB3" w14:paraId="327E5E62" w14:textId="77777777" w:rsidTr="00C56C4D">
        <w:tc>
          <w:tcPr>
            <w:tcW w:w="824" w:type="dxa"/>
            <w:gridSpan w:val="2"/>
          </w:tcPr>
          <w:p w14:paraId="1593D8EA" w14:textId="77777777" w:rsidR="00642998" w:rsidRPr="00CD5AB3" w:rsidRDefault="00642998" w:rsidP="004E21B2">
            <w:pPr>
              <w:pStyle w:val="pqiTabBody"/>
              <w:rPr>
                <w:b/>
                <w:i/>
              </w:rPr>
            </w:pPr>
            <w:r w:rsidRPr="00CD5AB3">
              <w:rPr>
                <w:b/>
              </w:rPr>
              <w:t>1.1</w:t>
            </w:r>
          </w:p>
        </w:tc>
        <w:tc>
          <w:tcPr>
            <w:tcW w:w="4471" w:type="dxa"/>
          </w:tcPr>
          <w:p w14:paraId="63F552CF" w14:textId="77777777" w:rsidR="00642998" w:rsidRPr="00CD5AB3" w:rsidRDefault="00642998" w:rsidP="004E21B2">
            <w:pPr>
              <w:pStyle w:val="pqiTabBody"/>
              <w:rPr>
                <w:b/>
              </w:rPr>
            </w:pPr>
            <w:r w:rsidRPr="00CD5AB3">
              <w:rPr>
                <w:b/>
              </w:rPr>
              <w:t>Komunikat przesłany do podmiotu</w:t>
            </w:r>
          </w:p>
          <w:p w14:paraId="5576CC2E" w14:textId="77777777" w:rsidR="00642998" w:rsidRPr="00CD5AB3" w:rsidRDefault="00642998" w:rsidP="004E21B2">
            <w:pPr>
              <w:pStyle w:val="pqiTabBody"/>
              <w:rPr>
                <w:rFonts w:ascii="Courier New" w:hAnsi="Courier New"/>
                <w:color w:val="0000FF"/>
              </w:rPr>
            </w:pPr>
            <w:r w:rsidRPr="00CD5AB3">
              <w:rPr>
                <w:rFonts w:ascii="Courier New" w:hAnsi="Courier New"/>
                <w:color w:val="0000FF"/>
              </w:rPr>
              <w:t>Message</w:t>
            </w:r>
          </w:p>
        </w:tc>
        <w:tc>
          <w:tcPr>
            <w:tcW w:w="431" w:type="dxa"/>
          </w:tcPr>
          <w:p w14:paraId="4983D9A7" w14:textId="77777777" w:rsidR="00642998" w:rsidRPr="00CD5AB3" w:rsidRDefault="00642998" w:rsidP="004E21B2">
            <w:pPr>
              <w:pStyle w:val="pqiTabBody"/>
              <w:rPr>
                <w:b/>
              </w:rPr>
            </w:pPr>
            <w:r w:rsidRPr="00CD5AB3">
              <w:rPr>
                <w:b/>
              </w:rPr>
              <w:t>R</w:t>
            </w:r>
          </w:p>
        </w:tc>
        <w:tc>
          <w:tcPr>
            <w:tcW w:w="2745" w:type="dxa"/>
          </w:tcPr>
          <w:p w14:paraId="6241A672" w14:textId="77777777" w:rsidR="00642998" w:rsidRPr="00CD5AB3" w:rsidRDefault="00642998" w:rsidP="004E21B2">
            <w:pPr>
              <w:pStyle w:val="pqiTabBody"/>
              <w:rPr>
                <w:b/>
              </w:rPr>
            </w:pPr>
          </w:p>
        </w:tc>
        <w:tc>
          <w:tcPr>
            <w:tcW w:w="4036" w:type="dxa"/>
          </w:tcPr>
          <w:p w14:paraId="0B9B47E5" w14:textId="77777777" w:rsidR="00642998" w:rsidRPr="00CD5AB3" w:rsidRDefault="00642998" w:rsidP="004E21B2">
            <w:pPr>
              <w:pStyle w:val="pqiTabBody"/>
              <w:rPr>
                <w:b/>
              </w:rPr>
            </w:pPr>
          </w:p>
        </w:tc>
        <w:tc>
          <w:tcPr>
            <w:tcW w:w="1037" w:type="dxa"/>
          </w:tcPr>
          <w:p w14:paraId="5F21E5EB" w14:textId="77777777" w:rsidR="00642998" w:rsidRPr="00CD5AB3" w:rsidRDefault="00642998" w:rsidP="004E21B2">
            <w:pPr>
              <w:pStyle w:val="pqiTabBody"/>
              <w:rPr>
                <w:b/>
              </w:rPr>
            </w:pPr>
            <w:r w:rsidRPr="00CD5AB3">
              <w:rPr>
                <w:b/>
              </w:rPr>
              <w:t>1x</w:t>
            </w:r>
          </w:p>
        </w:tc>
      </w:tr>
      <w:tr w:rsidR="00642998" w:rsidRPr="00CD5AB3" w14:paraId="0E877C5F" w14:textId="77777777" w:rsidTr="00C56C4D">
        <w:tc>
          <w:tcPr>
            <w:tcW w:w="824" w:type="dxa"/>
            <w:gridSpan w:val="2"/>
          </w:tcPr>
          <w:p w14:paraId="34F7B2AA" w14:textId="77777777" w:rsidR="00642998" w:rsidRPr="00CD5AB3" w:rsidRDefault="00642998" w:rsidP="004E21B2">
            <w:pPr>
              <w:keepNext/>
              <w:rPr>
                <w:i/>
              </w:rPr>
            </w:pPr>
            <w:r w:rsidRPr="00CD5AB3">
              <w:rPr>
                <w:b/>
              </w:rPr>
              <w:t>1.2</w:t>
            </w:r>
          </w:p>
        </w:tc>
        <w:tc>
          <w:tcPr>
            <w:tcW w:w="4471" w:type="dxa"/>
          </w:tcPr>
          <w:p w14:paraId="1D8DEE2A" w14:textId="77777777" w:rsidR="00642998" w:rsidRPr="00CD5AB3" w:rsidRDefault="00642998" w:rsidP="004E21B2">
            <w:pPr>
              <w:keepNext/>
              <w:rPr>
                <w:b/>
              </w:rPr>
            </w:pPr>
            <w:r w:rsidRPr="00CD5AB3">
              <w:rPr>
                <w:b/>
              </w:rPr>
              <w:t>Podpis komunikatu utworzony przez EMCS PL 2</w:t>
            </w:r>
          </w:p>
          <w:p w14:paraId="68F682E5" w14:textId="77777777" w:rsidR="00642998" w:rsidRPr="00CD5AB3" w:rsidRDefault="00642998" w:rsidP="004E21B2">
            <w:pPr>
              <w:keepNext/>
              <w:rPr>
                <w:b/>
              </w:rPr>
            </w:pPr>
            <w:r w:rsidRPr="00CD5AB3">
              <w:rPr>
                <w:rFonts w:ascii="Courier New" w:hAnsi="Courier New"/>
                <w:color w:val="0000FF"/>
              </w:rPr>
              <w:t>Signature</w:t>
            </w:r>
          </w:p>
        </w:tc>
        <w:tc>
          <w:tcPr>
            <w:tcW w:w="431" w:type="dxa"/>
          </w:tcPr>
          <w:p w14:paraId="54086986" w14:textId="77777777" w:rsidR="00642998" w:rsidRPr="00CD5AB3" w:rsidRDefault="00642998" w:rsidP="004E21B2">
            <w:pPr>
              <w:keepNext/>
              <w:jc w:val="center"/>
              <w:rPr>
                <w:b/>
              </w:rPr>
            </w:pPr>
            <w:r w:rsidRPr="00CD5AB3">
              <w:rPr>
                <w:b/>
              </w:rPr>
              <w:t>R</w:t>
            </w:r>
          </w:p>
        </w:tc>
        <w:tc>
          <w:tcPr>
            <w:tcW w:w="2745" w:type="dxa"/>
          </w:tcPr>
          <w:p w14:paraId="61C52DD1" w14:textId="77777777" w:rsidR="00642998" w:rsidRPr="00CD5AB3" w:rsidRDefault="00642998" w:rsidP="004E21B2">
            <w:pPr>
              <w:keepNext/>
              <w:rPr>
                <w:b/>
              </w:rPr>
            </w:pPr>
          </w:p>
        </w:tc>
        <w:tc>
          <w:tcPr>
            <w:tcW w:w="4036" w:type="dxa"/>
          </w:tcPr>
          <w:p w14:paraId="647B9998" w14:textId="77777777" w:rsidR="00642998" w:rsidRPr="00CD5AB3" w:rsidRDefault="00642998" w:rsidP="004E21B2">
            <w:pPr>
              <w:rPr>
                <w:b/>
              </w:rPr>
            </w:pPr>
          </w:p>
        </w:tc>
        <w:tc>
          <w:tcPr>
            <w:tcW w:w="1037" w:type="dxa"/>
          </w:tcPr>
          <w:p w14:paraId="74C040EB" w14:textId="77777777" w:rsidR="00642998" w:rsidRPr="00CD5AB3" w:rsidRDefault="00642998" w:rsidP="004E21B2">
            <w:pPr>
              <w:keepNext/>
              <w:rPr>
                <w:b/>
              </w:rPr>
            </w:pPr>
            <w:r w:rsidRPr="00CD5AB3">
              <w:rPr>
                <w:b/>
              </w:rPr>
              <w:t>1x</w:t>
            </w:r>
          </w:p>
        </w:tc>
      </w:tr>
    </w:tbl>
    <w:p w14:paraId="528B368C" w14:textId="15771503" w:rsidR="00C56C4D" w:rsidRDefault="00C56C4D" w:rsidP="00C56C4D">
      <w:pPr>
        <w:pStyle w:val="pqiChpHeadNum2"/>
      </w:pPr>
      <w:bookmarkStart w:id="480" w:name="_Toc97636656"/>
      <w:r>
        <w:t>DDMIPS– Powiadomienie systemowe dla podmiotu</w:t>
      </w:r>
      <w:bookmarkEnd w:id="480"/>
    </w:p>
    <w:p w14:paraId="208140F4" w14:textId="77777777" w:rsidR="00C56C4D" w:rsidRPr="00C56C4D" w:rsidRDefault="00C56C4D" w:rsidP="00C56C4D">
      <w:pPr>
        <w:pStyle w:val="pqiText"/>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7"/>
        <w:gridCol w:w="383"/>
        <w:gridCol w:w="4492"/>
        <w:gridCol w:w="430"/>
        <w:gridCol w:w="2735"/>
        <w:gridCol w:w="4017"/>
        <w:gridCol w:w="1040"/>
      </w:tblGrid>
      <w:tr w:rsidR="00C56C4D" w:rsidRPr="009079F8" w14:paraId="17C2E6CA" w14:textId="77777777" w:rsidTr="00916244">
        <w:trPr>
          <w:tblHeader/>
        </w:trPr>
        <w:tc>
          <w:tcPr>
            <w:tcW w:w="447" w:type="dxa"/>
            <w:shd w:val="clear" w:color="auto" w:fill="F3F3F3"/>
          </w:tcPr>
          <w:p w14:paraId="41B87EB0" w14:textId="77777777" w:rsidR="00C56C4D" w:rsidRPr="009079F8" w:rsidRDefault="00C56C4D" w:rsidP="00916244">
            <w:pPr>
              <w:jc w:val="center"/>
              <w:rPr>
                <w:b/>
              </w:rPr>
            </w:pPr>
            <w:r w:rsidRPr="009079F8">
              <w:rPr>
                <w:b/>
              </w:rPr>
              <w:lastRenderedPageBreak/>
              <w:t>A</w:t>
            </w:r>
          </w:p>
        </w:tc>
        <w:tc>
          <w:tcPr>
            <w:tcW w:w="375" w:type="dxa"/>
            <w:shd w:val="clear" w:color="auto" w:fill="F3F3F3"/>
          </w:tcPr>
          <w:p w14:paraId="5DE0FA01" w14:textId="77777777" w:rsidR="00C56C4D" w:rsidRPr="009079F8" w:rsidRDefault="00C56C4D" w:rsidP="00916244">
            <w:pPr>
              <w:jc w:val="center"/>
              <w:rPr>
                <w:b/>
              </w:rPr>
            </w:pPr>
            <w:r w:rsidRPr="009079F8">
              <w:rPr>
                <w:b/>
              </w:rPr>
              <w:t>B</w:t>
            </w:r>
          </w:p>
        </w:tc>
        <w:tc>
          <w:tcPr>
            <w:tcW w:w="4494" w:type="dxa"/>
            <w:shd w:val="clear" w:color="auto" w:fill="F3F3F3"/>
          </w:tcPr>
          <w:p w14:paraId="1AE3F0ED" w14:textId="77777777" w:rsidR="00C56C4D" w:rsidRPr="009079F8" w:rsidRDefault="00C56C4D" w:rsidP="00916244">
            <w:pPr>
              <w:jc w:val="center"/>
              <w:rPr>
                <w:b/>
              </w:rPr>
            </w:pPr>
            <w:r w:rsidRPr="009079F8">
              <w:rPr>
                <w:b/>
              </w:rPr>
              <w:t>C</w:t>
            </w:r>
          </w:p>
        </w:tc>
        <w:tc>
          <w:tcPr>
            <w:tcW w:w="430" w:type="dxa"/>
            <w:shd w:val="clear" w:color="auto" w:fill="F3F3F3"/>
          </w:tcPr>
          <w:p w14:paraId="359E718A" w14:textId="77777777" w:rsidR="00C56C4D" w:rsidRPr="009079F8" w:rsidRDefault="00C56C4D" w:rsidP="00916244">
            <w:pPr>
              <w:jc w:val="center"/>
              <w:rPr>
                <w:b/>
              </w:rPr>
            </w:pPr>
            <w:r w:rsidRPr="009079F8">
              <w:rPr>
                <w:b/>
              </w:rPr>
              <w:t>D</w:t>
            </w:r>
          </w:p>
        </w:tc>
        <w:tc>
          <w:tcPr>
            <w:tcW w:w="2737" w:type="dxa"/>
            <w:shd w:val="clear" w:color="auto" w:fill="F3F3F3"/>
          </w:tcPr>
          <w:p w14:paraId="1A7692E0" w14:textId="77777777" w:rsidR="00C56C4D" w:rsidRPr="009079F8" w:rsidRDefault="00C56C4D" w:rsidP="00916244">
            <w:pPr>
              <w:jc w:val="center"/>
              <w:rPr>
                <w:b/>
              </w:rPr>
            </w:pPr>
            <w:r w:rsidRPr="009079F8">
              <w:rPr>
                <w:b/>
              </w:rPr>
              <w:t>E</w:t>
            </w:r>
          </w:p>
        </w:tc>
        <w:tc>
          <w:tcPr>
            <w:tcW w:w="4021" w:type="dxa"/>
            <w:shd w:val="clear" w:color="auto" w:fill="F3F3F3"/>
          </w:tcPr>
          <w:p w14:paraId="51ED69C0" w14:textId="77777777" w:rsidR="00C56C4D" w:rsidRPr="009079F8" w:rsidRDefault="00C56C4D" w:rsidP="00916244">
            <w:pPr>
              <w:jc w:val="center"/>
              <w:rPr>
                <w:b/>
              </w:rPr>
            </w:pPr>
            <w:r w:rsidRPr="009079F8">
              <w:rPr>
                <w:b/>
              </w:rPr>
              <w:t>F</w:t>
            </w:r>
          </w:p>
        </w:tc>
        <w:tc>
          <w:tcPr>
            <w:tcW w:w="1040" w:type="dxa"/>
            <w:shd w:val="clear" w:color="auto" w:fill="F3F3F3"/>
          </w:tcPr>
          <w:p w14:paraId="1BFEC471" w14:textId="77777777" w:rsidR="00C56C4D" w:rsidRPr="009079F8" w:rsidRDefault="00C56C4D" w:rsidP="00916244">
            <w:pPr>
              <w:jc w:val="center"/>
              <w:rPr>
                <w:b/>
              </w:rPr>
            </w:pPr>
            <w:r w:rsidRPr="009079F8">
              <w:rPr>
                <w:b/>
              </w:rPr>
              <w:t>G</w:t>
            </w:r>
          </w:p>
        </w:tc>
      </w:tr>
      <w:tr w:rsidR="00C56C4D" w:rsidRPr="002854B5" w14:paraId="01996A26" w14:textId="77777777" w:rsidTr="00916244">
        <w:tc>
          <w:tcPr>
            <w:tcW w:w="13544" w:type="dxa"/>
            <w:gridSpan w:val="7"/>
          </w:tcPr>
          <w:p w14:paraId="2B1C8EA7" w14:textId="77B03DF9" w:rsidR="00C56C4D" w:rsidRPr="002854B5" w:rsidRDefault="00C56C4D" w:rsidP="00916244">
            <w:pPr>
              <w:pStyle w:val="pqiTabHead"/>
            </w:pPr>
            <w:r>
              <w:t>DDMIPS</w:t>
            </w:r>
            <w:r w:rsidRPr="002854B5">
              <w:t xml:space="preserve"> – </w:t>
            </w:r>
            <w:r>
              <w:t>Powiadomienie systemowe dla podmiotu</w:t>
            </w:r>
          </w:p>
        </w:tc>
      </w:tr>
      <w:tr w:rsidR="00C56C4D" w:rsidRPr="009079F8" w14:paraId="36621F22" w14:textId="77777777" w:rsidTr="00916244">
        <w:tc>
          <w:tcPr>
            <w:tcW w:w="822" w:type="dxa"/>
            <w:gridSpan w:val="2"/>
          </w:tcPr>
          <w:p w14:paraId="7589E03C" w14:textId="77777777" w:rsidR="00C56C4D" w:rsidRPr="002854B5" w:rsidRDefault="00C56C4D" w:rsidP="00916244">
            <w:pPr>
              <w:pStyle w:val="pqiTabBody"/>
              <w:rPr>
                <w:b/>
                <w:i/>
              </w:rPr>
            </w:pPr>
          </w:p>
        </w:tc>
        <w:tc>
          <w:tcPr>
            <w:tcW w:w="4494" w:type="dxa"/>
          </w:tcPr>
          <w:p w14:paraId="456C52FC" w14:textId="77777777" w:rsidR="00C56C4D" w:rsidRDefault="00C56C4D" w:rsidP="00916244">
            <w:pPr>
              <w:pStyle w:val="pqiTabBody"/>
              <w:rPr>
                <w:b/>
              </w:rPr>
            </w:pPr>
            <w:r>
              <w:rPr>
                <w:b/>
              </w:rPr>
              <w:t>&lt;NAGŁÓWEK&gt;</w:t>
            </w:r>
          </w:p>
          <w:p w14:paraId="67B87638" w14:textId="13FFF375" w:rsidR="00C56C4D" w:rsidRPr="006C52CD" w:rsidRDefault="00C56C4D" w:rsidP="00916244">
            <w:pPr>
              <w:pStyle w:val="pqiTabBody"/>
              <w:rPr>
                <w:b/>
              </w:rPr>
            </w:pPr>
            <w:bookmarkStart w:id="481" w:name="OLE_LINK15"/>
            <w:r>
              <w:rPr>
                <w:rFonts w:ascii="Courier New" w:hAnsi="Courier New" w:cs="Courier New"/>
                <w:noProof/>
                <w:color w:val="0000FF"/>
              </w:rPr>
              <w:t>/DDMIPS/</w:t>
            </w:r>
            <w:bookmarkEnd w:id="481"/>
            <w:r w:rsidRPr="00621E71">
              <w:rPr>
                <w:rFonts w:ascii="Courier New" w:hAnsi="Courier New"/>
                <w:color w:val="0000FF"/>
              </w:rPr>
              <w:t>Header</w:t>
            </w:r>
          </w:p>
        </w:tc>
        <w:tc>
          <w:tcPr>
            <w:tcW w:w="430" w:type="dxa"/>
          </w:tcPr>
          <w:p w14:paraId="2A9C3908" w14:textId="77777777" w:rsidR="00C56C4D" w:rsidRPr="0072755A" w:rsidRDefault="00C56C4D" w:rsidP="00916244">
            <w:pPr>
              <w:pStyle w:val="pqiTabBody"/>
              <w:rPr>
                <w:b/>
              </w:rPr>
            </w:pPr>
            <w:r w:rsidRPr="0072755A">
              <w:rPr>
                <w:b/>
              </w:rPr>
              <w:t>R</w:t>
            </w:r>
          </w:p>
        </w:tc>
        <w:tc>
          <w:tcPr>
            <w:tcW w:w="2737" w:type="dxa"/>
          </w:tcPr>
          <w:p w14:paraId="4644B6F5" w14:textId="77777777" w:rsidR="00C56C4D" w:rsidRPr="0072755A" w:rsidRDefault="00C56C4D" w:rsidP="00916244">
            <w:pPr>
              <w:pStyle w:val="pqiTabBody"/>
              <w:rPr>
                <w:b/>
              </w:rPr>
            </w:pPr>
          </w:p>
        </w:tc>
        <w:tc>
          <w:tcPr>
            <w:tcW w:w="4021" w:type="dxa"/>
          </w:tcPr>
          <w:p w14:paraId="552BA0AE" w14:textId="77777777" w:rsidR="00C56C4D" w:rsidRPr="0072755A" w:rsidRDefault="00C56C4D" w:rsidP="00916244">
            <w:pPr>
              <w:pStyle w:val="pqiTabBody"/>
              <w:rPr>
                <w:b/>
              </w:rPr>
            </w:pPr>
          </w:p>
        </w:tc>
        <w:tc>
          <w:tcPr>
            <w:tcW w:w="1040" w:type="dxa"/>
          </w:tcPr>
          <w:p w14:paraId="05C01E96" w14:textId="77777777" w:rsidR="00C56C4D" w:rsidRPr="0072755A" w:rsidRDefault="00C56C4D" w:rsidP="00916244">
            <w:pPr>
              <w:pStyle w:val="pqiTabBody"/>
              <w:rPr>
                <w:b/>
              </w:rPr>
            </w:pPr>
            <w:r w:rsidRPr="0072755A">
              <w:rPr>
                <w:b/>
              </w:rPr>
              <w:t>1x</w:t>
            </w:r>
          </w:p>
        </w:tc>
      </w:tr>
      <w:tr w:rsidR="00C56C4D" w:rsidRPr="009079F8" w14:paraId="1AA8D916" w14:textId="77777777" w:rsidTr="00916244">
        <w:tc>
          <w:tcPr>
            <w:tcW w:w="822" w:type="dxa"/>
            <w:gridSpan w:val="2"/>
          </w:tcPr>
          <w:p w14:paraId="6D512F7E" w14:textId="77777777" w:rsidR="00C56C4D" w:rsidRPr="009079F8" w:rsidRDefault="00C56C4D" w:rsidP="00916244">
            <w:pPr>
              <w:keepNext/>
              <w:rPr>
                <w:i/>
              </w:rPr>
            </w:pPr>
            <w:r>
              <w:rPr>
                <w:b/>
              </w:rPr>
              <w:t>1</w:t>
            </w:r>
          </w:p>
        </w:tc>
        <w:tc>
          <w:tcPr>
            <w:tcW w:w="4494" w:type="dxa"/>
          </w:tcPr>
          <w:p w14:paraId="5E97F44D" w14:textId="77777777" w:rsidR="00C56C4D" w:rsidRDefault="00C56C4D" w:rsidP="00916244">
            <w:pPr>
              <w:keepNext/>
              <w:rPr>
                <w:b/>
              </w:rPr>
            </w:pPr>
            <w:r>
              <w:rPr>
                <w:b/>
              </w:rPr>
              <w:t xml:space="preserve">Treść komunikatu </w:t>
            </w:r>
          </w:p>
          <w:p w14:paraId="06840DCF" w14:textId="424501CD" w:rsidR="00C56C4D" w:rsidRPr="009079F8" w:rsidRDefault="00F009D6" w:rsidP="00916244">
            <w:pPr>
              <w:keepNext/>
              <w:rPr>
                <w:b/>
              </w:rPr>
            </w:pPr>
            <w:r>
              <w:rPr>
                <w:rFonts w:ascii="Courier New" w:hAnsi="Courier New" w:cs="Courier New"/>
                <w:noProof/>
                <w:color w:val="0000FF"/>
              </w:rPr>
              <w:t>/DDMIPS/</w:t>
            </w:r>
            <w:r w:rsidR="00C56C4D">
              <w:rPr>
                <w:rFonts w:ascii="Courier New" w:hAnsi="Courier New"/>
                <w:color w:val="0000FF"/>
              </w:rPr>
              <w:t>Body</w:t>
            </w:r>
          </w:p>
        </w:tc>
        <w:tc>
          <w:tcPr>
            <w:tcW w:w="430" w:type="dxa"/>
          </w:tcPr>
          <w:p w14:paraId="13127DE4" w14:textId="77777777" w:rsidR="00C56C4D" w:rsidRPr="0072755A" w:rsidRDefault="00C56C4D" w:rsidP="00916244">
            <w:pPr>
              <w:keepNext/>
              <w:jc w:val="center"/>
              <w:rPr>
                <w:b/>
              </w:rPr>
            </w:pPr>
            <w:r w:rsidRPr="0072755A">
              <w:rPr>
                <w:b/>
              </w:rPr>
              <w:t>R</w:t>
            </w:r>
          </w:p>
        </w:tc>
        <w:tc>
          <w:tcPr>
            <w:tcW w:w="2737" w:type="dxa"/>
          </w:tcPr>
          <w:p w14:paraId="47745670" w14:textId="77777777" w:rsidR="00C56C4D" w:rsidRPr="0072755A" w:rsidRDefault="00C56C4D" w:rsidP="00916244">
            <w:pPr>
              <w:keepNext/>
              <w:rPr>
                <w:b/>
              </w:rPr>
            </w:pPr>
          </w:p>
        </w:tc>
        <w:tc>
          <w:tcPr>
            <w:tcW w:w="4021" w:type="dxa"/>
          </w:tcPr>
          <w:p w14:paraId="5524F2E2" w14:textId="77777777" w:rsidR="00C56C4D" w:rsidRPr="0072755A" w:rsidRDefault="00C56C4D" w:rsidP="00916244">
            <w:pPr>
              <w:rPr>
                <w:b/>
              </w:rPr>
            </w:pPr>
          </w:p>
        </w:tc>
        <w:tc>
          <w:tcPr>
            <w:tcW w:w="1040" w:type="dxa"/>
          </w:tcPr>
          <w:p w14:paraId="0586AD09" w14:textId="77777777" w:rsidR="00C56C4D" w:rsidRPr="0072755A" w:rsidRDefault="00C56C4D" w:rsidP="00916244">
            <w:pPr>
              <w:keepNext/>
              <w:rPr>
                <w:b/>
              </w:rPr>
            </w:pPr>
            <w:r w:rsidRPr="0072755A">
              <w:rPr>
                <w:b/>
              </w:rPr>
              <w:t>1x</w:t>
            </w:r>
          </w:p>
        </w:tc>
      </w:tr>
      <w:tr w:rsidR="00C56C4D" w:rsidRPr="009079F8" w14:paraId="14119FE2" w14:textId="77777777" w:rsidTr="00916244">
        <w:tc>
          <w:tcPr>
            <w:tcW w:w="822" w:type="dxa"/>
            <w:gridSpan w:val="2"/>
          </w:tcPr>
          <w:p w14:paraId="5A9CD7EA" w14:textId="77777777" w:rsidR="00C56C4D" w:rsidRDefault="00C56C4D" w:rsidP="00916244">
            <w:pPr>
              <w:keepNext/>
              <w:rPr>
                <w:b/>
              </w:rPr>
            </w:pPr>
            <w:r>
              <w:rPr>
                <w:b/>
              </w:rPr>
              <w:t>1.1</w:t>
            </w:r>
          </w:p>
        </w:tc>
        <w:tc>
          <w:tcPr>
            <w:tcW w:w="4494" w:type="dxa"/>
          </w:tcPr>
          <w:p w14:paraId="4E140B51" w14:textId="77777777" w:rsidR="00C56C4D" w:rsidRDefault="00C56C4D" w:rsidP="00916244">
            <w:pPr>
              <w:keepNext/>
              <w:rPr>
                <w:b/>
              </w:rPr>
            </w:pPr>
            <w:r w:rsidRPr="007B602B">
              <w:rPr>
                <w:b/>
              </w:rPr>
              <w:t>Powiadomienie</w:t>
            </w:r>
          </w:p>
          <w:p w14:paraId="7202FE0F" w14:textId="77777777" w:rsidR="00C56C4D" w:rsidRDefault="00C56C4D" w:rsidP="00916244">
            <w:pPr>
              <w:keepNext/>
              <w:rPr>
                <w:b/>
              </w:rPr>
            </w:pPr>
            <w:r w:rsidRPr="007B602B">
              <w:rPr>
                <w:rFonts w:ascii="Courier New" w:hAnsi="Courier New"/>
                <w:color w:val="0000FF"/>
              </w:rPr>
              <w:t>Notification</w:t>
            </w:r>
          </w:p>
        </w:tc>
        <w:tc>
          <w:tcPr>
            <w:tcW w:w="430" w:type="dxa"/>
          </w:tcPr>
          <w:p w14:paraId="77D98B45" w14:textId="77777777" w:rsidR="00C56C4D" w:rsidRPr="0072755A" w:rsidRDefault="00C56C4D" w:rsidP="00916244">
            <w:pPr>
              <w:keepNext/>
              <w:jc w:val="center"/>
              <w:rPr>
                <w:b/>
              </w:rPr>
            </w:pPr>
            <w:r>
              <w:rPr>
                <w:b/>
              </w:rPr>
              <w:t>R</w:t>
            </w:r>
          </w:p>
        </w:tc>
        <w:tc>
          <w:tcPr>
            <w:tcW w:w="2737" w:type="dxa"/>
          </w:tcPr>
          <w:p w14:paraId="6FC0BFCA" w14:textId="77777777" w:rsidR="00C56C4D" w:rsidRPr="0072755A" w:rsidRDefault="00C56C4D" w:rsidP="00916244">
            <w:pPr>
              <w:keepNext/>
              <w:rPr>
                <w:b/>
              </w:rPr>
            </w:pPr>
          </w:p>
        </w:tc>
        <w:tc>
          <w:tcPr>
            <w:tcW w:w="4021" w:type="dxa"/>
          </w:tcPr>
          <w:p w14:paraId="508A8D9C" w14:textId="77777777" w:rsidR="00C56C4D" w:rsidRPr="0072755A" w:rsidRDefault="00C56C4D" w:rsidP="00916244">
            <w:pPr>
              <w:rPr>
                <w:b/>
              </w:rPr>
            </w:pPr>
          </w:p>
        </w:tc>
        <w:tc>
          <w:tcPr>
            <w:tcW w:w="1040" w:type="dxa"/>
          </w:tcPr>
          <w:p w14:paraId="6E6782CB" w14:textId="77777777" w:rsidR="00C56C4D" w:rsidRPr="0072755A" w:rsidRDefault="00C56C4D" w:rsidP="00916244">
            <w:pPr>
              <w:keepNext/>
              <w:rPr>
                <w:b/>
              </w:rPr>
            </w:pPr>
            <w:r>
              <w:rPr>
                <w:b/>
              </w:rPr>
              <w:t>1x</w:t>
            </w:r>
          </w:p>
        </w:tc>
      </w:tr>
      <w:tr w:rsidR="00C56C4D" w:rsidRPr="009079F8" w14:paraId="0D0810D3" w14:textId="77777777" w:rsidTr="00916244">
        <w:tc>
          <w:tcPr>
            <w:tcW w:w="447" w:type="dxa"/>
          </w:tcPr>
          <w:p w14:paraId="032F5794" w14:textId="77777777" w:rsidR="00C56C4D" w:rsidRPr="009079F8" w:rsidRDefault="00C56C4D" w:rsidP="00916244">
            <w:pPr>
              <w:rPr>
                <w:b/>
              </w:rPr>
            </w:pPr>
          </w:p>
        </w:tc>
        <w:tc>
          <w:tcPr>
            <w:tcW w:w="375" w:type="dxa"/>
          </w:tcPr>
          <w:p w14:paraId="4A3F7E44" w14:textId="77777777" w:rsidR="00C56C4D" w:rsidRPr="009079F8" w:rsidRDefault="00C56C4D" w:rsidP="00916244">
            <w:pPr>
              <w:pStyle w:val="pqiTabBody"/>
              <w:rPr>
                <w:i/>
              </w:rPr>
            </w:pPr>
            <w:r>
              <w:rPr>
                <w:i/>
              </w:rPr>
              <w:t>a.</w:t>
            </w:r>
          </w:p>
        </w:tc>
        <w:tc>
          <w:tcPr>
            <w:tcW w:w="4494" w:type="dxa"/>
          </w:tcPr>
          <w:p w14:paraId="00DBC4B6" w14:textId="77777777" w:rsidR="00C56C4D" w:rsidRDefault="00C56C4D" w:rsidP="00916244">
            <w:pPr>
              <w:pStyle w:val="pqiTabBody"/>
            </w:pPr>
            <w:r w:rsidRPr="006C52CD">
              <w:t>Tytuł</w:t>
            </w:r>
          </w:p>
          <w:p w14:paraId="0A16219C" w14:textId="77777777" w:rsidR="00C56C4D" w:rsidRDefault="00C56C4D" w:rsidP="00916244">
            <w:pPr>
              <w:pStyle w:val="pqiTabBody"/>
            </w:pPr>
            <w:r w:rsidRPr="006C52CD">
              <w:rPr>
                <w:rFonts w:ascii="Courier New" w:hAnsi="Courier New" w:cs="Courier New"/>
                <w:noProof/>
                <w:color w:val="0000FF"/>
              </w:rPr>
              <w:t>Title</w:t>
            </w:r>
          </w:p>
        </w:tc>
        <w:tc>
          <w:tcPr>
            <w:tcW w:w="430" w:type="dxa"/>
          </w:tcPr>
          <w:p w14:paraId="0E140696" w14:textId="77777777" w:rsidR="00C56C4D" w:rsidRDefault="00C56C4D" w:rsidP="00916244">
            <w:pPr>
              <w:jc w:val="center"/>
            </w:pPr>
            <w:r>
              <w:t>R</w:t>
            </w:r>
          </w:p>
        </w:tc>
        <w:tc>
          <w:tcPr>
            <w:tcW w:w="2737" w:type="dxa"/>
          </w:tcPr>
          <w:p w14:paraId="314D6E37" w14:textId="77777777" w:rsidR="00C56C4D" w:rsidRPr="009079F8" w:rsidRDefault="00C56C4D" w:rsidP="00916244"/>
        </w:tc>
        <w:tc>
          <w:tcPr>
            <w:tcW w:w="4021" w:type="dxa"/>
          </w:tcPr>
          <w:p w14:paraId="0289FB47" w14:textId="77777777" w:rsidR="00C56C4D" w:rsidRDefault="00C56C4D" w:rsidP="00916244"/>
        </w:tc>
        <w:tc>
          <w:tcPr>
            <w:tcW w:w="1040" w:type="dxa"/>
          </w:tcPr>
          <w:p w14:paraId="027992F9" w14:textId="1D1F3D9C" w:rsidR="00C56C4D" w:rsidRDefault="005653BF" w:rsidP="00916244">
            <w:r>
              <w:t>an..50</w:t>
            </w:r>
          </w:p>
        </w:tc>
      </w:tr>
      <w:tr w:rsidR="00C56C4D" w:rsidRPr="009079F8" w14:paraId="30185B87" w14:textId="77777777" w:rsidTr="00916244">
        <w:tc>
          <w:tcPr>
            <w:tcW w:w="447" w:type="dxa"/>
          </w:tcPr>
          <w:p w14:paraId="097A1D85" w14:textId="77777777" w:rsidR="00C56C4D" w:rsidRPr="009079F8" w:rsidRDefault="00C56C4D" w:rsidP="00916244">
            <w:pPr>
              <w:rPr>
                <w:b/>
              </w:rPr>
            </w:pPr>
          </w:p>
        </w:tc>
        <w:tc>
          <w:tcPr>
            <w:tcW w:w="375" w:type="dxa"/>
          </w:tcPr>
          <w:p w14:paraId="2CCB27A1" w14:textId="77777777" w:rsidR="00C56C4D" w:rsidRPr="009079F8" w:rsidRDefault="00C56C4D" w:rsidP="00916244">
            <w:pPr>
              <w:pStyle w:val="pqiTabBody"/>
              <w:rPr>
                <w:i/>
              </w:rPr>
            </w:pPr>
            <w:r>
              <w:rPr>
                <w:i/>
              </w:rPr>
              <w:t>b.</w:t>
            </w:r>
          </w:p>
        </w:tc>
        <w:tc>
          <w:tcPr>
            <w:tcW w:w="4494" w:type="dxa"/>
          </w:tcPr>
          <w:p w14:paraId="08BC0CE3" w14:textId="77777777" w:rsidR="00C56C4D" w:rsidRDefault="00C56C4D" w:rsidP="00916244">
            <w:pPr>
              <w:pStyle w:val="pqiTabBody"/>
              <w:spacing w:before="60"/>
            </w:pPr>
            <w:r w:rsidRPr="006C52CD">
              <w:t xml:space="preserve">Treść powiadomienia </w:t>
            </w:r>
          </w:p>
          <w:p w14:paraId="31470B66" w14:textId="77777777" w:rsidR="00C56C4D" w:rsidRDefault="00C56C4D" w:rsidP="00916244">
            <w:pPr>
              <w:pStyle w:val="pqiTabBody"/>
              <w:spacing w:before="60"/>
            </w:pPr>
            <w:r w:rsidRPr="006C52CD">
              <w:rPr>
                <w:rFonts w:ascii="Courier New" w:hAnsi="Courier New" w:cs="Courier New"/>
                <w:noProof/>
                <w:color w:val="0000FF"/>
              </w:rPr>
              <w:t>NotificationContent</w:t>
            </w:r>
          </w:p>
        </w:tc>
        <w:tc>
          <w:tcPr>
            <w:tcW w:w="430" w:type="dxa"/>
          </w:tcPr>
          <w:p w14:paraId="0D8D24F8" w14:textId="77777777" w:rsidR="00C56C4D" w:rsidRDefault="00C56C4D" w:rsidP="00916244">
            <w:pPr>
              <w:pStyle w:val="pqiTabBody"/>
              <w:spacing w:before="60"/>
            </w:pPr>
            <w:r>
              <w:t>R</w:t>
            </w:r>
          </w:p>
        </w:tc>
        <w:tc>
          <w:tcPr>
            <w:tcW w:w="2737" w:type="dxa"/>
          </w:tcPr>
          <w:p w14:paraId="7ACFFA8F" w14:textId="77777777" w:rsidR="00C56C4D" w:rsidRPr="009079F8" w:rsidRDefault="00C56C4D" w:rsidP="00916244"/>
        </w:tc>
        <w:tc>
          <w:tcPr>
            <w:tcW w:w="4021" w:type="dxa"/>
          </w:tcPr>
          <w:p w14:paraId="17CC3032" w14:textId="77777777" w:rsidR="00C56C4D" w:rsidRDefault="00C56C4D" w:rsidP="00916244">
            <w:pPr>
              <w:pStyle w:val="pqiTabBody"/>
              <w:spacing w:before="60"/>
            </w:pPr>
          </w:p>
        </w:tc>
        <w:tc>
          <w:tcPr>
            <w:tcW w:w="1040" w:type="dxa"/>
          </w:tcPr>
          <w:p w14:paraId="0F61A58A" w14:textId="0984BF4A" w:rsidR="00C56C4D" w:rsidRPr="009079F8" w:rsidRDefault="005653BF" w:rsidP="00916244">
            <w:pPr>
              <w:pStyle w:val="pqiTabBody"/>
            </w:pPr>
            <w:r>
              <w:t>an..999</w:t>
            </w:r>
          </w:p>
        </w:tc>
      </w:tr>
    </w:tbl>
    <w:p w14:paraId="19BD090E" w14:textId="77777777" w:rsidR="00C56C4D" w:rsidRPr="00C56C4D" w:rsidRDefault="00C56C4D" w:rsidP="00C56C4D">
      <w:pPr>
        <w:pStyle w:val="pqiText"/>
        <w:sectPr w:rsidR="00C56C4D" w:rsidRPr="00C56C4D" w:rsidSect="00F23355">
          <w:pgSz w:w="16838" w:h="11906" w:orient="landscape" w:code="9"/>
          <w:pgMar w:top="1247" w:right="1474" w:bottom="1134" w:left="1814" w:header="567" w:footer="567" w:gutter="0"/>
          <w:cols w:space="708"/>
          <w:docGrid w:linePitch="360"/>
        </w:sectPr>
      </w:pPr>
    </w:p>
    <w:p w14:paraId="68C34F2A" w14:textId="77777777" w:rsidR="00C11AAF" w:rsidRPr="00CD5AB3" w:rsidRDefault="00C11AAF" w:rsidP="00C11AAF">
      <w:pPr>
        <w:pStyle w:val="pqiChpHeadNum1"/>
      </w:pPr>
      <w:bookmarkStart w:id="482" w:name="_Toc379453974"/>
      <w:bookmarkStart w:id="483" w:name="_Toc526429735"/>
      <w:bookmarkStart w:id="484" w:name="_Toc528064596"/>
      <w:bookmarkStart w:id="485" w:name="_Toc97636657"/>
      <w:r w:rsidRPr="00CD5AB3">
        <w:lastRenderedPageBreak/>
        <w:t>Enumeracje</w:t>
      </w:r>
      <w:bookmarkEnd w:id="482"/>
      <w:bookmarkEnd w:id="483"/>
      <w:bookmarkEnd w:id="484"/>
      <w:bookmarkEnd w:id="485"/>
    </w:p>
    <w:p w14:paraId="27C0E07E" w14:textId="77777777" w:rsidR="00C55DBB" w:rsidRPr="00CD5AB3" w:rsidRDefault="00C55DBB" w:rsidP="00C55DBB">
      <w:pPr>
        <w:pStyle w:val="pqiText"/>
        <w:jc w:val="both"/>
      </w:pPr>
      <w:r w:rsidRPr="00CD5AB3">
        <w:t xml:space="preserve">W niniejszym rozdziale opisano enumeracje – słowniki wykorzystywane przez System EMCS PL2 w celu obsługi elektronicznego Dokumentu Dostawy. </w:t>
      </w:r>
    </w:p>
    <w:p w14:paraId="2D70FA45" w14:textId="77777777" w:rsidR="00C55DBB" w:rsidRPr="00CD5AB3" w:rsidRDefault="00C55DBB" w:rsidP="00C55DBB">
      <w:pPr>
        <w:pStyle w:val="pqiText"/>
        <w:jc w:val="both"/>
      </w:pPr>
      <w:r w:rsidRPr="00CD5AB3">
        <w:t>Wybrane słowniki są współdzielone ze słownikami używanymi w procedurze zawieszonego poboru akcyzy (tj. posługują się tą samą definicją w XSD) ale mogą być ograniczone do pewnego podzbioru.</w:t>
      </w:r>
    </w:p>
    <w:p w14:paraId="623E0141" w14:textId="3758155A" w:rsidR="00C55DBB" w:rsidRPr="00CD5AB3" w:rsidRDefault="00C55DBB" w:rsidP="00C55DBB">
      <w:pPr>
        <w:pStyle w:val="pqiText"/>
        <w:jc w:val="both"/>
      </w:pPr>
      <w:r w:rsidRPr="00CD5AB3">
        <w:t xml:space="preserve">Użycie wartości spoza opisanego poniżej zbioru w kontekście elektronicznego Dokumentu Dostawy będzie </w:t>
      </w:r>
      <w:r w:rsidR="00863119" w:rsidRPr="00CD5AB3">
        <w:t>traktowane, jako</w:t>
      </w:r>
      <w:r w:rsidRPr="00CD5AB3">
        <w:t xml:space="preserve"> błąd na etapie walidacji komunikatu.</w:t>
      </w:r>
    </w:p>
    <w:p w14:paraId="7FC312CB" w14:textId="7B1F791A" w:rsidR="00F418C1" w:rsidRPr="00CD5AB3" w:rsidRDefault="00F418C1" w:rsidP="00F418C1">
      <w:pPr>
        <w:pStyle w:val="pqiChpHeadNum2"/>
      </w:pPr>
      <w:bookmarkStart w:id="486" w:name="_Toc391650871"/>
      <w:bookmarkStart w:id="487" w:name="_Toc391651047"/>
      <w:bookmarkStart w:id="488" w:name="_Toc391915257"/>
      <w:bookmarkStart w:id="489" w:name="_Toc391650872"/>
      <w:bookmarkStart w:id="490" w:name="_Toc391651048"/>
      <w:bookmarkStart w:id="491" w:name="_Toc391915258"/>
      <w:bookmarkStart w:id="492" w:name="_Toc391650873"/>
      <w:bookmarkStart w:id="493" w:name="_Toc391651049"/>
      <w:bookmarkStart w:id="494" w:name="_Toc391915259"/>
      <w:bookmarkStart w:id="495" w:name="_Toc391650874"/>
      <w:bookmarkStart w:id="496" w:name="_Toc391651050"/>
      <w:bookmarkStart w:id="497" w:name="_Toc391915260"/>
      <w:bookmarkStart w:id="498" w:name="_Toc391650875"/>
      <w:bookmarkStart w:id="499" w:name="_Toc391651051"/>
      <w:bookmarkStart w:id="500" w:name="_Toc391915261"/>
      <w:bookmarkStart w:id="501" w:name="_Toc391650877"/>
      <w:bookmarkStart w:id="502" w:name="_Toc391651053"/>
      <w:bookmarkStart w:id="503" w:name="_Toc391915263"/>
      <w:bookmarkStart w:id="504" w:name="_Toc391650878"/>
      <w:bookmarkStart w:id="505" w:name="_Toc391651054"/>
      <w:bookmarkStart w:id="506" w:name="_Toc391915264"/>
      <w:bookmarkStart w:id="507" w:name="_Toc391650879"/>
      <w:bookmarkStart w:id="508" w:name="_Toc391651055"/>
      <w:bookmarkStart w:id="509" w:name="_Toc391915265"/>
      <w:bookmarkStart w:id="510" w:name="_Toc391650880"/>
      <w:bookmarkStart w:id="511" w:name="_Toc391651056"/>
      <w:bookmarkStart w:id="512" w:name="_Toc391915266"/>
      <w:bookmarkStart w:id="513" w:name="_Toc391650881"/>
      <w:bookmarkStart w:id="514" w:name="_Toc391651057"/>
      <w:bookmarkStart w:id="515" w:name="_Toc391915267"/>
      <w:bookmarkStart w:id="516" w:name="_Toc264320253"/>
      <w:bookmarkStart w:id="517" w:name="_Toc266477398"/>
      <w:bookmarkStart w:id="518" w:name="_Ref267947321"/>
      <w:bookmarkStart w:id="519" w:name="_Toc477726268"/>
      <w:bookmarkStart w:id="520" w:name="_Toc526429736"/>
      <w:bookmarkStart w:id="521" w:name="_Toc528064597"/>
      <w:bookmarkStart w:id="522" w:name="_Toc97636658"/>
      <w:bookmarkEnd w:id="101"/>
      <w:bookmarkEnd w:id="102"/>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r w:rsidRPr="00CD5AB3">
        <w:t>Kody rodzaju gwaranta (Guarantor type codes)</w:t>
      </w:r>
      <w:bookmarkEnd w:id="516"/>
      <w:bookmarkEnd w:id="517"/>
      <w:bookmarkEnd w:id="518"/>
      <w:bookmarkEnd w:id="519"/>
      <w:bookmarkEnd w:id="520"/>
      <w:bookmarkEnd w:id="521"/>
      <w:bookmarkEnd w:id="522"/>
    </w:p>
    <w:p w14:paraId="79B5036F" w14:textId="01DAB7BE" w:rsidR="00D000CD" w:rsidRDefault="00D000CD" w:rsidP="00D000CD">
      <w:pPr>
        <w:pStyle w:val="pqiText"/>
      </w:pPr>
      <w:r w:rsidRPr="00CD5AB3">
        <w:t xml:space="preserve">Słownik </w:t>
      </w:r>
      <w:r w:rsidR="00C55DBB" w:rsidRPr="00CD5AB3">
        <w:t>współdzielony, ograniczony na potrzeby e-DD.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6"/>
        <w:gridCol w:w="8809"/>
      </w:tblGrid>
      <w:tr w:rsidR="006A4F1F" w14:paraId="1A79611A"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7BD71E0E" w14:textId="77777777" w:rsidR="006A4F1F" w:rsidRDefault="006A4F1F" w:rsidP="00E40F9A">
            <w:pPr>
              <w:pStyle w:val="pqiTabHead"/>
            </w:pPr>
            <w:r>
              <w:t>Kod</w:t>
            </w:r>
          </w:p>
        </w:tc>
        <w:tc>
          <w:tcPr>
            <w:tcW w:w="8809" w:type="dxa"/>
            <w:tcBorders>
              <w:top w:val="single" w:sz="4" w:space="0" w:color="000000"/>
              <w:left w:val="single" w:sz="4" w:space="0" w:color="000000"/>
              <w:bottom w:val="single" w:sz="4" w:space="0" w:color="000000"/>
              <w:right w:val="single" w:sz="4" w:space="0" w:color="000000"/>
            </w:tcBorders>
          </w:tcPr>
          <w:p w14:paraId="06A8F2DB" w14:textId="77777777" w:rsidR="006A4F1F" w:rsidRDefault="006A4F1F" w:rsidP="00E40F9A">
            <w:pPr>
              <w:pStyle w:val="pqiTabHead"/>
            </w:pPr>
            <w:r>
              <w:t>Opis</w:t>
            </w:r>
          </w:p>
        </w:tc>
      </w:tr>
      <w:tr w:rsidR="006A4F1F" w14:paraId="44442910"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3D8ED5FF" w14:textId="77777777" w:rsidR="006A4F1F" w:rsidRDefault="006A4F1F" w:rsidP="00E40F9A">
            <w:pPr>
              <w:pStyle w:val="pqiTabHead"/>
            </w:pPr>
            <w:r>
              <w:t>1</w:t>
            </w:r>
          </w:p>
        </w:tc>
        <w:tc>
          <w:tcPr>
            <w:tcW w:w="8809" w:type="dxa"/>
            <w:tcBorders>
              <w:top w:val="single" w:sz="4" w:space="0" w:color="000000"/>
              <w:left w:val="single" w:sz="4" w:space="0" w:color="000000"/>
              <w:bottom w:val="single" w:sz="4" w:space="0" w:color="000000"/>
              <w:right w:val="single" w:sz="4" w:space="0" w:color="000000"/>
            </w:tcBorders>
          </w:tcPr>
          <w:p w14:paraId="2BB47047" w14:textId="77777777" w:rsidR="006A4F1F" w:rsidRPr="000C20AF" w:rsidRDefault="006A4F1F" w:rsidP="00E40F9A">
            <w:pPr>
              <w:pStyle w:val="pqiTabHead"/>
            </w:pPr>
            <w:r w:rsidRPr="000C20AF">
              <w:t>Wysyłający</w:t>
            </w:r>
          </w:p>
        </w:tc>
      </w:tr>
      <w:tr w:rsidR="006A4F1F" w14:paraId="5A7F9365"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05E8196B" w14:textId="77777777" w:rsidR="006A4F1F" w:rsidRDefault="006A4F1F" w:rsidP="00E40F9A">
            <w:pPr>
              <w:pStyle w:val="pqiTabHead"/>
            </w:pPr>
            <w:r>
              <w:t>2</w:t>
            </w:r>
          </w:p>
        </w:tc>
        <w:tc>
          <w:tcPr>
            <w:tcW w:w="8809" w:type="dxa"/>
            <w:tcBorders>
              <w:top w:val="single" w:sz="4" w:space="0" w:color="000000"/>
              <w:left w:val="single" w:sz="4" w:space="0" w:color="000000"/>
              <w:bottom w:val="single" w:sz="4" w:space="0" w:color="000000"/>
              <w:right w:val="single" w:sz="4" w:space="0" w:color="000000"/>
            </w:tcBorders>
          </w:tcPr>
          <w:p w14:paraId="3423BFBD" w14:textId="77777777" w:rsidR="006A4F1F" w:rsidRDefault="006A4F1F" w:rsidP="00E40F9A">
            <w:pPr>
              <w:pStyle w:val="pqiTabHead"/>
            </w:pPr>
            <w:r w:rsidRPr="000C20AF">
              <w:t>Przewoźnik</w:t>
            </w:r>
          </w:p>
        </w:tc>
      </w:tr>
      <w:tr w:rsidR="006A4F1F" w14:paraId="34C753B8"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6B466C72" w14:textId="77777777" w:rsidR="006A4F1F" w:rsidRDefault="006A4F1F" w:rsidP="00E40F9A">
            <w:pPr>
              <w:pStyle w:val="pqiTabHead"/>
            </w:pPr>
            <w:r>
              <w:t>3</w:t>
            </w:r>
          </w:p>
        </w:tc>
        <w:tc>
          <w:tcPr>
            <w:tcW w:w="8809" w:type="dxa"/>
            <w:tcBorders>
              <w:top w:val="single" w:sz="4" w:space="0" w:color="000000"/>
              <w:left w:val="single" w:sz="4" w:space="0" w:color="000000"/>
              <w:bottom w:val="single" w:sz="4" w:space="0" w:color="000000"/>
              <w:right w:val="single" w:sz="4" w:space="0" w:color="000000"/>
            </w:tcBorders>
          </w:tcPr>
          <w:p w14:paraId="07BB3AB1" w14:textId="77777777" w:rsidR="006A4F1F" w:rsidRDefault="006A4F1F" w:rsidP="00E40F9A">
            <w:pPr>
              <w:pStyle w:val="pqiTabHead"/>
            </w:pPr>
            <w:r w:rsidRPr="000C20AF">
              <w:t>Właściciel wyrobów akcyzowych</w:t>
            </w:r>
          </w:p>
        </w:tc>
      </w:tr>
      <w:tr w:rsidR="006A4F1F" w14:paraId="37E363FB"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5DE39541" w14:textId="77777777" w:rsidR="006A4F1F" w:rsidRDefault="006A4F1F" w:rsidP="00E40F9A">
            <w:pPr>
              <w:pStyle w:val="pqiTabHead"/>
            </w:pPr>
            <w:r>
              <w:t>4</w:t>
            </w:r>
          </w:p>
        </w:tc>
        <w:tc>
          <w:tcPr>
            <w:tcW w:w="8809" w:type="dxa"/>
            <w:tcBorders>
              <w:top w:val="single" w:sz="4" w:space="0" w:color="000000"/>
              <w:left w:val="single" w:sz="4" w:space="0" w:color="000000"/>
              <w:bottom w:val="single" w:sz="4" w:space="0" w:color="000000"/>
              <w:right w:val="single" w:sz="4" w:space="0" w:color="000000"/>
            </w:tcBorders>
          </w:tcPr>
          <w:p w14:paraId="7EE1CF87" w14:textId="77777777" w:rsidR="006A4F1F" w:rsidRDefault="006A4F1F" w:rsidP="00E40F9A">
            <w:pPr>
              <w:pStyle w:val="pqiTabHead"/>
            </w:pPr>
            <w:r w:rsidRPr="000C20AF">
              <w:t>Odbierający</w:t>
            </w:r>
          </w:p>
        </w:tc>
      </w:tr>
      <w:tr w:rsidR="006A4F1F" w14:paraId="066282D6"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297F6A6E" w14:textId="77777777" w:rsidR="006A4F1F" w:rsidRDefault="006A4F1F" w:rsidP="00E40F9A">
            <w:pPr>
              <w:pStyle w:val="pqiTabHead"/>
            </w:pPr>
            <w:r>
              <w:t>12</w:t>
            </w:r>
          </w:p>
        </w:tc>
        <w:tc>
          <w:tcPr>
            <w:tcW w:w="8809" w:type="dxa"/>
            <w:tcBorders>
              <w:top w:val="single" w:sz="4" w:space="0" w:color="000000"/>
              <w:left w:val="single" w:sz="4" w:space="0" w:color="000000"/>
              <w:bottom w:val="single" w:sz="4" w:space="0" w:color="000000"/>
              <w:right w:val="single" w:sz="4" w:space="0" w:color="000000"/>
            </w:tcBorders>
          </w:tcPr>
          <w:p w14:paraId="1822B410" w14:textId="77777777" w:rsidR="006A4F1F" w:rsidRDefault="006A4F1F" w:rsidP="00E40F9A">
            <w:pPr>
              <w:pStyle w:val="pqiTabHead"/>
            </w:pPr>
            <w:r w:rsidRPr="000C20AF">
              <w:t>Wspólna gwarancja wysyłającego i przewoźnika</w:t>
            </w:r>
          </w:p>
        </w:tc>
      </w:tr>
      <w:tr w:rsidR="006A4F1F" w14:paraId="1808AD0E"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0C4207FD" w14:textId="77777777" w:rsidR="006A4F1F" w:rsidRDefault="006A4F1F" w:rsidP="00E40F9A">
            <w:pPr>
              <w:pStyle w:val="pqiTabHead"/>
            </w:pPr>
            <w:r>
              <w:t>13</w:t>
            </w:r>
          </w:p>
        </w:tc>
        <w:tc>
          <w:tcPr>
            <w:tcW w:w="8809" w:type="dxa"/>
            <w:tcBorders>
              <w:top w:val="single" w:sz="4" w:space="0" w:color="000000"/>
              <w:left w:val="single" w:sz="4" w:space="0" w:color="000000"/>
              <w:bottom w:val="single" w:sz="4" w:space="0" w:color="000000"/>
              <w:right w:val="single" w:sz="4" w:space="0" w:color="000000"/>
            </w:tcBorders>
          </w:tcPr>
          <w:p w14:paraId="5C3929E2" w14:textId="77777777" w:rsidR="006A4F1F" w:rsidRDefault="006A4F1F" w:rsidP="00E40F9A">
            <w:pPr>
              <w:pStyle w:val="pqiTabHead"/>
            </w:pPr>
            <w:r w:rsidRPr="000C20AF">
              <w:t>Wspólna gwarancja wysyłającego i właściciela wyrobów akcyzowych</w:t>
            </w:r>
          </w:p>
        </w:tc>
      </w:tr>
      <w:tr w:rsidR="006A4F1F" w14:paraId="74AEEFE6"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1FE39F6B" w14:textId="77777777" w:rsidR="006A4F1F" w:rsidRDefault="006A4F1F" w:rsidP="00E40F9A">
            <w:pPr>
              <w:pStyle w:val="pqiTabHead"/>
            </w:pPr>
            <w:r>
              <w:t>14</w:t>
            </w:r>
          </w:p>
        </w:tc>
        <w:tc>
          <w:tcPr>
            <w:tcW w:w="8809" w:type="dxa"/>
            <w:tcBorders>
              <w:top w:val="single" w:sz="4" w:space="0" w:color="000000"/>
              <w:left w:val="single" w:sz="4" w:space="0" w:color="000000"/>
              <w:bottom w:val="single" w:sz="4" w:space="0" w:color="000000"/>
              <w:right w:val="single" w:sz="4" w:space="0" w:color="000000"/>
            </w:tcBorders>
          </w:tcPr>
          <w:p w14:paraId="7A67A196" w14:textId="77777777" w:rsidR="006A4F1F" w:rsidRDefault="006A4F1F" w:rsidP="00E40F9A">
            <w:pPr>
              <w:pStyle w:val="pqiTabHead"/>
            </w:pPr>
            <w:r w:rsidRPr="000C20AF">
              <w:t>Wspólna gwarancja wysyłającego i odbierającego</w:t>
            </w:r>
          </w:p>
        </w:tc>
      </w:tr>
      <w:tr w:rsidR="006A4F1F" w14:paraId="6619D6D3"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763646DC" w14:textId="77777777" w:rsidR="006A4F1F" w:rsidRDefault="006A4F1F" w:rsidP="00E40F9A">
            <w:pPr>
              <w:pStyle w:val="pqiTabHead"/>
            </w:pPr>
            <w:r>
              <w:t>23</w:t>
            </w:r>
          </w:p>
        </w:tc>
        <w:tc>
          <w:tcPr>
            <w:tcW w:w="8809" w:type="dxa"/>
            <w:tcBorders>
              <w:top w:val="single" w:sz="4" w:space="0" w:color="000000"/>
              <w:left w:val="single" w:sz="4" w:space="0" w:color="000000"/>
              <w:bottom w:val="single" w:sz="4" w:space="0" w:color="000000"/>
              <w:right w:val="single" w:sz="4" w:space="0" w:color="000000"/>
            </w:tcBorders>
          </w:tcPr>
          <w:p w14:paraId="1B494CF3" w14:textId="77777777" w:rsidR="006A4F1F" w:rsidRDefault="006A4F1F" w:rsidP="00E40F9A">
            <w:pPr>
              <w:pStyle w:val="pqiTabHead"/>
            </w:pPr>
            <w:r w:rsidRPr="000C20AF">
              <w:t>Wspólna gwarancja przewoźnika i właściciela wyrobów akcyzowych</w:t>
            </w:r>
          </w:p>
        </w:tc>
      </w:tr>
      <w:tr w:rsidR="006A4F1F" w14:paraId="1389330C"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0853409C" w14:textId="77777777" w:rsidR="006A4F1F" w:rsidRDefault="006A4F1F" w:rsidP="00E40F9A">
            <w:pPr>
              <w:pStyle w:val="pqiTabHead"/>
            </w:pPr>
            <w:r>
              <w:t>24</w:t>
            </w:r>
          </w:p>
        </w:tc>
        <w:tc>
          <w:tcPr>
            <w:tcW w:w="8809" w:type="dxa"/>
            <w:tcBorders>
              <w:top w:val="single" w:sz="4" w:space="0" w:color="000000"/>
              <w:left w:val="single" w:sz="4" w:space="0" w:color="000000"/>
              <w:bottom w:val="single" w:sz="4" w:space="0" w:color="000000"/>
              <w:right w:val="single" w:sz="4" w:space="0" w:color="000000"/>
            </w:tcBorders>
          </w:tcPr>
          <w:p w14:paraId="7CE25FFC" w14:textId="77777777" w:rsidR="006A4F1F" w:rsidRDefault="006A4F1F" w:rsidP="00E40F9A">
            <w:pPr>
              <w:pStyle w:val="pqiTabHead"/>
            </w:pPr>
            <w:r w:rsidRPr="000C20AF">
              <w:t>Wspólna gwarancja przewoźnika i odbierającego</w:t>
            </w:r>
          </w:p>
        </w:tc>
      </w:tr>
      <w:tr w:rsidR="006A4F1F" w14:paraId="63FB3805"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11780770" w14:textId="77777777" w:rsidR="006A4F1F" w:rsidRDefault="006A4F1F" w:rsidP="00E40F9A">
            <w:pPr>
              <w:pStyle w:val="pqiTabHead"/>
            </w:pPr>
            <w:r>
              <w:t>34</w:t>
            </w:r>
          </w:p>
        </w:tc>
        <w:tc>
          <w:tcPr>
            <w:tcW w:w="8809" w:type="dxa"/>
            <w:tcBorders>
              <w:top w:val="single" w:sz="4" w:space="0" w:color="000000"/>
              <w:left w:val="single" w:sz="4" w:space="0" w:color="000000"/>
              <w:bottom w:val="single" w:sz="4" w:space="0" w:color="000000"/>
              <w:right w:val="single" w:sz="4" w:space="0" w:color="000000"/>
            </w:tcBorders>
          </w:tcPr>
          <w:p w14:paraId="44C21061" w14:textId="77777777" w:rsidR="006A4F1F" w:rsidRPr="000C20AF" w:rsidRDefault="006A4F1F" w:rsidP="00E40F9A">
            <w:pPr>
              <w:pStyle w:val="pqiTabHead"/>
            </w:pPr>
            <w:r w:rsidRPr="000C20AF">
              <w:t>Wspólna gwarancja właściciela wyrobów akcyzowych i odbierającego</w:t>
            </w:r>
          </w:p>
        </w:tc>
      </w:tr>
      <w:tr w:rsidR="006A4F1F" w14:paraId="6D25885F"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37A10F67" w14:textId="77777777" w:rsidR="006A4F1F" w:rsidRDefault="006A4F1F" w:rsidP="00E40F9A">
            <w:pPr>
              <w:pStyle w:val="pqiTabHead"/>
            </w:pPr>
            <w:r>
              <w:t>123</w:t>
            </w:r>
          </w:p>
        </w:tc>
        <w:tc>
          <w:tcPr>
            <w:tcW w:w="8809" w:type="dxa"/>
            <w:tcBorders>
              <w:top w:val="single" w:sz="4" w:space="0" w:color="000000"/>
              <w:left w:val="single" w:sz="4" w:space="0" w:color="000000"/>
              <w:bottom w:val="single" w:sz="4" w:space="0" w:color="000000"/>
              <w:right w:val="single" w:sz="4" w:space="0" w:color="000000"/>
            </w:tcBorders>
          </w:tcPr>
          <w:p w14:paraId="38D8B85D" w14:textId="77777777" w:rsidR="006A4F1F" w:rsidRDefault="006A4F1F" w:rsidP="00E40F9A">
            <w:pPr>
              <w:pStyle w:val="pqiTabHead"/>
            </w:pPr>
            <w:r w:rsidRPr="000C20AF">
              <w:t>Wspólna gwarancja wysyłającego, przewoźnika i właściciela wyrobów akcyzowych</w:t>
            </w:r>
          </w:p>
        </w:tc>
      </w:tr>
      <w:tr w:rsidR="006A4F1F" w14:paraId="3D9BAF44"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53ED9461" w14:textId="77777777" w:rsidR="006A4F1F" w:rsidRDefault="006A4F1F" w:rsidP="00E40F9A">
            <w:pPr>
              <w:pStyle w:val="pqiTabHead"/>
            </w:pPr>
            <w:r>
              <w:t>124</w:t>
            </w:r>
          </w:p>
        </w:tc>
        <w:tc>
          <w:tcPr>
            <w:tcW w:w="8809" w:type="dxa"/>
            <w:tcBorders>
              <w:top w:val="single" w:sz="4" w:space="0" w:color="000000"/>
              <w:left w:val="single" w:sz="4" w:space="0" w:color="000000"/>
              <w:bottom w:val="single" w:sz="4" w:space="0" w:color="000000"/>
              <w:right w:val="single" w:sz="4" w:space="0" w:color="000000"/>
            </w:tcBorders>
          </w:tcPr>
          <w:p w14:paraId="5C622E6B" w14:textId="77777777" w:rsidR="006A4F1F" w:rsidRDefault="006A4F1F" w:rsidP="00E40F9A">
            <w:pPr>
              <w:pStyle w:val="pqiTabHead"/>
            </w:pPr>
            <w:r w:rsidRPr="000C20AF">
              <w:t>Wspólna gwarancja wysyłającego, przewoźnika i odbierająceg</w:t>
            </w:r>
            <w:r>
              <w:t>o</w:t>
            </w:r>
          </w:p>
        </w:tc>
      </w:tr>
      <w:tr w:rsidR="006A4F1F" w14:paraId="6041B430"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189F88DD" w14:textId="77777777" w:rsidR="006A4F1F" w:rsidRDefault="006A4F1F" w:rsidP="00E40F9A">
            <w:pPr>
              <w:pStyle w:val="pqiTabHead"/>
            </w:pPr>
            <w:r>
              <w:t>134</w:t>
            </w:r>
          </w:p>
        </w:tc>
        <w:tc>
          <w:tcPr>
            <w:tcW w:w="8809" w:type="dxa"/>
            <w:tcBorders>
              <w:top w:val="single" w:sz="4" w:space="0" w:color="000000"/>
              <w:left w:val="single" w:sz="4" w:space="0" w:color="000000"/>
              <w:bottom w:val="single" w:sz="4" w:space="0" w:color="000000"/>
              <w:right w:val="single" w:sz="4" w:space="0" w:color="000000"/>
            </w:tcBorders>
          </w:tcPr>
          <w:p w14:paraId="3B5252DD" w14:textId="77777777" w:rsidR="006A4F1F" w:rsidRDefault="006A4F1F" w:rsidP="00E40F9A">
            <w:pPr>
              <w:pStyle w:val="pqiTabHead"/>
            </w:pPr>
            <w:r w:rsidRPr="000C20AF">
              <w:t>Wspólna gwarancja wysyłającego, właściciela wyrobów akcyzowych i odbierająceg</w:t>
            </w:r>
            <w:r>
              <w:t>o</w:t>
            </w:r>
          </w:p>
        </w:tc>
      </w:tr>
      <w:tr w:rsidR="006A4F1F" w14:paraId="320CC083"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53AA6F5A" w14:textId="77777777" w:rsidR="006A4F1F" w:rsidRDefault="006A4F1F" w:rsidP="00E40F9A">
            <w:pPr>
              <w:pStyle w:val="pqiTabHead"/>
            </w:pPr>
            <w:r>
              <w:t>234</w:t>
            </w:r>
          </w:p>
        </w:tc>
        <w:tc>
          <w:tcPr>
            <w:tcW w:w="8809" w:type="dxa"/>
            <w:tcBorders>
              <w:top w:val="single" w:sz="4" w:space="0" w:color="000000"/>
              <w:left w:val="single" w:sz="4" w:space="0" w:color="000000"/>
              <w:bottom w:val="single" w:sz="4" w:space="0" w:color="000000"/>
              <w:right w:val="single" w:sz="4" w:space="0" w:color="000000"/>
            </w:tcBorders>
          </w:tcPr>
          <w:p w14:paraId="4C7EA856" w14:textId="77777777" w:rsidR="006A4F1F" w:rsidRDefault="006A4F1F" w:rsidP="00E40F9A">
            <w:pPr>
              <w:pStyle w:val="pqiTabHead"/>
            </w:pPr>
            <w:r w:rsidRPr="000C20AF">
              <w:t>Wspólna gwarancja przewoźnika, właściciela wyrobów akcyzowych i odbierającego</w:t>
            </w:r>
          </w:p>
        </w:tc>
      </w:tr>
      <w:tr w:rsidR="006A4F1F" w14:paraId="6D8560A4" w14:textId="77777777" w:rsidTr="006A4F1F">
        <w:trPr>
          <w:tblHeader/>
        </w:trPr>
        <w:tc>
          <w:tcPr>
            <w:tcW w:w="706" w:type="dxa"/>
            <w:tcBorders>
              <w:top w:val="single" w:sz="4" w:space="0" w:color="000000"/>
              <w:left w:val="single" w:sz="4" w:space="0" w:color="000000"/>
              <w:bottom w:val="single" w:sz="4" w:space="0" w:color="000000"/>
              <w:right w:val="single" w:sz="4" w:space="0" w:color="000000"/>
            </w:tcBorders>
          </w:tcPr>
          <w:p w14:paraId="2E423031" w14:textId="77777777" w:rsidR="006A4F1F" w:rsidRDefault="006A4F1F" w:rsidP="00E40F9A">
            <w:pPr>
              <w:pStyle w:val="pqiTabHead"/>
            </w:pPr>
            <w:r>
              <w:t>1234</w:t>
            </w:r>
          </w:p>
        </w:tc>
        <w:tc>
          <w:tcPr>
            <w:tcW w:w="8809" w:type="dxa"/>
            <w:tcBorders>
              <w:top w:val="single" w:sz="4" w:space="0" w:color="000000"/>
              <w:left w:val="single" w:sz="4" w:space="0" w:color="000000"/>
              <w:bottom w:val="single" w:sz="4" w:space="0" w:color="000000"/>
              <w:right w:val="single" w:sz="4" w:space="0" w:color="000000"/>
            </w:tcBorders>
          </w:tcPr>
          <w:p w14:paraId="3C3F9008" w14:textId="77777777" w:rsidR="006A4F1F" w:rsidRDefault="006A4F1F" w:rsidP="00E40F9A">
            <w:pPr>
              <w:pStyle w:val="pqiTabHead"/>
            </w:pPr>
            <w:r w:rsidRPr="000C20AF">
              <w:t>Wspólna gwarancja wysyłającego, przewoźnika, właściciela wyrobów akcyzowych i odbierającego</w:t>
            </w:r>
          </w:p>
        </w:tc>
      </w:tr>
    </w:tbl>
    <w:p w14:paraId="5F535ECA" w14:textId="7A9E905F" w:rsidR="00F418C1" w:rsidRPr="00CD5AB3" w:rsidRDefault="00F418C1" w:rsidP="00F418C1">
      <w:pPr>
        <w:pStyle w:val="pqiChpHeadNum2"/>
        <w:rPr>
          <w:lang w:val="en-US"/>
        </w:rPr>
      </w:pPr>
      <w:bookmarkStart w:id="523" w:name="_Toc289782285"/>
      <w:bookmarkStart w:id="524" w:name="_Toc289782338"/>
      <w:bookmarkStart w:id="525" w:name="_Toc264320258"/>
      <w:bookmarkStart w:id="526" w:name="_Toc266477403"/>
      <w:bookmarkStart w:id="527" w:name="_Ref267833819"/>
      <w:bookmarkStart w:id="528" w:name="_Toc477726273"/>
      <w:bookmarkStart w:id="529" w:name="_Toc526429746"/>
      <w:bookmarkStart w:id="530" w:name="_Toc528064598"/>
      <w:bookmarkStart w:id="531" w:name="_Toc97636659"/>
      <w:bookmarkEnd w:id="523"/>
      <w:bookmarkEnd w:id="524"/>
      <w:r w:rsidRPr="00CD5AB3">
        <w:rPr>
          <w:lang w:val="en-US"/>
        </w:rPr>
        <w:t>Ogólne wyniki odbioru (Global Conclusion of Receipt)</w:t>
      </w:r>
      <w:bookmarkEnd w:id="525"/>
      <w:bookmarkEnd w:id="526"/>
      <w:bookmarkEnd w:id="527"/>
      <w:bookmarkEnd w:id="528"/>
      <w:bookmarkEnd w:id="529"/>
      <w:bookmarkEnd w:id="530"/>
      <w:bookmarkEnd w:id="531"/>
    </w:p>
    <w:p w14:paraId="1C6856AF" w14:textId="77777777" w:rsidR="00C55DBB" w:rsidRPr="00CD5AB3" w:rsidRDefault="00C55DBB" w:rsidP="00C55DBB">
      <w:pPr>
        <w:pStyle w:val="pqiText"/>
      </w:pPr>
      <w:r w:rsidRPr="00CD5AB3">
        <w:t>Słownik współdzielony, ograniczony na potrzeby e-DD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6"/>
        <w:gridCol w:w="8809"/>
      </w:tblGrid>
      <w:tr w:rsidR="00F418C1" w:rsidRPr="00CD5AB3" w14:paraId="14BB1CF6" w14:textId="77777777" w:rsidTr="00261AE4">
        <w:trPr>
          <w:tblHeader/>
        </w:trPr>
        <w:tc>
          <w:tcPr>
            <w:tcW w:w="706" w:type="dxa"/>
          </w:tcPr>
          <w:p w14:paraId="69D22F3E" w14:textId="77777777" w:rsidR="00F418C1" w:rsidRPr="00CD5AB3" w:rsidRDefault="00F418C1" w:rsidP="00F7770E">
            <w:pPr>
              <w:pStyle w:val="pqiTabHead"/>
            </w:pPr>
            <w:r w:rsidRPr="00CD5AB3">
              <w:t>Kod</w:t>
            </w:r>
          </w:p>
        </w:tc>
        <w:tc>
          <w:tcPr>
            <w:tcW w:w="8809" w:type="dxa"/>
          </w:tcPr>
          <w:p w14:paraId="3F6B5C27" w14:textId="77777777" w:rsidR="00F418C1" w:rsidRPr="00CD5AB3" w:rsidRDefault="00F418C1" w:rsidP="00F7770E">
            <w:pPr>
              <w:pStyle w:val="pqiTabHead"/>
            </w:pPr>
            <w:r w:rsidRPr="00CD5AB3">
              <w:t>Opis</w:t>
            </w:r>
          </w:p>
        </w:tc>
      </w:tr>
      <w:tr w:rsidR="00F418C1" w:rsidRPr="00CD5AB3" w14:paraId="12BFFECE" w14:textId="77777777" w:rsidTr="00261AE4">
        <w:tc>
          <w:tcPr>
            <w:tcW w:w="706" w:type="dxa"/>
          </w:tcPr>
          <w:p w14:paraId="6952C635" w14:textId="77777777" w:rsidR="00F418C1" w:rsidRPr="00CD5AB3" w:rsidRDefault="00F418C1" w:rsidP="00F7770E">
            <w:pPr>
              <w:pStyle w:val="pqiTabBody"/>
            </w:pPr>
            <w:r w:rsidRPr="00CD5AB3">
              <w:t>1</w:t>
            </w:r>
          </w:p>
        </w:tc>
        <w:tc>
          <w:tcPr>
            <w:tcW w:w="8809" w:type="dxa"/>
          </w:tcPr>
          <w:p w14:paraId="278ACBFA" w14:textId="77777777" w:rsidR="00F418C1" w:rsidRPr="00CD5AB3" w:rsidRDefault="00F418C1" w:rsidP="00F7770E">
            <w:pPr>
              <w:pStyle w:val="pqiTabBody"/>
            </w:pPr>
            <w:r w:rsidRPr="00CD5AB3">
              <w:t>Odbiór bez zastrzeżeń</w:t>
            </w:r>
          </w:p>
        </w:tc>
      </w:tr>
      <w:tr w:rsidR="00F418C1" w:rsidRPr="00CD5AB3" w14:paraId="2E621448" w14:textId="77777777" w:rsidTr="00261AE4">
        <w:tc>
          <w:tcPr>
            <w:tcW w:w="706" w:type="dxa"/>
          </w:tcPr>
          <w:p w14:paraId="6A9ED52A" w14:textId="77777777" w:rsidR="00F418C1" w:rsidRPr="00CD5AB3" w:rsidRDefault="00F418C1" w:rsidP="00F7770E">
            <w:pPr>
              <w:pStyle w:val="pqiTabBody"/>
            </w:pPr>
            <w:r w:rsidRPr="00CD5AB3">
              <w:lastRenderedPageBreak/>
              <w:t>2</w:t>
            </w:r>
          </w:p>
        </w:tc>
        <w:tc>
          <w:tcPr>
            <w:tcW w:w="8809" w:type="dxa"/>
          </w:tcPr>
          <w:p w14:paraId="6A648C2A" w14:textId="77777777" w:rsidR="00F418C1" w:rsidRPr="00CD5AB3" w:rsidRDefault="00F418C1" w:rsidP="00F7770E">
            <w:pPr>
              <w:pStyle w:val="pqiTabBody"/>
            </w:pPr>
            <w:r w:rsidRPr="00CD5AB3">
              <w:t>Odbiór z zastrzeżeniami</w:t>
            </w:r>
          </w:p>
        </w:tc>
      </w:tr>
      <w:tr w:rsidR="00F418C1" w:rsidRPr="00CD5AB3" w14:paraId="2EDDFCFF" w14:textId="77777777" w:rsidTr="00261AE4">
        <w:tc>
          <w:tcPr>
            <w:tcW w:w="706" w:type="dxa"/>
          </w:tcPr>
          <w:p w14:paraId="03B0CCA7" w14:textId="77777777" w:rsidR="00F418C1" w:rsidRPr="00CD5AB3" w:rsidRDefault="00F418C1" w:rsidP="00F7770E">
            <w:pPr>
              <w:pStyle w:val="pqiTabBody"/>
            </w:pPr>
            <w:r w:rsidRPr="00CD5AB3">
              <w:t>3</w:t>
            </w:r>
          </w:p>
        </w:tc>
        <w:tc>
          <w:tcPr>
            <w:tcW w:w="8809" w:type="dxa"/>
          </w:tcPr>
          <w:p w14:paraId="30A7C284" w14:textId="77777777" w:rsidR="00F418C1" w:rsidRPr="00CD5AB3" w:rsidRDefault="00F418C1" w:rsidP="00F7770E">
            <w:pPr>
              <w:pStyle w:val="pqiTabBody"/>
            </w:pPr>
            <w:r w:rsidRPr="00CD5AB3">
              <w:t>Odmowa odbioru</w:t>
            </w:r>
          </w:p>
        </w:tc>
      </w:tr>
      <w:tr w:rsidR="00F418C1" w:rsidRPr="00CD5AB3" w14:paraId="67069B3A" w14:textId="77777777" w:rsidTr="00261AE4">
        <w:tc>
          <w:tcPr>
            <w:tcW w:w="706" w:type="dxa"/>
          </w:tcPr>
          <w:p w14:paraId="153FA193" w14:textId="77777777" w:rsidR="00F418C1" w:rsidRPr="00CD5AB3" w:rsidRDefault="00F418C1" w:rsidP="00F7770E">
            <w:pPr>
              <w:pStyle w:val="pqiTabBody"/>
            </w:pPr>
            <w:r w:rsidRPr="00CD5AB3">
              <w:t>4</w:t>
            </w:r>
          </w:p>
        </w:tc>
        <w:tc>
          <w:tcPr>
            <w:tcW w:w="8809" w:type="dxa"/>
          </w:tcPr>
          <w:p w14:paraId="45263D33" w14:textId="77777777" w:rsidR="00F418C1" w:rsidRPr="00CD5AB3" w:rsidRDefault="00F418C1" w:rsidP="00F7770E">
            <w:pPr>
              <w:pStyle w:val="pqiTabBody"/>
            </w:pPr>
            <w:r w:rsidRPr="00CD5AB3">
              <w:t>Odmowa przyjęcia części przesyłki</w:t>
            </w:r>
          </w:p>
        </w:tc>
      </w:tr>
    </w:tbl>
    <w:p w14:paraId="745E5E31" w14:textId="14475EA1" w:rsidR="00C55DBB" w:rsidRPr="00CD5AB3" w:rsidRDefault="00F418C1" w:rsidP="00C55DBB">
      <w:pPr>
        <w:pStyle w:val="pqiChpHeadNum2"/>
      </w:pPr>
      <w:bookmarkStart w:id="532" w:name="_Toc526350546"/>
      <w:bookmarkStart w:id="533" w:name="_Toc526351720"/>
      <w:bookmarkStart w:id="534" w:name="_Toc526429756"/>
      <w:bookmarkStart w:id="535" w:name="_Toc526350547"/>
      <w:bookmarkStart w:id="536" w:name="_Toc526351721"/>
      <w:bookmarkStart w:id="537" w:name="_Toc526429757"/>
      <w:bookmarkStart w:id="538" w:name="_Toc264320264"/>
      <w:bookmarkStart w:id="539" w:name="_Toc266477409"/>
      <w:bookmarkStart w:id="540" w:name="_Ref267830819"/>
      <w:bookmarkStart w:id="541" w:name="_Ref267947809"/>
      <w:bookmarkStart w:id="542" w:name="_Ref269995983"/>
      <w:bookmarkStart w:id="543" w:name="_Ref269995988"/>
      <w:bookmarkStart w:id="544" w:name="_Toc477726275"/>
      <w:bookmarkStart w:id="545" w:name="_Toc526429770"/>
      <w:bookmarkStart w:id="546" w:name="_Toc528064599"/>
      <w:bookmarkStart w:id="547" w:name="_Toc97636660"/>
      <w:bookmarkEnd w:id="532"/>
      <w:bookmarkEnd w:id="533"/>
      <w:bookmarkEnd w:id="534"/>
      <w:bookmarkEnd w:id="535"/>
      <w:bookmarkEnd w:id="536"/>
      <w:bookmarkEnd w:id="537"/>
      <w:r w:rsidRPr="00CD5AB3">
        <w:t>Wartości logiczne (Flags)</w:t>
      </w:r>
      <w:bookmarkEnd w:id="538"/>
      <w:bookmarkEnd w:id="539"/>
      <w:bookmarkEnd w:id="540"/>
      <w:bookmarkEnd w:id="541"/>
      <w:bookmarkEnd w:id="542"/>
      <w:bookmarkEnd w:id="543"/>
      <w:bookmarkEnd w:id="544"/>
      <w:bookmarkEnd w:id="545"/>
      <w:bookmarkEnd w:id="546"/>
      <w:bookmarkEnd w:id="547"/>
    </w:p>
    <w:p w14:paraId="63507E4D" w14:textId="40A0FF91" w:rsidR="00C55DBB" w:rsidRPr="00CD5AB3" w:rsidRDefault="00C55DBB" w:rsidP="00C55DBB">
      <w:pPr>
        <w:pStyle w:val="pqiText"/>
      </w:pPr>
      <w:r w:rsidRPr="00CD5AB3">
        <w:t xml:space="preserve">Słownik </w:t>
      </w:r>
      <w:r w:rsidR="00283A3A" w:rsidRPr="00CD5AB3">
        <w:t>współdzielony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6"/>
        <w:gridCol w:w="8809"/>
      </w:tblGrid>
      <w:tr w:rsidR="00F418C1" w:rsidRPr="00CD5AB3" w14:paraId="0B7B2453" w14:textId="77777777" w:rsidTr="00F7770E">
        <w:trPr>
          <w:tblHeader/>
        </w:trPr>
        <w:tc>
          <w:tcPr>
            <w:tcW w:w="708" w:type="dxa"/>
          </w:tcPr>
          <w:p w14:paraId="220A3D98" w14:textId="77777777" w:rsidR="00F418C1" w:rsidRPr="00CD5AB3" w:rsidRDefault="00F418C1" w:rsidP="00F7770E">
            <w:pPr>
              <w:pStyle w:val="pqiTabHead"/>
            </w:pPr>
            <w:r w:rsidRPr="00CD5AB3">
              <w:t>Kod</w:t>
            </w:r>
          </w:p>
        </w:tc>
        <w:tc>
          <w:tcPr>
            <w:tcW w:w="8957" w:type="dxa"/>
          </w:tcPr>
          <w:p w14:paraId="7DE9C017" w14:textId="77777777" w:rsidR="00F418C1" w:rsidRPr="00CD5AB3" w:rsidRDefault="00F418C1" w:rsidP="00F7770E">
            <w:pPr>
              <w:pStyle w:val="pqiTabHead"/>
            </w:pPr>
            <w:r w:rsidRPr="00CD5AB3">
              <w:t>Opis</w:t>
            </w:r>
          </w:p>
        </w:tc>
      </w:tr>
      <w:tr w:rsidR="00F418C1" w:rsidRPr="00CD5AB3" w14:paraId="2A94D3C3" w14:textId="77777777" w:rsidTr="00F7770E">
        <w:tc>
          <w:tcPr>
            <w:tcW w:w="708" w:type="dxa"/>
          </w:tcPr>
          <w:p w14:paraId="0E2D4245" w14:textId="77777777" w:rsidR="00F418C1" w:rsidRPr="00CD5AB3" w:rsidRDefault="00F418C1" w:rsidP="00F7770E">
            <w:pPr>
              <w:pStyle w:val="pqiTabBody"/>
            </w:pPr>
            <w:r w:rsidRPr="00CD5AB3">
              <w:t>0</w:t>
            </w:r>
          </w:p>
        </w:tc>
        <w:tc>
          <w:tcPr>
            <w:tcW w:w="8957" w:type="dxa"/>
          </w:tcPr>
          <w:p w14:paraId="79541ACB" w14:textId="77777777" w:rsidR="00F418C1" w:rsidRPr="00CD5AB3" w:rsidRDefault="00F418C1" w:rsidP="00F7770E">
            <w:pPr>
              <w:pStyle w:val="pqiTabBody"/>
            </w:pPr>
            <w:r w:rsidRPr="00CD5AB3">
              <w:t>Nie lub fałsz</w:t>
            </w:r>
          </w:p>
        </w:tc>
      </w:tr>
      <w:tr w:rsidR="00F418C1" w:rsidRPr="00CD5AB3" w14:paraId="798037A8" w14:textId="77777777" w:rsidTr="00F7770E">
        <w:tc>
          <w:tcPr>
            <w:tcW w:w="708" w:type="dxa"/>
          </w:tcPr>
          <w:p w14:paraId="2A8C969D" w14:textId="77777777" w:rsidR="00F418C1" w:rsidRPr="00CD5AB3" w:rsidRDefault="00F418C1" w:rsidP="00F7770E">
            <w:pPr>
              <w:pStyle w:val="pqiTabBody"/>
            </w:pPr>
            <w:r w:rsidRPr="00CD5AB3">
              <w:t>1</w:t>
            </w:r>
          </w:p>
        </w:tc>
        <w:tc>
          <w:tcPr>
            <w:tcW w:w="8957" w:type="dxa"/>
          </w:tcPr>
          <w:p w14:paraId="6E7AD668" w14:textId="77777777" w:rsidR="00F418C1" w:rsidRPr="00CD5AB3" w:rsidRDefault="00F418C1" w:rsidP="00F7770E">
            <w:pPr>
              <w:pStyle w:val="pqiTabBody"/>
            </w:pPr>
            <w:r w:rsidRPr="00CD5AB3">
              <w:t>Tak lub prawda</w:t>
            </w:r>
          </w:p>
        </w:tc>
      </w:tr>
    </w:tbl>
    <w:p w14:paraId="46E42D2E" w14:textId="0D5BCC3F" w:rsidR="00F418C1" w:rsidRPr="00CD5AB3" w:rsidRDefault="00F418C1" w:rsidP="00F418C1">
      <w:pPr>
        <w:pStyle w:val="pqiChpHeadNum2"/>
      </w:pPr>
      <w:bookmarkStart w:id="548" w:name="_Ref267820994"/>
      <w:bookmarkStart w:id="549" w:name="_Toc477726276"/>
      <w:bookmarkStart w:id="550" w:name="_Toc526429771"/>
      <w:bookmarkStart w:id="551" w:name="_Toc528064600"/>
      <w:bookmarkStart w:id="552" w:name="_Toc97636661"/>
      <w:r w:rsidRPr="00CD5AB3">
        <w:rPr>
          <w:lang w:val="en-US"/>
        </w:rPr>
        <w:t>Kody błędów (Error Codes)</w:t>
      </w:r>
      <w:bookmarkEnd w:id="548"/>
      <w:bookmarkEnd w:id="549"/>
      <w:bookmarkEnd w:id="550"/>
      <w:bookmarkEnd w:id="551"/>
      <w:bookmarkEnd w:id="55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9"/>
        <w:gridCol w:w="2093"/>
        <w:gridCol w:w="6523"/>
      </w:tblGrid>
      <w:tr w:rsidR="00F418C1" w:rsidRPr="00CD5AB3" w14:paraId="4B0D223D" w14:textId="77777777" w:rsidTr="00C637C1">
        <w:trPr>
          <w:tblHeader/>
        </w:trPr>
        <w:tc>
          <w:tcPr>
            <w:tcW w:w="899" w:type="dxa"/>
          </w:tcPr>
          <w:p w14:paraId="3AA60F02" w14:textId="77777777" w:rsidR="00F418C1" w:rsidRPr="00CD5AB3" w:rsidRDefault="00F418C1" w:rsidP="00F7770E">
            <w:pPr>
              <w:pStyle w:val="pqiTabHead"/>
            </w:pPr>
            <w:r w:rsidRPr="00CD5AB3">
              <w:t>Kod</w:t>
            </w:r>
          </w:p>
        </w:tc>
        <w:tc>
          <w:tcPr>
            <w:tcW w:w="2093" w:type="dxa"/>
          </w:tcPr>
          <w:p w14:paraId="0F9A9CA4" w14:textId="77777777" w:rsidR="00F418C1" w:rsidRPr="00CD5AB3" w:rsidRDefault="00F418C1" w:rsidP="00F7770E">
            <w:pPr>
              <w:pStyle w:val="pqiTabHead"/>
            </w:pPr>
            <w:r w:rsidRPr="00CD5AB3">
              <w:t>Opis</w:t>
            </w:r>
          </w:p>
        </w:tc>
        <w:tc>
          <w:tcPr>
            <w:tcW w:w="6523" w:type="dxa"/>
          </w:tcPr>
          <w:p w14:paraId="3977FC0C" w14:textId="77777777" w:rsidR="00F418C1" w:rsidRPr="00CD5AB3" w:rsidRDefault="00F418C1" w:rsidP="00F7770E">
            <w:pPr>
              <w:pStyle w:val="pqiTabHead"/>
            </w:pPr>
            <w:r w:rsidRPr="00CD5AB3">
              <w:t>Objaśnienie</w:t>
            </w:r>
          </w:p>
        </w:tc>
      </w:tr>
      <w:tr w:rsidR="00F418C1" w:rsidRPr="00CD5AB3" w14:paraId="59599DBD" w14:textId="77777777" w:rsidTr="00C637C1">
        <w:tc>
          <w:tcPr>
            <w:tcW w:w="899" w:type="dxa"/>
          </w:tcPr>
          <w:p w14:paraId="51E75BBF" w14:textId="77777777" w:rsidR="00F418C1" w:rsidRPr="00CD5AB3" w:rsidRDefault="00F418C1" w:rsidP="00F7770E">
            <w:pPr>
              <w:pStyle w:val="pqiTabBody"/>
            </w:pPr>
            <w:r w:rsidRPr="00CD5AB3">
              <w:t>0</w:t>
            </w:r>
          </w:p>
        </w:tc>
        <w:tc>
          <w:tcPr>
            <w:tcW w:w="2093" w:type="dxa"/>
          </w:tcPr>
          <w:p w14:paraId="33B78335" w14:textId="77777777" w:rsidR="00F418C1" w:rsidRPr="00CD5AB3" w:rsidRDefault="00F418C1" w:rsidP="00F7770E">
            <w:pPr>
              <w:pStyle w:val="pqiTabBody"/>
            </w:pPr>
            <w:r w:rsidRPr="00CD5AB3">
              <w:t>Inny</w:t>
            </w:r>
          </w:p>
        </w:tc>
        <w:tc>
          <w:tcPr>
            <w:tcW w:w="6523" w:type="dxa"/>
          </w:tcPr>
          <w:p w14:paraId="22315369" w14:textId="42018E97" w:rsidR="00F418C1" w:rsidRPr="00CD5AB3" w:rsidRDefault="00F418C1" w:rsidP="00F7770E">
            <w:pPr>
              <w:pStyle w:val="pqiTabBody"/>
            </w:pPr>
            <w:r w:rsidRPr="00CD5AB3">
              <w:t xml:space="preserve">Ta wartość powinna być używana w przypadku </w:t>
            </w:r>
            <w:r w:rsidR="0074047E" w:rsidRPr="00CD5AB3">
              <w:t>gdy przypadku</w:t>
            </w:r>
            <w:r w:rsidR="00C637C1" w:rsidRPr="00CD5AB3">
              <w:t>, gdy</w:t>
            </w:r>
            <w:r w:rsidRPr="00CD5AB3">
              <w:t xml:space="preserve"> powód błędu jest inny niż poniższe. Wartość zero powinna być używana tylko dla błędów wykrywanych podczas migracji EMCS</w:t>
            </w:r>
            <w:r w:rsidR="007765D3" w:rsidRPr="00CD5AB3">
              <w:t xml:space="preserve"> PL2</w:t>
            </w:r>
            <w:r w:rsidRPr="00CD5AB3">
              <w:t>.</w:t>
            </w:r>
          </w:p>
        </w:tc>
      </w:tr>
      <w:tr w:rsidR="00F418C1" w:rsidRPr="00CD5AB3" w14:paraId="1F222B90" w14:textId="77777777" w:rsidTr="00C637C1">
        <w:tc>
          <w:tcPr>
            <w:tcW w:w="899" w:type="dxa"/>
          </w:tcPr>
          <w:p w14:paraId="5E053725" w14:textId="77777777" w:rsidR="00F418C1" w:rsidRPr="00CD5AB3" w:rsidRDefault="00F418C1" w:rsidP="00F7770E">
            <w:pPr>
              <w:pStyle w:val="pqiTabBody"/>
            </w:pPr>
            <w:r w:rsidRPr="00CD5AB3">
              <w:t>1</w:t>
            </w:r>
          </w:p>
        </w:tc>
        <w:tc>
          <w:tcPr>
            <w:tcW w:w="2093" w:type="dxa"/>
          </w:tcPr>
          <w:p w14:paraId="09217E55" w14:textId="77777777" w:rsidR="00F418C1" w:rsidRPr="00CD5AB3" w:rsidRDefault="00F418C1" w:rsidP="00F7770E">
            <w:pPr>
              <w:pStyle w:val="pqiTabBody"/>
            </w:pPr>
            <w:r w:rsidRPr="00CD5AB3">
              <w:t>Błąd zajęcia zabezpieczenia</w:t>
            </w:r>
          </w:p>
        </w:tc>
        <w:tc>
          <w:tcPr>
            <w:tcW w:w="6523" w:type="dxa"/>
          </w:tcPr>
          <w:p w14:paraId="64F827F7" w14:textId="77777777" w:rsidR="00F418C1" w:rsidRPr="00CD5AB3" w:rsidRDefault="00F418C1" w:rsidP="00F7770E">
            <w:pPr>
              <w:pStyle w:val="pqiTabBody"/>
            </w:pPr>
            <w:r w:rsidRPr="00CD5AB3">
              <w:t>Zajęcie zabezpieczenia nie powiodło się.</w:t>
            </w:r>
          </w:p>
        </w:tc>
      </w:tr>
      <w:tr w:rsidR="00F418C1" w:rsidRPr="00CD5AB3" w14:paraId="5F38ED36" w14:textId="77777777" w:rsidTr="00C637C1">
        <w:tc>
          <w:tcPr>
            <w:tcW w:w="899" w:type="dxa"/>
          </w:tcPr>
          <w:p w14:paraId="7CEDFE50" w14:textId="77777777" w:rsidR="00F418C1" w:rsidRPr="00CD5AB3" w:rsidRDefault="00F418C1" w:rsidP="00F7770E">
            <w:pPr>
              <w:pStyle w:val="pqiTabBody"/>
            </w:pPr>
            <w:r w:rsidRPr="00CD5AB3">
              <w:t>2</w:t>
            </w:r>
          </w:p>
        </w:tc>
        <w:tc>
          <w:tcPr>
            <w:tcW w:w="2093" w:type="dxa"/>
          </w:tcPr>
          <w:p w14:paraId="51423C72" w14:textId="77777777" w:rsidR="00F418C1" w:rsidRPr="00CD5AB3" w:rsidRDefault="00F418C1" w:rsidP="00F7770E">
            <w:pPr>
              <w:pStyle w:val="pqiTabBody"/>
            </w:pPr>
            <w:r w:rsidRPr="00CD5AB3">
              <w:t>Negatywny wynik kontroli</w:t>
            </w:r>
          </w:p>
        </w:tc>
        <w:tc>
          <w:tcPr>
            <w:tcW w:w="6523" w:type="dxa"/>
          </w:tcPr>
          <w:p w14:paraId="7515C524" w14:textId="3C6A6EC6" w:rsidR="00F418C1" w:rsidRPr="00CD5AB3" w:rsidRDefault="00F418C1" w:rsidP="00F7770E">
            <w:pPr>
              <w:pStyle w:val="pqiTabBody"/>
            </w:pPr>
            <w:r w:rsidRPr="00CD5AB3">
              <w:t xml:space="preserve">Wynik przeprowadzonej kontroli </w:t>
            </w:r>
            <w:r w:rsidR="007765D3" w:rsidRPr="00CD5AB3">
              <w:t>wysyłce miej</w:t>
            </w:r>
            <w:r w:rsidR="006D496B" w:rsidRPr="00CD5AB3">
              <w:t>s</w:t>
            </w:r>
            <w:r w:rsidR="007765D3" w:rsidRPr="00CD5AB3">
              <w:t>cu wysyłki</w:t>
            </w:r>
            <w:r w:rsidRPr="00CD5AB3">
              <w:t xml:space="preserve"> jest negatywny, przemieszczenie nie zostało zaakceptowane.</w:t>
            </w:r>
          </w:p>
        </w:tc>
      </w:tr>
      <w:tr w:rsidR="00F418C1" w:rsidRPr="00CD5AB3" w14:paraId="49E92417" w14:textId="77777777" w:rsidTr="00C637C1">
        <w:tc>
          <w:tcPr>
            <w:tcW w:w="899" w:type="dxa"/>
          </w:tcPr>
          <w:p w14:paraId="5BD0E4B8" w14:textId="77777777" w:rsidR="00F418C1" w:rsidRPr="00CD5AB3" w:rsidRDefault="00F418C1" w:rsidP="00F7770E">
            <w:pPr>
              <w:pStyle w:val="pqiTabBody"/>
            </w:pPr>
            <w:r w:rsidRPr="00CD5AB3">
              <w:t>4</w:t>
            </w:r>
          </w:p>
        </w:tc>
        <w:tc>
          <w:tcPr>
            <w:tcW w:w="2093" w:type="dxa"/>
          </w:tcPr>
          <w:p w14:paraId="77E34866" w14:textId="215D85FB" w:rsidR="00F418C1" w:rsidRPr="00CD5AB3" w:rsidRDefault="00F418C1" w:rsidP="00F7770E">
            <w:pPr>
              <w:pStyle w:val="pqiTabBody"/>
            </w:pPr>
            <w:r w:rsidRPr="00CD5AB3">
              <w:t>Nieprawidłowy LRN</w:t>
            </w:r>
          </w:p>
        </w:tc>
        <w:tc>
          <w:tcPr>
            <w:tcW w:w="6523" w:type="dxa"/>
          </w:tcPr>
          <w:p w14:paraId="655D5DEC" w14:textId="10E43D4A" w:rsidR="00F418C1" w:rsidRPr="00CD5AB3" w:rsidRDefault="00F418C1" w:rsidP="00C637C1">
            <w:pPr>
              <w:pStyle w:val="pqiTabBody"/>
            </w:pPr>
            <w:r w:rsidRPr="00CD5AB3">
              <w:t xml:space="preserve">Numer LRN </w:t>
            </w:r>
            <w:r w:rsidR="008002A5" w:rsidRPr="00CD5AB3">
              <w:t>podany w komunikacie DD815</w:t>
            </w:r>
            <w:r w:rsidR="000A375E">
              <w:t xml:space="preserve"> </w:t>
            </w:r>
            <w:r w:rsidR="00C637C1">
              <w:t>lub DD815B</w:t>
            </w:r>
            <w:r w:rsidR="008002A5" w:rsidRPr="00CD5AB3">
              <w:t xml:space="preserve"> </w:t>
            </w:r>
            <w:r w:rsidRPr="00CD5AB3">
              <w:t xml:space="preserve">nie jest zgodny z jego formatem zdefiniowanym w rozdziale </w:t>
            </w:r>
            <w:r w:rsidR="00215CF5" w:rsidRPr="00CD5AB3">
              <w:fldChar w:fldCharType="begin"/>
            </w:r>
            <w:r w:rsidRPr="00CD5AB3">
              <w:instrText xml:space="preserve"> REF _Ref275519578 \r \h </w:instrText>
            </w:r>
            <w:r w:rsidR="00CD5AB3" w:rsidRPr="00CD5AB3">
              <w:instrText xml:space="preserve"> \* MERGEFORMAT </w:instrText>
            </w:r>
            <w:r w:rsidR="00215CF5" w:rsidRPr="00CD5AB3">
              <w:fldChar w:fldCharType="separate"/>
            </w:r>
            <w:r w:rsidR="00AF7862" w:rsidRPr="00CD5AB3">
              <w:t>3.4</w:t>
            </w:r>
            <w:r w:rsidR="00215CF5" w:rsidRPr="00CD5AB3">
              <w:fldChar w:fldCharType="end"/>
            </w:r>
            <w:r w:rsidRPr="00CD5AB3">
              <w:t>.</w:t>
            </w:r>
          </w:p>
        </w:tc>
      </w:tr>
      <w:tr w:rsidR="00F418C1" w:rsidRPr="00CD5AB3" w14:paraId="2077B09E" w14:textId="77777777" w:rsidTr="00C637C1">
        <w:tc>
          <w:tcPr>
            <w:tcW w:w="899" w:type="dxa"/>
          </w:tcPr>
          <w:p w14:paraId="101A5BC7" w14:textId="77777777" w:rsidR="00F418C1" w:rsidRPr="00CD5AB3" w:rsidRDefault="00F418C1" w:rsidP="00F7770E">
            <w:pPr>
              <w:pStyle w:val="pqiTabBody"/>
            </w:pPr>
            <w:r w:rsidRPr="00CD5AB3">
              <w:t>6</w:t>
            </w:r>
          </w:p>
        </w:tc>
        <w:tc>
          <w:tcPr>
            <w:tcW w:w="2093" w:type="dxa"/>
          </w:tcPr>
          <w:p w14:paraId="5E3F9777" w14:textId="77777777" w:rsidR="00F418C1" w:rsidRPr="00CD5AB3" w:rsidRDefault="00F418C1" w:rsidP="00F7770E">
            <w:pPr>
              <w:pStyle w:val="pqiTabBody"/>
            </w:pPr>
            <w:r w:rsidRPr="00CD5AB3">
              <w:t>Nadawca komunikatu nie jest uprawniony do jego wysyłki</w:t>
            </w:r>
          </w:p>
        </w:tc>
        <w:tc>
          <w:tcPr>
            <w:tcW w:w="6523" w:type="dxa"/>
          </w:tcPr>
          <w:p w14:paraId="48A29695" w14:textId="3D511033" w:rsidR="00F418C1" w:rsidRPr="00CD5AB3" w:rsidRDefault="00F418C1" w:rsidP="003F6141">
            <w:pPr>
              <w:pStyle w:val="pqiTabBody"/>
            </w:pPr>
            <w:r w:rsidRPr="00CD5AB3">
              <w:t xml:space="preserve">Nadawca komunikatu nie jest </w:t>
            </w:r>
            <w:r w:rsidR="003F6141">
              <w:t>P</w:t>
            </w:r>
            <w:r w:rsidR="003F6141" w:rsidRPr="00CD5AB3">
              <w:t xml:space="preserve">odmiotem </w:t>
            </w:r>
            <w:r w:rsidRPr="00CD5AB3">
              <w:t>wysyłającym lub odbierającym w przemieszczeniu i nie miał uprawnień do wysyłki komunikatu.</w:t>
            </w:r>
          </w:p>
        </w:tc>
      </w:tr>
      <w:tr w:rsidR="00F418C1" w:rsidRPr="00CD5AB3" w14:paraId="1E2CA50C" w14:textId="77777777" w:rsidTr="00C637C1">
        <w:tc>
          <w:tcPr>
            <w:tcW w:w="899" w:type="dxa"/>
          </w:tcPr>
          <w:p w14:paraId="2ABF52C0" w14:textId="77777777" w:rsidR="00F418C1" w:rsidRPr="00CD5AB3" w:rsidRDefault="00F418C1" w:rsidP="00F7770E">
            <w:pPr>
              <w:pStyle w:val="pqiTabBody"/>
            </w:pPr>
            <w:r w:rsidRPr="00CD5AB3">
              <w:t>7</w:t>
            </w:r>
          </w:p>
        </w:tc>
        <w:tc>
          <w:tcPr>
            <w:tcW w:w="2093" w:type="dxa"/>
          </w:tcPr>
          <w:p w14:paraId="08D64FD1" w14:textId="77777777" w:rsidR="00F418C1" w:rsidRPr="00CD5AB3" w:rsidRDefault="00F418C1" w:rsidP="00F7770E">
            <w:pPr>
              <w:pStyle w:val="pqiTabBody"/>
            </w:pPr>
            <w:r w:rsidRPr="00CD5AB3">
              <w:t>Brak elementu/wartości</w:t>
            </w:r>
          </w:p>
        </w:tc>
        <w:tc>
          <w:tcPr>
            <w:tcW w:w="6523" w:type="dxa"/>
          </w:tcPr>
          <w:p w14:paraId="20C0C405" w14:textId="22D6E7B4" w:rsidR="00F418C1" w:rsidRPr="00CD5AB3" w:rsidRDefault="00F418C1" w:rsidP="00F7770E">
            <w:pPr>
              <w:pStyle w:val="pqiTabBody"/>
            </w:pPr>
            <w:r w:rsidRPr="00CD5AB3">
              <w:t>Komunikat nie zawiera wymaganego elementu, lub wymagany element nie zawiera wartości.</w:t>
            </w:r>
          </w:p>
        </w:tc>
      </w:tr>
      <w:tr w:rsidR="00F418C1" w:rsidRPr="00CD5AB3" w14:paraId="0A1ED2DD" w14:textId="77777777" w:rsidTr="00C637C1">
        <w:tc>
          <w:tcPr>
            <w:tcW w:w="899" w:type="dxa"/>
          </w:tcPr>
          <w:p w14:paraId="31C47DCD" w14:textId="77777777" w:rsidR="00F418C1" w:rsidRPr="00CD5AB3" w:rsidRDefault="00F418C1" w:rsidP="00F7770E">
            <w:pPr>
              <w:pStyle w:val="pqiTabBody"/>
            </w:pPr>
            <w:r w:rsidRPr="00CD5AB3">
              <w:t>8</w:t>
            </w:r>
          </w:p>
        </w:tc>
        <w:tc>
          <w:tcPr>
            <w:tcW w:w="2093" w:type="dxa"/>
          </w:tcPr>
          <w:p w14:paraId="5A1ADD0A" w14:textId="77777777" w:rsidR="00F418C1" w:rsidRPr="00CD5AB3" w:rsidRDefault="00F418C1" w:rsidP="00F7770E">
            <w:pPr>
              <w:pStyle w:val="pqiTabBody"/>
            </w:pPr>
            <w:r w:rsidRPr="00CD5AB3">
              <w:t>Nieznany LRN</w:t>
            </w:r>
          </w:p>
        </w:tc>
        <w:tc>
          <w:tcPr>
            <w:tcW w:w="6523" w:type="dxa"/>
          </w:tcPr>
          <w:p w14:paraId="539EB1FB" w14:textId="3B76AE04" w:rsidR="00F418C1" w:rsidRPr="00CD5AB3" w:rsidRDefault="00F418C1" w:rsidP="00F7770E">
            <w:pPr>
              <w:pStyle w:val="pqiTabBody"/>
            </w:pPr>
            <w:r w:rsidRPr="00CD5AB3">
              <w:t xml:space="preserve">Numer LRN nie jest znany dla aplikacji EMCS </w:t>
            </w:r>
            <w:r w:rsidR="007765D3" w:rsidRPr="00CD5AB3">
              <w:t xml:space="preserve">PL2 </w:t>
            </w:r>
            <w:r w:rsidRPr="00CD5AB3">
              <w:t>odbierającej komunikat, a powinien być znany.</w:t>
            </w:r>
          </w:p>
        </w:tc>
      </w:tr>
      <w:tr w:rsidR="00F418C1" w:rsidRPr="00CD5AB3" w14:paraId="787754A7" w14:textId="77777777" w:rsidTr="00C637C1">
        <w:tc>
          <w:tcPr>
            <w:tcW w:w="899" w:type="dxa"/>
          </w:tcPr>
          <w:p w14:paraId="5B8C123E" w14:textId="77777777" w:rsidR="00F418C1" w:rsidRPr="00CD5AB3" w:rsidRDefault="00F418C1" w:rsidP="00F7770E">
            <w:pPr>
              <w:pStyle w:val="pqiTabBody"/>
            </w:pPr>
            <w:r w:rsidRPr="00CD5AB3">
              <w:t>9</w:t>
            </w:r>
          </w:p>
        </w:tc>
        <w:tc>
          <w:tcPr>
            <w:tcW w:w="2093" w:type="dxa"/>
          </w:tcPr>
          <w:p w14:paraId="27A4C9F0" w14:textId="77777777" w:rsidR="00F418C1" w:rsidRPr="00CD5AB3" w:rsidRDefault="00F418C1" w:rsidP="00F7770E">
            <w:pPr>
              <w:pStyle w:val="pqiTabBody"/>
            </w:pPr>
            <w:r w:rsidRPr="00CD5AB3">
              <w:t>Brak interfejsu komunikacyjnego dla Odbierającego</w:t>
            </w:r>
          </w:p>
        </w:tc>
        <w:tc>
          <w:tcPr>
            <w:tcW w:w="6523" w:type="dxa"/>
          </w:tcPr>
          <w:p w14:paraId="77E3C7DD" w14:textId="69E743A6" w:rsidR="00F418C1" w:rsidRPr="00CD5AB3" w:rsidRDefault="00F418C1" w:rsidP="003F6141">
            <w:pPr>
              <w:pStyle w:val="pqiTabBody"/>
            </w:pPr>
            <w:r w:rsidRPr="00CD5AB3">
              <w:t xml:space="preserve">Podmiot </w:t>
            </w:r>
            <w:r w:rsidR="003F6141">
              <w:t>o</w:t>
            </w:r>
            <w:r w:rsidR="003F6141" w:rsidRPr="00CD5AB3">
              <w:t xml:space="preserve">dbierający </w:t>
            </w:r>
            <w:r w:rsidRPr="00CD5AB3">
              <w:t>nie zarejestrował interfejsu komunikacyjnego</w:t>
            </w:r>
            <w:r w:rsidR="002E7F4A" w:rsidRPr="00CD5AB3">
              <w:t xml:space="preserve"> w bazie SZPROT/SEED</w:t>
            </w:r>
            <w:r w:rsidRPr="00CD5AB3">
              <w:t xml:space="preserve"> i system EMCS PL </w:t>
            </w:r>
            <w:r w:rsidR="007765D3" w:rsidRPr="00CD5AB3">
              <w:t>2</w:t>
            </w:r>
            <w:r w:rsidRPr="00CD5AB3">
              <w:t xml:space="preserve"> nie potrafi się z nim komunikować</w:t>
            </w:r>
            <w:r w:rsidR="00D608E2" w:rsidRPr="00CD5AB3">
              <w:t xml:space="preserve"> zaś podmiot wysyłający wskazał standardowy tryb zakończenia dostawy</w:t>
            </w:r>
            <w:r w:rsidRPr="00CD5AB3">
              <w:t>.</w:t>
            </w:r>
          </w:p>
        </w:tc>
      </w:tr>
      <w:tr w:rsidR="00F418C1" w:rsidRPr="00CD5AB3" w14:paraId="6A4B9242" w14:textId="77777777" w:rsidTr="00C637C1">
        <w:tc>
          <w:tcPr>
            <w:tcW w:w="899" w:type="dxa"/>
          </w:tcPr>
          <w:p w14:paraId="14F7961D" w14:textId="77777777" w:rsidR="00F418C1" w:rsidRPr="00CD5AB3" w:rsidRDefault="00F418C1" w:rsidP="00F7770E">
            <w:pPr>
              <w:pStyle w:val="pqiTabBody"/>
            </w:pPr>
            <w:r w:rsidRPr="00CD5AB3">
              <w:t>12</w:t>
            </w:r>
          </w:p>
        </w:tc>
        <w:tc>
          <w:tcPr>
            <w:tcW w:w="2093" w:type="dxa"/>
          </w:tcPr>
          <w:p w14:paraId="79468B5B" w14:textId="77777777" w:rsidR="00F418C1" w:rsidRPr="00CD5AB3" w:rsidRDefault="00F418C1" w:rsidP="00F7770E">
            <w:pPr>
              <w:pStyle w:val="pqiTabBody"/>
            </w:pPr>
            <w:r w:rsidRPr="00CD5AB3">
              <w:t>Niepoprawna (kod) wartość</w:t>
            </w:r>
          </w:p>
        </w:tc>
        <w:tc>
          <w:tcPr>
            <w:tcW w:w="6523" w:type="dxa"/>
          </w:tcPr>
          <w:p w14:paraId="225D2470" w14:textId="77777777" w:rsidR="00F418C1" w:rsidRPr="00CD5AB3" w:rsidRDefault="00F418C1" w:rsidP="00F7770E">
            <w:pPr>
              <w:pStyle w:val="pqiTabBody"/>
            </w:pPr>
            <w:r w:rsidRPr="00CD5AB3">
              <w:t>Wartość elementu jest spoza dopuszczalnej wartości słownika.</w:t>
            </w:r>
          </w:p>
        </w:tc>
      </w:tr>
      <w:tr w:rsidR="00F418C1" w:rsidRPr="00CD5AB3" w14:paraId="12E05531" w14:textId="77777777" w:rsidTr="00C637C1">
        <w:tc>
          <w:tcPr>
            <w:tcW w:w="899" w:type="dxa"/>
          </w:tcPr>
          <w:p w14:paraId="7036E94E" w14:textId="77777777" w:rsidR="00F418C1" w:rsidRPr="00CD5AB3" w:rsidRDefault="00F418C1" w:rsidP="00F7770E">
            <w:pPr>
              <w:pStyle w:val="pqiTabBody"/>
            </w:pPr>
            <w:r w:rsidRPr="00CD5AB3">
              <w:t>15</w:t>
            </w:r>
          </w:p>
        </w:tc>
        <w:tc>
          <w:tcPr>
            <w:tcW w:w="2093" w:type="dxa"/>
          </w:tcPr>
          <w:p w14:paraId="05A154CB" w14:textId="77777777" w:rsidR="00F418C1" w:rsidRPr="00CD5AB3" w:rsidRDefault="00F418C1" w:rsidP="00F7770E">
            <w:pPr>
              <w:pStyle w:val="pqiTabBody"/>
            </w:pPr>
            <w:r w:rsidRPr="00CD5AB3">
              <w:t>Nieobsługiwany w danej pozycji</w:t>
            </w:r>
          </w:p>
        </w:tc>
        <w:tc>
          <w:tcPr>
            <w:tcW w:w="6523" w:type="dxa"/>
          </w:tcPr>
          <w:p w14:paraId="193EA22D" w14:textId="77777777" w:rsidR="00F418C1" w:rsidRPr="00CD5AB3" w:rsidRDefault="00F418C1" w:rsidP="00F7770E">
            <w:pPr>
              <w:pStyle w:val="pqiTabBody"/>
              <w:keepNext/>
            </w:pPr>
            <w:r w:rsidRPr="00CD5AB3">
              <w:t>Element lub wartość nie jest dopuszczalna zgodnie z odpowiednią regułą lub warunkiem.</w:t>
            </w:r>
          </w:p>
        </w:tc>
      </w:tr>
      <w:tr w:rsidR="00F418C1" w:rsidRPr="00CD5AB3" w14:paraId="305D4416" w14:textId="77777777" w:rsidTr="00C637C1">
        <w:tc>
          <w:tcPr>
            <w:tcW w:w="899" w:type="dxa"/>
          </w:tcPr>
          <w:p w14:paraId="4330FF29" w14:textId="77777777" w:rsidR="00F418C1" w:rsidRPr="00CD5AB3" w:rsidRDefault="00F418C1" w:rsidP="00F7770E">
            <w:pPr>
              <w:pStyle w:val="pqiTabBody"/>
            </w:pPr>
            <w:r w:rsidRPr="00CD5AB3">
              <w:t>26</w:t>
            </w:r>
          </w:p>
        </w:tc>
        <w:tc>
          <w:tcPr>
            <w:tcW w:w="2093" w:type="dxa"/>
          </w:tcPr>
          <w:p w14:paraId="49B990E0" w14:textId="77777777" w:rsidR="00F418C1" w:rsidRPr="00CD5AB3" w:rsidRDefault="00F418C1" w:rsidP="00F7770E">
            <w:pPr>
              <w:pStyle w:val="pqiTabBody"/>
            </w:pPr>
            <w:r w:rsidRPr="00CD5AB3">
              <w:t>Wykryto powtórzenie</w:t>
            </w:r>
          </w:p>
        </w:tc>
        <w:tc>
          <w:tcPr>
            <w:tcW w:w="6523" w:type="dxa"/>
          </w:tcPr>
          <w:p w14:paraId="6EF7B811" w14:textId="681B3050" w:rsidR="00F418C1" w:rsidRPr="00CD5AB3" w:rsidRDefault="00F418C1" w:rsidP="00F7770E">
            <w:pPr>
              <w:pStyle w:val="pqiTabBody"/>
            </w:pPr>
            <w:r w:rsidRPr="00CD5AB3">
              <w:t xml:space="preserve">Identyfikator komunikatu (pole „Message identifier” znajdujące się w nagłówku komunikatu) pochodzący od wysyłającego został już użyty dla innego komunikatu od tego </w:t>
            </w:r>
            <w:r w:rsidR="003F6141">
              <w:t>P</w:t>
            </w:r>
            <w:r w:rsidR="007765D3" w:rsidRPr="00CD5AB3">
              <w:t xml:space="preserve">odmiotu </w:t>
            </w:r>
            <w:r w:rsidRPr="00CD5AB3">
              <w:t xml:space="preserve"> wysyłającego.</w:t>
            </w:r>
          </w:p>
        </w:tc>
      </w:tr>
      <w:tr w:rsidR="00F418C1" w:rsidRPr="00CD5AB3" w14:paraId="5BCBB0DA" w14:textId="77777777" w:rsidTr="00C637C1">
        <w:tc>
          <w:tcPr>
            <w:tcW w:w="899" w:type="dxa"/>
          </w:tcPr>
          <w:p w14:paraId="0509C6A7" w14:textId="77777777" w:rsidR="00F418C1" w:rsidRPr="00CD5AB3" w:rsidRDefault="00F418C1" w:rsidP="00F7770E">
            <w:pPr>
              <w:pStyle w:val="pqiTabBody"/>
            </w:pPr>
            <w:r w:rsidRPr="00CD5AB3">
              <w:lastRenderedPageBreak/>
              <w:t>90</w:t>
            </w:r>
          </w:p>
        </w:tc>
        <w:tc>
          <w:tcPr>
            <w:tcW w:w="2093" w:type="dxa"/>
          </w:tcPr>
          <w:p w14:paraId="6316B328" w14:textId="77777777" w:rsidR="00F418C1" w:rsidRPr="00CD5AB3" w:rsidRDefault="00F418C1" w:rsidP="00F7770E">
            <w:pPr>
              <w:pStyle w:val="pqiTabBody"/>
            </w:pPr>
            <w:r w:rsidRPr="00CD5AB3">
              <w:t>Nieznane DDARC</w:t>
            </w:r>
          </w:p>
        </w:tc>
        <w:tc>
          <w:tcPr>
            <w:tcW w:w="6523" w:type="dxa"/>
          </w:tcPr>
          <w:p w14:paraId="78E3F219" w14:textId="77777777" w:rsidR="00F418C1" w:rsidRPr="00CD5AB3" w:rsidRDefault="00F418C1" w:rsidP="00F7770E">
            <w:pPr>
              <w:pStyle w:val="pqiTabBody"/>
            </w:pPr>
            <w:r w:rsidRPr="00CD5AB3">
              <w:t xml:space="preserve">Numer DDARC nie jest znany dla aplikacji EMCS </w:t>
            </w:r>
            <w:r w:rsidR="007765D3" w:rsidRPr="00CD5AB3">
              <w:t xml:space="preserve">PL2 </w:t>
            </w:r>
            <w:r w:rsidRPr="00CD5AB3">
              <w:t>odbierającej komunikat, a powinien być znany.</w:t>
            </w:r>
          </w:p>
        </w:tc>
      </w:tr>
      <w:tr w:rsidR="00F418C1" w:rsidRPr="00CD5AB3" w14:paraId="45CADA91" w14:textId="77777777" w:rsidTr="00C637C1">
        <w:tc>
          <w:tcPr>
            <w:tcW w:w="899" w:type="dxa"/>
          </w:tcPr>
          <w:p w14:paraId="304C7A21" w14:textId="77777777" w:rsidR="00F418C1" w:rsidRPr="00CD5AB3" w:rsidRDefault="00F418C1" w:rsidP="00F7770E">
            <w:pPr>
              <w:pStyle w:val="pqiTabBody"/>
            </w:pPr>
            <w:r w:rsidRPr="00CD5AB3">
              <w:t>91</w:t>
            </w:r>
          </w:p>
        </w:tc>
        <w:tc>
          <w:tcPr>
            <w:tcW w:w="2093" w:type="dxa"/>
          </w:tcPr>
          <w:p w14:paraId="00F62327" w14:textId="77777777" w:rsidR="00F418C1" w:rsidRPr="00CD5AB3" w:rsidRDefault="00F418C1" w:rsidP="00F7770E">
            <w:pPr>
              <w:pStyle w:val="pqiTabBody"/>
            </w:pPr>
            <w:r w:rsidRPr="00CD5AB3">
              <w:t>Powtórzony LRN</w:t>
            </w:r>
          </w:p>
        </w:tc>
        <w:tc>
          <w:tcPr>
            <w:tcW w:w="6523" w:type="dxa"/>
          </w:tcPr>
          <w:p w14:paraId="7DAF3680" w14:textId="76195450" w:rsidR="00F418C1" w:rsidRPr="00CD5AB3" w:rsidRDefault="00F418C1" w:rsidP="003F6141">
            <w:pPr>
              <w:pStyle w:val="pqiTabBody"/>
            </w:pPr>
            <w:r w:rsidRPr="00CD5AB3">
              <w:t xml:space="preserve">Numer LRN pochodzący od </w:t>
            </w:r>
            <w:r w:rsidR="003F6141">
              <w:t>P</w:t>
            </w:r>
            <w:r w:rsidR="003F6141" w:rsidRPr="00CD5AB3">
              <w:t xml:space="preserve">odmiotu </w:t>
            </w:r>
            <w:r w:rsidRPr="00CD5AB3">
              <w:t xml:space="preserve">wysyłającego został już użyty w innym komunikacie </w:t>
            </w:r>
            <w:r w:rsidR="00B878C1" w:rsidRPr="00CD5AB3">
              <w:t>DD</w:t>
            </w:r>
            <w:r w:rsidRPr="00CD5AB3">
              <w:t xml:space="preserve">815 pochodzącym od danego podmiotu. </w:t>
            </w:r>
          </w:p>
        </w:tc>
      </w:tr>
      <w:tr w:rsidR="00F418C1" w:rsidRPr="00CD5AB3" w14:paraId="49E5BC24" w14:textId="77777777" w:rsidTr="00C637C1">
        <w:tc>
          <w:tcPr>
            <w:tcW w:w="899" w:type="dxa"/>
          </w:tcPr>
          <w:p w14:paraId="122FBAAE" w14:textId="77777777" w:rsidR="00F418C1" w:rsidRPr="00CD5AB3" w:rsidRDefault="00F418C1" w:rsidP="00F7770E">
            <w:pPr>
              <w:pStyle w:val="pqiTabBody"/>
            </w:pPr>
            <w:r w:rsidRPr="00CD5AB3">
              <w:t>92</w:t>
            </w:r>
          </w:p>
        </w:tc>
        <w:tc>
          <w:tcPr>
            <w:tcW w:w="2093" w:type="dxa"/>
          </w:tcPr>
          <w:p w14:paraId="4C195C0F" w14:textId="77777777" w:rsidR="00F418C1" w:rsidRPr="00CD5AB3" w:rsidRDefault="00F418C1" w:rsidP="00F7770E">
            <w:pPr>
              <w:pStyle w:val="pqiTabBody"/>
            </w:pPr>
            <w:r w:rsidRPr="00CD5AB3">
              <w:t>Komunikat niezgodny z kolejnością</w:t>
            </w:r>
          </w:p>
        </w:tc>
        <w:tc>
          <w:tcPr>
            <w:tcW w:w="6523" w:type="dxa"/>
          </w:tcPr>
          <w:p w14:paraId="03ED83CB" w14:textId="77777777" w:rsidR="00F418C1" w:rsidRPr="00CD5AB3" w:rsidRDefault="00F418C1" w:rsidP="00F7770E">
            <w:pPr>
              <w:pStyle w:val="pqiTabBody"/>
            </w:pPr>
            <w:r w:rsidRPr="00CD5AB3">
              <w:t xml:space="preserve">Komunikat nie może zostać przetworzony, ponieważ aplikacja EMCS </w:t>
            </w:r>
            <w:r w:rsidR="007765D3" w:rsidRPr="00CD5AB3">
              <w:t xml:space="preserve">PL2 </w:t>
            </w:r>
            <w:r w:rsidRPr="00CD5AB3">
              <w:t>odbierająca komunikat jest w innym stanie niż oczekiwany dla danego komunikatu.</w:t>
            </w:r>
          </w:p>
        </w:tc>
      </w:tr>
      <w:tr w:rsidR="00F418C1" w:rsidRPr="00CD5AB3" w14:paraId="28717863" w14:textId="77777777" w:rsidTr="00C637C1">
        <w:tc>
          <w:tcPr>
            <w:tcW w:w="899" w:type="dxa"/>
          </w:tcPr>
          <w:p w14:paraId="0D6F902A" w14:textId="77777777" w:rsidR="00F418C1" w:rsidRPr="00CD5AB3" w:rsidRDefault="00F418C1" w:rsidP="00F7770E">
            <w:pPr>
              <w:pStyle w:val="pqiTabBody"/>
            </w:pPr>
            <w:r w:rsidRPr="00CD5AB3">
              <w:t>93</w:t>
            </w:r>
          </w:p>
        </w:tc>
        <w:tc>
          <w:tcPr>
            <w:tcW w:w="2093" w:type="dxa"/>
          </w:tcPr>
          <w:p w14:paraId="0BFA61FE" w14:textId="77777777" w:rsidR="00F418C1" w:rsidRPr="00CD5AB3" w:rsidRDefault="00F418C1" w:rsidP="00F7770E">
            <w:pPr>
              <w:pStyle w:val="pqiTabBody"/>
            </w:pPr>
            <w:r w:rsidRPr="00CD5AB3">
              <w:t>Nieprawidłowy DDARC</w:t>
            </w:r>
          </w:p>
        </w:tc>
        <w:tc>
          <w:tcPr>
            <w:tcW w:w="6523" w:type="dxa"/>
          </w:tcPr>
          <w:p w14:paraId="1F8E12BC" w14:textId="3D427D73" w:rsidR="00F418C1" w:rsidRPr="00CD5AB3" w:rsidRDefault="00F418C1" w:rsidP="00F7770E">
            <w:pPr>
              <w:pStyle w:val="pqiTabBody"/>
              <w:keepNext/>
            </w:pPr>
            <w:r w:rsidRPr="00CD5AB3">
              <w:t xml:space="preserve">Numer DDARC nie jest zgodny z jego formatem zdefiniowanym w rozdziale </w:t>
            </w:r>
            <w:r w:rsidR="00215CF5" w:rsidRPr="00CD5AB3">
              <w:fldChar w:fldCharType="begin"/>
            </w:r>
            <w:r w:rsidRPr="00CD5AB3">
              <w:instrText xml:space="preserve"> REF _Ref275519601 \r \h </w:instrText>
            </w:r>
            <w:r w:rsidR="00CD5AB3" w:rsidRPr="00CD5AB3">
              <w:instrText xml:space="preserve"> \* MERGEFORMAT </w:instrText>
            </w:r>
            <w:r w:rsidR="00215CF5" w:rsidRPr="00CD5AB3">
              <w:fldChar w:fldCharType="separate"/>
            </w:r>
            <w:r w:rsidR="00AF7862" w:rsidRPr="00CD5AB3">
              <w:t>3.5</w:t>
            </w:r>
            <w:r w:rsidR="00215CF5" w:rsidRPr="00CD5AB3">
              <w:fldChar w:fldCharType="end"/>
            </w:r>
            <w:r w:rsidRPr="00CD5AB3">
              <w:t>.</w:t>
            </w:r>
          </w:p>
        </w:tc>
      </w:tr>
    </w:tbl>
    <w:p w14:paraId="24242963" w14:textId="22F9D2F7" w:rsidR="00F418C1" w:rsidRDefault="00F418C1" w:rsidP="00F418C1">
      <w:pPr>
        <w:pStyle w:val="pqiChpHeadNum2"/>
        <w:rPr>
          <w:lang w:val="en-US"/>
        </w:rPr>
      </w:pPr>
      <w:bookmarkStart w:id="553" w:name="_Toc269995354"/>
      <w:bookmarkStart w:id="554" w:name="_Toc526429772"/>
      <w:bookmarkStart w:id="555" w:name="_Toc528064601"/>
      <w:bookmarkStart w:id="556" w:name="_Toc97636662"/>
      <w:bookmarkEnd w:id="553"/>
      <w:r w:rsidRPr="00CD5AB3">
        <w:rPr>
          <w:lang w:val="en-US"/>
        </w:rPr>
        <w:t>Rodzaje podmiotów</w:t>
      </w:r>
      <w:bookmarkEnd w:id="554"/>
      <w:bookmarkEnd w:id="555"/>
      <w:bookmarkEnd w:id="556"/>
    </w:p>
    <w:p w14:paraId="34FE172A" w14:textId="78D63020" w:rsidR="001E5BD4" w:rsidRPr="0091415B" w:rsidRDefault="001E5BD4" w:rsidP="001E5BD4">
      <w:pPr>
        <w:pStyle w:val="pqiText"/>
      </w:pPr>
      <w:r w:rsidRPr="00CD5AB3">
        <w:t xml:space="preserve">Słownik współdzielony, </w:t>
      </w:r>
      <w:r>
        <w:t>dostosowany</w:t>
      </w:r>
      <w:r w:rsidRPr="00CD5AB3">
        <w:t xml:space="preserve"> na potrzeby e-DD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F418C1" w:rsidRPr="00CD5AB3" w14:paraId="7EBE604C" w14:textId="77777777" w:rsidTr="007D3B2E">
        <w:trPr>
          <w:tblHeader/>
        </w:trPr>
        <w:tc>
          <w:tcPr>
            <w:tcW w:w="832" w:type="dxa"/>
          </w:tcPr>
          <w:p w14:paraId="1A547004" w14:textId="77777777" w:rsidR="00F418C1" w:rsidRPr="00CD5AB3" w:rsidRDefault="00F418C1" w:rsidP="00F7770E">
            <w:pPr>
              <w:pStyle w:val="pqiTabHead"/>
            </w:pPr>
            <w:r w:rsidRPr="00CD5AB3">
              <w:t>Kod</w:t>
            </w:r>
          </w:p>
        </w:tc>
        <w:tc>
          <w:tcPr>
            <w:tcW w:w="8683" w:type="dxa"/>
          </w:tcPr>
          <w:p w14:paraId="345A1402" w14:textId="77777777" w:rsidR="00F418C1" w:rsidRPr="00CD5AB3" w:rsidRDefault="00F418C1" w:rsidP="00F7770E">
            <w:pPr>
              <w:pStyle w:val="pqiTabHead"/>
            </w:pPr>
            <w:r w:rsidRPr="00CD5AB3">
              <w:t>Opis</w:t>
            </w:r>
          </w:p>
        </w:tc>
      </w:tr>
      <w:tr w:rsidR="00F418C1" w:rsidRPr="00CD5AB3" w14:paraId="70D58C85" w14:textId="77777777" w:rsidTr="007D3B2E">
        <w:tc>
          <w:tcPr>
            <w:tcW w:w="832" w:type="dxa"/>
          </w:tcPr>
          <w:p w14:paraId="68814010" w14:textId="77777777" w:rsidR="00F418C1" w:rsidRPr="00CD5AB3" w:rsidRDefault="00F418C1" w:rsidP="00F7770E">
            <w:pPr>
              <w:pStyle w:val="pqiTabBody"/>
            </w:pPr>
            <w:r w:rsidRPr="00CD5AB3">
              <w:t>1</w:t>
            </w:r>
          </w:p>
        </w:tc>
        <w:tc>
          <w:tcPr>
            <w:tcW w:w="8683" w:type="dxa"/>
          </w:tcPr>
          <w:p w14:paraId="41839AC7" w14:textId="77777777" w:rsidR="00F418C1" w:rsidRPr="00CD5AB3" w:rsidRDefault="008002A5" w:rsidP="00F7770E">
            <w:pPr>
              <w:pStyle w:val="pqiTabBody"/>
            </w:pPr>
            <w:r w:rsidRPr="00CD5AB3">
              <w:t xml:space="preserve">SP - </w:t>
            </w:r>
            <w:r w:rsidR="00F418C1" w:rsidRPr="00CD5AB3">
              <w:t>Skład podatkowy</w:t>
            </w:r>
          </w:p>
        </w:tc>
      </w:tr>
      <w:tr w:rsidR="00F418C1" w:rsidRPr="00CD5AB3" w14:paraId="54DF227C" w14:textId="77777777" w:rsidTr="007D3B2E">
        <w:tc>
          <w:tcPr>
            <w:tcW w:w="832" w:type="dxa"/>
          </w:tcPr>
          <w:p w14:paraId="4B7CCE6A" w14:textId="77777777" w:rsidR="00F418C1" w:rsidRPr="00CD5AB3" w:rsidRDefault="00F418C1" w:rsidP="00F7770E">
            <w:pPr>
              <w:pStyle w:val="pqiTabBody"/>
            </w:pPr>
            <w:r w:rsidRPr="00CD5AB3">
              <w:t>2</w:t>
            </w:r>
          </w:p>
        </w:tc>
        <w:tc>
          <w:tcPr>
            <w:tcW w:w="8683" w:type="dxa"/>
          </w:tcPr>
          <w:p w14:paraId="0E079B57" w14:textId="77777777" w:rsidR="00F418C1" w:rsidRPr="00CD5AB3" w:rsidRDefault="008002A5" w:rsidP="00F7770E">
            <w:pPr>
              <w:pStyle w:val="pqiTabBody"/>
            </w:pPr>
            <w:r w:rsidRPr="00CD5AB3">
              <w:t xml:space="preserve">ZO - </w:t>
            </w:r>
            <w:r w:rsidR="00F418C1" w:rsidRPr="00CD5AB3">
              <w:t>Zarejestrowany odbiorca</w:t>
            </w:r>
          </w:p>
        </w:tc>
      </w:tr>
      <w:tr w:rsidR="00F418C1" w:rsidRPr="00CD5AB3" w14:paraId="0B698CA4" w14:textId="77777777" w:rsidTr="007D3B2E">
        <w:tc>
          <w:tcPr>
            <w:tcW w:w="832" w:type="dxa"/>
          </w:tcPr>
          <w:p w14:paraId="0F3ACCA3" w14:textId="77777777" w:rsidR="00F418C1" w:rsidRPr="00CD5AB3" w:rsidRDefault="00F418C1" w:rsidP="00F7770E">
            <w:pPr>
              <w:pStyle w:val="pqiTabBody"/>
            </w:pPr>
            <w:r w:rsidRPr="00CD5AB3">
              <w:t>3</w:t>
            </w:r>
          </w:p>
        </w:tc>
        <w:tc>
          <w:tcPr>
            <w:tcW w:w="8683" w:type="dxa"/>
          </w:tcPr>
          <w:p w14:paraId="5DC937AB" w14:textId="77777777" w:rsidR="00F418C1" w:rsidRPr="00CD5AB3" w:rsidRDefault="008002A5" w:rsidP="00F7770E">
            <w:pPr>
              <w:pStyle w:val="pqiTabBody"/>
            </w:pPr>
            <w:r w:rsidRPr="00CD5AB3">
              <w:t xml:space="preserve">PP - </w:t>
            </w:r>
            <w:r w:rsidR="00F418C1" w:rsidRPr="00CD5AB3">
              <w:t>Podmiot pośredniczący</w:t>
            </w:r>
          </w:p>
        </w:tc>
      </w:tr>
      <w:tr w:rsidR="00F418C1" w:rsidRPr="00CD5AB3" w14:paraId="7391B48D" w14:textId="77777777" w:rsidTr="007D3B2E">
        <w:tc>
          <w:tcPr>
            <w:tcW w:w="832" w:type="dxa"/>
          </w:tcPr>
          <w:p w14:paraId="6B452A2B" w14:textId="77777777" w:rsidR="00F418C1" w:rsidRPr="00CD5AB3" w:rsidRDefault="00F418C1" w:rsidP="00F7770E">
            <w:pPr>
              <w:pStyle w:val="pqiTabBody"/>
            </w:pPr>
            <w:r w:rsidRPr="00CD5AB3">
              <w:t>4</w:t>
            </w:r>
          </w:p>
        </w:tc>
        <w:tc>
          <w:tcPr>
            <w:tcW w:w="8683" w:type="dxa"/>
          </w:tcPr>
          <w:p w14:paraId="576FB579" w14:textId="77777777" w:rsidR="00F418C1" w:rsidRPr="00CD5AB3" w:rsidRDefault="008002A5" w:rsidP="00F7770E">
            <w:pPr>
              <w:pStyle w:val="pqiTabBody"/>
            </w:pPr>
            <w:r w:rsidRPr="00CD5AB3">
              <w:t xml:space="preserve">ZPG - </w:t>
            </w:r>
            <w:r w:rsidR="00F418C1" w:rsidRPr="00CD5AB3">
              <w:t>Zużywający podmiot gospodarczy</w:t>
            </w:r>
          </w:p>
        </w:tc>
      </w:tr>
      <w:tr w:rsidR="004824CE" w:rsidRPr="00CD5AB3" w14:paraId="69445271" w14:textId="77777777" w:rsidTr="007D3B2E">
        <w:tc>
          <w:tcPr>
            <w:tcW w:w="832" w:type="dxa"/>
          </w:tcPr>
          <w:p w14:paraId="4EAE9BFF" w14:textId="7DFC6B3E" w:rsidR="004824CE" w:rsidRPr="00CD5AB3" w:rsidRDefault="004824CE" w:rsidP="004824CE">
            <w:pPr>
              <w:pStyle w:val="pqiTabBody"/>
            </w:pPr>
            <w:r>
              <w:t>5</w:t>
            </w:r>
          </w:p>
        </w:tc>
        <w:tc>
          <w:tcPr>
            <w:tcW w:w="8683" w:type="dxa"/>
          </w:tcPr>
          <w:p w14:paraId="1BA37821" w14:textId="499C7EA0" w:rsidR="004824CE" w:rsidRPr="00CD5AB3" w:rsidRDefault="004824CE" w:rsidP="004824CE">
            <w:pPr>
              <w:pStyle w:val="pqiTabBody"/>
            </w:pPr>
            <w:r>
              <w:t>AWK – Prowadzący skład podatkowy</w:t>
            </w:r>
          </w:p>
        </w:tc>
      </w:tr>
      <w:tr w:rsidR="00E0574C" w:rsidRPr="00CD5AB3" w14:paraId="7948E269" w14:textId="77777777" w:rsidTr="007D3B2E">
        <w:tc>
          <w:tcPr>
            <w:tcW w:w="832" w:type="dxa"/>
          </w:tcPr>
          <w:p w14:paraId="223EEF42" w14:textId="7C22D18C" w:rsidR="00E0574C" w:rsidRDefault="00E0574C" w:rsidP="004824CE">
            <w:pPr>
              <w:pStyle w:val="pqiTabBody"/>
            </w:pPr>
            <w:r>
              <w:t>6</w:t>
            </w:r>
          </w:p>
        </w:tc>
        <w:tc>
          <w:tcPr>
            <w:tcW w:w="8683" w:type="dxa"/>
          </w:tcPr>
          <w:p w14:paraId="636D75B1" w14:textId="1E81C439" w:rsidR="00E0574C" w:rsidRDefault="00E0574C" w:rsidP="004824CE">
            <w:pPr>
              <w:pStyle w:val="pqiTabBody"/>
            </w:pPr>
            <w:r>
              <w:t>RCO – Zarejestrowany wysyłający</w:t>
            </w:r>
          </w:p>
        </w:tc>
      </w:tr>
      <w:tr w:rsidR="00E10821" w:rsidRPr="00CD5AB3" w14:paraId="5DB2C7FD" w14:textId="77777777" w:rsidTr="007D3B2E">
        <w:tc>
          <w:tcPr>
            <w:tcW w:w="832" w:type="dxa"/>
          </w:tcPr>
          <w:p w14:paraId="1F6B509A" w14:textId="2CBA8A26" w:rsidR="00E10821" w:rsidRPr="00CD5AB3" w:rsidRDefault="00E10821" w:rsidP="003F6141">
            <w:pPr>
              <w:pStyle w:val="pqiTabBody"/>
            </w:pPr>
            <w:r w:rsidRPr="00CD5AB3">
              <w:t>7</w:t>
            </w:r>
          </w:p>
        </w:tc>
        <w:tc>
          <w:tcPr>
            <w:tcW w:w="8683" w:type="dxa"/>
          </w:tcPr>
          <w:p w14:paraId="72FFE2F5" w14:textId="77777777" w:rsidR="00E10821" w:rsidRPr="00CD5AB3" w:rsidRDefault="00596F6A" w:rsidP="00F7770E">
            <w:pPr>
              <w:pStyle w:val="pqiTabBody"/>
            </w:pPr>
            <w:r w:rsidRPr="00CD5AB3">
              <w:t>P</w:t>
            </w:r>
            <w:r w:rsidR="00E10821" w:rsidRPr="00CD5AB3">
              <w:t>Z – Podmiot zużywający</w:t>
            </w:r>
          </w:p>
        </w:tc>
      </w:tr>
      <w:tr w:rsidR="004824CE" w:rsidRPr="00CD5AB3" w14:paraId="6DF23352" w14:textId="77777777" w:rsidTr="007D3B2E">
        <w:tc>
          <w:tcPr>
            <w:tcW w:w="832" w:type="dxa"/>
          </w:tcPr>
          <w:p w14:paraId="00163347" w14:textId="2EAC1A5C" w:rsidR="004824CE" w:rsidRPr="00CD5AB3" w:rsidRDefault="004824CE" w:rsidP="004824CE">
            <w:pPr>
              <w:pStyle w:val="pqiTabBody"/>
            </w:pPr>
            <w:r>
              <w:t>8</w:t>
            </w:r>
          </w:p>
        </w:tc>
        <w:tc>
          <w:tcPr>
            <w:tcW w:w="8683" w:type="dxa"/>
          </w:tcPr>
          <w:p w14:paraId="6EB9EE27" w14:textId="1B7C084D" w:rsidR="004824CE" w:rsidRPr="00CD5AB3" w:rsidRDefault="004824CE" w:rsidP="004824CE">
            <w:pPr>
              <w:pStyle w:val="pqiTabBody"/>
            </w:pPr>
            <w:r>
              <w:t>PNS – Podmiot nieobjęty systemem</w:t>
            </w:r>
          </w:p>
        </w:tc>
      </w:tr>
      <w:tr w:rsidR="00D60F35" w:rsidRPr="00CD5AB3" w14:paraId="5F3A351C" w14:textId="77777777" w:rsidTr="007D3B2E">
        <w:tc>
          <w:tcPr>
            <w:tcW w:w="832" w:type="dxa"/>
          </w:tcPr>
          <w:p w14:paraId="101E2DE1" w14:textId="5280E909" w:rsidR="00D60F35" w:rsidRDefault="00D60F35" w:rsidP="004824CE">
            <w:pPr>
              <w:pStyle w:val="pqiTabBody"/>
            </w:pPr>
            <w:r>
              <w:t>9</w:t>
            </w:r>
          </w:p>
        </w:tc>
        <w:tc>
          <w:tcPr>
            <w:tcW w:w="8683" w:type="dxa"/>
          </w:tcPr>
          <w:p w14:paraId="70D2BA19" w14:textId="52E7BD33" w:rsidR="00D60F35" w:rsidRDefault="00D60F35" w:rsidP="004824CE">
            <w:pPr>
              <w:pStyle w:val="pqiTabBody"/>
            </w:pPr>
            <w:r>
              <w:t>PPW- Pośredniczący podmiot węglowy</w:t>
            </w:r>
          </w:p>
        </w:tc>
      </w:tr>
      <w:tr w:rsidR="00537A0E" w:rsidRPr="00CD5AB3" w14:paraId="715A0C64" w14:textId="77777777" w:rsidTr="007D3B2E">
        <w:tc>
          <w:tcPr>
            <w:tcW w:w="832" w:type="dxa"/>
          </w:tcPr>
          <w:p w14:paraId="411B0E9F" w14:textId="5EFC0753" w:rsidR="00537A0E" w:rsidRDefault="00537A0E" w:rsidP="004824CE">
            <w:pPr>
              <w:pStyle w:val="pqiTabBody"/>
            </w:pPr>
            <w:r>
              <w:t>10</w:t>
            </w:r>
          </w:p>
        </w:tc>
        <w:tc>
          <w:tcPr>
            <w:tcW w:w="8683" w:type="dxa"/>
          </w:tcPr>
          <w:p w14:paraId="460CBA76" w14:textId="2073BFE8" w:rsidR="00537A0E" w:rsidRDefault="00537A0E" w:rsidP="004824CE">
            <w:pPr>
              <w:pStyle w:val="pqiTabBody"/>
            </w:pPr>
            <w:r>
              <w:t>PN - Podmiot niszczący</w:t>
            </w:r>
          </w:p>
        </w:tc>
      </w:tr>
      <w:tr w:rsidR="00B405C6" w:rsidRPr="00CD5AB3" w14:paraId="797AD73B" w14:textId="77777777" w:rsidTr="007D3B2E">
        <w:tc>
          <w:tcPr>
            <w:tcW w:w="832" w:type="dxa"/>
          </w:tcPr>
          <w:p w14:paraId="7CEED6F6" w14:textId="6ED254D4" w:rsidR="00B405C6" w:rsidRDefault="00B405C6" w:rsidP="004824CE">
            <w:pPr>
              <w:pStyle w:val="pqiTabBody"/>
            </w:pPr>
            <w:r>
              <w:t>11</w:t>
            </w:r>
          </w:p>
        </w:tc>
        <w:tc>
          <w:tcPr>
            <w:tcW w:w="8683" w:type="dxa"/>
          </w:tcPr>
          <w:p w14:paraId="71B9A1A3" w14:textId="29483B68" w:rsidR="00B405C6" w:rsidRDefault="00A84868" w:rsidP="00A84868">
            <w:pPr>
              <w:pStyle w:val="pqiTabBody"/>
            </w:pPr>
            <w:r>
              <w:t>Z</w:t>
            </w:r>
            <w:r w:rsidR="00B405C6">
              <w:t xml:space="preserve">PF – </w:t>
            </w:r>
            <w:r w:rsidRPr="00A84868">
              <w:t>Zużywający podmiot fizyczny</w:t>
            </w:r>
          </w:p>
        </w:tc>
      </w:tr>
    </w:tbl>
    <w:p w14:paraId="4C5CA4D2" w14:textId="77777777" w:rsidR="004F2059" w:rsidRPr="00CD5AB3" w:rsidRDefault="004F2059" w:rsidP="004F2059"/>
    <w:p w14:paraId="192BDCFD" w14:textId="0EC332F1" w:rsidR="00F418C1" w:rsidRPr="00CD5AB3" w:rsidRDefault="00F418C1" w:rsidP="00F418C1">
      <w:pPr>
        <w:pStyle w:val="pqiChpHeadNum2"/>
      </w:pPr>
      <w:bookmarkStart w:id="557" w:name="_Toc526429773"/>
      <w:bookmarkStart w:id="558" w:name="_Toc528064602"/>
      <w:bookmarkStart w:id="559" w:name="_Toc97636663"/>
      <w:r w:rsidRPr="00CD5AB3">
        <w:t>Tryb zakończenia dostawy (Delivery closing flag)</w:t>
      </w:r>
      <w:bookmarkEnd w:id="557"/>
      <w:bookmarkEnd w:id="558"/>
      <w:bookmarkEnd w:id="55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F418C1" w:rsidRPr="00CD5AB3" w14:paraId="46A74982" w14:textId="77777777" w:rsidTr="003F6141">
        <w:trPr>
          <w:tblHeader/>
        </w:trPr>
        <w:tc>
          <w:tcPr>
            <w:tcW w:w="832" w:type="dxa"/>
          </w:tcPr>
          <w:p w14:paraId="42C9A170" w14:textId="77777777" w:rsidR="00F418C1" w:rsidRPr="00CD5AB3" w:rsidRDefault="00F418C1" w:rsidP="00F7770E">
            <w:pPr>
              <w:pStyle w:val="pqiTabHead"/>
            </w:pPr>
            <w:r w:rsidRPr="00CD5AB3">
              <w:t>Kod</w:t>
            </w:r>
          </w:p>
        </w:tc>
        <w:tc>
          <w:tcPr>
            <w:tcW w:w="8683" w:type="dxa"/>
          </w:tcPr>
          <w:p w14:paraId="4C43231F" w14:textId="77777777" w:rsidR="00F418C1" w:rsidRPr="00CD5AB3" w:rsidRDefault="00F418C1" w:rsidP="00F7770E">
            <w:pPr>
              <w:pStyle w:val="pqiTabHead"/>
            </w:pPr>
            <w:r w:rsidRPr="00CD5AB3">
              <w:t>Opis</w:t>
            </w:r>
          </w:p>
        </w:tc>
      </w:tr>
      <w:tr w:rsidR="00F418C1" w:rsidRPr="00CD5AB3" w14:paraId="7F58BE9F" w14:textId="77777777" w:rsidTr="003F6141">
        <w:tc>
          <w:tcPr>
            <w:tcW w:w="832" w:type="dxa"/>
          </w:tcPr>
          <w:p w14:paraId="1ABBD3A0" w14:textId="77777777" w:rsidR="00F418C1" w:rsidRPr="00CD5AB3" w:rsidRDefault="00F418C1" w:rsidP="00F7770E">
            <w:pPr>
              <w:pStyle w:val="pqiTabBody"/>
            </w:pPr>
            <w:r w:rsidRPr="00CD5AB3">
              <w:t>1</w:t>
            </w:r>
          </w:p>
        </w:tc>
        <w:tc>
          <w:tcPr>
            <w:tcW w:w="8683" w:type="dxa"/>
          </w:tcPr>
          <w:p w14:paraId="32B25AF9" w14:textId="44C46671" w:rsidR="00F418C1" w:rsidRPr="00CD5AB3" w:rsidRDefault="00F418C1" w:rsidP="003F6141">
            <w:pPr>
              <w:pStyle w:val="pqiTabBody"/>
            </w:pPr>
            <w:r w:rsidRPr="00CD5AB3">
              <w:t xml:space="preserve">Zakończenie standardowe tj. przez </w:t>
            </w:r>
            <w:r w:rsidR="003F6141">
              <w:t>P</w:t>
            </w:r>
            <w:r w:rsidR="003F6141" w:rsidRPr="00CD5AB3">
              <w:t xml:space="preserve">odmiot </w:t>
            </w:r>
            <w:r w:rsidRPr="00CD5AB3">
              <w:t>odbierający przy użyciu r</w:t>
            </w:r>
            <w:r w:rsidR="00FA0038" w:rsidRPr="00CD5AB3">
              <w:t>a</w:t>
            </w:r>
            <w:r w:rsidRPr="00CD5AB3">
              <w:t>portu odbioru</w:t>
            </w:r>
          </w:p>
        </w:tc>
      </w:tr>
      <w:tr w:rsidR="00F418C1" w:rsidRPr="00CD5AB3" w14:paraId="47A29888" w14:textId="77777777" w:rsidTr="003F6141">
        <w:tc>
          <w:tcPr>
            <w:tcW w:w="832" w:type="dxa"/>
          </w:tcPr>
          <w:p w14:paraId="0A95D47F" w14:textId="77777777" w:rsidR="00F418C1" w:rsidRPr="00CD5AB3" w:rsidRDefault="00F418C1" w:rsidP="00F7770E">
            <w:pPr>
              <w:pStyle w:val="pqiTabBody"/>
            </w:pPr>
            <w:r w:rsidRPr="00CD5AB3">
              <w:t>2</w:t>
            </w:r>
          </w:p>
        </w:tc>
        <w:tc>
          <w:tcPr>
            <w:tcW w:w="8683" w:type="dxa"/>
          </w:tcPr>
          <w:p w14:paraId="3105D3FF" w14:textId="0D17A5B3" w:rsidR="00F418C1" w:rsidRPr="00CD5AB3" w:rsidRDefault="00AC64B1" w:rsidP="003F6141">
            <w:pPr>
              <w:pStyle w:val="pqiTabBody"/>
            </w:pPr>
            <w:r w:rsidRPr="00AC64B1">
              <w:t>Zakończenie przez podmiot wysyłający przy użyciu raportu odbioru</w:t>
            </w:r>
          </w:p>
        </w:tc>
      </w:tr>
      <w:tr w:rsidR="00F418C1" w:rsidRPr="00CD5AB3" w14:paraId="7B22BD3D" w14:textId="77777777" w:rsidTr="003F6141">
        <w:tc>
          <w:tcPr>
            <w:tcW w:w="832" w:type="dxa"/>
          </w:tcPr>
          <w:p w14:paraId="43C26A67" w14:textId="77777777" w:rsidR="00F418C1" w:rsidRPr="00CD5AB3" w:rsidRDefault="00F418C1" w:rsidP="00F7770E">
            <w:pPr>
              <w:pStyle w:val="pqiTabBody"/>
            </w:pPr>
            <w:r w:rsidRPr="00CD5AB3">
              <w:t>3</w:t>
            </w:r>
          </w:p>
        </w:tc>
        <w:tc>
          <w:tcPr>
            <w:tcW w:w="8683" w:type="dxa"/>
          </w:tcPr>
          <w:p w14:paraId="1478D8D2" w14:textId="5F3C703C" w:rsidR="00F418C1" w:rsidRPr="00CD5AB3" w:rsidRDefault="00AC64B1" w:rsidP="00DD6EE9">
            <w:pPr>
              <w:pStyle w:val="pqiTabBody"/>
            </w:pPr>
            <w:r w:rsidRPr="00AC64B1">
              <w:t>Zakończenie na podstawie deklaracji e-DD</w:t>
            </w:r>
          </w:p>
        </w:tc>
      </w:tr>
      <w:tr w:rsidR="003F6141" w:rsidRPr="00CD5AB3" w14:paraId="570F048F" w14:textId="77777777" w:rsidTr="003F6141">
        <w:tc>
          <w:tcPr>
            <w:tcW w:w="832" w:type="dxa"/>
          </w:tcPr>
          <w:p w14:paraId="07BDAEF9" w14:textId="310530A8" w:rsidR="003F6141" w:rsidRPr="00CD5AB3" w:rsidRDefault="003F6141" w:rsidP="003F6141">
            <w:pPr>
              <w:pStyle w:val="pqiTabBody"/>
            </w:pPr>
            <w:r>
              <w:t>4.</w:t>
            </w:r>
          </w:p>
        </w:tc>
        <w:tc>
          <w:tcPr>
            <w:tcW w:w="8683" w:type="dxa"/>
          </w:tcPr>
          <w:p w14:paraId="12EE325E" w14:textId="2CAA8E15" w:rsidR="003F6141" w:rsidRPr="00CD5AB3" w:rsidRDefault="00AC64B1" w:rsidP="003F6141">
            <w:pPr>
              <w:pStyle w:val="pqiTabBody"/>
            </w:pPr>
            <w:r w:rsidRPr="00AC64B1">
              <w:t>Zakończenie na podstawie procedury eksportowej</w:t>
            </w:r>
          </w:p>
        </w:tc>
      </w:tr>
    </w:tbl>
    <w:p w14:paraId="7EC2BBE7" w14:textId="38FA0B5B" w:rsidR="00F418C1" w:rsidRPr="00CD5AB3" w:rsidRDefault="00F418C1" w:rsidP="00F418C1">
      <w:pPr>
        <w:pStyle w:val="pqiChpHeadNum2"/>
      </w:pPr>
      <w:bookmarkStart w:id="560" w:name="_Toc526429774"/>
      <w:bookmarkStart w:id="561" w:name="_Toc528064603"/>
      <w:bookmarkStart w:id="562" w:name="_Toc97636664"/>
      <w:r w:rsidRPr="00CD5AB3">
        <w:t>Stawka akcyzy dla produktów wchodzących w skład dostawy (ExciseDutyRate)</w:t>
      </w:r>
      <w:bookmarkEnd w:id="560"/>
      <w:bookmarkEnd w:id="561"/>
      <w:bookmarkEnd w:id="56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F418C1" w:rsidRPr="00CD5AB3" w14:paraId="7C2D9AD2" w14:textId="77777777" w:rsidTr="00DD6EE9">
        <w:trPr>
          <w:tblHeader/>
        </w:trPr>
        <w:tc>
          <w:tcPr>
            <w:tcW w:w="832" w:type="dxa"/>
          </w:tcPr>
          <w:p w14:paraId="0FAF78BE" w14:textId="77777777" w:rsidR="00F418C1" w:rsidRPr="00CD5AB3" w:rsidRDefault="00F418C1" w:rsidP="00F7770E">
            <w:pPr>
              <w:pStyle w:val="pqiTabHead"/>
            </w:pPr>
            <w:r w:rsidRPr="00CD5AB3">
              <w:t>Kod</w:t>
            </w:r>
          </w:p>
        </w:tc>
        <w:tc>
          <w:tcPr>
            <w:tcW w:w="8683" w:type="dxa"/>
          </w:tcPr>
          <w:p w14:paraId="59B7D32F" w14:textId="77777777" w:rsidR="00F418C1" w:rsidRPr="00CD5AB3" w:rsidRDefault="00F418C1" w:rsidP="00F7770E">
            <w:pPr>
              <w:pStyle w:val="pqiTabHead"/>
            </w:pPr>
            <w:r w:rsidRPr="00CD5AB3">
              <w:t>Opis</w:t>
            </w:r>
          </w:p>
        </w:tc>
      </w:tr>
      <w:tr w:rsidR="00F418C1" w:rsidRPr="00CD5AB3" w14:paraId="3292FF78" w14:textId="77777777" w:rsidTr="00DD6EE9">
        <w:tc>
          <w:tcPr>
            <w:tcW w:w="832" w:type="dxa"/>
          </w:tcPr>
          <w:p w14:paraId="7C9967F1" w14:textId="77777777" w:rsidR="00F418C1" w:rsidRPr="00CD5AB3" w:rsidRDefault="00F418C1" w:rsidP="00F7770E">
            <w:pPr>
              <w:pStyle w:val="pqiTabBody"/>
            </w:pPr>
            <w:r w:rsidRPr="00CD5AB3">
              <w:t>1</w:t>
            </w:r>
          </w:p>
        </w:tc>
        <w:tc>
          <w:tcPr>
            <w:tcW w:w="8683" w:type="dxa"/>
          </w:tcPr>
          <w:p w14:paraId="243579EB" w14:textId="22C317E2" w:rsidR="00F418C1" w:rsidRPr="00CD5AB3" w:rsidRDefault="00F418C1" w:rsidP="00F7770E">
            <w:pPr>
              <w:pStyle w:val="pqiTabBody"/>
            </w:pPr>
            <w:r w:rsidRPr="00CD5AB3">
              <w:t>Towary zwolnione z akcyzy ze względu na przeznaczenie</w:t>
            </w:r>
            <w:r w:rsidR="002463AC" w:rsidRPr="00CD5AB3">
              <w:t xml:space="preserve"> inne niż wyroby węglowe</w:t>
            </w:r>
          </w:p>
        </w:tc>
      </w:tr>
      <w:tr w:rsidR="00F418C1" w:rsidRPr="00CD5AB3" w14:paraId="2D945868" w14:textId="77777777" w:rsidTr="00DD6EE9">
        <w:tc>
          <w:tcPr>
            <w:tcW w:w="832" w:type="dxa"/>
          </w:tcPr>
          <w:p w14:paraId="4C5F62EE" w14:textId="77777777" w:rsidR="00F418C1" w:rsidRPr="00CD5AB3" w:rsidRDefault="00F418C1" w:rsidP="00F7770E">
            <w:pPr>
              <w:pStyle w:val="pqiTabBody"/>
            </w:pPr>
            <w:r w:rsidRPr="00CD5AB3">
              <w:t>2</w:t>
            </w:r>
          </w:p>
        </w:tc>
        <w:tc>
          <w:tcPr>
            <w:tcW w:w="8683" w:type="dxa"/>
          </w:tcPr>
          <w:p w14:paraId="0263111E" w14:textId="77777777" w:rsidR="00F418C1" w:rsidRPr="00CD5AB3" w:rsidRDefault="00F418C1" w:rsidP="00F7770E">
            <w:pPr>
              <w:pStyle w:val="pqiTabBody"/>
            </w:pPr>
            <w:r w:rsidRPr="00CD5AB3">
              <w:t>Towary objęte zerową stawką akcyzy</w:t>
            </w:r>
          </w:p>
        </w:tc>
      </w:tr>
    </w:tbl>
    <w:p w14:paraId="0E7F500E" w14:textId="61C33483" w:rsidR="00FA5D5D" w:rsidRDefault="007A5692" w:rsidP="007A5692">
      <w:pPr>
        <w:pStyle w:val="pqiChpHeadNum2"/>
      </w:pPr>
      <w:bookmarkStart w:id="563" w:name="_Toc526429778"/>
      <w:bookmarkStart w:id="564" w:name="_Toc528064604"/>
      <w:bookmarkStart w:id="565" w:name="_Toc97636665"/>
      <w:r w:rsidRPr="00CD5AB3">
        <w:lastRenderedPageBreak/>
        <w:t>Przeznaczenie uprawniające do zwolnienia z akcyzy (ProductPurpose)</w:t>
      </w:r>
      <w:bookmarkEnd w:id="563"/>
      <w:bookmarkEnd w:id="564"/>
      <w:bookmarkEnd w:id="565"/>
    </w:p>
    <w:p w14:paraId="18C27F47" w14:textId="0FCB57B7" w:rsidR="001366C0" w:rsidRPr="001366C0" w:rsidRDefault="001366C0" w:rsidP="001366C0">
      <w:pPr>
        <w:pStyle w:val="pqiText"/>
      </w:pPr>
      <w:r>
        <w:t>Kody zwolnień do 31.01.2022 roku</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F57597" w:rsidRPr="00D6171F" w14:paraId="49ACB49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7D43DF1A" w14:textId="77777777" w:rsidR="00F57597" w:rsidRPr="00D6171F" w:rsidRDefault="00F57597" w:rsidP="00146A17">
            <w:pPr>
              <w:pStyle w:val="pqiTabHead"/>
            </w:pPr>
            <w:r>
              <w:lastRenderedPageBreak/>
              <w:t>Kod</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FD2EBCC" w14:textId="77777777" w:rsidR="00F57597" w:rsidRPr="00D6171F" w:rsidRDefault="00F57597" w:rsidP="00146A17">
            <w:pPr>
              <w:pStyle w:val="pqiTabHead"/>
            </w:pPr>
            <w:r>
              <w:t>Opis</w:t>
            </w:r>
          </w:p>
        </w:tc>
      </w:tr>
      <w:tr w:rsidR="00F57597" w:rsidRPr="00D6171F" w14:paraId="188EADED"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19A047E" w14:textId="77777777" w:rsidR="00F57597" w:rsidRPr="00D6171F" w:rsidRDefault="00F57597" w:rsidP="00146A17">
            <w:pPr>
              <w:pStyle w:val="pqiTabHead"/>
            </w:pPr>
            <w:r w:rsidRPr="00D6171F">
              <w:t>1</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0CAB0941" w14:textId="77777777" w:rsidR="00F57597" w:rsidRPr="00D6171F" w:rsidRDefault="00F57597" w:rsidP="00146A17">
            <w:pPr>
              <w:pStyle w:val="pqiTabHead"/>
            </w:pPr>
            <w:r w:rsidRPr="00D6171F">
              <w:t xml:space="preserve">alkohol etylowy skażony środkami skażającymi, określonymi przez ministra właściwego do spraw finansów publicznych spośród środków dopuszczonych do skażania alkoholu etylowego na podstawie przepisów wydanych na podstawie ustawy z dnia 2 marca 2001 r. o wyrobie alkoholu etylowego oraz wytwarzaniu wyrobów tytoniowych (Dz. U. z 2015 r. poz. 103 i 1893), i wykorzystywany do produkcji produktów nieprzeznaczonych do spożycia przez ludzi </w:t>
            </w:r>
          </w:p>
        </w:tc>
      </w:tr>
      <w:tr w:rsidR="00F57597" w:rsidRPr="00D6171F" w14:paraId="2FE81A2A"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4B31BA0" w14:textId="77777777" w:rsidR="00F57597" w:rsidRPr="00D6171F" w:rsidRDefault="00F57597" w:rsidP="00146A17">
            <w:pPr>
              <w:pStyle w:val="pqiTabHead"/>
            </w:pPr>
            <w:r w:rsidRPr="00D6171F">
              <w:t>2</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5637A5FF" w14:textId="77777777" w:rsidR="00F57597" w:rsidRPr="00D6171F" w:rsidRDefault="00F57597" w:rsidP="00146A17">
            <w:pPr>
              <w:pStyle w:val="pqiTabHead"/>
            </w:pPr>
            <w:r w:rsidRPr="00D6171F">
              <w:t>alkohol etylowy używany do celów medycznych przez podmioty lecznicze, o których mowa w ustawie z dnia 15 kwietnia 2011 r. o działalności leczniczej (Dz. U. z 2016 r. poz. 1638, 1948 i 2260), zwane dalej "podmiotami leczniczymi", stosowany wyłącznie przy czynnościach leczniczych lub do zabiegów dezynfekcyjnych powierzchni i przedmiotów mających bezpośredni kontakt z pacjentem</w:t>
            </w:r>
          </w:p>
        </w:tc>
      </w:tr>
      <w:tr w:rsidR="00F57597" w:rsidRPr="00D6171F" w14:paraId="2C4702D1"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76409C6A" w14:textId="77777777" w:rsidR="00F57597" w:rsidRPr="00D6171F" w:rsidRDefault="00F57597" w:rsidP="00146A17">
            <w:pPr>
              <w:pStyle w:val="pqiTabHead"/>
            </w:pPr>
            <w:r w:rsidRPr="00D6171F">
              <w:t>3</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7BD8293" w14:textId="77777777" w:rsidR="00F57597" w:rsidRPr="00D6171F" w:rsidRDefault="00F57597" w:rsidP="00146A17">
            <w:pPr>
              <w:pStyle w:val="pqiTabHead"/>
            </w:pPr>
            <w:r w:rsidRPr="00D6171F">
              <w:t xml:space="preserve">alkohol etylowy używany do celów medycznych przez podmioty lecznicze, o których mowa w ustawie z dnia 15 kwietnia 2011 r. o działalności leczniczej (Dz. U. z 2016 r. poz. 1638, 1948 i 2260), zwane dalej "podmiotami leczniczymi", stosowany wyłącznie do wytwarzania leków recepturowych w aptekach </w:t>
            </w:r>
          </w:p>
        </w:tc>
      </w:tr>
      <w:tr w:rsidR="00F57597" w:rsidRPr="00D6171F" w14:paraId="69C511B5"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B43D55B" w14:textId="77777777" w:rsidR="00F57597" w:rsidRPr="00D6171F" w:rsidRDefault="00F57597" w:rsidP="00146A17">
            <w:pPr>
              <w:pStyle w:val="pqiTabHead"/>
            </w:pPr>
            <w:r w:rsidRPr="00D6171F">
              <w:t>4</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45CDE33" w14:textId="77777777" w:rsidR="00F57597" w:rsidRPr="00D6171F" w:rsidRDefault="00F57597" w:rsidP="00146A17">
            <w:pPr>
              <w:pStyle w:val="pqiTabHead"/>
            </w:pPr>
            <w:r w:rsidRPr="00D6171F">
              <w:t>alkohol etylowy używany przez apteki stosowany wyłącznie do wytwarzania leków recepturowych w aptekach</w:t>
            </w:r>
          </w:p>
        </w:tc>
      </w:tr>
      <w:tr w:rsidR="00F57597" w:rsidRPr="00D6171F" w14:paraId="17B05EF3"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48453C06" w14:textId="77777777" w:rsidR="00F57597" w:rsidRPr="00D6171F" w:rsidRDefault="00F57597" w:rsidP="00146A17">
            <w:pPr>
              <w:pStyle w:val="pqiTabHead"/>
            </w:pPr>
            <w:r w:rsidRPr="00D6171F">
              <w:t>5</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31C81E8" w14:textId="77777777" w:rsidR="00F57597" w:rsidRPr="00D6171F" w:rsidRDefault="00F57597" w:rsidP="00146A17">
            <w:pPr>
              <w:pStyle w:val="pqiTabHead"/>
            </w:pPr>
            <w:r w:rsidRPr="00D6171F">
              <w:t>alkohol etylowy używany przez apteki stosowany wyłącznie przy czynnościach leczniczych lub do zabiegów dezynfekcyjnych powierzchni i przedmiotów mających bezpośredni kontakt z pacjentem</w:t>
            </w:r>
          </w:p>
        </w:tc>
      </w:tr>
      <w:tr w:rsidR="00F57597" w:rsidRPr="00D6171F" w14:paraId="43470EF7"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6437568F" w14:textId="77777777" w:rsidR="00F57597" w:rsidRPr="00D6171F" w:rsidRDefault="00F57597" w:rsidP="00146A17">
            <w:pPr>
              <w:pStyle w:val="pqiTabHead"/>
            </w:pPr>
            <w:r w:rsidRPr="00D6171F">
              <w:t>6</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A009453" w14:textId="77777777" w:rsidR="00F57597" w:rsidRPr="00D6171F" w:rsidRDefault="00F57597" w:rsidP="00146A17">
            <w:pPr>
              <w:pStyle w:val="pqiTabHead"/>
            </w:pPr>
            <w:r w:rsidRPr="00D6171F">
              <w:t>alkohol etylowy w opakowaniach o pojemności nie większej niż 50 ml dostarczany na pokłady samolotów, statków oraz promów morskich, przeznaczone do rozdania lub sprzedania do bezpośredniej konsumpcji przez podróżnych lub załogę podczas trwania podróży w rejsach międzynarodowych</w:t>
            </w:r>
          </w:p>
        </w:tc>
      </w:tr>
      <w:tr w:rsidR="00F57597" w:rsidRPr="00D6171F" w14:paraId="44B90432"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1815F944" w14:textId="77777777" w:rsidR="00F57597" w:rsidRPr="00D6171F" w:rsidRDefault="00F57597" w:rsidP="00146A17">
            <w:pPr>
              <w:pStyle w:val="pqiTabHead"/>
            </w:pPr>
            <w:r w:rsidRPr="00D6171F">
              <w:t>7</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1E086FE2" w14:textId="77777777" w:rsidR="00F57597" w:rsidRPr="00D6171F" w:rsidRDefault="00F57597" w:rsidP="00146A17">
            <w:pPr>
              <w:pStyle w:val="pqiTabHead"/>
            </w:pPr>
            <w:r w:rsidRPr="00D6171F">
              <w:t>alkohol etylowy w opakowaniach o pojemności większej niż 50 ml, dostarczany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F57597" w:rsidRPr="00D6171F" w14:paraId="6625880E"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8E2DCDE" w14:textId="77777777" w:rsidR="00F57597" w:rsidRPr="00D6171F" w:rsidRDefault="00F57597" w:rsidP="00146A17">
            <w:pPr>
              <w:pStyle w:val="pqiTabHead"/>
            </w:pPr>
            <w:r w:rsidRPr="00D6171F">
              <w:t>8</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023FD6F1" w14:textId="77777777" w:rsidR="00F57597" w:rsidRPr="00D6171F" w:rsidRDefault="00F57597" w:rsidP="00146A17">
            <w:pPr>
              <w:pStyle w:val="pqiTabHead"/>
            </w:pPr>
            <w:r w:rsidRPr="00D6171F">
              <w:t>biokomponenty przeznaczone do paliw ciekłych lub biopaliw ciekłych</w:t>
            </w:r>
          </w:p>
        </w:tc>
      </w:tr>
      <w:tr w:rsidR="00F57597" w:rsidRPr="00D6171F" w14:paraId="3424D42D"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48E17D3F" w14:textId="77777777" w:rsidR="00F57597" w:rsidRPr="00D6171F" w:rsidRDefault="00F57597" w:rsidP="00146A17">
            <w:pPr>
              <w:pStyle w:val="pqiTabHead"/>
            </w:pPr>
            <w:r w:rsidRPr="00D6171F">
              <w:t>9</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0D8EA38B" w14:textId="77777777" w:rsidR="00F57597" w:rsidRPr="00D6171F" w:rsidRDefault="00F57597" w:rsidP="00146A17">
            <w:pPr>
              <w:pStyle w:val="pqiTabHead"/>
            </w:pPr>
            <w:r w:rsidRPr="00D6171F">
              <w:t>instytut matki dziecka radiologia</w:t>
            </w:r>
          </w:p>
        </w:tc>
      </w:tr>
      <w:tr w:rsidR="00F57597" w:rsidRPr="00D6171F" w14:paraId="48AF27D9"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3ECA389" w14:textId="77777777" w:rsidR="00F57597" w:rsidRPr="00D6171F" w:rsidRDefault="00F57597" w:rsidP="00146A17">
            <w:pPr>
              <w:pStyle w:val="pqiTabHead"/>
            </w:pPr>
            <w:r w:rsidRPr="00D6171F">
              <w:t>10</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84A6270" w14:textId="77777777" w:rsidR="00F57597" w:rsidRPr="00D6171F" w:rsidRDefault="00F57597" w:rsidP="00146A17">
            <w:pPr>
              <w:pStyle w:val="pqiTabHead"/>
            </w:pPr>
            <w:r w:rsidRPr="00D6171F">
              <w:t>nafta przeznaczona do celów oświetleniowych, kosmetycznych lub jako zmywacz antykorozyjny</w:t>
            </w:r>
          </w:p>
        </w:tc>
      </w:tr>
      <w:tr w:rsidR="00F57597" w:rsidRPr="00D6171F" w14:paraId="51E16A46"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2987C6A" w14:textId="77777777" w:rsidR="00F57597" w:rsidRPr="00D6171F" w:rsidRDefault="00F57597" w:rsidP="00146A17">
            <w:pPr>
              <w:pStyle w:val="pqiTabHead"/>
            </w:pPr>
            <w:r w:rsidRPr="00D6171F">
              <w:t>11</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EE9940C" w14:textId="77777777" w:rsidR="00F57597" w:rsidRPr="00D6171F" w:rsidRDefault="00F57597" w:rsidP="00146A17">
            <w:pPr>
              <w:pStyle w:val="pqiTabHead"/>
            </w:pPr>
            <w:r w:rsidRPr="00D6171F">
              <w:t>napoje alkoholowe używane bezpośrednio do wytwarzania artykułów spożywczych - rozlewanych lub innych, lub jako składnik do półproduktów służących do wytwarzania artykułów spożywczych - rozlewanych lub innych, pod warunkiem że w każdym przypadku zawartość alkoholu etylowego w tych artykułach spożywczych nie przekracza 8,5 litra alkoholu etylowego 100% vol. na 100 kg produktu dla wyrobów czekoladowych i 5 litrów alkoholu etylowego 100% vol. na 100 kg produktu dla wszystkich innych wyrobów</w:t>
            </w:r>
          </w:p>
        </w:tc>
      </w:tr>
      <w:tr w:rsidR="00F57597" w:rsidRPr="00D6171F" w14:paraId="3852733C"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4FB6EF12" w14:textId="77777777" w:rsidR="00F57597" w:rsidRPr="00D6171F" w:rsidRDefault="00F57597" w:rsidP="00146A17">
            <w:pPr>
              <w:pStyle w:val="pqiTabHead"/>
            </w:pPr>
            <w:r w:rsidRPr="00D6171F">
              <w:t>12</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7FE781B" w14:textId="77777777" w:rsidR="00F57597" w:rsidRPr="00D6171F" w:rsidRDefault="00F57597" w:rsidP="00146A17">
            <w:pPr>
              <w:pStyle w:val="pqiTabHead"/>
            </w:pPr>
            <w:r w:rsidRPr="00D6171F">
              <w:t>napoje alkoholowe używane do badań naukowych</w:t>
            </w:r>
          </w:p>
        </w:tc>
      </w:tr>
      <w:tr w:rsidR="00F57597" w:rsidRPr="00D6171F" w14:paraId="6F55D3A8"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4E1B8CF4" w14:textId="77777777" w:rsidR="00F57597" w:rsidRPr="00D6171F" w:rsidRDefault="00F57597" w:rsidP="00146A17">
            <w:pPr>
              <w:pStyle w:val="pqiTabHead"/>
            </w:pPr>
            <w:r w:rsidRPr="00D6171F">
              <w:lastRenderedPageBreak/>
              <w:t>13</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11FB4369" w14:textId="77777777" w:rsidR="00F57597" w:rsidRPr="00D6171F" w:rsidRDefault="00F57597" w:rsidP="00146A17">
            <w:pPr>
              <w:pStyle w:val="pqiTabHead"/>
            </w:pPr>
            <w:r w:rsidRPr="00D6171F">
              <w:t>napoje alkoholowe używane do procesów produkcyjnych, pod warunkiem że produkt końcowy nie zawiera alkoholu</w:t>
            </w:r>
          </w:p>
        </w:tc>
      </w:tr>
      <w:tr w:rsidR="00F57597" w:rsidRPr="00D6171F" w14:paraId="6CF1D7FC"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4AA5BCEE" w14:textId="77777777" w:rsidR="00F57597" w:rsidRPr="00D6171F" w:rsidRDefault="00F57597" w:rsidP="00146A17">
            <w:pPr>
              <w:pStyle w:val="pqiTabHead"/>
            </w:pPr>
            <w:r w:rsidRPr="00D6171F">
              <w:t>14</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534DDBB0" w14:textId="77777777" w:rsidR="00F57597" w:rsidRPr="00D6171F" w:rsidRDefault="00F57597" w:rsidP="00146A17">
            <w:pPr>
              <w:pStyle w:val="pqiTabHead"/>
            </w:pPr>
            <w:r w:rsidRPr="00D6171F">
              <w:t>napoje alkoholowe używane do produkcji octu objętego pozycją CN 2209 00</w:t>
            </w:r>
          </w:p>
        </w:tc>
      </w:tr>
      <w:tr w:rsidR="00F57597" w:rsidRPr="00D6171F" w14:paraId="494D1885"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14F7D1B7" w14:textId="77777777" w:rsidR="00F57597" w:rsidRPr="00D6171F" w:rsidRDefault="00F57597" w:rsidP="00146A17">
            <w:pPr>
              <w:pStyle w:val="pqiTabHead"/>
            </w:pPr>
            <w:r w:rsidRPr="00D6171F">
              <w:t>15</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02351401" w14:textId="77777777" w:rsidR="00F57597" w:rsidRPr="00D6171F" w:rsidRDefault="00F57597" w:rsidP="00146A17">
            <w:pPr>
              <w:pStyle w:val="pqiTabHead"/>
            </w:pPr>
            <w:r w:rsidRPr="00D6171F">
              <w:t>napoje alkoholowe używane do produkcji olejków eterycznych, mieszanin substancji zapachowych, o których mowa w art. 30 ust. 9 pkt 5</w:t>
            </w:r>
          </w:p>
        </w:tc>
      </w:tr>
      <w:tr w:rsidR="00F57597" w:rsidRPr="00D6171F" w14:paraId="497C02B3"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DB27BF7" w14:textId="77777777" w:rsidR="00F57597" w:rsidRPr="00D6171F" w:rsidRDefault="00F57597" w:rsidP="00146A17">
            <w:pPr>
              <w:pStyle w:val="pqiTabHead"/>
            </w:pPr>
            <w:r w:rsidRPr="00D6171F">
              <w:t>16</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34A6E73" w14:textId="77777777" w:rsidR="00F57597" w:rsidRPr="00D6171F" w:rsidRDefault="00F57597" w:rsidP="00146A17">
            <w:pPr>
              <w:pStyle w:val="pqiTabHead"/>
            </w:pPr>
            <w:r w:rsidRPr="00D6171F">
              <w:t>napoje alkoholowe używane do produkcji produktów leczniczych, o których mowa w art. 30 ust. 9 pkt 4</w:t>
            </w:r>
          </w:p>
        </w:tc>
      </w:tr>
      <w:tr w:rsidR="00F57597" w:rsidRPr="00D6171F" w14:paraId="216D9D8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5806D76" w14:textId="77777777" w:rsidR="00F57597" w:rsidRPr="00D6171F" w:rsidRDefault="00F57597" w:rsidP="00146A17">
            <w:pPr>
              <w:pStyle w:val="pqiTabHead"/>
            </w:pPr>
            <w:r w:rsidRPr="00D6171F">
              <w:t>17</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1AF418F1" w14:textId="77777777" w:rsidR="00F57597" w:rsidRPr="00D6171F" w:rsidRDefault="00F57597" w:rsidP="00146A17">
            <w:pPr>
              <w:pStyle w:val="pqiTabHead"/>
            </w:pPr>
            <w:r w:rsidRPr="00D6171F">
              <w:t xml:space="preserve">napoje alkoholowe używane jako próbki do analiz, niezbędnych prób produkcyjnych lub celów naukowych </w:t>
            </w:r>
          </w:p>
        </w:tc>
      </w:tr>
      <w:tr w:rsidR="00F57597" w:rsidRPr="00D6171F" w14:paraId="5CD1384B"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5423FC9" w14:textId="77777777" w:rsidR="00F57597" w:rsidRPr="00D6171F" w:rsidRDefault="00F57597" w:rsidP="00146A17">
            <w:pPr>
              <w:pStyle w:val="pqiTabHead"/>
            </w:pPr>
            <w:r w:rsidRPr="00D6171F">
              <w:t>18</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5995A469" w14:textId="77777777" w:rsidR="00F57597" w:rsidRPr="00D6171F" w:rsidRDefault="00F57597" w:rsidP="00146A17">
            <w:pPr>
              <w:pStyle w:val="pqiTabHead"/>
            </w:pPr>
            <w:r w:rsidRPr="00D6171F">
              <w:t>napoje fermentowane o pojemności większej niż 1 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F57597" w:rsidRPr="00D6171F" w14:paraId="6FB3C43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61698184" w14:textId="77777777" w:rsidR="00F57597" w:rsidRPr="00D6171F" w:rsidRDefault="00F57597" w:rsidP="00146A17">
            <w:pPr>
              <w:pStyle w:val="pqiTabHead"/>
            </w:pPr>
            <w:r w:rsidRPr="00D6171F">
              <w:t>19</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79A90DA" w14:textId="77777777" w:rsidR="00F57597" w:rsidRPr="00D6171F" w:rsidRDefault="00F57597" w:rsidP="00146A17">
            <w:pPr>
              <w:pStyle w:val="pqiTabHead"/>
            </w:pPr>
            <w:r w:rsidRPr="00D6171F">
              <w:t>napoje fermentowane w opakowaniach nie większych niż 1 l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22C9FF1A"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5E7CA8E9" w14:textId="77777777" w:rsidR="00F57597" w:rsidRPr="00D6171F" w:rsidRDefault="00F57597" w:rsidP="00146A17">
            <w:pPr>
              <w:pStyle w:val="pqiTabHead"/>
            </w:pPr>
            <w:r w:rsidRPr="00D6171F">
              <w:t>20</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6F68CE94" w14:textId="77777777" w:rsidR="00F57597" w:rsidRPr="00D6171F" w:rsidRDefault="00F57597" w:rsidP="00146A17">
            <w:pPr>
              <w:pStyle w:val="pqiTabHead"/>
            </w:pPr>
            <w:r w:rsidRPr="00D6171F">
              <w:t>olej opałowy inny niż określony w art. 90 ust. 1 pkt 1 ustawy, wykorzystywany do produkcji energii elektrycznej i ciepła w skojarzeniu</w:t>
            </w:r>
          </w:p>
        </w:tc>
      </w:tr>
      <w:tr w:rsidR="00F57597" w:rsidRPr="00D6171F" w14:paraId="42CD860C"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A4C3B53" w14:textId="77777777" w:rsidR="00F57597" w:rsidRPr="00D6171F" w:rsidRDefault="00F57597" w:rsidP="00146A17">
            <w:pPr>
              <w:pStyle w:val="pqiTabHead"/>
            </w:pPr>
            <w:r w:rsidRPr="00D6171F">
              <w:t>21</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198C9F72" w14:textId="77777777" w:rsidR="00F57597" w:rsidRPr="00D6171F" w:rsidRDefault="00F57597" w:rsidP="00146A17">
            <w:pPr>
              <w:pStyle w:val="pqiTabHead"/>
            </w:pPr>
            <w:r w:rsidRPr="00D6171F">
              <w:t>olej opałowy inny niż określony w art. 90 ust. 1 pkt 1 ustawy, wykorzystywany w pracach rolnych, ogrodniczych, szklarniowych oraz leśnych</w:t>
            </w:r>
          </w:p>
        </w:tc>
      </w:tr>
      <w:tr w:rsidR="00F57597" w:rsidRPr="00D6171F" w14:paraId="3526A73D"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619C4596" w14:textId="77777777" w:rsidR="00F57597" w:rsidRPr="00D6171F" w:rsidRDefault="00F57597" w:rsidP="00146A17">
            <w:pPr>
              <w:pStyle w:val="pqiTabHead"/>
            </w:pPr>
            <w:r w:rsidRPr="00D6171F">
              <w:t>22</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4326736B" w14:textId="77777777" w:rsidR="00F57597" w:rsidRPr="00D6171F" w:rsidRDefault="00F57597" w:rsidP="00146A17">
            <w:pPr>
              <w:pStyle w:val="pqiTabHead"/>
            </w:pPr>
            <w:r w:rsidRPr="00D6171F">
              <w:t>olej opałowy, inny niż określony w art. 90 ust. 1 pkt 1, wykorzystywany do prowadzenia prób zdawczych u producentów silników dla morskich jednostek pływających</w:t>
            </w:r>
          </w:p>
        </w:tc>
      </w:tr>
      <w:tr w:rsidR="00F57597" w:rsidRPr="00D6171F" w14:paraId="10B06577"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6EAA10F" w14:textId="77777777" w:rsidR="00F57597" w:rsidRPr="00D6171F" w:rsidRDefault="00F57597" w:rsidP="00146A17">
            <w:pPr>
              <w:pStyle w:val="pqiTabHead"/>
            </w:pPr>
            <w:r>
              <w:t>23</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12318462" w14:textId="77777777" w:rsidR="00F57597" w:rsidRPr="00D6171F" w:rsidRDefault="00F57597" w:rsidP="00146A17">
            <w:pPr>
              <w:pStyle w:val="pqiTabHead"/>
            </w:pPr>
            <w:r>
              <w:t>oleje smarowe, pozostałe oleje o kodach CN 2710 19 71-83 i 2710 19 87-99, przeznaczone do wykorzystania do celów innych niż napęd. lub opał. albo jako dodatki lub domieszki do paliw silnikowych albo jako oleje smarowe do silników albo do produkcji paliw silnikowych, olejów opałowych, dodatków lub domieszek do paliw silnikowych lub olejów smarowych do silników</w:t>
            </w:r>
          </w:p>
        </w:tc>
      </w:tr>
      <w:tr w:rsidR="00F57597" w:rsidRPr="00D6171F" w14:paraId="1C5EB5ED"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5A31531B" w14:textId="77777777" w:rsidR="00F57597" w:rsidRPr="00D6171F" w:rsidRDefault="00F57597" w:rsidP="00146A17">
            <w:pPr>
              <w:pStyle w:val="pqiTabHead"/>
            </w:pPr>
            <w:r w:rsidRPr="00D6171F">
              <w:t>2</w:t>
            </w:r>
            <w:r>
              <w:t>4</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14E1A96" w14:textId="77777777" w:rsidR="00F57597" w:rsidRPr="00D6171F" w:rsidRDefault="00F57597" w:rsidP="00146A17">
            <w:pPr>
              <w:pStyle w:val="pqiTabHead"/>
            </w:pPr>
            <w:r w:rsidRPr="00D6171F">
              <w:t>papierosy w opakowaniach zawierających nie więcej niż 30 sztuk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10BFE702"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7875F8DF" w14:textId="77777777" w:rsidR="00F57597" w:rsidRPr="00D6171F" w:rsidRDefault="00F57597" w:rsidP="00146A17">
            <w:pPr>
              <w:pStyle w:val="pqiTabHead"/>
            </w:pPr>
            <w:r w:rsidRPr="00D6171F">
              <w:t>2</w:t>
            </w:r>
            <w:r>
              <w:t>5</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60D9708E" w14:textId="77777777" w:rsidR="00F57597" w:rsidRPr="00D6171F" w:rsidRDefault="00F57597" w:rsidP="00146A17">
            <w:pPr>
              <w:pStyle w:val="pqiTabHead"/>
            </w:pPr>
            <w:r w:rsidRPr="00D6171F">
              <w:t>piwo w opakowaniach nie większych niż 0,5 l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743AB51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D0DEF06" w14:textId="77777777" w:rsidR="00F57597" w:rsidRPr="00D6171F" w:rsidRDefault="00F57597" w:rsidP="00146A17">
            <w:pPr>
              <w:pStyle w:val="pqiTabHead"/>
            </w:pPr>
            <w:r w:rsidRPr="00D6171F">
              <w:t>2</w:t>
            </w:r>
            <w:r>
              <w:t>6</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0A9794F8" w14:textId="77777777" w:rsidR="00F57597" w:rsidRPr="00D6171F" w:rsidRDefault="00F57597" w:rsidP="00146A17">
            <w:pPr>
              <w:pStyle w:val="pqiTabHead"/>
            </w:pPr>
            <w:r w:rsidRPr="00D6171F">
              <w:t>piwo w opakowaniach o pojemności większej niż 0,5 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F57597" w:rsidRPr="00D6171F" w14:paraId="49B3183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B436DF6" w14:textId="77777777" w:rsidR="00F57597" w:rsidRPr="00D6171F" w:rsidRDefault="00F57597" w:rsidP="00146A17">
            <w:pPr>
              <w:pStyle w:val="pqiTabHead"/>
            </w:pPr>
            <w:r w:rsidRPr="00D6171F">
              <w:lastRenderedPageBreak/>
              <w:t>2</w:t>
            </w:r>
            <w:r>
              <w:t>7</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4DE280C" w14:textId="77777777" w:rsidR="00F57597" w:rsidRPr="00D6171F" w:rsidRDefault="00F57597" w:rsidP="00146A17">
            <w:pPr>
              <w:pStyle w:val="pqiTabHead"/>
            </w:pPr>
            <w:r w:rsidRPr="00D6171F">
              <w:t>pozostałe oleje przeznaczone do wykorzystania do celów innych niż napędowe lub opałowe albo jako dodatki lub domieszki do paliw silnikowych, albo jako oleje smarowe do silników albo do produkcji paliw silnikowych, olejów opałowych, dodatków lub domieszek do paliw silnikowych lub olejów smarowych do silników</w:t>
            </w:r>
          </w:p>
        </w:tc>
      </w:tr>
      <w:tr w:rsidR="00F57597" w:rsidRPr="00D6171F" w14:paraId="74762F2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76B5F217" w14:textId="77777777" w:rsidR="00F57597" w:rsidRPr="00D6171F" w:rsidRDefault="00F57597" w:rsidP="00146A17">
            <w:pPr>
              <w:pStyle w:val="pqiTabHead"/>
            </w:pPr>
            <w:r w:rsidRPr="00D6171F">
              <w:t>2</w:t>
            </w:r>
            <w:r>
              <w:t>8</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D1547F4" w14:textId="77777777" w:rsidR="00F57597" w:rsidRPr="00D6171F" w:rsidRDefault="00F57597" w:rsidP="00146A17">
            <w:pPr>
              <w:pStyle w:val="pqiTabHead"/>
            </w:pPr>
            <w:r w:rsidRPr="00D6171F">
              <w:t>produkty pośrednie w opakowaniach o pojemności nie większej niż 50 ml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39A0CDC9"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74FD0C37" w14:textId="77777777" w:rsidR="00F57597" w:rsidRPr="00D6171F" w:rsidRDefault="00F57597" w:rsidP="00146A17">
            <w:pPr>
              <w:pStyle w:val="pqiTabHead"/>
            </w:pPr>
            <w:r w:rsidRPr="00D6171F">
              <w:t>2</w:t>
            </w:r>
            <w:r>
              <w:t>9</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ACA9AC9" w14:textId="77777777" w:rsidR="00F57597" w:rsidRPr="00D6171F" w:rsidRDefault="00F57597" w:rsidP="00146A17">
            <w:pPr>
              <w:pStyle w:val="pqiTabHead"/>
            </w:pPr>
            <w:r w:rsidRPr="00D6171F">
              <w:t>produkty pośrednie w opakowaniach o pojemności większej niż 50 ml,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F57597" w:rsidRPr="00D6171F" w14:paraId="1178233A"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69037DC5" w14:textId="77777777" w:rsidR="00F57597" w:rsidRPr="00D6171F" w:rsidRDefault="00F57597" w:rsidP="00146A17">
            <w:pPr>
              <w:pStyle w:val="pqiTabHead"/>
            </w:pPr>
            <w:r>
              <w:t>30</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45FCE208" w14:textId="77777777" w:rsidR="00F57597" w:rsidRPr="00D6171F" w:rsidRDefault="00F57597" w:rsidP="00146A17">
            <w:pPr>
              <w:pStyle w:val="pqiTabHead"/>
            </w:pPr>
            <w:r w:rsidRPr="00D6171F">
              <w:t>tytoń do palenia w opakowaniach nie większych niż 40 g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54357BCD"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48EC2523" w14:textId="77777777" w:rsidR="00F57597" w:rsidRPr="00D6171F" w:rsidRDefault="00F57597" w:rsidP="00146A17">
            <w:pPr>
              <w:pStyle w:val="pqiTabHead"/>
            </w:pPr>
            <w:r w:rsidRPr="00D6171F">
              <w:t>3</w:t>
            </w:r>
            <w:r>
              <w:t>1</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6598AFB" w14:textId="77777777" w:rsidR="00F57597" w:rsidRPr="00D6171F" w:rsidRDefault="00F57597" w:rsidP="00146A17">
            <w:pPr>
              <w:pStyle w:val="pqiTabHead"/>
            </w:pPr>
            <w:r w:rsidRPr="00D6171F">
              <w:t xml:space="preserve">używane do celów opałowych, pozostałe węglowodory gazowe o kodach CN od 2711 12 11 do 2711 19 00 </w:t>
            </w:r>
          </w:p>
        </w:tc>
      </w:tr>
      <w:tr w:rsidR="00F57597" w:rsidRPr="00D6171F" w14:paraId="3C75B9A4"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2DB3F4A" w14:textId="77777777" w:rsidR="00F57597" w:rsidRPr="00D6171F" w:rsidRDefault="00F57597" w:rsidP="00146A17">
            <w:pPr>
              <w:pStyle w:val="pqiTabHead"/>
            </w:pPr>
            <w:r w:rsidRPr="00D6171F">
              <w:t>3</w:t>
            </w:r>
            <w:r>
              <w:t>2</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5017CF3A" w14:textId="77777777" w:rsidR="00F57597" w:rsidRPr="00D6171F" w:rsidRDefault="00F57597" w:rsidP="00146A17">
            <w:pPr>
              <w:pStyle w:val="pqiTabHead"/>
            </w:pPr>
            <w:r w:rsidRPr="00D6171F">
              <w:t>używane do napędu stacjonarnych urządzeń w procesie łącznego wytwarzania ciepła i energii elektrycznej pozostałe węglowodory gazowe o kodach CN od 2711 12 11 do 2711 19 00</w:t>
            </w:r>
          </w:p>
        </w:tc>
      </w:tr>
      <w:tr w:rsidR="00F57597" w:rsidRPr="00D6171F" w14:paraId="37E51D98"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B5F8CB1" w14:textId="77777777" w:rsidR="00F57597" w:rsidRPr="00D6171F" w:rsidRDefault="00F57597" w:rsidP="00146A17">
            <w:pPr>
              <w:pStyle w:val="pqiTabHead"/>
            </w:pPr>
            <w:r w:rsidRPr="00D6171F">
              <w:t>3</w:t>
            </w:r>
            <w:r>
              <w:t>3</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6BA51A0C" w14:textId="77777777" w:rsidR="00F57597" w:rsidRPr="00D6171F" w:rsidRDefault="00F57597" w:rsidP="00146A17">
            <w:pPr>
              <w:pStyle w:val="pqiTabHead"/>
            </w:pPr>
            <w:r w:rsidRPr="00D6171F">
              <w:t>używane do statków powietrznych  paliwo typu benzyny</w:t>
            </w:r>
            <w:r>
              <w:t xml:space="preserve"> lotnicze i paliwo (benzyny)</w:t>
            </w:r>
            <w:r w:rsidRPr="00D6171F">
              <w:t xml:space="preserve"> do silników odrzutowych</w:t>
            </w:r>
          </w:p>
        </w:tc>
      </w:tr>
      <w:tr w:rsidR="00F57597" w:rsidRPr="00D6171F" w14:paraId="1A54853D"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6BAD24F6" w14:textId="77777777" w:rsidR="00F57597" w:rsidRPr="00D6171F" w:rsidRDefault="00F57597" w:rsidP="00146A17">
            <w:pPr>
              <w:pStyle w:val="pqiTabHead"/>
            </w:pPr>
            <w:r w:rsidRPr="00D6171F">
              <w:t>34</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6C6FDBEA" w14:textId="77777777" w:rsidR="00F57597" w:rsidRPr="00D6171F" w:rsidRDefault="00F57597" w:rsidP="00146A17">
            <w:pPr>
              <w:pStyle w:val="pqiTabHead"/>
            </w:pPr>
            <w:r w:rsidRPr="00D6171F">
              <w:t xml:space="preserve">używane do statków powietrznych paliwo do silników odrzutowych </w:t>
            </w:r>
          </w:p>
        </w:tc>
      </w:tr>
      <w:tr w:rsidR="00F57597" w:rsidRPr="00D6171F" w14:paraId="56762D8C"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78837EC" w14:textId="77777777" w:rsidR="00F57597" w:rsidRPr="00D6171F" w:rsidRDefault="00F57597" w:rsidP="00146A17">
            <w:pPr>
              <w:pStyle w:val="pqiTabHead"/>
            </w:pPr>
            <w:r w:rsidRPr="00D6171F">
              <w:t>3</w:t>
            </w:r>
            <w:r>
              <w:t>5</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7FD62C80" w14:textId="77777777" w:rsidR="00F57597" w:rsidRPr="00D6171F" w:rsidRDefault="00F57597" w:rsidP="00146A17">
            <w:pPr>
              <w:pStyle w:val="pqiTabHead"/>
            </w:pPr>
            <w:r w:rsidRPr="00D6171F">
              <w:t>wina w opakowaniach nie większych niż 1 l dostarczane na pokłady samolotów, statków oraz promów morskich, przeznaczone do rozdania lub sprzedania do bezpośredniej konsumpcji przez podróżnych lub załogę podczas trwania podróży w rejsach międzynarodowych</w:t>
            </w:r>
          </w:p>
        </w:tc>
      </w:tr>
      <w:tr w:rsidR="00F57597" w:rsidRPr="00D6171F" w14:paraId="65CF02B6"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EBE483A" w14:textId="77777777" w:rsidR="00F57597" w:rsidRPr="00D6171F" w:rsidRDefault="00F57597" w:rsidP="00146A17">
            <w:pPr>
              <w:pStyle w:val="pqiTabHead"/>
            </w:pPr>
            <w:r w:rsidRPr="00D6171F">
              <w:t>3</w:t>
            </w:r>
            <w:r>
              <w:t>6</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4E58FEB" w14:textId="77777777" w:rsidR="00F57597" w:rsidRPr="00D6171F" w:rsidRDefault="00F57597" w:rsidP="00146A17">
            <w:pPr>
              <w:pStyle w:val="pqiTabHead"/>
            </w:pPr>
            <w:r w:rsidRPr="00D6171F">
              <w:t>wina w opakowaniach o pojemności większej niż 1 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F57597" w:rsidRPr="00D6171F" w14:paraId="4D0E3C99"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51A7DFE0" w14:textId="77777777" w:rsidR="00F57597" w:rsidRPr="00D6171F" w:rsidRDefault="00F57597" w:rsidP="00146A17">
            <w:pPr>
              <w:pStyle w:val="pqiTabHead"/>
            </w:pPr>
            <w:r>
              <w:t>37</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0447376" w14:textId="77777777" w:rsidR="00F57597" w:rsidRPr="00D6171F" w:rsidRDefault="00F57597" w:rsidP="00146A17">
            <w:pPr>
              <w:pStyle w:val="pqiTabHead"/>
            </w:pPr>
            <w:r>
              <w:t>wyroby akcyzowe które, znajdując się w procedurze zawieszenia poboru akcyzy, stały się nieprzydatne do spożycia, dalszego przerobu lub zużycia</w:t>
            </w:r>
          </w:p>
        </w:tc>
      </w:tr>
      <w:tr w:rsidR="00F57597" w:rsidRPr="00D6171F" w14:paraId="6AE54E6D"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637A568" w14:textId="77777777" w:rsidR="00F57597" w:rsidRPr="00D6171F" w:rsidRDefault="00F57597" w:rsidP="00146A17">
            <w:pPr>
              <w:pStyle w:val="pqiTabHead"/>
            </w:pPr>
            <w:r w:rsidRPr="00D6171F">
              <w:t>3</w:t>
            </w:r>
            <w:r>
              <w:t>8</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0FD148DF" w14:textId="77777777" w:rsidR="00F57597" w:rsidRPr="00D6171F" w:rsidRDefault="00F57597" w:rsidP="00146A17">
            <w:pPr>
              <w:pStyle w:val="pqiTabHead"/>
            </w:pPr>
            <w:r w:rsidRPr="00D6171F">
              <w:t>wyroby energetyczne używane do celów opałowych  do łącznego wytwarzania ciepła i energii elektryczne</w:t>
            </w:r>
          </w:p>
        </w:tc>
      </w:tr>
      <w:tr w:rsidR="00F57597" w:rsidRPr="00D6171F" w14:paraId="5E59799C"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79FEAD5F" w14:textId="77777777" w:rsidR="00F57597" w:rsidRPr="00D6171F" w:rsidRDefault="00F57597" w:rsidP="00146A17">
            <w:pPr>
              <w:pStyle w:val="pqiTabHead"/>
            </w:pPr>
            <w:r w:rsidRPr="00D6171F">
              <w:t>39</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3A4E066E" w14:textId="77777777" w:rsidR="00F57597" w:rsidRPr="00D6171F" w:rsidRDefault="00F57597" w:rsidP="00146A17">
            <w:pPr>
              <w:pStyle w:val="pqiTabHead"/>
            </w:pPr>
            <w:r w:rsidRPr="00D6171F">
              <w:t>wyroby energetyczne używane do celów opałowych  w pracach rolniczych, ogrodniczych, w hodowli ryb oraz w leśnictwie</w:t>
            </w:r>
          </w:p>
        </w:tc>
      </w:tr>
      <w:tr w:rsidR="00F57597" w:rsidRPr="00D6171F" w14:paraId="1A515B08"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99B32BC" w14:textId="77777777" w:rsidR="00F57597" w:rsidRPr="00D6171F" w:rsidRDefault="00F57597" w:rsidP="00146A17">
            <w:pPr>
              <w:pStyle w:val="pqiTabHead"/>
            </w:pPr>
            <w:r w:rsidRPr="00D6171F">
              <w:t>40</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41F620B3" w14:textId="77777777" w:rsidR="00F57597" w:rsidRPr="00D6171F" w:rsidRDefault="00F57597" w:rsidP="00146A17">
            <w:pPr>
              <w:pStyle w:val="pqiTabHead"/>
            </w:pPr>
            <w:r w:rsidRPr="00D6171F">
              <w:t>wyroby energetyczne używane do celów opałowych  do przewozu towarów i pasażerów koleją</w:t>
            </w:r>
          </w:p>
        </w:tc>
      </w:tr>
      <w:tr w:rsidR="00F57597" w:rsidRPr="00D6171F" w14:paraId="10226243"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3E1DF9E1" w14:textId="77777777" w:rsidR="00F57597" w:rsidRPr="00D6171F" w:rsidRDefault="00F57597" w:rsidP="00146A17">
            <w:pPr>
              <w:pStyle w:val="pqiTabHead"/>
            </w:pPr>
            <w:r w:rsidRPr="00D6171F">
              <w:lastRenderedPageBreak/>
              <w:t>41</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1F07FA84" w14:textId="77777777" w:rsidR="00F57597" w:rsidRPr="00D6171F" w:rsidRDefault="00F57597" w:rsidP="00146A17">
            <w:pPr>
              <w:pStyle w:val="pqiTabHead"/>
            </w:pPr>
            <w:r w:rsidRPr="00D6171F">
              <w:t>wyroby energetyczne używane do celów opałowych  przez zakład energochłonny, w którym wprowadzony został w życie system prowadzący do osiągania celów dotyczących ochrony środowiska lub do podwyższenia efektywności energetycznej</w:t>
            </w:r>
          </w:p>
        </w:tc>
      </w:tr>
      <w:tr w:rsidR="00F57597" w:rsidRPr="00D6171F" w14:paraId="01DFC71F"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122062AF" w14:textId="77777777" w:rsidR="00F57597" w:rsidRPr="00D6171F" w:rsidRDefault="00F57597" w:rsidP="00146A17">
            <w:pPr>
              <w:pStyle w:val="pqiTabHead"/>
            </w:pPr>
            <w:r w:rsidRPr="00D6171F">
              <w:t>42</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7F768BD8" w14:textId="77777777" w:rsidR="00F57597" w:rsidRPr="00D6171F" w:rsidRDefault="00F57597" w:rsidP="00146A17">
            <w:pPr>
              <w:pStyle w:val="pqiTabHead"/>
            </w:pPr>
            <w:r w:rsidRPr="00D6171F">
              <w:t>wyroby energetyczne używane do celów opałowych  w procesach mineralogicznych, elektrolitycznych i metalurgicznych oraz do redukcji chemicznej</w:t>
            </w:r>
          </w:p>
        </w:tc>
      </w:tr>
      <w:tr w:rsidR="00F57597" w:rsidRPr="00D6171F" w14:paraId="05518DB6"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00E6A83D" w14:textId="77777777" w:rsidR="00F57597" w:rsidRPr="00D6171F" w:rsidRDefault="00F57597" w:rsidP="00146A17">
            <w:pPr>
              <w:pStyle w:val="pqiTabHead"/>
            </w:pPr>
            <w:r w:rsidRPr="00D6171F">
              <w:t>43</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2BD0D394" w14:textId="77777777" w:rsidR="00F57597" w:rsidRPr="00D6171F" w:rsidRDefault="00F57597" w:rsidP="00146A17">
            <w:pPr>
              <w:pStyle w:val="pqiTabHead"/>
            </w:pPr>
            <w:r w:rsidRPr="00D6171F">
              <w:t>wyroby energetyczne używane do celów żeglugi, włączając rejsy rybackie</w:t>
            </w:r>
          </w:p>
        </w:tc>
      </w:tr>
      <w:tr w:rsidR="00F57597" w:rsidRPr="00D6171F" w14:paraId="2AF7BC88" w14:textId="77777777" w:rsidTr="00146A17">
        <w:trPr>
          <w:tblHeader/>
        </w:trPr>
        <w:tc>
          <w:tcPr>
            <w:tcW w:w="832" w:type="dxa"/>
            <w:tcBorders>
              <w:top w:val="single" w:sz="4" w:space="0" w:color="000000"/>
              <w:left w:val="single" w:sz="4" w:space="0" w:color="000000"/>
              <w:bottom w:val="single" w:sz="4" w:space="0" w:color="000000"/>
              <w:right w:val="single" w:sz="4" w:space="0" w:color="000000"/>
            </w:tcBorders>
            <w:shd w:val="clear" w:color="auto" w:fill="auto"/>
          </w:tcPr>
          <w:p w14:paraId="24B62140" w14:textId="77777777" w:rsidR="00F57597" w:rsidRPr="00D6171F" w:rsidRDefault="00F57597" w:rsidP="00146A17">
            <w:pPr>
              <w:pStyle w:val="pqiTabHead"/>
            </w:pPr>
            <w:r w:rsidRPr="00D6171F">
              <w:t>44</w:t>
            </w:r>
          </w:p>
        </w:tc>
        <w:tc>
          <w:tcPr>
            <w:tcW w:w="8683" w:type="dxa"/>
            <w:tcBorders>
              <w:top w:val="single" w:sz="4" w:space="0" w:color="000000"/>
              <w:left w:val="single" w:sz="4" w:space="0" w:color="000000"/>
              <w:bottom w:val="single" w:sz="4" w:space="0" w:color="000000"/>
              <w:right w:val="single" w:sz="4" w:space="0" w:color="000000"/>
            </w:tcBorders>
            <w:shd w:val="clear" w:color="auto" w:fill="auto"/>
          </w:tcPr>
          <w:p w14:paraId="7A2650D4" w14:textId="77777777" w:rsidR="00F57597" w:rsidRPr="00D6171F" w:rsidRDefault="00F57597" w:rsidP="00146A17">
            <w:pPr>
              <w:pStyle w:val="pqiTabHead"/>
            </w:pPr>
            <w:r w:rsidRPr="00D6171F">
              <w:t xml:space="preserve">wyroby energetyczne zużywane w procesie produkcji energii elektrycznej </w:t>
            </w:r>
          </w:p>
        </w:tc>
      </w:tr>
    </w:tbl>
    <w:p w14:paraId="3992065A" w14:textId="31328013" w:rsidR="0074047E" w:rsidRDefault="0074047E" w:rsidP="0074047E">
      <w:pPr>
        <w:pStyle w:val="pqiText"/>
      </w:pPr>
    </w:p>
    <w:p w14:paraId="79682088" w14:textId="0763D309" w:rsidR="001366C0" w:rsidRDefault="001366C0" w:rsidP="0074047E">
      <w:pPr>
        <w:pStyle w:val="pqiText"/>
      </w:pPr>
      <w:r>
        <w:t>Kody zwolnień od 01.02.2022 r.</w:t>
      </w:r>
    </w:p>
    <w:tbl>
      <w:tblPr>
        <w:tblW w:w="9207" w:type="dxa"/>
        <w:tblInd w:w="-3" w:type="dxa"/>
        <w:tblCellMar>
          <w:left w:w="0" w:type="dxa"/>
          <w:right w:w="0" w:type="dxa"/>
        </w:tblCellMar>
        <w:tblLook w:val="04A0" w:firstRow="1" w:lastRow="0" w:firstColumn="1" w:lastColumn="0" w:noHBand="0" w:noVBand="1"/>
      </w:tblPr>
      <w:tblGrid>
        <w:gridCol w:w="1413"/>
        <w:gridCol w:w="7794"/>
      </w:tblGrid>
      <w:tr w:rsidR="001366C0" w14:paraId="35EC938B" w14:textId="77777777" w:rsidTr="001366C0">
        <w:trPr>
          <w:trHeight w:val="612"/>
        </w:trPr>
        <w:tc>
          <w:tcPr>
            <w:tcW w:w="141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AB3B4F3" w14:textId="77777777" w:rsidR="001366C0" w:rsidRDefault="001366C0">
            <w:pPr>
              <w:jc w:val="center"/>
              <w:rPr>
                <w:rFonts w:ascii="Calibri" w:hAnsi="Calibri"/>
                <w:b/>
                <w:bCs/>
                <w:color w:val="000000"/>
                <w:szCs w:val="22"/>
              </w:rPr>
            </w:pPr>
            <w:r>
              <w:rPr>
                <w:b/>
                <w:bCs/>
                <w:color w:val="000000"/>
              </w:rPr>
              <w:t>kod zwolnienia</w:t>
            </w:r>
          </w:p>
        </w:tc>
        <w:tc>
          <w:tcPr>
            <w:tcW w:w="779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7B3185F2" w14:textId="77777777" w:rsidR="001366C0" w:rsidRDefault="001366C0">
            <w:pPr>
              <w:jc w:val="center"/>
              <w:rPr>
                <w:b/>
                <w:bCs/>
                <w:color w:val="000000"/>
              </w:rPr>
            </w:pPr>
            <w:r>
              <w:rPr>
                <w:b/>
                <w:bCs/>
                <w:color w:val="000000"/>
              </w:rPr>
              <w:t>ZWOLNIENIE</w:t>
            </w:r>
          </w:p>
        </w:tc>
      </w:tr>
      <w:tr w:rsidR="001366C0" w14:paraId="1F4FD4B6" w14:textId="77777777" w:rsidTr="001366C0">
        <w:trPr>
          <w:trHeight w:val="612"/>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FE5146F" w14:textId="77777777" w:rsidR="001366C0" w:rsidRDefault="001366C0">
            <w:pPr>
              <w:jc w:val="center"/>
              <w:rPr>
                <w:color w:val="000000"/>
              </w:rPr>
            </w:pPr>
            <w:r>
              <w:rPr>
                <w:color w:val="000000"/>
              </w:rPr>
              <w:t>50</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24DD778" w14:textId="77777777" w:rsidR="001366C0" w:rsidRDefault="001366C0">
            <w:pPr>
              <w:jc w:val="center"/>
              <w:rPr>
                <w:color w:val="000000"/>
              </w:rPr>
            </w:pPr>
            <w:r>
              <w:rPr>
                <w:color w:val="000000"/>
              </w:rPr>
              <w:t>zwrot</w:t>
            </w:r>
          </w:p>
        </w:tc>
      </w:tr>
      <w:tr w:rsidR="001366C0" w14:paraId="01C4BAC0"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4A013D8" w14:textId="77777777" w:rsidR="001366C0" w:rsidRDefault="001366C0">
            <w:pPr>
              <w:jc w:val="center"/>
              <w:rPr>
                <w:color w:val="000000"/>
              </w:rPr>
            </w:pPr>
            <w:r>
              <w:rPr>
                <w:color w:val="000000"/>
              </w:rPr>
              <w:t>51</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C263B7C" w14:textId="77777777" w:rsidR="001366C0" w:rsidRDefault="001366C0">
            <w:pPr>
              <w:jc w:val="center"/>
              <w:rPr>
                <w:color w:val="000000"/>
              </w:rPr>
            </w:pPr>
            <w:r>
              <w:rPr>
                <w:color w:val="000000"/>
              </w:rPr>
              <w:t>używane do statków powietrznych: benzyny lotnicze</w:t>
            </w:r>
          </w:p>
        </w:tc>
      </w:tr>
      <w:tr w:rsidR="001366C0" w14:paraId="27A91104"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33CFBCA" w14:textId="77777777" w:rsidR="001366C0" w:rsidRDefault="001366C0">
            <w:pPr>
              <w:jc w:val="center"/>
              <w:rPr>
                <w:color w:val="000000"/>
              </w:rPr>
            </w:pPr>
            <w:r>
              <w:rPr>
                <w:color w:val="000000"/>
              </w:rPr>
              <w:t>52</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5945C64" w14:textId="77777777" w:rsidR="001366C0" w:rsidRDefault="001366C0">
            <w:pPr>
              <w:jc w:val="center"/>
              <w:rPr>
                <w:color w:val="000000"/>
              </w:rPr>
            </w:pPr>
            <w:r>
              <w:rPr>
                <w:color w:val="000000"/>
              </w:rPr>
              <w:t>używane do statków powietrznych  paliwo typu benzyny do silników odrzutowych</w:t>
            </w:r>
          </w:p>
        </w:tc>
      </w:tr>
      <w:tr w:rsidR="001366C0" w14:paraId="7210996C"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BFE9222" w14:textId="77777777" w:rsidR="001366C0" w:rsidRDefault="001366C0">
            <w:pPr>
              <w:jc w:val="center"/>
              <w:rPr>
                <w:color w:val="000000"/>
              </w:rPr>
            </w:pPr>
            <w:r>
              <w:rPr>
                <w:color w:val="000000"/>
              </w:rPr>
              <w:t>53</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038E75D" w14:textId="77777777" w:rsidR="001366C0" w:rsidRDefault="001366C0">
            <w:pPr>
              <w:jc w:val="center"/>
              <w:rPr>
                <w:color w:val="000000"/>
              </w:rPr>
            </w:pPr>
            <w:r>
              <w:rPr>
                <w:color w:val="000000"/>
              </w:rPr>
              <w:t>używane do statków powietrznych paliwo do silników odrzutowych</w:t>
            </w:r>
          </w:p>
        </w:tc>
      </w:tr>
      <w:tr w:rsidR="001366C0" w14:paraId="504AE8FE" w14:textId="77777777" w:rsidTr="001366C0">
        <w:trPr>
          <w:trHeight w:val="9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1DABEBF" w14:textId="77777777" w:rsidR="001366C0" w:rsidRDefault="001366C0">
            <w:pPr>
              <w:jc w:val="center"/>
              <w:rPr>
                <w:color w:val="000000"/>
              </w:rPr>
            </w:pPr>
            <w:r>
              <w:rPr>
                <w:color w:val="000000"/>
              </w:rPr>
              <w:t>54</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FD45843" w14:textId="77777777" w:rsidR="001366C0" w:rsidRDefault="001366C0">
            <w:pPr>
              <w:jc w:val="center"/>
              <w:rPr>
                <w:color w:val="000000"/>
              </w:rPr>
            </w:pPr>
            <w:r>
              <w:rPr>
                <w:color w:val="000000"/>
              </w:rPr>
              <w:t>używane do statków powietrznych oleje smarowe do silników lotniczych oraz preparaty smarowe do silników lotniczych</w:t>
            </w:r>
          </w:p>
        </w:tc>
      </w:tr>
      <w:tr w:rsidR="001366C0" w14:paraId="77FC079A"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4D94345" w14:textId="77777777" w:rsidR="001366C0" w:rsidRDefault="001366C0">
            <w:pPr>
              <w:jc w:val="center"/>
              <w:rPr>
                <w:color w:val="000000"/>
              </w:rPr>
            </w:pPr>
            <w:r>
              <w:rPr>
                <w:color w:val="000000"/>
              </w:rPr>
              <w:t>55</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DF69697" w14:textId="77777777" w:rsidR="001366C0" w:rsidRDefault="001366C0">
            <w:pPr>
              <w:jc w:val="center"/>
              <w:rPr>
                <w:color w:val="000000"/>
              </w:rPr>
            </w:pPr>
            <w:r>
              <w:rPr>
                <w:color w:val="000000"/>
              </w:rPr>
              <w:t>wyroby energetyczne używane do celów żeglugi, włączając rejsy rybackie</w:t>
            </w:r>
          </w:p>
        </w:tc>
      </w:tr>
      <w:tr w:rsidR="001366C0" w14:paraId="47FC3314"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ABC9CC1" w14:textId="77777777" w:rsidR="001366C0" w:rsidRDefault="001366C0">
            <w:pPr>
              <w:jc w:val="center"/>
              <w:rPr>
                <w:color w:val="000000"/>
              </w:rPr>
            </w:pPr>
            <w:r>
              <w:rPr>
                <w:color w:val="000000"/>
              </w:rPr>
              <w:t>56</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0D64AB0" w14:textId="77777777" w:rsidR="001366C0" w:rsidRDefault="001366C0">
            <w:pPr>
              <w:jc w:val="center"/>
              <w:rPr>
                <w:color w:val="000000"/>
              </w:rPr>
            </w:pPr>
            <w:r>
              <w:rPr>
                <w:color w:val="000000"/>
              </w:rPr>
              <w:t>używane do celów opałowych, pozostałe węglowodory gazowe</w:t>
            </w:r>
          </w:p>
        </w:tc>
      </w:tr>
      <w:tr w:rsidR="001366C0" w14:paraId="6E87AD8B"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1406ABF" w14:textId="77777777" w:rsidR="001366C0" w:rsidRDefault="001366C0">
            <w:pPr>
              <w:jc w:val="center"/>
              <w:rPr>
                <w:color w:val="000000"/>
              </w:rPr>
            </w:pPr>
            <w:r>
              <w:rPr>
                <w:color w:val="000000"/>
              </w:rPr>
              <w:t>57</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F4BEB1F" w14:textId="77777777" w:rsidR="001366C0" w:rsidRDefault="001366C0">
            <w:pPr>
              <w:jc w:val="center"/>
              <w:rPr>
                <w:color w:val="000000"/>
              </w:rPr>
            </w:pPr>
            <w:r>
              <w:rPr>
                <w:color w:val="000000"/>
              </w:rPr>
              <w:t>wyroby energetyczne używane do celów opałowych  do przewozu towarów i pasażerów koleją</w:t>
            </w:r>
          </w:p>
        </w:tc>
      </w:tr>
      <w:tr w:rsidR="001366C0" w14:paraId="12A19E76" w14:textId="77777777" w:rsidTr="001366C0">
        <w:trPr>
          <w:trHeight w:val="9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619B0EB" w14:textId="77777777" w:rsidR="001366C0" w:rsidRDefault="001366C0">
            <w:pPr>
              <w:jc w:val="center"/>
              <w:rPr>
                <w:color w:val="000000"/>
              </w:rPr>
            </w:pPr>
            <w:r>
              <w:rPr>
                <w:color w:val="000000"/>
              </w:rPr>
              <w:t>58</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2A5184B" w14:textId="77777777" w:rsidR="001366C0" w:rsidRDefault="001366C0">
            <w:pPr>
              <w:jc w:val="center"/>
              <w:rPr>
                <w:color w:val="000000"/>
              </w:rPr>
            </w:pPr>
            <w:r>
              <w:rPr>
                <w:color w:val="000000"/>
              </w:rPr>
              <w:t>wyroby energetyczne o kodzie używane do celów opałowych  do łącznego wytwarzania ciepła i energii elektrycznej</w:t>
            </w:r>
          </w:p>
        </w:tc>
      </w:tr>
      <w:tr w:rsidR="001366C0" w14:paraId="7B3C9BBA" w14:textId="77777777" w:rsidTr="001366C0">
        <w:trPr>
          <w:trHeight w:val="9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D48C499" w14:textId="77777777" w:rsidR="001366C0" w:rsidRDefault="001366C0">
            <w:pPr>
              <w:jc w:val="center"/>
              <w:rPr>
                <w:color w:val="000000"/>
              </w:rPr>
            </w:pPr>
            <w:r>
              <w:rPr>
                <w:color w:val="000000"/>
              </w:rPr>
              <w:t>59</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BAB071C" w14:textId="77777777" w:rsidR="001366C0" w:rsidRDefault="001366C0">
            <w:pPr>
              <w:jc w:val="center"/>
              <w:rPr>
                <w:color w:val="000000"/>
              </w:rPr>
            </w:pPr>
            <w:r>
              <w:rPr>
                <w:color w:val="000000"/>
              </w:rPr>
              <w:t>wyroby energetyczne używane do celów opałowych  w pracach rolniczych, ogrodniczych, w hodowli ryb oraz w leśnictwie</w:t>
            </w:r>
          </w:p>
        </w:tc>
      </w:tr>
      <w:tr w:rsidR="001366C0" w14:paraId="7F9A234D" w14:textId="77777777" w:rsidTr="001366C0">
        <w:trPr>
          <w:trHeight w:val="9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F2F379D" w14:textId="77777777" w:rsidR="001366C0" w:rsidRDefault="001366C0">
            <w:pPr>
              <w:jc w:val="center"/>
              <w:rPr>
                <w:color w:val="000000"/>
              </w:rPr>
            </w:pPr>
            <w:r>
              <w:rPr>
                <w:color w:val="000000"/>
              </w:rPr>
              <w:lastRenderedPageBreak/>
              <w:t>60</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175646B" w14:textId="77777777" w:rsidR="001366C0" w:rsidRDefault="001366C0">
            <w:pPr>
              <w:jc w:val="center"/>
              <w:rPr>
                <w:color w:val="000000"/>
              </w:rPr>
            </w:pPr>
            <w:r>
              <w:rPr>
                <w:color w:val="000000"/>
              </w:rPr>
              <w:t>wyroby energetyczne używane do celów opałowych  w procesach mineralogicznych, elektrolitycznych i metalurgicznych oraz do redukcji chemicznej</w:t>
            </w:r>
          </w:p>
        </w:tc>
      </w:tr>
      <w:tr w:rsidR="001366C0" w14:paraId="18BE3883" w14:textId="77777777" w:rsidTr="001366C0">
        <w:trPr>
          <w:trHeight w:val="1159"/>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7493749" w14:textId="77777777" w:rsidR="001366C0" w:rsidRDefault="001366C0">
            <w:pPr>
              <w:jc w:val="center"/>
              <w:rPr>
                <w:color w:val="000000"/>
              </w:rPr>
            </w:pPr>
            <w:r>
              <w:rPr>
                <w:color w:val="000000"/>
              </w:rPr>
              <w:t>61</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EDABE2B" w14:textId="77777777" w:rsidR="001366C0" w:rsidRDefault="001366C0">
            <w:pPr>
              <w:jc w:val="center"/>
              <w:rPr>
                <w:color w:val="000000"/>
              </w:rPr>
            </w:pPr>
            <w:r>
              <w:rPr>
                <w:color w:val="000000"/>
              </w:rPr>
              <w:t>wyroby energetyczne używane do celów opałowych  przez zakład energochłonny, w którym wprowadzony został w życie system prowadzący do osiągania celów dotyczących ochrony środowiska lub do podwyższenia efektywności energetycznej</w:t>
            </w:r>
          </w:p>
        </w:tc>
      </w:tr>
      <w:tr w:rsidR="001366C0" w14:paraId="6386AF62" w14:textId="77777777" w:rsidTr="001366C0">
        <w:trPr>
          <w:trHeight w:val="9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48AB89B" w14:textId="77777777" w:rsidR="001366C0" w:rsidRDefault="001366C0">
            <w:pPr>
              <w:jc w:val="center"/>
              <w:rPr>
                <w:color w:val="000000"/>
              </w:rPr>
            </w:pPr>
            <w:r>
              <w:rPr>
                <w:color w:val="000000"/>
              </w:rPr>
              <w:t>62</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8D8E2EE" w14:textId="77777777" w:rsidR="001366C0" w:rsidRDefault="001366C0">
            <w:pPr>
              <w:jc w:val="center"/>
              <w:rPr>
                <w:color w:val="000000"/>
              </w:rPr>
            </w:pPr>
            <w:r>
              <w:rPr>
                <w:color w:val="000000"/>
              </w:rPr>
              <w:t>używane do napędu stacjonarnych urządzeń w procesie łącznego wytwarzania ciepła i energii elektrycznej pozostałe węglowodory gazowe</w:t>
            </w:r>
          </w:p>
        </w:tc>
      </w:tr>
      <w:tr w:rsidR="001366C0" w14:paraId="78E8E955" w14:textId="77777777" w:rsidTr="001366C0">
        <w:trPr>
          <w:trHeight w:val="9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1032429" w14:textId="77777777" w:rsidR="001366C0" w:rsidRDefault="001366C0">
            <w:pPr>
              <w:jc w:val="center"/>
              <w:rPr>
                <w:color w:val="000000"/>
              </w:rPr>
            </w:pPr>
            <w:r>
              <w:rPr>
                <w:color w:val="000000"/>
              </w:rPr>
              <w:t>63</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08EFF67" w14:textId="77777777" w:rsidR="001366C0" w:rsidRDefault="001366C0">
            <w:pPr>
              <w:jc w:val="center"/>
              <w:rPr>
                <w:color w:val="000000"/>
              </w:rPr>
            </w:pPr>
            <w:r>
              <w:rPr>
                <w:color w:val="000000"/>
              </w:rPr>
              <w:t>olej opałowy, inny niż określony w art. 90ust. 1pkt 1, wykorzystywany do prowadzenia prób zdawczych u producentów silników dla morskich jednostek pływających</w:t>
            </w:r>
          </w:p>
        </w:tc>
      </w:tr>
      <w:tr w:rsidR="001366C0" w14:paraId="7D1610D9"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A4C56B2" w14:textId="77777777" w:rsidR="001366C0" w:rsidRDefault="001366C0">
            <w:pPr>
              <w:jc w:val="center"/>
              <w:rPr>
                <w:color w:val="000000"/>
              </w:rPr>
            </w:pPr>
            <w:r>
              <w:rPr>
                <w:color w:val="000000"/>
              </w:rPr>
              <w:t>64</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DA6A508" w14:textId="77777777" w:rsidR="001366C0" w:rsidRDefault="001366C0">
            <w:pPr>
              <w:jc w:val="center"/>
              <w:rPr>
                <w:color w:val="000000"/>
              </w:rPr>
            </w:pPr>
            <w:r>
              <w:rPr>
                <w:color w:val="000000"/>
              </w:rPr>
              <w:t>wyroby energetyczne zużywane w procesie produkcji energii elektrycznej</w:t>
            </w:r>
          </w:p>
        </w:tc>
      </w:tr>
      <w:tr w:rsidR="001366C0" w14:paraId="33D8FFB0" w14:textId="77777777" w:rsidTr="001366C0">
        <w:trPr>
          <w:trHeight w:val="24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291593B" w14:textId="77777777" w:rsidR="001366C0" w:rsidRDefault="001366C0">
            <w:pPr>
              <w:jc w:val="center"/>
              <w:rPr>
                <w:color w:val="000000"/>
              </w:rPr>
            </w:pPr>
            <w:r>
              <w:rPr>
                <w:color w:val="000000"/>
              </w:rPr>
              <w:t>65</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D1904C7" w14:textId="77777777" w:rsidR="001366C0" w:rsidRDefault="001366C0">
            <w:pPr>
              <w:jc w:val="center"/>
              <w:rPr>
                <w:color w:val="000000"/>
              </w:rPr>
            </w:pPr>
            <w:r>
              <w:rPr>
                <w:color w:val="000000"/>
              </w:rPr>
              <w:t>alkohol etylowy skażony środkami skażającymi, określonymi przez ministra właściwego do spraw finansów publicznych spośród środków dopuszczonych do skażania alkoholu etylowego na podstawie przepisów wydanych na podstawie ustawy z dnia 2marca 2001r. o wyrobie alkoholu etylowego oraz wytwarzaniu wyrobów tytoniowych i wykorzystywany do produkcji produktów nieprzeznaczonych do spożycia przez ludzi</w:t>
            </w:r>
          </w:p>
        </w:tc>
      </w:tr>
      <w:tr w:rsidR="001366C0" w14:paraId="7A77C477"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6D5E206" w14:textId="77777777" w:rsidR="001366C0" w:rsidRDefault="001366C0">
            <w:pPr>
              <w:jc w:val="center"/>
              <w:rPr>
                <w:color w:val="000000"/>
              </w:rPr>
            </w:pPr>
            <w:r>
              <w:rPr>
                <w:color w:val="000000"/>
              </w:rPr>
              <w:t>66</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64CC6E9" w14:textId="77777777" w:rsidR="001366C0" w:rsidRDefault="001366C0">
            <w:pPr>
              <w:jc w:val="center"/>
              <w:rPr>
                <w:color w:val="000000"/>
              </w:rPr>
            </w:pPr>
            <w:r>
              <w:rPr>
                <w:color w:val="000000"/>
              </w:rPr>
              <w:t>napoje alkoholowe używane do produkcji octu objętego pozycją</w:t>
            </w:r>
          </w:p>
        </w:tc>
      </w:tr>
      <w:tr w:rsidR="001366C0" w14:paraId="2FFD1273"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FB8F1C1" w14:textId="77777777" w:rsidR="001366C0" w:rsidRDefault="001366C0">
            <w:pPr>
              <w:jc w:val="center"/>
              <w:rPr>
                <w:color w:val="000000"/>
              </w:rPr>
            </w:pPr>
            <w:r>
              <w:rPr>
                <w:color w:val="000000"/>
              </w:rPr>
              <w:t>67</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51F61F0" w14:textId="77777777" w:rsidR="001366C0" w:rsidRDefault="001366C0">
            <w:pPr>
              <w:jc w:val="center"/>
              <w:rPr>
                <w:color w:val="000000"/>
              </w:rPr>
            </w:pPr>
            <w:r>
              <w:rPr>
                <w:color w:val="000000"/>
              </w:rPr>
              <w:t>napoje alkoholowe używane do produkcji produktów leczniczych, o których mowa w art. 30ust. 9pkt 4</w:t>
            </w:r>
          </w:p>
        </w:tc>
      </w:tr>
      <w:tr w:rsidR="001366C0" w14:paraId="1F6F75B4" w14:textId="77777777" w:rsidTr="001366C0">
        <w:trPr>
          <w:trHeight w:val="9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AB98C96" w14:textId="77777777" w:rsidR="001366C0" w:rsidRDefault="001366C0">
            <w:pPr>
              <w:jc w:val="center"/>
              <w:rPr>
                <w:color w:val="000000"/>
              </w:rPr>
            </w:pPr>
            <w:r>
              <w:rPr>
                <w:color w:val="000000"/>
              </w:rPr>
              <w:t>68</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B5322EB" w14:textId="77777777" w:rsidR="001366C0" w:rsidRDefault="001366C0">
            <w:pPr>
              <w:jc w:val="center"/>
              <w:rPr>
                <w:color w:val="000000"/>
              </w:rPr>
            </w:pPr>
            <w:r>
              <w:rPr>
                <w:color w:val="000000"/>
              </w:rPr>
              <w:t>napoje alkoholowe używane do produkcji olejków eterycznych, mieszanin substancji zapachowych, o których mowa w art. 30ust. 9pkt 5</w:t>
            </w:r>
          </w:p>
        </w:tc>
      </w:tr>
      <w:tr w:rsidR="001366C0" w14:paraId="325A600B" w14:textId="77777777" w:rsidTr="001366C0">
        <w:trPr>
          <w:trHeight w:val="30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2033630" w14:textId="77777777" w:rsidR="001366C0" w:rsidRDefault="001366C0">
            <w:pPr>
              <w:jc w:val="center"/>
              <w:rPr>
                <w:color w:val="000000"/>
              </w:rPr>
            </w:pPr>
            <w:r>
              <w:rPr>
                <w:color w:val="000000"/>
              </w:rPr>
              <w:lastRenderedPageBreak/>
              <w:t>69</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04280F8" w14:textId="77777777" w:rsidR="001366C0" w:rsidRDefault="001366C0">
            <w:pPr>
              <w:jc w:val="center"/>
              <w:rPr>
                <w:color w:val="000000"/>
              </w:rPr>
            </w:pPr>
            <w:r>
              <w:rPr>
                <w:color w:val="000000"/>
              </w:rPr>
              <w:t>napoje alkoholowe używane bezpośrednio do wytwarzania artykułów spożywczych - rozlewanych lub innych, lub jako składnik do półproduktów służących do wytwarzania artykułów spożywczych - rozlewanych lub innych, pod warunkiem że w każdym przypadku zawartość alkoholu etylowego w tych artykułach spożywczych nie przekracza 8,5 litra alkoholu etylowego 100% vol. na 100kg produktu dla wyrobów czekoladowych i 5 litrów alkoholu etylowego 100% vol. na 100kg produktu dla wszystkich innych wyrobów</w:t>
            </w:r>
          </w:p>
        </w:tc>
      </w:tr>
      <w:tr w:rsidR="001366C0" w14:paraId="4F377624"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0235771" w14:textId="77777777" w:rsidR="001366C0" w:rsidRDefault="001366C0">
            <w:pPr>
              <w:jc w:val="center"/>
              <w:rPr>
                <w:color w:val="000000"/>
              </w:rPr>
            </w:pPr>
            <w:r>
              <w:rPr>
                <w:color w:val="000000"/>
              </w:rPr>
              <w:t>70</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6DE74E5" w14:textId="77777777" w:rsidR="001366C0" w:rsidRDefault="001366C0">
            <w:pPr>
              <w:jc w:val="center"/>
              <w:rPr>
                <w:color w:val="000000"/>
              </w:rPr>
            </w:pPr>
            <w:r>
              <w:rPr>
                <w:color w:val="000000"/>
              </w:rPr>
              <w:t>nafta przeznaczona do celów oświetleniowych, kosmetycznych lub jako zmywacz antykorozyjny</w:t>
            </w:r>
          </w:p>
        </w:tc>
      </w:tr>
      <w:tr w:rsidR="001366C0" w14:paraId="4379FA7E" w14:textId="77777777" w:rsidTr="001366C0">
        <w:trPr>
          <w:trHeight w:val="9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DBC3426" w14:textId="77777777" w:rsidR="001366C0" w:rsidRDefault="001366C0">
            <w:pPr>
              <w:jc w:val="center"/>
              <w:rPr>
                <w:color w:val="000000"/>
              </w:rPr>
            </w:pPr>
            <w:r>
              <w:rPr>
                <w:color w:val="000000"/>
              </w:rPr>
              <w:t>71</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8294CF3" w14:textId="77777777" w:rsidR="001366C0" w:rsidRDefault="001366C0">
            <w:pPr>
              <w:jc w:val="center"/>
              <w:rPr>
                <w:color w:val="000000"/>
              </w:rPr>
            </w:pPr>
            <w:r>
              <w:rPr>
                <w:color w:val="000000"/>
              </w:rPr>
              <w:t>olej opałowy inny niż określony w art. 90ust. 1pkt 1ustawy, wykorzystywany do produkcji energii elektrycznej i ciepła w skojarzeniu</w:t>
            </w:r>
          </w:p>
        </w:tc>
      </w:tr>
      <w:tr w:rsidR="001366C0" w14:paraId="084E5390" w14:textId="77777777" w:rsidTr="001366C0">
        <w:trPr>
          <w:trHeight w:val="9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98B830C" w14:textId="77777777" w:rsidR="001366C0" w:rsidRDefault="001366C0">
            <w:pPr>
              <w:jc w:val="center"/>
              <w:rPr>
                <w:color w:val="000000"/>
              </w:rPr>
            </w:pPr>
            <w:r>
              <w:rPr>
                <w:color w:val="000000"/>
              </w:rPr>
              <w:t>72</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82F43F1" w14:textId="77777777" w:rsidR="001366C0" w:rsidRDefault="001366C0">
            <w:pPr>
              <w:jc w:val="center"/>
              <w:rPr>
                <w:color w:val="000000"/>
              </w:rPr>
            </w:pPr>
            <w:r>
              <w:rPr>
                <w:color w:val="000000"/>
              </w:rPr>
              <w:t>olej opałowy inny niż określony w art. 90ust. 1pkt 1ustawy, wykorzystywany w pracach rolnych, ogrodniczych, szklarniowych oraz leśnych</w:t>
            </w:r>
          </w:p>
        </w:tc>
      </w:tr>
      <w:tr w:rsidR="001366C0" w14:paraId="5CF0818B" w14:textId="77777777" w:rsidTr="001366C0">
        <w:trPr>
          <w:trHeight w:val="18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FE87B14" w14:textId="77777777" w:rsidR="001366C0" w:rsidRDefault="001366C0">
            <w:pPr>
              <w:jc w:val="center"/>
              <w:rPr>
                <w:color w:val="000000"/>
              </w:rPr>
            </w:pPr>
            <w:r>
              <w:rPr>
                <w:color w:val="000000"/>
              </w:rPr>
              <w:t>73</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4C677D8" w14:textId="77777777" w:rsidR="001366C0" w:rsidRDefault="001366C0">
            <w:pPr>
              <w:jc w:val="center"/>
              <w:rPr>
                <w:color w:val="000000"/>
              </w:rPr>
            </w:pPr>
            <w:r>
              <w:rPr>
                <w:color w:val="000000"/>
              </w:rPr>
              <w:t>oleje smarowe oraz preparaty smarowe przeznaczone do wykorzystania do celów innych niż napędowe lub opałowe albo jako dodatki lub domieszki do paliw silnikowych, albo jako oleje smarowe do silników albo do produkcji paliw silnikowych, olejów opałowych, dodatków lub domieszek do paliw silnikowych lub olejów smarowych do silników</w:t>
            </w:r>
          </w:p>
        </w:tc>
      </w:tr>
      <w:tr w:rsidR="001366C0" w14:paraId="31B5BAAC" w14:textId="77777777" w:rsidTr="001366C0">
        <w:trPr>
          <w:trHeight w:val="9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1A696CD" w14:textId="77777777" w:rsidR="001366C0" w:rsidRDefault="001366C0">
            <w:pPr>
              <w:jc w:val="center"/>
              <w:rPr>
                <w:color w:val="000000"/>
              </w:rPr>
            </w:pPr>
            <w:r>
              <w:rPr>
                <w:color w:val="000000"/>
              </w:rPr>
              <w:t>74</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EF40021" w14:textId="77777777" w:rsidR="001366C0" w:rsidRDefault="001366C0">
            <w:pPr>
              <w:jc w:val="center"/>
              <w:rPr>
                <w:color w:val="000000"/>
              </w:rPr>
            </w:pPr>
            <w:r>
              <w:rPr>
                <w:color w:val="000000"/>
              </w:rPr>
              <w:t>biokomponenty przeznaczone do paliw ciekłych lub biopaliw ciekłych</w:t>
            </w:r>
          </w:p>
        </w:tc>
      </w:tr>
      <w:tr w:rsidR="001366C0" w14:paraId="5270184E"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3C7134E" w14:textId="77777777" w:rsidR="001366C0" w:rsidRDefault="001366C0">
            <w:pPr>
              <w:jc w:val="center"/>
              <w:rPr>
                <w:color w:val="000000"/>
              </w:rPr>
            </w:pPr>
            <w:r>
              <w:rPr>
                <w:color w:val="000000"/>
              </w:rPr>
              <w:t>75</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73C615E" w14:textId="77777777" w:rsidR="001366C0" w:rsidRDefault="001366C0">
            <w:pPr>
              <w:jc w:val="center"/>
              <w:rPr>
                <w:color w:val="000000"/>
              </w:rPr>
            </w:pPr>
            <w:r>
              <w:rPr>
                <w:color w:val="000000"/>
              </w:rPr>
              <w:t>napoje alkoholowe używane jako próbki do analiz, niezbędnych prób produkcyjnych lub celów naukowych</w:t>
            </w:r>
          </w:p>
        </w:tc>
      </w:tr>
      <w:tr w:rsidR="001366C0" w14:paraId="77C44C93" w14:textId="77777777" w:rsidTr="001366C0">
        <w:trPr>
          <w:trHeight w:val="3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1615B47" w14:textId="77777777" w:rsidR="001366C0" w:rsidRDefault="001366C0">
            <w:pPr>
              <w:jc w:val="center"/>
              <w:rPr>
                <w:color w:val="000000"/>
              </w:rPr>
            </w:pPr>
            <w:r>
              <w:rPr>
                <w:color w:val="000000"/>
              </w:rPr>
              <w:t>76</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EF77EB1" w14:textId="77777777" w:rsidR="001366C0" w:rsidRDefault="001366C0">
            <w:pPr>
              <w:jc w:val="center"/>
              <w:rPr>
                <w:color w:val="000000"/>
              </w:rPr>
            </w:pPr>
            <w:r>
              <w:rPr>
                <w:color w:val="000000"/>
              </w:rPr>
              <w:t>napoje alkoholowe używane do badań naukowych</w:t>
            </w:r>
          </w:p>
        </w:tc>
      </w:tr>
      <w:tr w:rsidR="001366C0" w14:paraId="2669B232" w14:textId="77777777" w:rsidTr="001366C0">
        <w:trPr>
          <w:trHeight w:val="6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0BAA268" w14:textId="77777777" w:rsidR="001366C0" w:rsidRDefault="001366C0">
            <w:pPr>
              <w:jc w:val="center"/>
              <w:rPr>
                <w:color w:val="000000"/>
              </w:rPr>
            </w:pPr>
            <w:r>
              <w:rPr>
                <w:color w:val="000000"/>
              </w:rPr>
              <w:t>77</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2F54520" w14:textId="77777777" w:rsidR="001366C0" w:rsidRDefault="001366C0">
            <w:pPr>
              <w:jc w:val="center"/>
              <w:rPr>
                <w:color w:val="000000"/>
              </w:rPr>
            </w:pPr>
            <w:r>
              <w:rPr>
                <w:color w:val="000000"/>
              </w:rPr>
              <w:t>napoje alkoholowe używane do procesów produkcyjnych, pod warunkiem że produkt końcowy nie zawiera alkoholu</w:t>
            </w:r>
          </w:p>
        </w:tc>
      </w:tr>
      <w:tr w:rsidR="001366C0" w14:paraId="68E1E85D" w14:textId="77777777" w:rsidTr="001366C0">
        <w:trPr>
          <w:trHeight w:val="15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FE5EC46" w14:textId="77777777" w:rsidR="001366C0" w:rsidRDefault="001366C0">
            <w:pPr>
              <w:jc w:val="center"/>
              <w:rPr>
                <w:color w:val="000000"/>
              </w:rPr>
            </w:pPr>
            <w:r>
              <w:rPr>
                <w:color w:val="000000"/>
              </w:rPr>
              <w:t>78</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2A61789" w14:textId="77777777" w:rsidR="001366C0" w:rsidRDefault="001366C0">
            <w:pPr>
              <w:jc w:val="center"/>
              <w:rPr>
                <w:color w:val="000000"/>
              </w:rPr>
            </w:pPr>
            <w:r>
              <w:rPr>
                <w:color w:val="000000"/>
              </w:rPr>
              <w:t>alkohol etylowy używany do celów medycznych przez podmioty lecznicze, o których mowa w ustawie z dnia 15 kwietnia 2011r. o działalności leczniczej, stosowany wyłącznie do wytwarzania leków recepturowych w aptekach</w:t>
            </w:r>
          </w:p>
        </w:tc>
      </w:tr>
      <w:tr w:rsidR="001366C0" w14:paraId="76E12AF3" w14:textId="77777777" w:rsidTr="001366C0">
        <w:trPr>
          <w:trHeight w:val="18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D9C32E5" w14:textId="77777777" w:rsidR="001366C0" w:rsidRDefault="001366C0">
            <w:pPr>
              <w:jc w:val="center"/>
              <w:rPr>
                <w:color w:val="000000"/>
              </w:rPr>
            </w:pPr>
            <w:r>
              <w:rPr>
                <w:color w:val="000000"/>
              </w:rPr>
              <w:lastRenderedPageBreak/>
              <w:t>79</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C593F61" w14:textId="77777777" w:rsidR="001366C0" w:rsidRDefault="001366C0">
            <w:pPr>
              <w:jc w:val="center"/>
              <w:rPr>
                <w:color w:val="000000"/>
              </w:rPr>
            </w:pPr>
            <w:r>
              <w:rPr>
                <w:color w:val="000000"/>
              </w:rPr>
              <w:t>alkohol etylowy używany do celów medycznych przez podmioty lecznicze, o których mowa w ustawie z dnia 15 kwietnia 2011r. o działalności leczniczej  zwane dalej  stosowany wyłącznie przy czynnościach leczniczych lub do zabiegów dezynfekcyjnych powierzchni i przedmiotów mających bezpośredni kontakt z pacjentem</w:t>
            </w:r>
          </w:p>
        </w:tc>
      </w:tr>
      <w:tr w:rsidR="001366C0" w14:paraId="2FE5D097" w14:textId="77777777" w:rsidTr="001366C0">
        <w:trPr>
          <w:trHeight w:val="15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739ADC1" w14:textId="77777777" w:rsidR="001366C0" w:rsidRDefault="001366C0">
            <w:pPr>
              <w:jc w:val="center"/>
              <w:rPr>
                <w:color w:val="000000"/>
              </w:rPr>
            </w:pPr>
            <w:r>
              <w:rPr>
                <w:color w:val="000000"/>
              </w:rPr>
              <w:t>80</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ACB9A28" w14:textId="77777777" w:rsidR="001366C0" w:rsidRDefault="001366C0">
            <w:pPr>
              <w:jc w:val="center"/>
              <w:rPr>
                <w:color w:val="000000"/>
              </w:rPr>
            </w:pPr>
            <w:r>
              <w:rPr>
                <w:color w:val="000000"/>
              </w:rPr>
              <w:t>papierosy w opakowaniach zawierających nie więcej niż 30sztuk dostarczane na pokłady samolotów, statków oraz promów morskich, przeznaczone do rozdania lub sprzedania do bezpośredniej konsumpcji przez podróżnych lub załogę podczas trwania podróży w rejsach międzynarodowych</w:t>
            </w:r>
          </w:p>
        </w:tc>
      </w:tr>
      <w:tr w:rsidR="001366C0" w14:paraId="1DCF684A" w14:textId="77777777" w:rsidTr="001366C0">
        <w:trPr>
          <w:trHeight w:val="15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E800574" w14:textId="77777777" w:rsidR="001366C0" w:rsidRDefault="001366C0">
            <w:pPr>
              <w:jc w:val="center"/>
              <w:rPr>
                <w:color w:val="000000"/>
              </w:rPr>
            </w:pPr>
            <w:r>
              <w:rPr>
                <w:color w:val="000000"/>
              </w:rPr>
              <w:t>81</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05DE964" w14:textId="77777777" w:rsidR="001366C0" w:rsidRDefault="001366C0">
            <w:pPr>
              <w:jc w:val="center"/>
              <w:rPr>
                <w:color w:val="000000"/>
              </w:rPr>
            </w:pPr>
            <w:r>
              <w:rPr>
                <w:color w:val="000000"/>
              </w:rPr>
              <w:t>tytoń do palenia w opakowaniach nie większych niż 40g dostarczane na pokłady samolotów, statków oraz promów morskich, przeznaczone do rozdania lub sprzedania do bezpośredniej konsumpcji przez podróżnych lub załogę podczas trwania podróży w rejsach międzynarodowych</w:t>
            </w:r>
          </w:p>
        </w:tc>
      </w:tr>
      <w:tr w:rsidR="001366C0" w14:paraId="4CC64858" w14:textId="77777777" w:rsidTr="001366C0">
        <w:trPr>
          <w:trHeight w:val="15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8E092E2" w14:textId="77777777" w:rsidR="001366C0" w:rsidRDefault="001366C0">
            <w:pPr>
              <w:jc w:val="center"/>
              <w:rPr>
                <w:color w:val="000000"/>
              </w:rPr>
            </w:pPr>
            <w:r>
              <w:rPr>
                <w:color w:val="000000"/>
              </w:rPr>
              <w:t>82</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A6FC431" w14:textId="77777777" w:rsidR="001366C0" w:rsidRDefault="001366C0">
            <w:pPr>
              <w:jc w:val="center"/>
              <w:rPr>
                <w:color w:val="000000"/>
              </w:rPr>
            </w:pPr>
            <w:r>
              <w:rPr>
                <w:color w:val="000000"/>
              </w:rPr>
              <w:t>piwo w opakowaniach nie większych niż 0,5 l dostarczane na pokłady samolotów, statków oraz promów morskich, przeznaczone do rozdania lub sprzedania do bezpośredniej konsumpcji przez podróżnych lub załogę podczas trwania podróży w rejsach międzynarodowych</w:t>
            </w:r>
          </w:p>
        </w:tc>
      </w:tr>
      <w:tr w:rsidR="001366C0" w14:paraId="4212D8AC" w14:textId="77777777" w:rsidTr="001366C0">
        <w:trPr>
          <w:trHeight w:val="21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DD228D0" w14:textId="77777777" w:rsidR="001366C0" w:rsidRDefault="001366C0">
            <w:pPr>
              <w:jc w:val="center"/>
              <w:rPr>
                <w:color w:val="000000"/>
              </w:rPr>
            </w:pPr>
            <w:r>
              <w:rPr>
                <w:color w:val="000000"/>
              </w:rPr>
              <w:t>83</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274B364" w14:textId="77777777" w:rsidR="001366C0" w:rsidRDefault="001366C0">
            <w:pPr>
              <w:jc w:val="center"/>
              <w:rPr>
                <w:color w:val="000000"/>
              </w:rPr>
            </w:pPr>
            <w:r>
              <w:rPr>
                <w:color w:val="000000"/>
              </w:rPr>
              <w:t>piwo w opakowaniach o pojemności większej niż 0,5 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1366C0" w14:paraId="65E35946" w14:textId="77777777" w:rsidTr="001366C0">
        <w:trPr>
          <w:trHeight w:val="15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80F140D" w14:textId="77777777" w:rsidR="001366C0" w:rsidRDefault="001366C0">
            <w:pPr>
              <w:jc w:val="center"/>
              <w:rPr>
                <w:color w:val="000000"/>
              </w:rPr>
            </w:pPr>
            <w:r>
              <w:rPr>
                <w:color w:val="000000"/>
              </w:rPr>
              <w:t>84</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5812133" w14:textId="77777777" w:rsidR="001366C0" w:rsidRDefault="001366C0">
            <w:pPr>
              <w:jc w:val="center"/>
              <w:rPr>
                <w:color w:val="000000"/>
              </w:rPr>
            </w:pPr>
            <w:r>
              <w:rPr>
                <w:color w:val="000000"/>
              </w:rPr>
              <w:t>alkohol etylowy w opakowaniach o pojemności nie większej niż 50ml dostarczany na pokłady samolotów, statków oraz promów morskich, przeznaczone do rozdania lub sprzedania do bezpośredniej konsumpcji przez podróżnych lub załogę podczas trwania podróży w rejsach międzynarodowych</w:t>
            </w:r>
          </w:p>
        </w:tc>
      </w:tr>
      <w:tr w:rsidR="001366C0" w14:paraId="45D7882D" w14:textId="77777777" w:rsidTr="001366C0">
        <w:trPr>
          <w:trHeight w:val="21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DE4B1A9" w14:textId="77777777" w:rsidR="001366C0" w:rsidRDefault="001366C0">
            <w:pPr>
              <w:jc w:val="center"/>
              <w:rPr>
                <w:color w:val="000000"/>
              </w:rPr>
            </w:pPr>
            <w:r>
              <w:rPr>
                <w:color w:val="000000"/>
              </w:rPr>
              <w:lastRenderedPageBreak/>
              <w:t>85</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9809B6E" w14:textId="77777777" w:rsidR="001366C0" w:rsidRDefault="001366C0">
            <w:pPr>
              <w:jc w:val="center"/>
              <w:rPr>
                <w:color w:val="000000"/>
              </w:rPr>
            </w:pPr>
            <w:r>
              <w:rPr>
                <w:color w:val="000000"/>
              </w:rPr>
              <w:t>alkohol etylowy w opakowaniach o pojemności większej niż 50ml, dostarczany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1366C0" w14:paraId="313AEE39" w14:textId="77777777" w:rsidTr="001366C0">
        <w:trPr>
          <w:trHeight w:val="21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8900F8B" w14:textId="77777777" w:rsidR="001366C0" w:rsidRDefault="001366C0">
            <w:pPr>
              <w:jc w:val="center"/>
              <w:rPr>
                <w:color w:val="000000"/>
              </w:rPr>
            </w:pPr>
            <w:r>
              <w:rPr>
                <w:color w:val="000000"/>
              </w:rPr>
              <w:t>86</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9B14899" w14:textId="77777777" w:rsidR="001366C0" w:rsidRDefault="001366C0">
            <w:pPr>
              <w:jc w:val="center"/>
              <w:rPr>
                <w:color w:val="000000"/>
              </w:rPr>
            </w:pPr>
            <w:r>
              <w:rPr>
                <w:color w:val="000000"/>
              </w:rPr>
              <w:t>produkty pośrednie w opakowaniach o pojemności większej niż 50ml,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1366C0" w14:paraId="089F4578" w14:textId="77777777" w:rsidTr="001366C0">
        <w:trPr>
          <w:trHeight w:val="18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CD1D5FA" w14:textId="77777777" w:rsidR="001366C0" w:rsidRDefault="001366C0">
            <w:pPr>
              <w:jc w:val="center"/>
              <w:rPr>
                <w:color w:val="000000"/>
              </w:rPr>
            </w:pPr>
            <w:r>
              <w:rPr>
                <w:color w:val="000000"/>
              </w:rPr>
              <w:t>87</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90AA66B" w14:textId="77777777" w:rsidR="001366C0" w:rsidRDefault="001366C0">
            <w:pPr>
              <w:jc w:val="center"/>
              <w:rPr>
                <w:color w:val="000000"/>
              </w:rPr>
            </w:pPr>
            <w:r>
              <w:rPr>
                <w:color w:val="000000"/>
              </w:rPr>
              <w:t>produkty pośrednie w opakowaniach o pojemności nie większej niż 50ml dostarczane na pokłady samolotów, statków oraz promów morskich, przeznaczone do rozdania lub sprzedania do bezpośredniej konsumpcji przez podróżnych lub załogę podczas trwania podróży w rejsach międzynarodowych</w:t>
            </w:r>
          </w:p>
        </w:tc>
      </w:tr>
      <w:tr w:rsidR="001366C0" w14:paraId="1EEC2753" w14:textId="77777777" w:rsidTr="001366C0">
        <w:trPr>
          <w:trHeight w:val="21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138C3F7" w14:textId="77777777" w:rsidR="001366C0" w:rsidRDefault="001366C0">
            <w:pPr>
              <w:jc w:val="center"/>
              <w:rPr>
                <w:color w:val="000000"/>
              </w:rPr>
            </w:pPr>
            <w:r>
              <w:rPr>
                <w:color w:val="000000"/>
              </w:rPr>
              <w:t>88</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9C2BD7C" w14:textId="77777777" w:rsidR="001366C0" w:rsidRDefault="001366C0">
            <w:pPr>
              <w:jc w:val="center"/>
              <w:rPr>
                <w:color w:val="000000"/>
              </w:rPr>
            </w:pPr>
            <w:r>
              <w:rPr>
                <w:color w:val="000000"/>
              </w:rPr>
              <w:t>wina w opakowaniach o pojemności większej niż 1l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1366C0" w14:paraId="5EF494CD" w14:textId="77777777" w:rsidTr="001366C0">
        <w:trPr>
          <w:trHeight w:val="15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4AD567E" w14:textId="77777777" w:rsidR="001366C0" w:rsidRDefault="001366C0">
            <w:pPr>
              <w:jc w:val="center"/>
              <w:rPr>
                <w:color w:val="000000"/>
              </w:rPr>
            </w:pPr>
            <w:r>
              <w:rPr>
                <w:color w:val="000000"/>
              </w:rPr>
              <w:t>89</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8DC1A94" w14:textId="77777777" w:rsidR="001366C0" w:rsidRDefault="001366C0">
            <w:pPr>
              <w:jc w:val="center"/>
              <w:rPr>
                <w:color w:val="000000"/>
              </w:rPr>
            </w:pPr>
            <w:r>
              <w:rPr>
                <w:color w:val="000000"/>
              </w:rPr>
              <w:t>wina w opakowaniach nie większych niż 1l dostarczane na pokłady samolotów, statków oraz promów morskich, przeznaczone do rozdania lub sprzedania do bezpośredniej konsumpcji przez podróżnych lub załogę podczas trwania podróży w rejsach międzynarodowych</w:t>
            </w:r>
          </w:p>
        </w:tc>
      </w:tr>
      <w:tr w:rsidR="001366C0" w14:paraId="5BEB6D3B" w14:textId="77777777" w:rsidTr="001366C0">
        <w:trPr>
          <w:trHeight w:val="15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7FD7208" w14:textId="77777777" w:rsidR="001366C0" w:rsidRDefault="001366C0">
            <w:pPr>
              <w:jc w:val="center"/>
              <w:rPr>
                <w:color w:val="000000"/>
              </w:rPr>
            </w:pPr>
            <w:r>
              <w:rPr>
                <w:color w:val="000000"/>
              </w:rPr>
              <w:t>90</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10C9CE3" w14:textId="77777777" w:rsidR="001366C0" w:rsidRDefault="001366C0">
            <w:pPr>
              <w:jc w:val="center"/>
              <w:rPr>
                <w:color w:val="000000"/>
              </w:rPr>
            </w:pPr>
            <w:r>
              <w:rPr>
                <w:color w:val="000000"/>
              </w:rPr>
              <w:t>napoje fermentowane w opakowaniach nie większych niż 1l dostarczane na pokłady samolotów, statków oraz promów morskich, przeznaczone do rozdania lub sprzedania do bezpośredniej konsumpcji przez podróżnych lub załogę podczas trwania podróży w rejsach międzynarodowych</w:t>
            </w:r>
          </w:p>
        </w:tc>
      </w:tr>
      <w:tr w:rsidR="001366C0" w14:paraId="4E2C1CD0" w14:textId="77777777" w:rsidTr="001366C0">
        <w:trPr>
          <w:trHeight w:val="21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1CA562F" w14:textId="77777777" w:rsidR="001366C0" w:rsidRDefault="001366C0">
            <w:pPr>
              <w:jc w:val="center"/>
              <w:rPr>
                <w:color w:val="000000"/>
              </w:rPr>
            </w:pPr>
            <w:r>
              <w:rPr>
                <w:color w:val="000000"/>
              </w:rPr>
              <w:lastRenderedPageBreak/>
              <w:t>91</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A594800" w14:textId="77777777" w:rsidR="001366C0" w:rsidRDefault="001366C0">
            <w:pPr>
              <w:jc w:val="center"/>
              <w:rPr>
                <w:color w:val="000000"/>
              </w:rPr>
            </w:pPr>
            <w:r>
              <w:rPr>
                <w:color w:val="000000"/>
              </w:rPr>
              <w:t>napoje fermentowane o pojemności większej niż 1l dostarczane na pokłady samolotów, statków oraz promów morskich, przeznaczone do rozdania lub sprzedania do bezpośredniej konsumpcji przez podróżnych lub załogę podczas trwania podróży w rejsach międzynarodowych po ich rozlaniu do naczyń stosowanych zwyczajowo w gastronomii do spożywania takich wyrobów</w:t>
            </w:r>
          </w:p>
        </w:tc>
      </w:tr>
      <w:tr w:rsidR="001366C0" w14:paraId="68456FAF" w14:textId="77777777" w:rsidTr="001366C0">
        <w:trPr>
          <w:trHeight w:val="18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D5A384C" w14:textId="77777777" w:rsidR="001366C0" w:rsidRDefault="001366C0">
            <w:pPr>
              <w:jc w:val="center"/>
              <w:rPr>
                <w:color w:val="000000"/>
              </w:rPr>
            </w:pPr>
            <w:r>
              <w:rPr>
                <w:color w:val="000000"/>
              </w:rPr>
              <w:t>92</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92E8231" w14:textId="77777777" w:rsidR="001366C0" w:rsidRDefault="001366C0">
            <w:pPr>
              <w:jc w:val="center"/>
              <w:rPr>
                <w:color w:val="000000"/>
              </w:rPr>
            </w:pPr>
            <w:r>
              <w:rPr>
                <w:color w:val="000000"/>
              </w:rPr>
              <w:t>wyroby tytoniowe,</w:t>
            </w:r>
            <w:r>
              <w:rPr>
                <w:color w:val="000000"/>
              </w:rPr>
              <w:br/>
              <w:t xml:space="preserve">płyn do papierosów elektronicznych, </w:t>
            </w:r>
            <w:r>
              <w:rPr>
                <w:color w:val="000000"/>
              </w:rPr>
              <w:br/>
              <w:t xml:space="preserve"> wyroby nowatorskie, </w:t>
            </w:r>
            <w:r>
              <w:rPr>
                <w:color w:val="000000"/>
              </w:rPr>
              <w:br/>
              <w:t> susz tytoniowy w ilości 20gramów na każde 200kg badanego suszu tytoniowego z chwilą przeznaczenia do badań naukowych lub badań związanych z jakością produktu</w:t>
            </w:r>
          </w:p>
        </w:tc>
      </w:tr>
      <w:tr w:rsidR="001366C0" w14:paraId="35E560C1" w14:textId="77777777" w:rsidTr="001366C0">
        <w:trPr>
          <w:trHeight w:val="18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ADA7D44" w14:textId="77777777" w:rsidR="001366C0" w:rsidRDefault="001366C0">
            <w:pPr>
              <w:jc w:val="center"/>
              <w:rPr>
                <w:color w:val="000000"/>
              </w:rPr>
            </w:pPr>
            <w:r>
              <w:rPr>
                <w:color w:val="000000"/>
              </w:rPr>
              <w:t>93</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B047ABC" w14:textId="77777777" w:rsidR="001366C0" w:rsidRDefault="001366C0">
            <w:pPr>
              <w:jc w:val="center"/>
              <w:rPr>
                <w:color w:val="000000"/>
              </w:rPr>
            </w:pPr>
            <w:r>
              <w:rPr>
                <w:color w:val="000000"/>
              </w:rPr>
              <w:t>płyn do papierosów elektronicznych w opakowaniach o pojemności nie większej niż 10ml dostarczane na pokłady samolotów, statków oraz promów morskich, pod warunkiem że są rozdawane lub sprzedawane do bezpośredniej konsumpcji przez podróżnych lub załogę podczas trwania podróży w rejsach międzynarodowych</w:t>
            </w:r>
          </w:p>
        </w:tc>
      </w:tr>
      <w:tr w:rsidR="001366C0" w14:paraId="54A4539A" w14:textId="77777777" w:rsidTr="001366C0">
        <w:trPr>
          <w:trHeight w:val="18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BBD9984" w14:textId="77777777" w:rsidR="001366C0" w:rsidRDefault="001366C0">
            <w:pPr>
              <w:jc w:val="center"/>
              <w:rPr>
                <w:color w:val="000000"/>
              </w:rPr>
            </w:pPr>
            <w:r>
              <w:rPr>
                <w:color w:val="000000"/>
              </w:rPr>
              <w:t>94</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3B728C7" w14:textId="77777777" w:rsidR="001366C0" w:rsidRDefault="001366C0">
            <w:pPr>
              <w:jc w:val="center"/>
              <w:rPr>
                <w:color w:val="000000"/>
              </w:rPr>
            </w:pPr>
            <w:r>
              <w:rPr>
                <w:color w:val="000000"/>
              </w:rPr>
              <w:t>wyroby nowatorskie w opakowaniach nie większych niż 0,008 kg dostarczane na pokłady samolotów, statków oraz promów morskich, pod warunkiem że są rozdawane lub sprzedawane do bezpośredniej konsumpcji przez podróżnych lub załogę podczas trwania podróży w rejsach międzynarodowych</w:t>
            </w:r>
          </w:p>
        </w:tc>
      </w:tr>
      <w:tr w:rsidR="001366C0" w14:paraId="407B2A97" w14:textId="77777777" w:rsidTr="001366C0">
        <w:trPr>
          <w:trHeight w:val="15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3CA33A3" w14:textId="77777777" w:rsidR="001366C0" w:rsidRDefault="001366C0">
            <w:pPr>
              <w:jc w:val="center"/>
              <w:rPr>
                <w:color w:val="000000"/>
              </w:rPr>
            </w:pPr>
            <w:r>
              <w:rPr>
                <w:color w:val="000000"/>
              </w:rPr>
              <w:t>96</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F2BDAF1" w14:textId="77777777" w:rsidR="001366C0" w:rsidRDefault="001366C0">
            <w:pPr>
              <w:jc w:val="center"/>
              <w:rPr>
                <w:color w:val="000000"/>
              </w:rPr>
            </w:pPr>
            <w:r>
              <w:rPr>
                <w:color w:val="000000"/>
              </w:rPr>
              <w:t>wyroby akcyzowe objęte procedurą zawieszenia poboru akcyzy, które stały się nieprzydatne do spożycia, dalszego przerobu lub zużycia i za zgodą właściwego naczelnika urzędu skarbowego zostały zniszczone</w:t>
            </w:r>
            <w:r>
              <w:rPr>
                <w:color w:val="000000"/>
              </w:rPr>
              <w:br/>
              <w:t>w składzie podatkowym</w:t>
            </w:r>
          </w:p>
        </w:tc>
      </w:tr>
      <w:tr w:rsidR="001366C0" w14:paraId="531C2DCC" w14:textId="77777777" w:rsidTr="001366C0">
        <w:trPr>
          <w:trHeight w:val="18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01DB0EE" w14:textId="77777777" w:rsidR="001366C0" w:rsidRDefault="001366C0">
            <w:pPr>
              <w:jc w:val="center"/>
              <w:rPr>
                <w:color w:val="000000"/>
              </w:rPr>
            </w:pPr>
            <w:r>
              <w:rPr>
                <w:color w:val="000000"/>
              </w:rPr>
              <w:t>97</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E197EA4" w14:textId="77777777" w:rsidR="001366C0" w:rsidRDefault="001366C0">
            <w:pPr>
              <w:jc w:val="center"/>
              <w:rPr>
                <w:color w:val="000000"/>
              </w:rPr>
            </w:pPr>
            <w:r>
              <w:rPr>
                <w:color w:val="000000"/>
              </w:rPr>
              <w:t>wyroby akcyzowe objęte procedurą zawieszenia poboru akcyzy, które stały się nieprzydatne do spożycia, dalszego przerobu lub zużycia i po przemieszczeniu ze składu podatkowego do miejsca niszczenia spełniającego warunki niszczenia wyrobów na podstawie przepisów odrębnych zostały tam zniszczone</w:t>
            </w:r>
          </w:p>
        </w:tc>
      </w:tr>
      <w:tr w:rsidR="001366C0" w14:paraId="6BBB55A1" w14:textId="77777777" w:rsidTr="001366C0">
        <w:trPr>
          <w:trHeight w:val="1500"/>
        </w:trPr>
        <w:tc>
          <w:tcPr>
            <w:tcW w:w="14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B15CB3D" w14:textId="77777777" w:rsidR="001366C0" w:rsidRDefault="001366C0">
            <w:pPr>
              <w:jc w:val="center"/>
              <w:rPr>
                <w:color w:val="000000"/>
              </w:rPr>
            </w:pPr>
            <w:r>
              <w:rPr>
                <w:color w:val="000000"/>
              </w:rPr>
              <w:lastRenderedPageBreak/>
              <w:t>98</w:t>
            </w:r>
          </w:p>
        </w:tc>
        <w:tc>
          <w:tcPr>
            <w:tcW w:w="779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E22E517" w14:textId="77777777" w:rsidR="001366C0" w:rsidRDefault="001366C0">
            <w:pPr>
              <w:jc w:val="center"/>
              <w:rPr>
                <w:color w:val="000000"/>
              </w:rPr>
            </w:pPr>
            <w:r>
              <w:rPr>
                <w:color w:val="000000"/>
              </w:rPr>
              <w:t>alkohol etylowy pozostający jako odpad w procesie produkcyjnym, w którym produkt końcowy nie zawiera alkoholu etylowego, w przypadku gdy alkohol etylowy zostanie przemieszczony do składu podatkowego z przeznaczeniem do dalszego przerobu w tym składzie</w:t>
            </w:r>
          </w:p>
        </w:tc>
      </w:tr>
    </w:tbl>
    <w:p w14:paraId="1BA3B878" w14:textId="77777777" w:rsidR="001366C0" w:rsidRPr="0074047E" w:rsidRDefault="001366C0" w:rsidP="0074047E">
      <w:pPr>
        <w:pStyle w:val="pqiText"/>
      </w:pPr>
    </w:p>
    <w:p w14:paraId="3510F8DE" w14:textId="5F9DFEA9" w:rsidR="008A1971" w:rsidRPr="00CD5AB3" w:rsidRDefault="00261AE4" w:rsidP="00261AE4">
      <w:pPr>
        <w:pStyle w:val="pqiChpHeadNum2"/>
      </w:pPr>
      <w:bookmarkStart w:id="566" w:name="_Toc526429779"/>
      <w:bookmarkStart w:id="567" w:name="_Toc528064605"/>
      <w:bookmarkStart w:id="568" w:name="_Toc97636666"/>
      <w:r w:rsidRPr="00CD5AB3">
        <w:t>Tryb dostawy</w:t>
      </w:r>
      <w:bookmarkEnd w:id="566"/>
      <w:bookmarkEnd w:id="567"/>
      <w:bookmarkEnd w:id="568"/>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1"/>
        <w:gridCol w:w="8684"/>
      </w:tblGrid>
      <w:tr w:rsidR="00261AE4" w:rsidRPr="00CD5AB3" w14:paraId="07C0C27A" w14:textId="77777777" w:rsidTr="00B4103A">
        <w:trPr>
          <w:tblHeader/>
        </w:trPr>
        <w:tc>
          <w:tcPr>
            <w:tcW w:w="831" w:type="dxa"/>
          </w:tcPr>
          <w:p w14:paraId="2234D3DB" w14:textId="77777777" w:rsidR="00261AE4" w:rsidRPr="00CD5AB3" w:rsidRDefault="00261AE4" w:rsidP="00261AE4">
            <w:pPr>
              <w:pStyle w:val="pqiTabHead"/>
            </w:pPr>
            <w:r w:rsidRPr="00CD5AB3">
              <w:t>Kod</w:t>
            </w:r>
          </w:p>
        </w:tc>
        <w:tc>
          <w:tcPr>
            <w:tcW w:w="8684" w:type="dxa"/>
          </w:tcPr>
          <w:p w14:paraId="5FB0412A" w14:textId="77777777" w:rsidR="00261AE4" w:rsidRPr="00CD5AB3" w:rsidRDefault="00261AE4" w:rsidP="00261AE4">
            <w:pPr>
              <w:pStyle w:val="pqiTabHead"/>
            </w:pPr>
            <w:r w:rsidRPr="00CD5AB3">
              <w:t>Opis</w:t>
            </w:r>
          </w:p>
        </w:tc>
      </w:tr>
      <w:tr w:rsidR="00261AE4" w:rsidRPr="00CD5AB3" w14:paraId="4BAD1F1A" w14:textId="77777777" w:rsidTr="00B4103A">
        <w:tc>
          <w:tcPr>
            <w:tcW w:w="831" w:type="dxa"/>
          </w:tcPr>
          <w:p w14:paraId="08F16A1C" w14:textId="4CDCF319" w:rsidR="00261AE4" w:rsidRPr="00CD5AB3" w:rsidRDefault="00261AE4" w:rsidP="00261AE4">
            <w:pPr>
              <w:pStyle w:val="pqiTabBody"/>
            </w:pPr>
            <w:r w:rsidRPr="00CD5AB3">
              <w:t>0</w:t>
            </w:r>
          </w:p>
        </w:tc>
        <w:tc>
          <w:tcPr>
            <w:tcW w:w="8684" w:type="dxa"/>
          </w:tcPr>
          <w:p w14:paraId="308078F5" w14:textId="6D9F06B3" w:rsidR="00261AE4" w:rsidRPr="00CD5AB3" w:rsidRDefault="00B3358F" w:rsidP="00261AE4">
            <w:pPr>
              <w:pStyle w:val="pqiTabBody"/>
            </w:pPr>
            <w:r w:rsidRPr="00CD5AB3">
              <w:t>Dostawa</w:t>
            </w:r>
          </w:p>
        </w:tc>
      </w:tr>
      <w:tr w:rsidR="00895F70" w:rsidRPr="00CD5AB3" w14:paraId="55377BFC" w14:textId="77777777" w:rsidTr="00B4103A">
        <w:tc>
          <w:tcPr>
            <w:tcW w:w="831" w:type="dxa"/>
          </w:tcPr>
          <w:p w14:paraId="75F9F8D4" w14:textId="22FCAF45" w:rsidR="00895F70" w:rsidRPr="00CD5AB3" w:rsidRDefault="00895F70" w:rsidP="00261AE4">
            <w:pPr>
              <w:pStyle w:val="pqiTabBody"/>
            </w:pPr>
            <w:r w:rsidRPr="00CD5AB3">
              <w:t>1</w:t>
            </w:r>
          </w:p>
        </w:tc>
        <w:tc>
          <w:tcPr>
            <w:tcW w:w="8684" w:type="dxa"/>
          </w:tcPr>
          <w:p w14:paraId="11CBDF05" w14:textId="08D0E5A9" w:rsidR="00895F70" w:rsidRPr="00CD5AB3" w:rsidRDefault="00B3358F" w:rsidP="00895F70">
            <w:pPr>
              <w:pStyle w:val="pqiTabBody"/>
            </w:pPr>
            <w:r w:rsidRPr="00CD5AB3">
              <w:t>Zwrot</w:t>
            </w:r>
          </w:p>
        </w:tc>
      </w:tr>
      <w:tr w:rsidR="00261AE4" w:rsidRPr="00CD5AB3" w14:paraId="35BF0D76" w14:textId="77777777" w:rsidTr="00B4103A">
        <w:tc>
          <w:tcPr>
            <w:tcW w:w="831" w:type="dxa"/>
          </w:tcPr>
          <w:p w14:paraId="4B8F08F4" w14:textId="1383CFAE" w:rsidR="00261AE4" w:rsidRPr="00CD5AB3" w:rsidRDefault="00895F70" w:rsidP="00261AE4">
            <w:pPr>
              <w:pStyle w:val="pqiTabBody"/>
            </w:pPr>
            <w:r w:rsidRPr="00CD5AB3">
              <w:t>2</w:t>
            </w:r>
          </w:p>
        </w:tc>
        <w:tc>
          <w:tcPr>
            <w:tcW w:w="8684" w:type="dxa"/>
          </w:tcPr>
          <w:p w14:paraId="495750AE" w14:textId="0F859A79" w:rsidR="00261AE4" w:rsidRPr="00CD5AB3" w:rsidRDefault="00BA401C" w:rsidP="00B4103A">
            <w:pPr>
              <w:pStyle w:val="pqiTabBody"/>
            </w:pPr>
            <w:r w:rsidRPr="00CD5AB3">
              <w:t>Import</w:t>
            </w:r>
          </w:p>
        </w:tc>
      </w:tr>
      <w:tr w:rsidR="00E27534" w:rsidRPr="00CD5AB3" w14:paraId="4CE967BA" w14:textId="77777777" w:rsidTr="00B4103A">
        <w:tc>
          <w:tcPr>
            <w:tcW w:w="831" w:type="dxa"/>
          </w:tcPr>
          <w:p w14:paraId="08DC904E" w14:textId="69DBB035" w:rsidR="00E27534" w:rsidRPr="00CD5AB3" w:rsidRDefault="00E27534" w:rsidP="00261AE4">
            <w:pPr>
              <w:pStyle w:val="pqiTabBody"/>
            </w:pPr>
            <w:r>
              <w:t>3</w:t>
            </w:r>
          </w:p>
        </w:tc>
        <w:tc>
          <w:tcPr>
            <w:tcW w:w="8684" w:type="dxa"/>
          </w:tcPr>
          <w:p w14:paraId="1098B1CB" w14:textId="417F11E1" w:rsidR="00E27534" w:rsidRPr="00CD5AB3" w:rsidRDefault="00E27534" w:rsidP="00B4103A">
            <w:pPr>
              <w:pStyle w:val="pqiTabBody"/>
            </w:pPr>
            <w:r>
              <w:t>Dostawa ze zbiornika</w:t>
            </w:r>
          </w:p>
        </w:tc>
      </w:tr>
      <w:tr w:rsidR="00B7310E" w:rsidRPr="00CD5AB3" w14:paraId="69766963" w14:textId="77777777" w:rsidTr="00B4103A">
        <w:tc>
          <w:tcPr>
            <w:tcW w:w="831" w:type="dxa"/>
          </w:tcPr>
          <w:p w14:paraId="10DE302C" w14:textId="2B93B28C" w:rsidR="00B7310E" w:rsidRDefault="00B7310E" w:rsidP="00261AE4">
            <w:pPr>
              <w:pStyle w:val="pqiTabBody"/>
            </w:pPr>
            <w:r>
              <w:t>4</w:t>
            </w:r>
          </w:p>
        </w:tc>
        <w:tc>
          <w:tcPr>
            <w:tcW w:w="8684" w:type="dxa"/>
          </w:tcPr>
          <w:p w14:paraId="36EAD191" w14:textId="205E9B95" w:rsidR="00B7310E" w:rsidRDefault="00B7310E" w:rsidP="00B4103A">
            <w:pPr>
              <w:pStyle w:val="pqiTabBody"/>
            </w:pPr>
            <w:r w:rsidRPr="00B7310E">
              <w:t>Eksport</w:t>
            </w:r>
          </w:p>
        </w:tc>
      </w:tr>
      <w:tr w:rsidR="00B7310E" w:rsidRPr="00CD5AB3" w14:paraId="458D36D4" w14:textId="77777777" w:rsidTr="00B4103A">
        <w:tc>
          <w:tcPr>
            <w:tcW w:w="831" w:type="dxa"/>
          </w:tcPr>
          <w:p w14:paraId="6BBE2A5D" w14:textId="75847824" w:rsidR="00B7310E" w:rsidRDefault="00B7310E" w:rsidP="00261AE4">
            <w:pPr>
              <w:pStyle w:val="pqiTabBody"/>
            </w:pPr>
            <w:r>
              <w:t>5</w:t>
            </w:r>
          </w:p>
        </w:tc>
        <w:tc>
          <w:tcPr>
            <w:tcW w:w="8684" w:type="dxa"/>
          </w:tcPr>
          <w:p w14:paraId="796C29D1" w14:textId="1BD03AAC" w:rsidR="00B7310E" w:rsidRDefault="00B7310E" w:rsidP="00B4103A">
            <w:pPr>
              <w:pStyle w:val="pqiTabBody"/>
            </w:pPr>
            <w:r w:rsidRPr="00B7310E">
              <w:t>Dostawa wyrobów węglowych</w:t>
            </w:r>
          </w:p>
        </w:tc>
      </w:tr>
      <w:tr w:rsidR="00676E2D" w:rsidRPr="00CD5AB3" w14:paraId="11EDEE32" w14:textId="77777777" w:rsidTr="00B4103A">
        <w:tc>
          <w:tcPr>
            <w:tcW w:w="831" w:type="dxa"/>
          </w:tcPr>
          <w:p w14:paraId="16C4359B" w14:textId="609662FD" w:rsidR="00676E2D" w:rsidRDefault="00676E2D" w:rsidP="00261AE4">
            <w:pPr>
              <w:pStyle w:val="pqiTabBody"/>
            </w:pPr>
            <w:r>
              <w:t>6</w:t>
            </w:r>
          </w:p>
        </w:tc>
        <w:tc>
          <w:tcPr>
            <w:tcW w:w="8684" w:type="dxa"/>
          </w:tcPr>
          <w:p w14:paraId="00492A71" w14:textId="51F83087" w:rsidR="00676E2D" w:rsidRPr="00B7310E" w:rsidRDefault="00676E2D" w:rsidP="00B4103A">
            <w:pPr>
              <w:pStyle w:val="pqiTabBody"/>
            </w:pPr>
            <w:r w:rsidRPr="00676E2D">
              <w:t>Zwrot w dorejestrowaniu</w:t>
            </w:r>
          </w:p>
        </w:tc>
      </w:tr>
      <w:tr w:rsidR="00AC5A30" w:rsidRPr="00CD5AB3" w14:paraId="13624A76" w14:textId="77777777" w:rsidTr="00B4103A">
        <w:tc>
          <w:tcPr>
            <w:tcW w:w="831" w:type="dxa"/>
          </w:tcPr>
          <w:p w14:paraId="16C86C51" w14:textId="531BD52E" w:rsidR="00AC5A30" w:rsidRDefault="00676E2D" w:rsidP="00261AE4">
            <w:pPr>
              <w:pStyle w:val="pqiTabBody"/>
            </w:pPr>
            <w:r>
              <w:t>7</w:t>
            </w:r>
          </w:p>
        </w:tc>
        <w:tc>
          <w:tcPr>
            <w:tcW w:w="8684" w:type="dxa"/>
          </w:tcPr>
          <w:p w14:paraId="21F01BAC" w14:textId="3C73AFA0" w:rsidR="00AC5A30" w:rsidRPr="00B7310E" w:rsidRDefault="00AC5A30" w:rsidP="00B4103A">
            <w:pPr>
              <w:pStyle w:val="pqiTabBody"/>
            </w:pPr>
            <w:r>
              <w:t>Dostawa cysterną na lotnisku</w:t>
            </w:r>
          </w:p>
        </w:tc>
      </w:tr>
    </w:tbl>
    <w:p w14:paraId="2366542A" w14:textId="2F6A2157" w:rsidR="008E539F" w:rsidRPr="00CD5AB3" w:rsidRDefault="008E539F" w:rsidP="00261AE4">
      <w:pPr>
        <w:pStyle w:val="pqiText"/>
      </w:pPr>
    </w:p>
    <w:p w14:paraId="2EE756FD" w14:textId="52FC9FBB" w:rsidR="008E539F" w:rsidRPr="00CD5AB3" w:rsidRDefault="008E539F" w:rsidP="008E539F">
      <w:pPr>
        <w:pStyle w:val="pqiChpHeadNum2"/>
        <w:rPr>
          <w:lang w:val="en-US"/>
        </w:rPr>
      </w:pPr>
      <w:bookmarkStart w:id="569" w:name="_Ref277866315"/>
      <w:bookmarkStart w:id="570" w:name="_Toc379453988"/>
      <w:bookmarkStart w:id="571" w:name="_Toc440621749"/>
      <w:bookmarkStart w:id="572" w:name="_Toc526429780"/>
      <w:bookmarkStart w:id="573" w:name="_Toc528064606"/>
      <w:bookmarkStart w:id="574" w:name="_Toc97636667"/>
      <w:r w:rsidRPr="00CD5AB3">
        <w:rPr>
          <w:lang w:val="en-US"/>
        </w:rPr>
        <w:t>Rodzaje paliwa (Fuel Type)</w:t>
      </w:r>
      <w:bookmarkEnd w:id="569"/>
      <w:bookmarkEnd w:id="570"/>
      <w:bookmarkEnd w:id="571"/>
      <w:bookmarkEnd w:id="572"/>
      <w:bookmarkEnd w:id="573"/>
      <w:bookmarkEnd w:id="574"/>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8E539F" w:rsidRPr="00CD5AB3" w14:paraId="4BE3CE6F" w14:textId="77777777" w:rsidTr="00BF570B">
        <w:trPr>
          <w:tblHeader/>
        </w:trPr>
        <w:tc>
          <w:tcPr>
            <w:tcW w:w="839" w:type="dxa"/>
          </w:tcPr>
          <w:p w14:paraId="7C0104AB" w14:textId="77777777" w:rsidR="008E539F" w:rsidRPr="00CD5AB3" w:rsidRDefault="008E539F" w:rsidP="00BF570B">
            <w:pPr>
              <w:pStyle w:val="pqiTabHead"/>
            </w:pPr>
            <w:r w:rsidRPr="00CD5AB3">
              <w:t>Kod</w:t>
            </w:r>
          </w:p>
        </w:tc>
        <w:tc>
          <w:tcPr>
            <w:tcW w:w="8902" w:type="dxa"/>
          </w:tcPr>
          <w:p w14:paraId="4E1D0F61" w14:textId="77777777" w:rsidR="008E539F" w:rsidRPr="00CD5AB3" w:rsidRDefault="008E539F" w:rsidP="00BF570B">
            <w:pPr>
              <w:pStyle w:val="pqiTabHead"/>
            </w:pPr>
            <w:r w:rsidRPr="00CD5AB3">
              <w:t>Opis</w:t>
            </w:r>
          </w:p>
        </w:tc>
      </w:tr>
      <w:tr w:rsidR="008E539F" w:rsidRPr="00CD5AB3" w14:paraId="62F41562" w14:textId="77777777" w:rsidTr="00BF570B">
        <w:tc>
          <w:tcPr>
            <w:tcW w:w="839" w:type="dxa"/>
          </w:tcPr>
          <w:p w14:paraId="7D735C20" w14:textId="77777777" w:rsidR="008E539F" w:rsidRPr="00CD5AB3" w:rsidRDefault="008E539F" w:rsidP="00BF570B">
            <w:pPr>
              <w:pStyle w:val="pqiTabBody"/>
            </w:pPr>
            <w:r w:rsidRPr="00CD5AB3">
              <w:t>1</w:t>
            </w:r>
          </w:p>
        </w:tc>
        <w:tc>
          <w:tcPr>
            <w:tcW w:w="8902" w:type="dxa"/>
          </w:tcPr>
          <w:p w14:paraId="4DA235BB" w14:textId="77777777" w:rsidR="008E539F" w:rsidRPr="00CD5AB3" w:rsidRDefault="008E539F" w:rsidP="00BF570B">
            <w:pPr>
              <w:pStyle w:val="pqiTabBody"/>
            </w:pPr>
            <w:r w:rsidRPr="00CD5AB3">
              <w:t>Skroplone</w:t>
            </w:r>
          </w:p>
        </w:tc>
      </w:tr>
      <w:tr w:rsidR="008E539F" w:rsidRPr="00CD5AB3" w14:paraId="546EF0A5" w14:textId="77777777" w:rsidTr="00BF570B">
        <w:tc>
          <w:tcPr>
            <w:tcW w:w="839" w:type="dxa"/>
          </w:tcPr>
          <w:p w14:paraId="48E53142" w14:textId="77777777" w:rsidR="008E539F" w:rsidRPr="00CD5AB3" w:rsidRDefault="008E539F" w:rsidP="00BF570B">
            <w:pPr>
              <w:pStyle w:val="pqiTabBody"/>
            </w:pPr>
            <w:r w:rsidRPr="00CD5AB3">
              <w:t>2</w:t>
            </w:r>
          </w:p>
        </w:tc>
        <w:tc>
          <w:tcPr>
            <w:tcW w:w="8902" w:type="dxa"/>
          </w:tcPr>
          <w:p w14:paraId="1B9F96F5" w14:textId="77777777" w:rsidR="008E539F" w:rsidRPr="00CD5AB3" w:rsidRDefault="008E539F" w:rsidP="00BF570B">
            <w:pPr>
              <w:pStyle w:val="pqiTabBody"/>
            </w:pPr>
            <w:r w:rsidRPr="00CD5AB3">
              <w:t>Gazowe</w:t>
            </w:r>
          </w:p>
        </w:tc>
      </w:tr>
      <w:tr w:rsidR="008E539F" w:rsidRPr="00CD5AB3" w14:paraId="6AD7041A" w14:textId="77777777" w:rsidTr="00BF570B">
        <w:tc>
          <w:tcPr>
            <w:tcW w:w="839" w:type="dxa"/>
          </w:tcPr>
          <w:p w14:paraId="3F12DA42" w14:textId="77777777" w:rsidR="008E539F" w:rsidRPr="00CD5AB3" w:rsidRDefault="008E539F" w:rsidP="00BF570B">
            <w:pPr>
              <w:pStyle w:val="pqiTabBody"/>
            </w:pPr>
            <w:r w:rsidRPr="00CD5AB3">
              <w:t>3</w:t>
            </w:r>
          </w:p>
        </w:tc>
        <w:tc>
          <w:tcPr>
            <w:tcW w:w="8902" w:type="dxa"/>
          </w:tcPr>
          <w:p w14:paraId="514BFA88" w14:textId="77777777" w:rsidR="008E539F" w:rsidRPr="00CD5AB3" w:rsidRDefault="008E539F" w:rsidP="00BF570B">
            <w:pPr>
              <w:pStyle w:val="pqiTabBody"/>
            </w:pPr>
            <w:r w:rsidRPr="00CD5AB3">
              <w:t>Silnikowe</w:t>
            </w:r>
          </w:p>
        </w:tc>
      </w:tr>
      <w:tr w:rsidR="008E539F" w:rsidRPr="00CD5AB3" w14:paraId="3B487D18" w14:textId="77777777" w:rsidTr="00BF570B">
        <w:tc>
          <w:tcPr>
            <w:tcW w:w="839" w:type="dxa"/>
          </w:tcPr>
          <w:p w14:paraId="55C54B56" w14:textId="77777777" w:rsidR="008E539F" w:rsidRPr="00CD5AB3" w:rsidRDefault="008E539F" w:rsidP="00BF570B">
            <w:pPr>
              <w:pStyle w:val="pqiTabBody"/>
            </w:pPr>
            <w:r w:rsidRPr="00CD5AB3">
              <w:t>4</w:t>
            </w:r>
          </w:p>
        </w:tc>
        <w:tc>
          <w:tcPr>
            <w:tcW w:w="8902" w:type="dxa"/>
          </w:tcPr>
          <w:p w14:paraId="0CE7FFAE" w14:textId="77777777" w:rsidR="008E539F" w:rsidRPr="00CD5AB3" w:rsidRDefault="008E539F" w:rsidP="00BF570B">
            <w:pPr>
              <w:pStyle w:val="pqiTabBody"/>
            </w:pPr>
            <w:r w:rsidRPr="00CD5AB3">
              <w:t>Ciekłe</w:t>
            </w:r>
          </w:p>
        </w:tc>
      </w:tr>
    </w:tbl>
    <w:p w14:paraId="158DCB51" w14:textId="307A57B5" w:rsidR="008E539F" w:rsidRDefault="008E539F" w:rsidP="00261AE4">
      <w:pPr>
        <w:pStyle w:val="pqiText"/>
      </w:pPr>
    </w:p>
    <w:p w14:paraId="608398A3" w14:textId="77777777" w:rsidR="00F57597" w:rsidRPr="00CD5AB3" w:rsidRDefault="00F57597" w:rsidP="00261AE4">
      <w:pPr>
        <w:pStyle w:val="pqiText"/>
      </w:pPr>
    </w:p>
    <w:p w14:paraId="08A5FA4A" w14:textId="1A43FF40" w:rsidR="00F96595" w:rsidRPr="00CD5AB3" w:rsidRDefault="001476D5" w:rsidP="000B4891">
      <w:pPr>
        <w:pStyle w:val="pqiChpHeadNum1"/>
        <w:pageBreakBefore/>
      </w:pPr>
      <w:bookmarkStart w:id="575" w:name="_Toc526429781"/>
      <w:bookmarkStart w:id="576" w:name="_Toc528064607"/>
      <w:bookmarkStart w:id="577" w:name="_Toc97636668"/>
      <w:r w:rsidRPr="00CD5AB3">
        <w:lastRenderedPageBreak/>
        <w:t>Z</w:t>
      </w:r>
      <w:r w:rsidR="00F96595" w:rsidRPr="00CD5AB3">
        <w:t>ałączniki</w:t>
      </w:r>
      <w:bookmarkEnd w:id="575"/>
      <w:bookmarkEnd w:id="576"/>
      <w:bookmarkEnd w:id="577"/>
    </w:p>
    <w:p w14:paraId="627FA3ED" w14:textId="61580185" w:rsidR="00454A9F" w:rsidRPr="00CD5AB3" w:rsidRDefault="00454A9F" w:rsidP="00454A9F">
      <w:pPr>
        <w:pStyle w:val="pqiSupHeadNum1"/>
      </w:pPr>
      <w:bookmarkStart w:id="578" w:name="Załącznik_A"/>
      <w:bookmarkStart w:id="579" w:name="_Toc526429782"/>
      <w:bookmarkStart w:id="580" w:name="_Toc528064608"/>
      <w:bookmarkStart w:id="581" w:name="_Toc97636669"/>
      <w:bookmarkStart w:id="582" w:name="_Ref268269204"/>
      <w:bookmarkStart w:id="583" w:name="_Ref268269210"/>
      <w:bookmarkStart w:id="584" w:name="_Ref268269542"/>
      <w:bookmarkEnd w:id="578"/>
      <w:r w:rsidRPr="00CD5AB3">
        <w:t>Folder z definicjami XSD</w:t>
      </w:r>
      <w:bookmarkEnd w:id="579"/>
      <w:bookmarkEnd w:id="580"/>
      <w:bookmarkEnd w:id="581"/>
      <w:r w:rsidRPr="00CD5AB3">
        <w:t xml:space="preserve"> </w:t>
      </w:r>
    </w:p>
    <w:bookmarkEnd w:id="582"/>
    <w:bookmarkEnd w:id="583"/>
    <w:bookmarkEnd w:id="584"/>
    <w:p w14:paraId="55C09A08" w14:textId="77777777" w:rsidR="00FC2903" w:rsidRPr="00F96595" w:rsidRDefault="00FC2903" w:rsidP="00A9017D">
      <w:pPr>
        <w:pStyle w:val="pqiText"/>
      </w:pPr>
    </w:p>
    <w:sectPr w:rsidR="00FC2903" w:rsidRPr="00F96595" w:rsidSect="009559A8">
      <w:headerReference w:type="default" r:id="rId14"/>
      <w:footerReference w:type="default" r:id="rId15"/>
      <w:pgSz w:w="11906" w:h="16838" w:code="9"/>
      <w:pgMar w:top="1474" w:right="1134" w:bottom="1814" w:left="124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86011" w14:textId="77777777" w:rsidR="00DF0967" w:rsidRDefault="00DF0967">
      <w:r>
        <w:separator/>
      </w:r>
    </w:p>
  </w:endnote>
  <w:endnote w:type="continuationSeparator" w:id="0">
    <w:p w14:paraId="16BEBA2A" w14:textId="77777777" w:rsidR="00DF0967" w:rsidRDefault="00DF0967">
      <w:r>
        <w:continuationSeparator/>
      </w:r>
    </w:p>
  </w:endnote>
  <w:endnote w:type="continuationNotice" w:id="1">
    <w:p w14:paraId="3614341B" w14:textId="77777777" w:rsidR="00DF0967" w:rsidRDefault="00DF096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Futura Bk">
    <w:altName w:val="Segoe UI"/>
    <w:charset w:val="00"/>
    <w:family w:val="swiss"/>
    <w:pitch w:val="variable"/>
    <w:sig w:usb0="00000001" w:usb1="5000204A"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Narrow">
    <w:altName w:val="MS Gothic"/>
    <w:panose1 w:val="00000000000000000000"/>
    <w:charset w:val="80"/>
    <w:family w:val="auto"/>
    <w:notTrueType/>
    <w:pitch w:val="default"/>
    <w:sig w:usb0="00000005" w:usb1="08070000" w:usb2="00000010" w:usb3="00000000" w:csb0="00020002" w:csb1="00000000"/>
  </w:font>
  <w:font w:name="Times New Roman Bold">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3FC6D" w14:textId="77777777" w:rsidR="00F0776A" w:rsidRDefault="00F0776A" w:rsidP="00F2335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65179B37" w14:textId="77777777" w:rsidR="00F0776A" w:rsidRDefault="00F0776A" w:rsidP="00F2335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1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9924"/>
    </w:tblGrid>
    <w:tr w:rsidR="00F0776A" w14:paraId="0D34AD9A" w14:textId="77777777" w:rsidTr="00D000CD">
      <w:tc>
        <w:tcPr>
          <w:tcW w:w="9924" w:type="dxa"/>
          <w:tcBorders>
            <w:bottom w:val="single" w:sz="4" w:space="0" w:color="auto"/>
          </w:tcBorders>
          <w:shd w:val="clear" w:color="auto" w:fill="auto"/>
        </w:tcPr>
        <w:p w14:paraId="09228AD4" w14:textId="744CFC87" w:rsidR="00F0776A" w:rsidRDefault="00F0776A" w:rsidP="00832B86">
          <w:pPr>
            <w:tabs>
              <w:tab w:val="center" w:pos="4854"/>
              <w:tab w:val="right" w:pos="9708"/>
            </w:tabs>
          </w:pPr>
          <w:r>
            <w:tab/>
          </w:r>
          <w:r w:rsidRPr="00E60EEC">
            <w:rPr>
              <w:noProof/>
              <w:sz w:val="16"/>
              <w:szCs w:val="16"/>
            </w:rPr>
            <w:drawing>
              <wp:inline distT="0" distB="0" distL="0" distR="0" wp14:anchorId="4DC2D72E" wp14:editId="46C5EE3B">
                <wp:extent cx="5257800" cy="502920"/>
                <wp:effectExtent l="0" t="0" r="0" b="0"/>
                <wp:docPr id="2" name="Obraz 2" descr="C:\Users\AOSOWSKA\Desktop\Projekty\EMCSPL3\2019 06 18 PUESC Księga standardów PLIKI\5_oznakowanie_unijne_produktów\logo_FEgr2_ben_ue_pe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OSOWSKA\Desktop\Projekty\EMCSPL3\2019 06 18 PUESC Księga standardów PLIKI\5_oznakowanie_unijne_produktów\logo_FEgr2_ben_ue_per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800" cy="502920"/>
                        </a:xfrm>
                        <a:prstGeom prst="rect">
                          <a:avLst/>
                        </a:prstGeom>
                        <a:noFill/>
                        <a:ln>
                          <a:noFill/>
                        </a:ln>
                      </pic:spPr>
                    </pic:pic>
                  </a:graphicData>
                </a:graphic>
              </wp:inline>
            </w:drawing>
          </w:r>
          <w:r>
            <w:tab/>
          </w:r>
        </w:p>
      </w:tc>
    </w:tr>
    <w:tr w:rsidR="00F0776A" w14:paraId="1C5659ED" w14:textId="77777777" w:rsidTr="00F23355">
      <w:tc>
        <w:tcPr>
          <w:tcW w:w="9924" w:type="dxa"/>
          <w:tcBorders>
            <w:top w:val="single" w:sz="4" w:space="0" w:color="auto"/>
            <w:bottom w:val="single" w:sz="4" w:space="0" w:color="auto"/>
          </w:tcBorders>
          <w:shd w:val="clear" w:color="auto" w:fill="auto"/>
        </w:tcPr>
        <w:p w14:paraId="38F4A478" w14:textId="2878C32E" w:rsidR="00F0776A" w:rsidRDefault="00F0776A" w:rsidP="00F23355">
          <w:pPr>
            <w:jc w:val="right"/>
          </w:pPr>
          <w:r>
            <w:t xml:space="preserve">Strona </w:t>
          </w:r>
          <w:r w:rsidRPr="004269FE">
            <w:rPr>
              <w:b/>
            </w:rPr>
            <w:fldChar w:fldCharType="begin"/>
          </w:r>
          <w:r w:rsidRPr="004269FE">
            <w:rPr>
              <w:b/>
            </w:rPr>
            <w:instrText>PAGE  \* Arabic  \* MERGEFORMAT</w:instrText>
          </w:r>
          <w:r w:rsidRPr="004269FE">
            <w:rPr>
              <w:b/>
            </w:rPr>
            <w:fldChar w:fldCharType="separate"/>
          </w:r>
          <w:r w:rsidR="005A1C03">
            <w:rPr>
              <w:b/>
              <w:noProof/>
            </w:rPr>
            <w:t>21</w:t>
          </w:r>
          <w:r w:rsidRPr="004269FE">
            <w:rPr>
              <w:b/>
            </w:rPr>
            <w:fldChar w:fldCharType="end"/>
          </w:r>
          <w:r>
            <w:t xml:space="preserve"> z </w:t>
          </w:r>
          <w:r>
            <w:rPr>
              <w:b/>
              <w:noProof/>
            </w:rPr>
            <w:fldChar w:fldCharType="begin"/>
          </w:r>
          <w:r>
            <w:rPr>
              <w:b/>
              <w:noProof/>
            </w:rPr>
            <w:instrText>NUMPAGES  \* Arabic  \* MERGEFORMAT</w:instrText>
          </w:r>
          <w:r>
            <w:rPr>
              <w:b/>
              <w:noProof/>
            </w:rPr>
            <w:fldChar w:fldCharType="separate"/>
          </w:r>
          <w:r w:rsidR="005A1C03">
            <w:rPr>
              <w:b/>
              <w:noProof/>
            </w:rPr>
            <w:t>212</w:t>
          </w:r>
          <w:r>
            <w:rPr>
              <w:b/>
              <w:noProof/>
            </w:rPr>
            <w:fldChar w:fldCharType="end"/>
          </w:r>
        </w:p>
      </w:tc>
    </w:tr>
  </w:tbl>
  <w:p w14:paraId="37C493C4" w14:textId="77777777" w:rsidR="00F0776A" w:rsidRPr="004C7206" w:rsidRDefault="00F0776A" w:rsidP="00F23355">
    <w:pPr>
      <w:pStyle w:val="Stopka"/>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1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3535"/>
      <w:gridCol w:w="3071"/>
      <w:gridCol w:w="3318"/>
    </w:tblGrid>
    <w:tr w:rsidR="00F0776A" w14:paraId="295BD6BB" w14:textId="77777777" w:rsidTr="00DF09BE">
      <w:trPr>
        <w:trHeight w:val="1128"/>
      </w:trPr>
      <w:tc>
        <w:tcPr>
          <w:tcW w:w="3535" w:type="dxa"/>
          <w:tcBorders>
            <w:bottom w:val="single" w:sz="4" w:space="0" w:color="auto"/>
            <w:right w:val="nil"/>
          </w:tcBorders>
          <w:shd w:val="clear" w:color="auto" w:fill="auto"/>
        </w:tcPr>
        <w:p w14:paraId="06A8C85E" w14:textId="589D17CD" w:rsidR="00F0776A" w:rsidRDefault="00F0776A" w:rsidP="00F976B0"/>
      </w:tc>
      <w:tc>
        <w:tcPr>
          <w:tcW w:w="3071" w:type="dxa"/>
          <w:tcBorders>
            <w:top w:val="single" w:sz="4" w:space="0" w:color="auto"/>
            <w:left w:val="nil"/>
            <w:bottom w:val="single" w:sz="4" w:space="0" w:color="auto"/>
            <w:right w:val="nil"/>
          </w:tcBorders>
          <w:shd w:val="clear" w:color="auto" w:fill="auto"/>
        </w:tcPr>
        <w:p w14:paraId="141B6890" w14:textId="77777777" w:rsidR="00F0776A" w:rsidRDefault="00F0776A" w:rsidP="00F976B0">
          <w:pPr>
            <w:jc w:val="center"/>
          </w:pPr>
        </w:p>
      </w:tc>
      <w:tc>
        <w:tcPr>
          <w:tcW w:w="3318" w:type="dxa"/>
          <w:tcBorders>
            <w:left w:val="nil"/>
            <w:bottom w:val="single" w:sz="4" w:space="0" w:color="auto"/>
          </w:tcBorders>
          <w:shd w:val="clear" w:color="auto" w:fill="auto"/>
        </w:tcPr>
        <w:p w14:paraId="7A870871" w14:textId="1DA705AA" w:rsidR="00F0776A" w:rsidRDefault="00F0776A" w:rsidP="00F976B0">
          <w:r w:rsidRPr="00E60EEC">
            <w:rPr>
              <w:noProof/>
              <w:sz w:val="16"/>
              <w:szCs w:val="16"/>
            </w:rPr>
            <w:drawing>
              <wp:anchor distT="0" distB="0" distL="114300" distR="114300" simplePos="0" relativeHeight="251687424" behindDoc="0" locked="0" layoutInCell="1" allowOverlap="1" wp14:anchorId="19E76705" wp14:editId="0977F5E5">
                <wp:simplePos x="0" y="0"/>
                <wp:positionH relativeFrom="column">
                  <wp:posOffset>-3766820</wp:posOffset>
                </wp:positionH>
                <wp:positionV relativeFrom="paragraph">
                  <wp:posOffset>78105</wp:posOffset>
                </wp:positionV>
                <wp:extent cx="5259600" cy="504000"/>
                <wp:effectExtent l="0" t="0" r="0" b="0"/>
                <wp:wrapNone/>
                <wp:docPr id="8" name="Obraz 8" descr="C:\Users\AOSOWSKA\Desktop\Projekty\EMCSPL3\2019 06 18 PUESC Księga standardów PLIKI\5_oznakowanie_unijne_produktów\logo_FEgr2_ben_ue_pe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OSOWSKA\Desktop\Projekty\EMCSPL3\2019 06 18 PUESC Księga standardów PLIKI\5_oznakowanie_unijne_produktów\logo_FEgr2_ben_ue_per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59600"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F0776A" w14:paraId="776DA6AC" w14:textId="77777777" w:rsidTr="00DF09BE">
      <w:tc>
        <w:tcPr>
          <w:tcW w:w="9924" w:type="dxa"/>
          <w:gridSpan w:val="3"/>
          <w:tcBorders>
            <w:top w:val="single" w:sz="4" w:space="0" w:color="auto"/>
            <w:bottom w:val="single" w:sz="4" w:space="0" w:color="auto"/>
          </w:tcBorders>
          <w:shd w:val="clear" w:color="auto" w:fill="auto"/>
        </w:tcPr>
        <w:p w14:paraId="43498B31" w14:textId="314A8344" w:rsidR="00F0776A" w:rsidRDefault="00F0776A" w:rsidP="00DF09BE">
          <w:pPr>
            <w:jc w:val="right"/>
          </w:pPr>
          <w:r>
            <w:t xml:space="preserve">Strona </w:t>
          </w:r>
          <w:r w:rsidRPr="004269FE">
            <w:rPr>
              <w:b/>
            </w:rPr>
            <w:fldChar w:fldCharType="begin"/>
          </w:r>
          <w:r w:rsidRPr="004269FE">
            <w:rPr>
              <w:b/>
            </w:rPr>
            <w:instrText>PAGE  \* Arabic  \* MERGEFORMAT</w:instrText>
          </w:r>
          <w:r w:rsidRPr="004269FE">
            <w:rPr>
              <w:b/>
            </w:rPr>
            <w:fldChar w:fldCharType="separate"/>
          </w:r>
          <w:r w:rsidR="005A1C03">
            <w:rPr>
              <w:b/>
              <w:noProof/>
            </w:rPr>
            <w:t>212</w:t>
          </w:r>
          <w:r w:rsidRPr="004269FE">
            <w:rPr>
              <w:b/>
            </w:rPr>
            <w:fldChar w:fldCharType="end"/>
          </w:r>
          <w:r>
            <w:t xml:space="preserve"> z </w:t>
          </w:r>
          <w:r>
            <w:rPr>
              <w:b/>
              <w:noProof/>
            </w:rPr>
            <w:fldChar w:fldCharType="begin"/>
          </w:r>
          <w:r>
            <w:rPr>
              <w:b/>
              <w:noProof/>
            </w:rPr>
            <w:instrText>NUMPAGES  \* Arabic  \* MERGEFORMAT</w:instrText>
          </w:r>
          <w:r>
            <w:rPr>
              <w:b/>
              <w:noProof/>
            </w:rPr>
            <w:fldChar w:fldCharType="separate"/>
          </w:r>
          <w:r w:rsidR="005A1C03">
            <w:rPr>
              <w:b/>
              <w:noProof/>
            </w:rPr>
            <w:t>212</w:t>
          </w:r>
          <w:r>
            <w:rPr>
              <w:b/>
              <w:noProof/>
            </w:rPr>
            <w:fldChar w:fldCharType="end"/>
          </w:r>
        </w:p>
      </w:tc>
    </w:tr>
  </w:tbl>
  <w:p w14:paraId="44A00673" w14:textId="77777777" w:rsidR="00F0776A" w:rsidRPr="004C7206" w:rsidRDefault="00F0776A" w:rsidP="003C005A">
    <w:pPr>
      <w:pStyle w:val="Stop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CD939" w14:textId="77777777" w:rsidR="00DF0967" w:rsidRDefault="00DF0967">
      <w:r>
        <w:separator/>
      </w:r>
    </w:p>
  </w:footnote>
  <w:footnote w:type="continuationSeparator" w:id="0">
    <w:p w14:paraId="7129D37D" w14:textId="77777777" w:rsidR="00DF0967" w:rsidRDefault="00DF0967">
      <w:r>
        <w:continuationSeparator/>
      </w:r>
    </w:p>
  </w:footnote>
  <w:footnote w:type="continuationNotice" w:id="1">
    <w:p w14:paraId="51954398" w14:textId="77777777" w:rsidR="00DF0967" w:rsidRDefault="00DF0967">
      <w:pPr>
        <w:spacing w:before="0" w:after="0"/>
      </w:pPr>
    </w:p>
  </w:footnote>
  <w:footnote w:id="2">
    <w:p w14:paraId="61EB1338" w14:textId="77777777" w:rsidR="00F0776A" w:rsidRPr="00E53EF3" w:rsidRDefault="00F0776A" w:rsidP="006A33A0">
      <w:pPr>
        <w:pStyle w:val="Tekstprzypisudolnego"/>
      </w:pPr>
      <w:r>
        <w:rPr>
          <w:rStyle w:val="Odwoanieprzypisudolnego"/>
        </w:rPr>
        <w:footnoteRef/>
      </w:r>
      <w:r w:rsidRPr="00043779">
        <w:tab/>
      </w:r>
      <w:r w:rsidRPr="009A0556">
        <w:t>Dz.U. L 302 z 19.10.1992, s.</w:t>
      </w:r>
      <w:r w:rsidRPr="00043779">
        <w:t xml:space="preserve"> 1.</w:t>
      </w:r>
    </w:p>
  </w:footnote>
  <w:footnote w:id="3">
    <w:p w14:paraId="4FF07E94" w14:textId="77777777" w:rsidR="00F0776A" w:rsidRPr="00E53EF3" w:rsidRDefault="00F0776A" w:rsidP="006A33A0">
      <w:pPr>
        <w:pStyle w:val="Tekstprzypisudolnego"/>
      </w:pPr>
      <w:r>
        <w:rPr>
          <w:rStyle w:val="Odwoanieprzypisudolnego"/>
        </w:rPr>
        <w:footnoteRef/>
      </w:r>
      <w:r w:rsidRPr="00043779">
        <w:tab/>
      </w:r>
      <w:r w:rsidRPr="009A0556">
        <w:t>Dz.U. L 302 z 19.10.1992, s.</w:t>
      </w:r>
      <w:r w:rsidRPr="00043779">
        <w:t xml:space="preserve">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70" w:type="dxa"/>
        <w:right w:w="70" w:type="dxa"/>
      </w:tblCellMar>
      <w:tblLook w:val="0000" w:firstRow="0" w:lastRow="0" w:firstColumn="0" w:lastColumn="0" w:noHBand="0" w:noVBand="0"/>
    </w:tblPr>
    <w:tblGrid>
      <w:gridCol w:w="1787"/>
      <w:gridCol w:w="1159"/>
      <w:gridCol w:w="1931"/>
      <w:gridCol w:w="4600"/>
    </w:tblGrid>
    <w:tr w:rsidR="00F0776A" w14:paraId="3D2764A9" w14:textId="77777777" w:rsidTr="00194513">
      <w:trPr>
        <w:trHeight w:val="226"/>
        <w:jc w:val="center"/>
      </w:trPr>
      <w:tc>
        <w:tcPr>
          <w:tcW w:w="2946" w:type="dxa"/>
          <w:gridSpan w:val="2"/>
          <w:vMerge w:val="restart"/>
          <w:tcBorders>
            <w:top w:val="single" w:sz="4" w:space="0" w:color="000000"/>
            <w:left w:val="single" w:sz="4" w:space="0" w:color="000000"/>
          </w:tcBorders>
          <w:vAlign w:val="center"/>
        </w:tcPr>
        <w:p w14:paraId="2E37FF2E" w14:textId="4CD510CD" w:rsidR="00F0776A" w:rsidRPr="00DE5F05" w:rsidRDefault="00F0776A" w:rsidP="00D000CD">
          <w:pPr>
            <w:pStyle w:val="Tekstpodstawowy"/>
            <w:snapToGrid w:val="0"/>
            <w:jc w:val="center"/>
            <w:rPr>
              <w:noProof/>
              <w:sz w:val="4"/>
            </w:rPr>
          </w:pPr>
          <w:r w:rsidRPr="0050708F">
            <w:rPr>
              <w:rFonts w:ascii="Arial Narrow" w:hAnsi="Arial Narrow" w:cs="Arial Narrow"/>
              <w:b/>
              <w:noProof/>
              <w:sz w:val="18"/>
              <w:szCs w:val="18"/>
            </w:rPr>
            <w:drawing>
              <wp:inline distT="0" distB="0" distL="0" distR="0" wp14:anchorId="24F25B58" wp14:editId="00A714C4">
                <wp:extent cx="1790007" cy="396240"/>
                <wp:effectExtent l="0" t="0" r="1270" b="0"/>
                <wp:docPr id="1" name="Obraz 1" descr="C:\Users\AOSOWSKA\Desktop\Projekty\EMCSPL3\2019 06 18 PUESC Księga standardów PLIKI\1_logo_PUESC_Program\logo_kas_puesc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OSOWSKA\Desktop\Projekty\EMCSPL3\2019 06 18 PUESC Księga standardów PLIKI\1_logo_PUESC_Program\logo_kas_puesc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2815" cy="399075"/>
                        </a:xfrm>
                        <a:prstGeom prst="rect">
                          <a:avLst/>
                        </a:prstGeom>
                        <a:noFill/>
                        <a:ln>
                          <a:noFill/>
                        </a:ln>
                      </pic:spPr>
                    </pic:pic>
                  </a:graphicData>
                </a:graphic>
              </wp:inline>
            </w:drawing>
          </w:r>
        </w:p>
      </w:tc>
      <w:tc>
        <w:tcPr>
          <w:tcW w:w="6531" w:type="dxa"/>
          <w:gridSpan w:val="2"/>
          <w:tcBorders>
            <w:top w:val="single" w:sz="4" w:space="0" w:color="000000"/>
            <w:left w:val="single" w:sz="4" w:space="0" w:color="000000"/>
            <w:bottom w:val="single" w:sz="4" w:space="0" w:color="000000"/>
            <w:right w:val="single" w:sz="4" w:space="0" w:color="000000"/>
          </w:tcBorders>
        </w:tcPr>
        <w:p w14:paraId="354542FB" w14:textId="77777777" w:rsidR="00F0776A" w:rsidRDefault="00F0776A" w:rsidP="00D000CD">
          <w:pPr>
            <w:snapToGrid w:val="0"/>
            <w:jc w:val="center"/>
            <w:rPr>
              <w:rFonts w:ascii="Arial Narrow" w:hAnsi="Arial Narrow" w:cs="Arial Narrow"/>
              <w:sz w:val="18"/>
              <w:szCs w:val="18"/>
            </w:rPr>
          </w:pPr>
          <w:r>
            <w:rPr>
              <w:b/>
              <w:bCs/>
              <w:sz w:val="18"/>
              <w:szCs w:val="18"/>
            </w:rPr>
            <w:t>Zamawiający: Ministerstwo Finansów</w:t>
          </w:r>
        </w:p>
      </w:tc>
    </w:tr>
    <w:tr w:rsidR="00F0776A" w:rsidRPr="00B55BAC" w14:paraId="200AE000" w14:textId="77777777" w:rsidTr="00247448">
      <w:trPr>
        <w:trHeight w:val="927"/>
        <w:jc w:val="center"/>
      </w:trPr>
      <w:tc>
        <w:tcPr>
          <w:tcW w:w="2946" w:type="dxa"/>
          <w:gridSpan w:val="2"/>
          <w:vMerge/>
          <w:tcBorders>
            <w:left w:val="single" w:sz="4" w:space="0" w:color="000000"/>
            <w:bottom w:val="single" w:sz="4" w:space="0" w:color="000000"/>
          </w:tcBorders>
        </w:tcPr>
        <w:p w14:paraId="2B4D7A31" w14:textId="77777777" w:rsidR="00F0776A" w:rsidRDefault="00F0776A" w:rsidP="00D000CD">
          <w:pPr>
            <w:pStyle w:val="Tekstpodstawowy"/>
            <w:snapToGrid w:val="0"/>
            <w:rPr>
              <w:rFonts w:ascii="Arial Narrow" w:hAnsi="Arial Narrow" w:cs="Arial Narrow"/>
              <w:i/>
              <w:iCs/>
              <w:sz w:val="18"/>
              <w:szCs w:val="18"/>
            </w:rPr>
          </w:pPr>
        </w:p>
      </w:tc>
      <w:tc>
        <w:tcPr>
          <w:tcW w:w="6531" w:type="dxa"/>
          <w:gridSpan w:val="2"/>
          <w:tcBorders>
            <w:top w:val="single" w:sz="4" w:space="0" w:color="000000"/>
            <w:left w:val="single" w:sz="4" w:space="0" w:color="000000"/>
            <w:bottom w:val="single" w:sz="4" w:space="0" w:color="000000"/>
            <w:right w:val="single" w:sz="4" w:space="0" w:color="000000"/>
          </w:tcBorders>
        </w:tcPr>
        <w:p w14:paraId="565578A0" w14:textId="37B63215" w:rsidR="00F0776A" w:rsidRDefault="00F0776A" w:rsidP="00D000CD">
          <w:pPr>
            <w:snapToGrid w:val="0"/>
            <w:rPr>
              <w:rFonts w:ascii="Arial Narrow" w:hAnsi="Arial Narrow" w:cs="Arial Narrow"/>
              <w:b/>
              <w:bCs/>
              <w:sz w:val="18"/>
              <w:szCs w:val="18"/>
            </w:rPr>
          </w:pPr>
          <w:r>
            <w:rPr>
              <w:rFonts w:ascii="Arial Narrow" w:hAnsi="Arial Narrow" w:cs="Arial Narrow"/>
              <w:b/>
              <w:bCs/>
              <w:sz w:val="18"/>
              <w:szCs w:val="18"/>
            </w:rPr>
            <w:t>Nazwa dokumentu:</w:t>
          </w:r>
        </w:p>
        <w:p w14:paraId="28016F43" w14:textId="77777777" w:rsidR="00F0776A" w:rsidRDefault="00F0776A" w:rsidP="00194513">
          <w:pPr>
            <w:snapToGrid w:val="0"/>
            <w:jc w:val="center"/>
            <w:rPr>
              <w:rFonts w:ascii="Arial Narrow" w:hAnsi="Arial Narrow" w:cs="Arial Narrow"/>
              <w:b/>
              <w:bCs/>
              <w:sz w:val="18"/>
              <w:szCs w:val="18"/>
            </w:rPr>
          </w:pPr>
          <w:r w:rsidRPr="00194513">
            <w:rPr>
              <w:rFonts w:ascii="Arial Narrow" w:hAnsi="Arial Narrow" w:cs="Arial Narrow"/>
              <w:b/>
              <w:bCs/>
              <w:sz w:val="18"/>
              <w:szCs w:val="18"/>
            </w:rPr>
            <w:t>Specyfikacja wymiany komunikatów XML z podmiotami</w:t>
          </w:r>
          <w:r>
            <w:rPr>
              <w:rFonts w:ascii="Arial Narrow" w:hAnsi="Arial Narrow" w:cs="Arial Narrow"/>
              <w:b/>
              <w:bCs/>
              <w:sz w:val="18"/>
              <w:szCs w:val="18"/>
            </w:rPr>
            <w:t xml:space="preserve"> w zakresie</w:t>
          </w:r>
          <w:r>
            <w:rPr>
              <w:rFonts w:ascii="Arial Narrow" w:hAnsi="Arial Narrow" w:cs="Arial Narrow"/>
              <w:b/>
              <w:bCs/>
              <w:sz w:val="18"/>
              <w:szCs w:val="18"/>
            </w:rPr>
            <w:br/>
            <w:t xml:space="preserve"> elektronicznego Dokumentu Dostawy</w:t>
          </w:r>
        </w:p>
        <w:p w14:paraId="5A162EB6" w14:textId="77777777" w:rsidR="00F0776A" w:rsidRPr="00B55BAC" w:rsidRDefault="00F0776A" w:rsidP="00D000CD">
          <w:pPr>
            <w:snapToGrid w:val="0"/>
            <w:rPr>
              <w:rFonts w:ascii="Arial Narrow" w:hAnsi="Arial Narrow" w:cs="Arial Narrow"/>
              <w:b/>
              <w:bCs/>
              <w:sz w:val="18"/>
              <w:szCs w:val="18"/>
            </w:rPr>
          </w:pPr>
          <w:r>
            <w:rPr>
              <w:rFonts w:ascii="Arial Narrow" w:hAnsi="Arial Narrow" w:cs="Arial Narrow"/>
              <w:b/>
              <w:bCs/>
              <w:sz w:val="18"/>
              <w:szCs w:val="18"/>
            </w:rPr>
            <w:t>Nr wzoru: 03</w:t>
          </w:r>
        </w:p>
      </w:tc>
    </w:tr>
    <w:tr w:rsidR="00F0776A" w14:paraId="0390FA5D" w14:textId="77777777" w:rsidTr="00194513">
      <w:trPr>
        <w:trHeight w:val="203"/>
        <w:jc w:val="center"/>
      </w:trPr>
      <w:tc>
        <w:tcPr>
          <w:tcW w:w="1787" w:type="dxa"/>
          <w:tcBorders>
            <w:top w:val="single" w:sz="4" w:space="0" w:color="000000"/>
            <w:left w:val="single" w:sz="4" w:space="0" w:color="000000"/>
            <w:bottom w:val="single" w:sz="4" w:space="0" w:color="000000"/>
          </w:tcBorders>
          <w:vAlign w:val="center"/>
        </w:tcPr>
        <w:p w14:paraId="5C401858" w14:textId="77777777" w:rsidR="00F0776A" w:rsidRDefault="00F0776A" w:rsidP="00D000CD">
          <w:pPr>
            <w:snapToGrid w:val="0"/>
            <w:rPr>
              <w:rFonts w:ascii="Arial Narrow" w:hAnsi="Arial Narrow" w:cs="Arial Narrow"/>
              <w:sz w:val="18"/>
              <w:szCs w:val="18"/>
            </w:rPr>
          </w:pPr>
          <w:r>
            <w:rPr>
              <w:rFonts w:ascii="Arial Narrow" w:hAnsi="Arial Narrow" w:cs="Arial Narrow"/>
              <w:sz w:val="18"/>
              <w:szCs w:val="18"/>
            </w:rPr>
            <w:t>Wersja dokumentu</w:t>
          </w:r>
        </w:p>
      </w:tc>
      <w:tc>
        <w:tcPr>
          <w:tcW w:w="1159" w:type="dxa"/>
          <w:tcBorders>
            <w:top w:val="single" w:sz="4" w:space="0" w:color="000000"/>
            <w:left w:val="single" w:sz="4" w:space="0" w:color="000000"/>
            <w:bottom w:val="single" w:sz="4" w:space="0" w:color="000000"/>
          </w:tcBorders>
        </w:tcPr>
        <w:p w14:paraId="21F2D897" w14:textId="21583BD6" w:rsidR="00F0776A" w:rsidRDefault="00F0776A" w:rsidP="00C6531D">
          <w:pPr>
            <w:snapToGrid w:val="0"/>
            <w:jc w:val="center"/>
            <w:rPr>
              <w:rFonts w:ascii="Arial Narrow" w:hAnsi="Arial Narrow" w:cs="Arial Narrow"/>
              <w:sz w:val="18"/>
              <w:szCs w:val="18"/>
            </w:rPr>
          </w:pPr>
          <w:r>
            <w:rPr>
              <w:rFonts w:ascii="Arial Narrow" w:hAnsi="Arial Narrow" w:cs="Arial Narrow"/>
              <w:sz w:val="18"/>
              <w:szCs w:val="18"/>
            </w:rPr>
            <w:t>5.0</w:t>
          </w:r>
          <w:r w:rsidR="0052146E">
            <w:rPr>
              <w:rFonts w:ascii="Arial Narrow" w:hAnsi="Arial Narrow" w:cs="Arial Narrow"/>
              <w:sz w:val="18"/>
              <w:szCs w:val="18"/>
            </w:rPr>
            <w:t>8</w:t>
          </w:r>
        </w:p>
      </w:tc>
      <w:tc>
        <w:tcPr>
          <w:tcW w:w="1931" w:type="dxa"/>
          <w:tcBorders>
            <w:top w:val="single" w:sz="4" w:space="0" w:color="000000"/>
            <w:left w:val="single" w:sz="4" w:space="0" w:color="000000"/>
            <w:bottom w:val="single" w:sz="4" w:space="0" w:color="000000"/>
          </w:tcBorders>
          <w:vAlign w:val="center"/>
        </w:tcPr>
        <w:p w14:paraId="7C6BCC8D" w14:textId="77777777" w:rsidR="00F0776A" w:rsidRDefault="00F0776A" w:rsidP="00D000CD">
          <w:pPr>
            <w:snapToGrid w:val="0"/>
            <w:rPr>
              <w:rFonts w:ascii="Arial Narrow" w:hAnsi="Arial Narrow" w:cs="Arial Narrow"/>
              <w:sz w:val="18"/>
              <w:szCs w:val="18"/>
            </w:rPr>
          </w:pPr>
          <w:r>
            <w:rPr>
              <w:rFonts w:ascii="Arial Narrow" w:hAnsi="Arial Narrow" w:cs="Arial Narrow"/>
              <w:sz w:val="18"/>
              <w:szCs w:val="18"/>
            </w:rPr>
            <w:t>Sygnatura dokumentu</w:t>
          </w:r>
        </w:p>
      </w:tc>
      <w:tc>
        <w:tcPr>
          <w:tcW w:w="4600" w:type="dxa"/>
          <w:tcBorders>
            <w:top w:val="single" w:sz="4" w:space="0" w:color="000000"/>
            <w:left w:val="single" w:sz="4" w:space="0" w:color="000000"/>
            <w:bottom w:val="single" w:sz="4" w:space="0" w:color="000000"/>
            <w:right w:val="single" w:sz="4" w:space="0" w:color="000000"/>
          </w:tcBorders>
          <w:vAlign w:val="center"/>
        </w:tcPr>
        <w:p w14:paraId="4E934A2A" w14:textId="66F13641" w:rsidR="00F0776A" w:rsidRPr="00B54908" w:rsidRDefault="00F0776A" w:rsidP="00B21F96">
          <w:pPr>
            <w:snapToGrid w:val="0"/>
            <w:jc w:val="center"/>
            <w:rPr>
              <w:rFonts w:ascii="Arial Narrow" w:hAnsi="Arial Narrow" w:cs="Arial Narrow"/>
              <w:sz w:val="18"/>
              <w:szCs w:val="18"/>
            </w:rPr>
          </w:pPr>
          <w:r>
            <w:rPr>
              <w:rFonts w:ascii="Arial Narrow" w:hAnsi="Arial Narrow"/>
              <w:sz w:val="18"/>
              <w:szCs w:val="18"/>
            </w:rPr>
            <w:t>DD_SPC-POD</w:t>
          </w:r>
          <w:r w:rsidRPr="0093608B">
            <w:rPr>
              <w:rFonts w:ascii="Arial Narrow" w:hAnsi="Arial Narrow"/>
              <w:sz w:val="18"/>
              <w:szCs w:val="18"/>
            </w:rPr>
            <w:t>_v50</w:t>
          </w:r>
          <w:r w:rsidR="0052146E">
            <w:rPr>
              <w:rFonts w:ascii="Arial Narrow" w:hAnsi="Arial Narrow"/>
              <w:sz w:val="18"/>
              <w:szCs w:val="18"/>
            </w:rPr>
            <w:t>8</w:t>
          </w:r>
          <w:r>
            <w:rPr>
              <w:rFonts w:ascii="Arial Narrow" w:hAnsi="Arial Narrow"/>
              <w:sz w:val="18"/>
              <w:szCs w:val="18"/>
            </w:rPr>
            <w:t>_202</w:t>
          </w:r>
          <w:r w:rsidR="001366C0">
            <w:rPr>
              <w:rFonts w:ascii="Arial Narrow" w:hAnsi="Arial Narrow"/>
              <w:sz w:val="18"/>
              <w:szCs w:val="18"/>
            </w:rPr>
            <w:t>20</w:t>
          </w:r>
          <w:r w:rsidR="0052146E">
            <w:rPr>
              <w:rFonts w:ascii="Arial Narrow" w:hAnsi="Arial Narrow"/>
              <w:sz w:val="18"/>
              <w:szCs w:val="18"/>
            </w:rPr>
            <w:t>9</w:t>
          </w:r>
          <w:r w:rsidR="00801814">
            <w:rPr>
              <w:rFonts w:ascii="Arial Narrow" w:hAnsi="Arial Narrow"/>
              <w:sz w:val="18"/>
              <w:szCs w:val="18"/>
            </w:rPr>
            <w:t>1</w:t>
          </w:r>
          <w:r w:rsidR="0052146E">
            <w:rPr>
              <w:rFonts w:ascii="Arial Narrow" w:hAnsi="Arial Narrow"/>
              <w:sz w:val="18"/>
              <w:szCs w:val="18"/>
            </w:rPr>
            <w:t>2</w:t>
          </w:r>
        </w:p>
      </w:tc>
    </w:tr>
    <w:tr w:rsidR="00F0776A" w14:paraId="3231DEF2" w14:textId="77777777" w:rsidTr="00194513">
      <w:trPr>
        <w:trHeight w:val="193"/>
        <w:jc w:val="center"/>
      </w:trPr>
      <w:tc>
        <w:tcPr>
          <w:tcW w:w="1787" w:type="dxa"/>
          <w:tcBorders>
            <w:top w:val="single" w:sz="4" w:space="0" w:color="000000"/>
            <w:left w:val="single" w:sz="4" w:space="0" w:color="000000"/>
            <w:bottom w:val="single" w:sz="4" w:space="0" w:color="000000"/>
          </w:tcBorders>
        </w:tcPr>
        <w:p w14:paraId="6BE171BD" w14:textId="77777777" w:rsidR="00F0776A" w:rsidRDefault="00F0776A" w:rsidP="00D000CD">
          <w:pPr>
            <w:snapToGrid w:val="0"/>
            <w:rPr>
              <w:rFonts w:ascii="Arial Narrow" w:hAnsi="Arial Narrow" w:cs="Arial Narrow"/>
              <w:sz w:val="18"/>
              <w:szCs w:val="18"/>
            </w:rPr>
          </w:pPr>
          <w:r>
            <w:rPr>
              <w:rFonts w:ascii="Arial Narrow" w:hAnsi="Arial Narrow" w:cs="Arial Narrow"/>
              <w:sz w:val="18"/>
              <w:szCs w:val="18"/>
            </w:rPr>
            <w:t>Data opracowania</w:t>
          </w:r>
        </w:p>
      </w:tc>
      <w:tc>
        <w:tcPr>
          <w:tcW w:w="1159" w:type="dxa"/>
          <w:tcBorders>
            <w:top w:val="single" w:sz="4" w:space="0" w:color="000000"/>
            <w:left w:val="single" w:sz="4" w:space="0" w:color="000000"/>
            <w:bottom w:val="single" w:sz="4" w:space="0" w:color="000000"/>
          </w:tcBorders>
        </w:tcPr>
        <w:p w14:paraId="42D54317" w14:textId="010F5D05" w:rsidR="00F0776A" w:rsidRDefault="00F0776A" w:rsidP="00B21F96">
          <w:pPr>
            <w:snapToGrid w:val="0"/>
            <w:jc w:val="center"/>
            <w:rPr>
              <w:rFonts w:ascii="Arial Narrow" w:hAnsi="Arial Narrow" w:cs="Arial Narrow"/>
              <w:sz w:val="18"/>
              <w:szCs w:val="18"/>
            </w:rPr>
          </w:pPr>
          <w:r>
            <w:rPr>
              <w:rFonts w:ascii="Arial Narrow" w:hAnsi="Arial Narrow"/>
              <w:sz w:val="18"/>
              <w:szCs w:val="18"/>
            </w:rPr>
            <w:t>202</w:t>
          </w:r>
          <w:r w:rsidR="001366C0">
            <w:rPr>
              <w:rFonts w:ascii="Arial Narrow" w:hAnsi="Arial Narrow"/>
              <w:sz w:val="18"/>
              <w:szCs w:val="18"/>
            </w:rPr>
            <w:t>2</w:t>
          </w:r>
          <w:r>
            <w:rPr>
              <w:rFonts w:ascii="Arial Narrow" w:hAnsi="Arial Narrow"/>
              <w:sz w:val="18"/>
              <w:szCs w:val="18"/>
            </w:rPr>
            <w:t>-</w:t>
          </w:r>
          <w:r w:rsidR="001366C0">
            <w:rPr>
              <w:rFonts w:ascii="Arial Narrow" w:hAnsi="Arial Narrow"/>
              <w:sz w:val="18"/>
              <w:szCs w:val="18"/>
            </w:rPr>
            <w:t>0</w:t>
          </w:r>
          <w:r w:rsidR="0052146E">
            <w:rPr>
              <w:rFonts w:ascii="Arial Narrow" w:hAnsi="Arial Narrow"/>
              <w:sz w:val="18"/>
              <w:szCs w:val="18"/>
            </w:rPr>
            <w:t>9</w:t>
          </w:r>
          <w:r>
            <w:rPr>
              <w:rFonts w:ascii="Arial Narrow" w:hAnsi="Arial Narrow"/>
              <w:sz w:val="18"/>
              <w:szCs w:val="18"/>
            </w:rPr>
            <w:t>-</w:t>
          </w:r>
          <w:r w:rsidR="00801814">
            <w:rPr>
              <w:rFonts w:ascii="Arial Narrow" w:hAnsi="Arial Narrow"/>
              <w:sz w:val="18"/>
              <w:szCs w:val="18"/>
            </w:rPr>
            <w:t>1</w:t>
          </w:r>
          <w:r w:rsidR="0052146E">
            <w:rPr>
              <w:rFonts w:ascii="Arial Narrow" w:hAnsi="Arial Narrow"/>
              <w:sz w:val="18"/>
              <w:szCs w:val="18"/>
            </w:rPr>
            <w:t>2</w:t>
          </w:r>
        </w:p>
      </w:tc>
      <w:tc>
        <w:tcPr>
          <w:tcW w:w="1931" w:type="dxa"/>
          <w:tcBorders>
            <w:top w:val="single" w:sz="4" w:space="0" w:color="000000"/>
            <w:left w:val="single" w:sz="4" w:space="0" w:color="000000"/>
            <w:bottom w:val="single" w:sz="4" w:space="0" w:color="000000"/>
          </w:tcBorders>
        </w:tcPr>
        <w:p w14:paraId="0A7BA4B2" w14:textId="77777777" w:rsidR="00F0776A" w:rsidRDefault="00F0776A" w:rsidP="00D000CD">
          <w:pPr>
            <w:snapToGrid w:val="0"/>
            <w:rPr>
              <w:rFonts w:ascii="Arial Narrow" w:hAnsi="Arial Narrow" w:cs="Arial Narrow"/>
              <w:sz w:val="18"/>
              <w:szCs w:val="18"/>
            </w:rPr>
          </w:pPr>
          <w:r>
            <w:rPr>
              <w:rFonts w:ascii="Arial Narrow" w:hAnsi="Arial Narrow" w:cs="Arial Narrow"/>
              <w:sz w:val="18"/>
              <w:szCs w:val="18"/>
            </w:rPr>
            <w:t>Numer umowy</w:t>
          </w:r>
        </w:p>
      </w:tc>
      <w:tc>
        <w:tcPr>
          <w:tcW w:w="4600" w:type="dxa"/>
          <w:tcBorders>
            <w:top w:val="single" w:sz="4" w:space="0" w:color="000000"/>
            <w:left w:val="single" w:sz="4" w:space="0" w:color="000000"/>
            <w:bottom w:val="single" w:sz="4" w:space="0" w:color="000000"/>
            <w:right w:val="single" w:sz="4" w:space="0" w:color="000000"/>
          </w:tcBorders>
        </w:tcPr>
        <w:p w14:paraId="446A0440" w14:textId="388316FC" w:rsidR="00F0776A" w:rsidRPr="00996DCC" w:rsidRDefault="00F0776A" w:rsidP="00D000CD">
          <w:pPr>
            <w:keepNext/>
            <w:snapToGrid w:val="0"/>
            <w:jc w:val="center"/>
            <w:rPr>
              <w:rFonts w:ascii="Arial Narrow" w:hAnsi="Arial Narrow"/>
              <w:b/>
              <w:highlight w:val="yellow"/>
            </w:rPr>
          </w:pPr>
          <w:r w:rsidRPr="00D166A2">
            <w:rPr>
              <w:rFonts w:ascii="Arial Narrow" w:hAnsi="Arial Narrow"/>
              <w:b/>
            </w:rPr>
            <w:t>1001-ILZ.260.17.2019.31</w:t>
          </w:r>
        </w:p>
      </w:tc>
    </w:tr>
  </w:tbl>
  <w:p w14:paraId="3E42BFA2" w14:textId="1556100E" w:rsidR="00F0776A" w:rsidRPr="007C19D4" w:rsidRDefault="00F0776A" w:rsidP="00F23355">
    <w:pPr>
      <w:pStyle w:val="Nagwek"/>
      <w:pBdr>
        <w:top w:val="none" w:sz="0" w:space="0" w:color="auto"/>
      </w:pBdr>
      <w:tabs>
        <w:tab w:val="left" w:pos="3287"/>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102"/>
      <w:gridCol w:w="1175"/>
      <w:gridCol w:w="2121"/>
      <w:gridCol w:w="4207"/>
    </w:tblGrid>
    <w:tr w:rsidR="00F0776A" w14:paraId="5C8AFB22" w14:textId="77777777" w:rsidTr="002F26D3">
      <w:trPr>
        <w:trHeight w:hRule="exact" w:val="341"/>
        <w:jc w:val="center"/>
      </w:trPr>
      <w:tc>
        <w:tcPr>
          <w:tcW w:w="3277" w:type="dxa"/>
          <w:gridSpan w:val="2"/>
          <w:vMerge w:val="restart"/>
          <w:shd w:val="clear" w:color="auto" w:fill="FFFFFF"/>
          <w:vAlign w:val="center"/>
        </w:tcPr>
        <w:p w14:paraId="560428CB" w14:textId="665A00A7" w:rsidR="00F0776A" w:rsidRPr="004E11EB" w:rsidRDefault="00F0776A" w:rsidP="00832B86">
          <w:pPr>
            <w:rPr>
              <w:sz w:val="18"/>
              <w:szCs w:val="18"/>
            </w:rPr>
          </w:pPr>
          <w:r w:rsidRPr="0050708F">
            <w:rPr>
              <w:rFonts w:ascii="Arial Narrow" w:hAnsi="Arial Narrow" w:cs="Arial Narrow"/>
              <w:b/>
              <w:noProof/>
              <w:sz w:val="18"/>
              <w:szCs w:val="18"/>
            </w:rPr>
            <w:drawing>
              <wp:inline distT="0" distB="0" distL="0" distR="0" wp14:anchorId="0EF01B6B" wp14:editId="2C588B46">
                <wp:extent cx="1790007" cy="396240"/>
                <wp:effectExtent l="0" t="0" r="1270" b="0"/>
                <wp:docPr id="6" name="Obraz 6" descr="C:\Users\AOSOWSKA\Desktop\Projekty\EMCSPL3\2019 06 18 PUESC Księga standardów PLIKI\1_logo_PUESC_Program\logo_kas_puesc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OSOWSKA\Desktop\Projekty\EMCSPL3\2019 06 18 PUESC Księga standardów PLIKI\1_logo_PUESC_Program\logo_kas_puesc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2815" cy="399075"/>
                        </a:xfrm>
                        <a:prstGeom prst="rect">
                          <a:avLst/>
                        </a:prstGeom>
                        <a:noFill/>
                        <a:ln>
                          <a:noFill/>
                        </a:ln>
                      </pic:spPr>
                    </pic:pic>
                  </a:graphicData>
                </a:graphic>
              </wp:inline>
            </w:drawing>
          </w:r>
        </w:p>
      </w:tc>
      <w:tc>
        <w:tcPr>
          <w:tcW w:w="6328" w:type="dxa"/>
          <w:gridSpan w:val="2"/>
          <w:shd w:val="clear" w:color="auto" w:fill="FFFFFF"/>
        </w:tcPr>
        <w:p w14:paraId="789DE5EF" w14:textId="6518819F" w:rsidR="00F0776A" w:rsidRPr="004E11EB" w:rsidRDefault="00F0776A" w:rsidP="00832B86">
          <w:pPr>
            <w:shd w:val="clear" w:color="auto" w:fill="FFFFFF"/>
            <w:jc w:val="center"/>
            <w:rPr>
              <w:sz w:val="18"/>
              <w:szCs w:val="18"/>
            </w:rPr>
          </w:pPr>
          <w:r>
            <w:rPr>
              <w:b/>
              <w:bCs/>
              <w:sz w:val="18"/>
              <w:szCs w:val="18"/>
            </w:rPr>
            <w:t>Zamawiający: Ministerstwo Finansów</w:t>
          </w:r>
        </w:p>
      </w:tc>
    </w:tr>
    <w:tr w:rsidR="00F0776A" w14:paraId="2980B1AB" w14:textId="77777777" w:rsidTr="002F26D3">
      <w:trPr>
        <w:trHeight w:hRule="exact" w:val="940"/>
        <w:jc w:val="center"/>
      </w:trPr>
      <w:tc>
        <w:tcPr>
          <w:tcW w:w="3277" w:type="dxa"/>
          <w:gridSpan w:val="2"/>
          <w:vMerge/>
          <w:shd w:val="clear" w:color="auto" w:fill="FFFFFF"/>
        </w:tcPr>
        <w:p w14:paraId="5AD12430" w14:textId="77777777" w:rsidR="00F0776A" w:rsidRPr="004E11EB" w:rsidRDefault="00F0776A" w:rsidP="00832B86">
          <w:pPr>
            <w:shd w:val="clear" w:color="auto" w:fill="FFFFFF"/>
            <w:ind w:left="67"/>
            <w:rPr>
              <w:sz w:val="18"/>
              <w:szCs w:val="18"/>
            </w:rPr>
          </w:pPr>
        </w:p>
      </w:tc>
      <w:tc>
        <w:tcPr>
          <w:tcW w:w="6328" w:type="dxa"/>
          <w:gridSpan w:val="2"/>
          <w:shd w:val="clear" w:color="auto" w:fill="FFFFFF"/>
        </w:tcPr>
        <w:p w14:paraId="47D933C8" w14:textId="77777777" w:rsidR="00F0776A" w:rsidRDefault="00F0776A" w:rsidP="00832B86">
          <w:pPr>
            <w:snapToGrid w:val="0"/>
            <w:rPr>
              <w:rFonts w:ascii="Arial Narrow" w:hAnsi="Arial Narrow" w:cs="Arial Narrow"/>
              <w:b/>
              <w:bCs/>
              <w:sz w:val="18"/>
              <w:szCs w:val="18"/>
            </w:rPr>
          </w:pPr>
          <w:r>
            <w:rPr>
              <w:rFonts w:ascii="Arial Narrow" w:hAnsi="Arial Narrow" w:cs="Arial Narrow"/>
              <w:b/>
              <w:bCs/>
              <w:sz w:val="18"/>
              <w:szCs w:val="18"/>
            </w:rPr>
            <w:t>Nazwa dokumentu:</w:t>
          </w:r>
        </w:p>
        <w:p w14:paraId="72A465C8" w14:textId="77777777" w:rsidR="00F0776A" w:rsidRDefault="00F0776A" w:rsidP="00832B86">
          <w:pPr>
            <w:snapToGrid w:val="0"/>
            <w:jc w:val="center"/>
            <w:rPr>
              <w:rFonts w:ascii="Arial Narrow" w:hAnsi="Arial Narrow" w:cs="Arial Narrow"/>
              <w:b/>
              <w:bCs/>
              <w:sz w:val="18"/>
              <w:szCs w:val="18"/>
            </w:rPr>
          </w:pPr>
          <w:r w:rsidRPr="00194513">
            <w:rPr>
              <w:rFonts w:ascii="Arial Narrow" w:hAnsi="Arial Narrow" w:cs="Arial Narrow"/>
              <w:b/>
              <w:bCs/>
              <w:sz w:val="18"/>
              <w:szCs w:val="18"/>
            </w:rPr>
            <w:t>Specyfikacja wymiany komunikatów XML z podmiotami</w:t>
          </w:r>
          <w:r>
            <w:rPr>
              <w:rFonts w:ascii="Arial Narrow" w:hAnsi="Arial Narrow" w:cs="Arial Narrow"/>
              <w:b/>
              <w:bCs/>
              <w:sz w:val="18"/>
              <w:szCs w:val="18"/>
            </w:rPr>
            <w:t xml:space="preserve"> w zakresie</w:t>
          </w:r>
          <w:r>
            <w:rPr>
              <w:rFonts w:ascii="Arial Narrow" w:hAnsi="Arial Narrow" w:cs="Arial Narrow"/>
              <w:b/>
              <w:bCs/>
              <w:sz w:val="18"/>
              <w:szCs w:val="18"/>
            </w:rPr>
            <w:br/>
            <w:t xml:space="preserve"> elektronicznego Dokumentu Dostawy</w:t>
          </w:r>
        </w:p>
        <w:p w14:paraId="7D1854F8" w14:textId="16DE3BC3" w:rsidR="00F0776A" w:rsidRPr="00C80E56" w:rsidRDefault="00F0776A" w:rsidP="00832B86">
          <w:pPr>
            <w:shd w:val="clear" w:color="auto" w:fill="FFFFFF"/>
            <w:spacing w:line="326" w:lineRule="exact"/>
            <w:rPr>
              <w:b/>
              <w:bCs/>
              <w:color w:val="000000"/>
              <w:sz w:val="18"/>
              <w:szCs w:val="18"/>
            </w:rPr>
          </w:pPr>
          <w:r>
            <w:rPr>
              <w:rFonts w:ascii="Arial Narrow" w:hAnsi="Arial Narrow" w:cs="Arial Narrow"/>
              <w:b/>
              <w:bCs/>
              <w:sz w:val="18"/>
              <w:szCs w:val="18"/>
            </w:rPr>
            <w:t>Nr wzoru: 03</w:t>
          </w:r>
        </w:p>
      </w:tc>
    </w:tr>
    <w:tr w:rsidR="00F0776A" w14:paraId="471EE427" w14:textId="77777777" w:rsidTr="002F26D3">
      <w:trPr>
        <w:trHeight w:hRule="exact" w:val="336"/>
        <w:jc w:val="center"/>
      </w:trPr>
      <w:tc>
        <w:tcPr>
          <w:tcW w:w="2102" w:type="dxa"/>
          <w:shd w:val="clear" w:color="auto" w:fill="FFFFFF"/>
          <w:vAlign w:val="center"/>
        </w:tcPr>
        <w:p w14:paraId="492CC576" w14:textId="66A77850" w:rsidR="00F0776A" w:rsidRPr="004E11EB" w:rsidRDefault="00F0776A" w:rsidP="00832B86">
          <w:pPr>
            <w:shd w:val="clear" w:color="auto" w:fill="FFFFFF"/>
            <w:rPr>
              <w:sz w:val="18"/>
              <w:szCs w:val="18"/>
            </w:rPr>
          </w:pPr>
          <w:r>
            <w:rPr>
              <w:rFonts w:ascii="Arial Narrow" w:hAnsi="Arial Narrow" w:cs="Arial Narrow"/>
              <w:sz w:val="18"/>
              <w:szCs w:val="18"/>
            </w:rPr>
            <w:t>Wersja dokumentu</w:t>
          </w:r>
        </w:p>
      </w:tc>
      <w:tc>
        <w:tcPr>
          <w:tcW w:w="1175" w:type="dxa"/>
          <w:shd w:val="clear" w:color="auto" w:fill="FFFFFF"/>
        </w:tcPr>
        <w:p w14:paraId="55A01FA0" w14:textId="6DCE1BBA" w:rsidR="00F0776A" w:rsidRPr="004E11EB" w:rsidRDefault="00F0776A" w:rsidP="00832B86">
          <w:pPr>
            <w:shd w:val="clear" w:color="auto" w:fill="FFFFFF"/>
            <w:jc w:val="center"/>
            <w:rPr>
              <w:sz w:val="18"/>
              <w:szCs w:val="18"/>
            </w:rPr>
          </w:pPr>
          <w:r>
            <w:rPr>
              <w:rFonts w:ascii="Arial Narrow" w:hAnsi="Arial Narrow" w:cs="Arial Narrow"/>
              <w:sz w:val="18"/>
              <w:szCs w:val="18"/>
            </w:rPr>
            <w:t>5.0</w:t>
          </w:r>
          <w:r w:rsidR="001366C0">
            <w:rPr>
              <w:rFonts w:ascii="Arial Narrow" w:hAnsi="Arial Narrow" w:cs="Arial Narrow"/>
              <w:sz w:val="18"/>
              <w:szCs w:val="18"/>
            </w:rPr>
            <w:t>4</w:t>
          </w:r>
        </w:p>
      </w:tc>
      <w:tc>
        <w:tcPr>
          <w:tcW w:w="2121" w:type="dxa"/>
          <w:shd w:val="clear" w:color="auto" w:fill="FFFFFF"/>
          <w:vAlign w:val="center"/>
        </w:tcPr>
        <w:p w14:paraId="7AEA1C35" w14:textId="68872028" w:rsidR="00F0776A" w:rsidRPr="004E11EB" w:rsidRDefault="00F0776A" w:rsidP="00832B86">
          <w:pPr>
            <w:shd w:val="clear" w:color="auto" w:fill="FFFFFF"/>
            <w:jc w:val="center"/>
            <w:rPr>
              <w:sz w:val="18"/>
              <w:szCs w:val="18"/>
            </w:rPr>
          </w:pPr>
          <w:r>
            <w:rPr>
              <w:rFonts w:ascii="Arial Narrow" w:hAnsi="Arial Narrow" w:cs="Arial Narrow"/>
              <w:sz w:val="18"/>
              <w:szCs w:val="18"/>
            </w:rPr>
            <w:t>Wersja dokumentu</w:t>
          </w:r>
        </w:p>
      </w:tc>
      <w:tc>
        <w:tcPr>
          <w:tcW w:w="4207" w:type="dxa"/>
          <w:shd w:val="clear" w:color="auto" w:fill="FFFFFF"/>
        </w:tcPr>
        <w:p w14:paraId="02490A5B" w14:textId="62001FC9" w:rsidR="00F0776A" w:rsidRPr="004E11EB" w:rsidRDefault="00F0776A" w:rsidP="00832B86">
          <w:pPr>
            <w:shd w:val="clear" w:color="auto" w:fill="FFFFFF"/>
            <w:jc w:val="center"/>
            <w:rPr>
              <w:sz w:val="18"/>
              <w:szCs w:val="18"/>
            </w:rPr>
          </w:pPr>
          <w:r>
            <w:rPr>
              <w:rFonts w:ascii="Arial Narrow" w:hAnsi="Arial Narrow" w:cs="Arial Narrow"/>
              <w:sz w:val="18"/>
              <w:szCs w:val="18"/>
            </w:rPr>
            <w:t>5.00</w:t>
          </w:r>
        </w:p>
      </w:tc>
    </w:tr>
    <w:tr w:rsidR="00F0776A" w14:paraId="318A9F68" w14:textId="77777777" w:rsidTr="002F26D3">
      <w:trPr>
        <w:trHeight w:hRule="exact" w:val="341"/>
        <w:jc w:val="center"/>
      </w:trPr>
      <w:tc>
        <w:tcPr>
          <w:tcW w:w="2102" w:type="dxa"/>
          <w:shd w:val="clear" w:color="auto" w:fill="FFFFFF"/>
        </w:tcPr>
        <w:p w14:paraId="072394A0" w14:textId="39D03F02" w:rsidR="00F0776A" w:rsidRPr="004E11EB" w:rsidRDefault="00F0776A" w:rsidP="00832B86">
          <w:pPr>
            <w:shd w:val="clear" w:color="auto" w:fill="FFFFFF"/>
            <w:rPr>
              <w:sz w:val="18"/>
              <w:szCs w:val="18"/>
            </w:rPr>
          </w:pPr>
          <w:r>
            <w:rPr>
              <w:rFonts w:ascii="Arial Narrow" w:hAnsi="Arial Narrow" w:cs="Arial Narrow"/>
              <w:sz w:val="18"/>
              <w:szCs w:val="18"/>
            </w:rPr>
            <w:t>Data opracowania</w:t>
          </w:r>
        </w:p>
      </w:tc>
      <w:tc>
        <w:tcPr>
          <w:tcW w:w="1175" w:type="dxa"/>
          <w:shd w:val="clear" w:color="auto" w:fill="FFFFFF"/>
        </w:tcPr>
        <w:p w14:paraId="7B096A2E" w14:textId="78DFE6E1" w:rsidR="00F0776A" w:rsidRPr="004E11EB" w:rsidRDefault="00F0776A" w:rsidP="001366C0">
          <w:pPr>
            <w:shd w:val="clear" w:color="auto" w:fill="FFFFFF"/>
            <w:jc w:val="center"/>
            <w:rPr>
              <w:sz w:val="18"/>
              <w:szCs w:val="18"/>
            </w:rPr>
          </w:pPr>
          <w:r>
            <w:rPr>
              <w:rFonts w:ascii="Arial Narrow" w:hAnsi="Arial Narrow"/>
              <w:sz w:val="18"/>
              <w:szCs w:val="18"/>
            </w:rPr>
            <w:t>202</w:t>
          </w:r>
          <w:r w:rsidR="001366C0">
            <w:rPr>
              <w:rFonts w:ascii="Arial Narrow" w:hAnsi="Arial Narrow"/>
              <w:sz w:val="18"/>
              <w:szCs w:val="18"/>
            </w:rPr>
            <w:t>2</w:t>
          </w:r>
          <w:r>
            <w:rPr>
              <w:rFonts w:ascii="Arial Narrow" w:hAnsi="Arial Narrow"/>
              <w:sz w:val="18"/>
              <w:szCs w:val="18"/>
            </w:rPr>
            <w:t>-0</w:t>
          </w:r>
          <w:r w:rsidR="001366C0">
            <w:rPr>
              <w:rFonts w:ascii="Arial Narrow" w:hAnsi="Arial Narrow"/>
              <w:sz w:val="18"/>
              <w:szCs w:val="18"/>
            </w:rPr>
            <w:t>1</w:t>
          </w:r>
          <w:r>
            <w:rPr>
              <w:rFonts w:ascii="Arial Narrow" w:hAnsi="Arial Narrow"/>
              <w:sz w:val="18"/>
              <w:szCs w:val="18"/>
            </w:rPr>
            <w:t>-2</w:t>
          </w:r>
          <w:r w:rsidR="001366C0">
            <w:rPr>
              <w:rFonts w:ascii="Arial Narrow" w:hAnsi="Arial Narrow"/>
              <w:sz w:val="18"/>
              <w:szCs w:val="18"/>
            </w:rPr>
            <w:t>9</w:t>
          </w:r>
        </w:p>
      </w:tc>
      <w:tc>
        <w:tcPr>
          <w:tcW w:w="2121" w:type="dxa"/>
          <w:shd w:val="clear" w:color="auto" w:fill="FFFFFF"/>
        </w:tcPr>
        <w:p w14:paraId="333B5F6C" w14:textId="3B6800C0" w:rsidR="00F0776A" w:rsidRPr="004E11EB" w:rsidRDefault="00F0776A" w:rsidP="00832B86">
          <w:pPr>
            <w:shd w:val="clear" w:color="auto" w:fill="FFFFFF"/>
            <w:rPr>
              <w:sz w:val="18"/>
              <w:szCs w:val="18"/>
            </w:rPr>
          </w:pPr>
          <w:r>
            <w:rPr>
              <w:rFonts w:ascii="Arial Narrow" w:hAnsi="Arial Narrow" w:cs="Arial Narrow"/>
              <w:sz w:val="18"/>
              <w:szCs w:val="18"/>
            </w:rPr>
            <w:t>Data opracowania</w:t>
          </w:r>
        </w:p>
      </w:tc>
      <w:tc>
        <w:tcPr>
          <w:tcW w:w="4207" w:type="dxa"/>
          <w:shd w:val="clear" w:color="auto" w:fill="FFFFFF"/>
        </w:tcPr>
        <w:p w14:paraId="07C87DB1" w14:textId="20591C61" w:rsidR="00F0776A" w:rsidRPr="004E11EB" w:rsidRDefault="00F0776A" w:rsidP="001366C0">
          <w:pPr>
            <w:shd w:val="clear" w:color="auto" w:fill="FFFFFF"/>
            <w:jc w:val="center"/>
            <w:rPr>
              <w:sz w:val="18"/>
              <w:szCs w:val="18"/>
            </w:rPr>
          </w:pPr>
          <w:r>
            <w:rPr>
              <w:rFonts w:ascii="Arial Narrow" w:hAnsi="Arial Narrow"/>
              <w:sz w:val="18"/>
              <w:szCs w:val="18"/>
            </w:rPr>
            <w:t>202</w:t>
          </w:r>
          <w:r w:rsidR="001366C0">
            <w:rPr>
              <w:rFonts w:ascii="Arial Narrow" w:hAnsi="Arial Narrow"/>
              <w:sz w:val="18"/>
              <w:szCs w:val="18"/>
            </w:rPr>
            <w:t>2</w:t>
          </w:r>
          <w:r>
            <w:rPr>
              <w:rFonts w:ascii="Arial Narrow" w:hAnsi="Arial Narrow"/>
              <w:sz w:val="18"/>
              <w:szCs w:val="18"/>
            </w:rPr>
            <w:t>-0</w:t>
          </w:r>
          <w:r w:rsidR="001366C0">
            <w:rPr>
              <w:rFonts w:ascii="Arial Narrow" w:hAnsi="Arial Narrow"/>
              <w:sz w:val="18"/>
              <w:szCs w:val="18"/>
            </w:rPr>
            <w:t>1</w:t>
          </w:r>
          <w:r>
            <w:rPr>
              <w:rFonts w:ascii="Arial Narrow" w:hAnsi="Arial Narrow"/>
              <w:sz w:val="18"/>
              <w:szCs w:val="18"/>
            </w:rPr>
            <w:t>-</w:t>
          </w:r>
          <w:r w:rsidR="001366C0">
            <w:rPr>
              <w:rFonts w:ascii="Arial Narrow" w:hAnsi="Arial Narrow"/>
              <w:sz w:val="18"/>
              <w:szCs w:val="18"/>
            </w:rPr>
            <w:t>29</w:t>
          </w:r>
        </w:p>
      </w:tc>
    </w:tr>
  </w:tbl>
  <w:p w14:paraId="2E1223C9" w14:textId="77777777" w:rsidR="00F0776A" w:rsidRPr="005C44AE" w:rsidRDefault="00F0776A" w:rsidP="00930AD9">
    <w:pPr>
      <w:pStyle w:val="Nagwek"/>
      <w:pBdr>
        <w:top w:val="none" w:sz="0" w:space="0" w:color="auto"/>
      </w:pBdr>
      <w:tabs>
        <w:tab w:val="left" w:pos="3287"/>
      </w:tabs>
      <w:jc w:val="cent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0785D"/>
    <w:multiLevelType w:val="multilevel"/>
    <w:tmpl w:val="684CBEB2"/>
    <w:lvl w:ilvl="0">
      <w:start w:val="1"/>
      <w:numFmt w:val="decimal"/>
      <w:pStyle w:val="pqiListNum1a"/>
      <w:lvlText w:val="%1."/>
      <w:lvlJc w:val="left"/>
      <w:pPr>
        <w:tabs>
          <w:tab w:val="num" w:pos="1021"/>
        </w:tabs>
        <w:ind w:left="1021" w:hanging="567"/>
      </w:pPr>
      <w:rPr>
        <w:rFonts w:hint="default"/>
      </w:rPr>
    </w:lvl>
    <w:lvl w:ilvl="1">
      <w:start w:val="1"/>
      <w:numFmt w:val="lowerLetter"/>
      <w:pStyle w:val="pqiListNum2a"/>
      <w:lvlText w:val="%2."/>
      <w:lvlJc w:val="left"/>
      <w:pPr>
        <w:tabs>
          <w:tab w:val="num" w:pos="1191"/>
        </w:tabs>
        <w:ind w:left="1191" w:hanging="737"/>
      </w:pPr>
      <w:rPr>
        <w:rFonts w:hint="default"/>
      </w:rPr>
    </w:lvl>
    <w:lvl w:ilvl="2">
      <w:start w:val="1"/>
      <w:numFmt w:val="lowerRoman"/>
      <w:pStyle w:val="pqiListNum3a"/>
      <w:lvlText w:val="%3."/>
      <w:lvlJc w:val="left"/>
      <w:pPr>
        <w:tabs>
          <w:tab w:val="num" w:pos="1361"/>
        </w:tabs>
        <w:ind w:left="1361" w:hanging="907"/>
      </w:pPr>
      <w:rPr>
        <w:rFonts w:hint="default"/>
      </w:rPr>
    </w:lvl>
    <w:lvl w:ilvl="3">
      <w:start w:val="1"/>
      <w:numFmt w:val="decimal"/>
      <w:lvlText w:val="(%4)"/>
      <w:lvlJc w:val="left"/>
      <w:pPr>
        <w:tabs>
          <w:tab w:val="num" w:pos="1894"/>
        </w:tabs>
        <w:ind w:left="1894" w:hanging="360"/>
      </w:pPr>
      <w:rPr>
        <w:rFonts w:hint="default"/>
      </w:rPr>
    </w:lvl>
    <w:lvl w:ilvl="4">
      <w:start w:val="1"/>
      <w:numFmt w:val="lowerLetter"/>
      <w:lvlText w:val="(%5)"/>
      <w:lvlJc w:val="left"/>
      <w:pPr>
        <w:tabs>
          <w:tab w:val="num" w:pos="2254"/>
        </w:tabs>
        <w:ind w:left="2254" w:hanging="360"/>
      </w:pPr>
      <w:rPr>
        <w:rFonts w:hint="default"/>
      </w:rPr>
    </w:lvl>
    <w:lvl w:ilvl="5">
      <w:start w:val="1"/>
      <w:numFmt w:val="lowerRoman"/>
      <w:lvlText w:val="(%6)"/>
      <w:lvlJc w:val="left"/>
      <w:pPr>
        <w:tabs>
          <w:tab w:val="num" w:pos="2614"/>
        </w:tabs>
        <w:ind w:left="2614" w:hanging="360"/>
      </w:pPr>
      <w:rPr>
        <w:rFonts w:hint="default"/>
      </w:rPr>
    </w:lvl>
    <w:lvl w:ilvl="6">
      <w:start w:val="1"/>
      <w:numFmt w:val="decimal"/>
      <w:lvlText w:val="%7."/>
      <w:lvlJc w:val="left"/>
      <w:pPr>
        <w:tabs>
          <w:tab w:val="num" w:pos="2974"/>
        </w:tabs>
        <w:ind w:left="2974" w:hanging="360"/>
      </w:pPr>
      <w:rPr>
        <w:rFonts w:hint="default"/>
      </w:rPr>
    </w:lvl>
    <w:lvl w:ilvl="7">
      <w:start w:val="1"/>
      <w:numFmt w:val="lowerLetter"/>
      <w:lvlText w:val="%8."/>
      <w:lvlJc w:val="left"/>
      <w:pPr>
        <w:tabs>
          <w:tab w:val="num" w:pos="3334"/>
        </w:tabs>
        <w:ind w:left="3334" w:hanging="360"/>
      </w:pPr>
      <w:rPr>
        <w:rFonts w:hint="default"/>
      </w:rPr>
    </w:lvl>
    <w:lvl w:ilvl="8">
      <w:start w:val="1"/>
      <w:numFmt w:val="lowerRoman"/>
      <w:lvlText w:val="%9."/>
      <w:lvlJc w:val="left"/>
      <w:pPr>
        <w:tabs>
          <w:tab w:val="num" w:pos="3694"/>
        </w:tabs>
        <w:ind w:left="3694" w:hanging="360"/>
      </w:pPr>
      <w:rPr>
        <w:rFonts w:hint="default"/>
      </w:rPr>
    </w:lvl>
  </w:abstractNum>
  <w:abstractNum w:abstractNumId="1" w15:restartNumberingAfterBreak="0">
    <w:nsid w:val="0236777C"/>
    <w:multiLevelType w:val="hybridMultilevel"/>
    <w:tmpl w:val="785CD7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F2446"/>
    <w:multiLevelType w:val="multilevel"/>
    <w:tmpl w:val="9D5EC14A"/>
    <w:name w:val="List Number 1__2"/>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2971C5E"/>
    <w:multiLevelType w:val="multilevel"/>
    <w:tmpl w:val="FB5824F4"/>
    <w:lvl w:ilvl="0">
      <w:start w:val="1"/>
      <w:numFmt w:val="decimal"/>
      <w:pStyle w:val="pqiTabListNumSmall1"/>
      <w:lvlText w:val="%1."/>
      <w:lvlJc w:val="left"/>
      <w:pPr>
        <w:tabs>
          <w:tab w:val="num" w:pos="360"/>
        </w:tabs>
        <w:ind w:left="360" w:hanging="360"/>
      </w:pPr>
      <w:rPr>
        <w:rFonts w:hint="default"/>
      </w:rPr>
    </w:lvl>
    <w:lvl w:ilvl="1">
      <w:start w:val="1"/>
      <w:numFmt w:val="decimal"/>
      <w:pStyle w:val="pqiTabListNumSmall2"/>
      <w:lvlText w:val="%1.%2."/>
      <w:lvlJc w:val="left"/>
      <w:pPr>
        <w:tabs>
          <w:tab w:val="num" w:pos="720"/>
        </w:tabs>
        <w:ind w:left="340" w:hanging="340"/>
      </w:pPr>
      <w:rPr>
        <w:rFonts w:hint="default"/>
      </w:rPr>
    </w:lvl>
    <w:lvl w:ilvl="2">
      <w:start w:val="1"/>
      <w:numFmt w:val="decimal"/>
      <w:pStyle w:val="pqiTabListNumSmall3"/>
      <w:lvlText w:val="%1.%2.%3."/>
      <w:lvlJc w:val="left"/>
      <w:pPr>
        <w:tabs>
          <w:tab w:val="num" w:pos="1080"/>
        </w:tabs>
        <w:ind w:left="454" w:hanging="454"/>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05F07450"/>
    <w:multiLevelType w:val="multilevel"/>
    <w:tmpl w:val="9DBCDC04"/>
    <w:styleLink w:val="Biecalista1"/>
    <w:lvl w:ilvl="0">
      <w:numFmt w:val="none"/>
      <w:lvlText w:val=""/>
      <w:lvlJc w:val="left"/>
      <w:pPr>
        <w:tabs>
          <w:tab w:val="num" w:pos="360"/>
        </w:tabs>
      </w:p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97F048B"/>
    <w:multiLevelType w:val="hybridMultilevel"/>
    <w:tmpl w:val="272655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45E67"/>
    <w:multiLevelType w:val="multilevel"/>
    <w:tmpl w:val="A838D83E"/>
    <w:lvl w:ilvl="0">
      <w:start w:val="1"/>
      <w:numFmt w:val="bullet"/>
      <w:lvlText w:val="o"/>
      <w:lvlJc w:val="left"/>
      <w:pPr>
        <w:tabs>
          <w:tab w:val="num" w:pos="720"/>
        </w:tabs>
        <w:ind w:left="720" w:hanging="360"/>
      </w:pPr>
      <w:rPr>
        <w:rFonts w:ascii="Courier New" w:hAnsi="Courier New"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o"/>
      <w:lvlJc w:val="left"/>
      <w:pPr>
        <w:tabs>
          <w:tab w:val="num" w:pos="2160"/>
        </w:tabs>
        <w:ind w:left="2160" w:hanging="360"/>
      </w:pPr>
      <w:rPr>
        <w:rFonts w:ascii="Courier New" w:hAnsi="Courier New" w:hint="default"/>
        <w:sz w:val="20"/>
      </w:rPr>
    </w:lvl>
    <w:lvl w:ilvl="3" w:tentative="1">
      <w:numFmt w:val="bullet"/>
      <w:lvlText w:val="o"/>
      <w:lvlJc w:val="left"/>
      <w:pPr>
        <w:tabs>
          <w:tab w:val="num" w:pos="2880"/>
        </w:tabs>
        <w:ind w:left="2880" w:hanging="360"/>
      </w:pPr>
      <w:rPr>
        <w:rFonts w:ascii="Courier New" w:hAnsi="Courier New" w:hint="default"/>
        <w:sz w:val="20"/>
      </w:rPr>
    </w:lvl>
    <w:lvl w:ilvl="4" w:tentative="1">
      <w:numFmt w:val="bullet"/>
      <w:lvlText w:val="o"/>
      <w:lvlJc w:val="left"/>
      <w:pPr>
        <w:tabs>
          <w:tab w:val="num" w:pos="3600"/>
        </w:tabs>
        <w:ind w:left="3600" w:hanging="360"/>
      </w:pPr>
      <w:rPr>
        <w:rFonts w:ascii="Courier New" w:hAnsi="Courier New" w:hint="default"/>
        <w:sz w:val="20"/>
      </w:rPr>
    </w:lvl>
    <w:lvl w:ilvl="5" w:tentative="1">
      <w:numFmt w:val="bullet"/>
      <w:lvlText w:val="o"/>
      <w:lvlJc w:val="left"/>
      <w:pPr>
        <w:tabs>
          <w:tab w:val="num" w:pos="4320"/>
        </w:tabs>
        <w:ind w:left="4320" w:hanging="360"/>
      </w:pPr>
      <w:rPr>
        <w:rFonts w:ascii="Courier New" w:hAnsi="Courier New" w:hint="default"/>
        <w:sz w:val="20"/>
      </w:rPr>
    </w:lvl>
    <w:lvl w:ilvl="6" w:tentative="1">
      <w:numFmt w:val="bullet"/>
      <w:lvlText w:val="o"/>
      <w:lvlJc w:val="left"/>
      <w:pPr>
        <w:tabs>
          <w:tab w:val="num" w:pos="5040"/>
        </w:tabs>
        <w:ind w:left="5040" w:hanging="360"/>
      </w:pPr>
      <w:rPr>
        <w:rFonts w:ascii="Courier New" w:hAnsi="Courier New" w:hint="default"/>
        <w:sz w:val="20"/>
      </w:rPr>
    </w:lvl>
    <w:lvl w:ilvl="7" w:tentative="1">
      <w:numFmt w:val="bullet"/>
      <w:lvlText w:val="o"/>
      <w:lvlJc w:val="left"/>
      <w:pPr>
        <w:tabs>
          <w:tab w:val="num" w:pos="5760"/>
        </w:tabs>
        <w:ind w:left="5760" w:hanging="360"/>
      </w:pPr>
      <w:rPr>
        <w:rFonts w:ascii="Courier New" w:hAnsi="Courier New" w:hint="default"/>
        <w:sz w:val="20"/>
      </w:rPr>
    </w:lvl>
    <w:lvl w:ilvl="8" w:tentative="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0B090EBA"/>
    <w:multiLevelType w:val="hybridMultilevel"/>
    <w:tmpl w:val="5E86BD3A"/>
    <w:lvl w:ilvl="0" w:tplc="8988A818">
      <w:numFmt w:val="bullet"/>
      <w:pStyle w:val="pqiTabListNonNum1"/>
      <w:lvlText w:val=""/>
      <w:lvlJc w:val="left"/>
      <w:pPr>
        <w:tabs>
          <w:tab w:val="num" w:pos="360"/>
        </w:tabs>
        <w:ind w:left="227" w:hanging="227"/>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417B72"/>
    <w:multiLevelType w:val="multilevel"/>
    <w:tmpl w:val="8C66B29A"/>
    <w:lvl w:ilvl="0">
      <w:start w:val="1"/>
      <w:numFmt w:val="decimal"/>
      <w:lvlRestart w:val="0"/>
      <w:pStyle w:val="Listanumerowana2"/>
      <w:lvlText w:val="(%1)"/>
      <w:lvlJc w:val="left"/>
      <w:pPr>
        <w:tabs>
          <w:tab w:val="num" w:pos="709"/>
        </w:tabs>
        <w:ind w:left="709" w:hanging="709"/>
      </w:pPr>
      <w:rPr>
        <w:rFonts w:cs="Times New Roman"/>
      </w:rPr>
    </w:lvl>
    <w:lvl w:ilvl="1">
      <w:start w:val="1"/>
      <w:numFmt w:val="lowerLetter"/>
      <w:pStyle w:val="ListNumber2Level2"/>
      <w:lvlText w:val="(%2)"/>
      <w:lvlJc w:val="left"/>
      <w:pPr>
        <w:tabs>
          <w:tab w:val="num" w:pos="1417"/>
        </w:tabs>
        <w:ind w:left="1417" w:hanging="708"/>
      </w:pPr>
      <w:rPr>
        <w:rFonts w:cs="Times New Roman"/>
      </w:rPr>
    </w:lvl>
    <w:lvl w:ilvl="2">
      <w:start w:val="1"/>
      <w:numFmt w:val="bullet"/>
      <w:pStyle w:val="ListNumber2Level3"/>
      <w:lvlText w:val="–"/>
      <w:lvlJc w:val="left"/>
      <w:pPr>
        <w:tabs>
          <w:tab w:val="num" w:pos="2126"/>
        </w:tabs>
        <w:ind w:left="2126" w:hanging="709"/>
      </w:pPr>
      <w:rPr>
        <w:rFonts w:ascii="Times New Roman" w:hAnsi="Times New Roman"/>
      </w:rPr>
    </w:lvl>
    <w:lvl w:ilvl="3">
      <w:start w:val="1"/>
      <w:numFmt w:val="bullet"/>
      <w:pStyle w:val="ListNumber2Level4"/>
      <w:lvlText w:val=""/>
      <w:lvlJc w:val="left"/>
      <w:pPr>
        <w:tabs>
          <w:tab w:val="num" w:pos="2835"/>
        </w:tabs>
        <w:ind w:left="2835" w:hanging="709"/>
      </w:pPr>
      <w:rPr>
        <w:rFonts w:ascii="Symbol" w:hAnsi="Symbol" w:hint="default"/>
      </w:rPr>
    </w:lvl>
    <w:lvl w:ilvl="4">
      <w:start w:val="1"/>
      <w:numFmt w:val="lowerLetter"/>
      <w:lvlText w:val="(%5)"/>
      <w:lvlJc w:val="left"/>
      <w:pPr>
        <w:tabs>
          <w:tab w:val="num" w:pos="949"/>
        </w:tabs>
        <w:ind w:left="949" w:hanging="360"/>
      </w:pPr>
      <w:rPr>
        <w:rFonts w:cs="Times New Roman"/>
      </w:rPr>
    </w:lvl>
    <w:lvl w:ilvl="5">
      <w:start w:val="1"/>
      <w:numFmt w:val="lowerRoman"/>
      <w:lvlText w:val="(%6)"/>
      <w:lvlJc w:val="left"/>
      <w:pPr>
        <w:tabs>
          <w:tab w:val="num" w:pos="1309"/>
        </w:tabs>
        <w:ind w:left="1309" w:hanging="360"/>
      </w:pPr>
      <w:rPr>
        <w:rFonts w:cs="Times New Roman"/>
      </w:rPr>
    </w:lvl>
    <w:lvl w:ilvl="6">
      <w:start w:val="1"/>
      <w:numFmt w:val="decimal"/>
      <w:lvlText w:val="%7."/>
      <w:lvlJc w:val="left"/>
      <w:pPr>
        <w:tabs>
          <w:tab w:val="num" w:pos="1669"/>
        </w:tabs>
        <w:ind w:left="1669" w:hanging="360"/>
      </w:pPr>
      <w:rPr>
        <w:rFonts w:cs="Times New Roman"/>
      </w:rPr>
    </w:lvl>
    <w:lvl w:ilvl="7">
      <w:start w:val="1"/>
      <w:numFmt w:val="lowerLetter"/>
      <w:lvlText w:val="%8."/>
      <w:lvlJc w:val="left"/>
      <w:pPr>
        <w:tabs>
          <w:tab w:val="num" w:pos="2029"/>
        </w:tabs>
        <w:ind w:left="2029" w:hanging="360"/>
      </w:pPr>
      <w:rPr>
        <w:rFonts w:cs="Times New Roman"/>
      </w:rPr>
    </w:lvl>
    <w:lvl w:ilvl="8">
      <w:start w:val="1"/>
      <w:numFmt w:val="lowerRoman"/>
      <w:lvlText w:val="%9."/>
      <w:lvlJc w:val="left"/>
      <w:pPr>
        <w:tabs>
          <w:tab w:val="num" w:pos="2389"/>
        </w:tabs>
        <w:ind w:left="2389" w:hanging="360"/>
      </w:pPr>
      <w:rPr>
        <w:rFonts w:cs="Times New Roman"/>
      </w:rPr>
    </w:lvl>
  </w:abstractNum>
  <w:abstractNum w:abstractNumId="9" w15:restartNumberingAfterBreak="0">
    <w:nsid w:val="0F211A5F"/>
    <w:multiLevelType w:val="hybridMultilevel"/>
    <w:tmpl w:val="F062A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5A633D"/>
    <w:multiLevelType w:val="hybridMultilevel"/>
    <w:tmpl w:val="485A0650"/>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22715F7"/>
    <w:multiLevelType w:val="singleLevel"/>
    <w:tmpl w:val="174AB2B8"/>
    <w:name w:val="List Bullet 4__1"/>
    <w:lvl w:ilvl="0">
      <w:start w:val="1"/>
      <w:numFmt w:val="bullet"/>
      <w:lvlRestart w:val="0"/>
      <w:pStyle w:val="Listapunktowana4"/>
      <w:lvlText w:val=""/>
      <w:lvlJc w:val="left"/>
      <w:pPr>
        <w:tabs>
          <w:tab w:val="num" w:pos="1134"/>
        </w:tabs>
        <w:ind w:left="1134" w:hanging="283"/>
      </w:pPr>
      <w:rPr>
        <w:rFonts w:ascii="Symbol" w:hAnsi="Symbol" w:hint="default"/>
      </w:rPr>
    </w:lvl>
  </w:abstractNum>
  <w:abstractNum w:abstractNumId="12" w15:restartNumberingAfterBreak="0">
    <w:nsid w:val="148E35A7"/>
    <w:multiLevelType w:val="hybridMultilevel"/>
    <w:tmpl w:val="53741FDE"/>
    <w:lvl w:ilvl="0" w:tplc="F46C59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A1260A"/>
    <w:multiLevelType w:val="hybridMultilevel"/>
    <w:tmpl w:val="90988EAE"/>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6EE50B8"/>
    <w:multiLevelType w:val="multilevel"/>
    <w:tmpl w:val="6E067530"/>
    <w:lvl w:ilvl="0">
      <w:start w:val="1"/>
      <w:numFmt w:val="decimal"/>
      <w:pStyle w:val="pqiListNum1"/>
      <w:lvlText w:val="%1."/>
      <w:lvlJc w:val="left"/>
      <w:pPr>
        <w:tabs>
          <w:tab w:val="num" w:pos="964"/>
        </w:tabs>
        <w:ind w:left="964" w:hanging="510"/>
      </w:pPr>
      <w:rPr>
        <w:rFonts w:hint="default"/>
      </w:rPr>
    </w:lvl>
    <w:lvl w:ilvl="1">
      <w:start w:val="1"/>
      <w:numFmt w:val="decimal"/>
      <w:pStyle w:val="pqiListNum2"/>
      <w:lvlText w:val="%1.%2."/>
      <w:lvlJc w:val="left"/>
      <w:pPr>
        <w:tabs>
          <w:tab w:val="num" w:pos="1174"/>
        </w:tabs>
        <w:ind w:left="964" w:hanging="510"/>
      </w:pPr>
      <w:rPr>
        <w:rFonts w:hint="default"/>
      </w:rPr>
    </w:lvl>
    <w:lvl w:ilvl="2">
      <w:start w:val="1"/>
      <w:numFmt w:val="decimal"/>
      <w:pStyle w:val="pqiListNum3"/>
      <w:lvlText w:val="%1.%2.%3."/>
      <w:lvlJc w:val="left"/>
      <w:pPr>
        <w:tabs>
          <w:tab w:val="num" w:pos="1534"/>
        </w:tabs>
        <w:ind w:left="1247" w:hanging="793"/>
      </w:pPr>
      <w:rPr>
        <w:rFonts w:hint="default"/>
      </w:rPr>
    </w:lvl>
    <w:lvl w:ilvl="3">
      <w:start w:val="1"/>
      <w:numFmt w:val="decimal"/>
      <w:pStyle w:val="pqiListNum4"/>
      <w:lvlText w:val="%1.%2.%3.%4."/>
      <w:lvlJc w:val="left"/>
      <w:pPr>
        <w:tabs>
          <w:tab w:val="num" w:pos="1534"/>
        </w:tabs>
        <w:ind w:left="1247" w:hanging="793"/>
      </w:pPr>
      <w:rPr>
        <w:rFonts w:hint="default"/>
      </w:rPr>
    </w:lvl>
    <w:lvl w:ilvl="4">
      <w:start w:val="1"/>
      <w:numFmt w:val="decimal"/>
      <w:lvlText w:val="%1.%2.%3.%4.%5"/>
      <w:lvlJc w:val="left"/>
      <w:pPr>
        <w:tabs>
          <w:tab w:val="num" w:pos="1462"/>
        </w:tabs>
        <w:ind w:left="1462" w:hanging="1008"/>
      </w:pPr>
      <w:rPr>
        <w:rFonts w:hint="default"/>
      </w:rPr>
    </w:lvl>
    <w:lvl w:ilvl="5">
      <w:start w:val="1"/>
      <w:numFmt w:val="decimal"/>
      <w:lvlText w:val="%1.%2.%3.%4.%5.%6"/>
      <w:lvlJc w:val="left"/>
      <w:pPr>
        <w:tabs>
          <w:tab w:val="num" w:pos="1606"/>
        </w:tabs>
        <w:ind w:left="1606" w:hanging="1152"/>
      </w:pPr>
      <w:rPr>
        <w:rFonts w:hint="default"/>
      </w:rPr>
    </w:lvl>
    <w:lvl w:ilvl="6">
      <w:start w:val="1"/>
      <w:numFmt w:val="decimal"/>
      <w:lvlText w:val="%1.%2.%3.%4.%5.%6.%7"/>
      <w:lvlJc w:val="left"/>
      <w:pPr>
        <w:tabs>
          <w:tab w:val="num" w:pos="1750"/>
        </w:tabs>
        <w:ind w:left="1750" w:hanging="1296"/>
      </w:pPr>
      <w:rPr>
        <w:rFonts w:hint="default"/>
      </w:rPr>
    </w:lvl>
    <w:lvl w:ilvl="7">
      <w:start w:val="1"/>
      <w:numFmt w:val="decimal"/>
      <w:lvlText w:val="%1.%2.%3.%4.%5.%6.%7.%8"/>
      <w:lvlJc w:val="left"/>
      <w:pPr>
        <w:tabs>
          <w:tab w:val="num" w:pos="1894"/>
        </w:tabs>
        <w:ind w:left="1894" w:hanging="1440"/>
      </w:pPr>
      <w:rPr>
        <w:rFonts w:hint="default"/>
      </w:rPr>
    </w:lvl>
    <w:lvl w:ilvl="8">
      <w:start w:val="1"/>
      <w:numFmt w:val="decimal"/>
      <w:lvlText w:val="%1.%2.%3.%4.%5.%6.%7.%8.%9"/>
      <w:lvlJc w:val="left"/>
      <w:pPr>
        <w:tabs>
          <w:tab w:val="num" w:pos="2038"/>
        </w:tabs>
        <w:ind w:left="2038" w:hanging="1584"/>
      </w:pPr>
      <w:rPr>
        <w:rFonts w:hint="default"/>
      </w:rPr>
    </w:lvl>
  </w:abstractNum>
  <w:abstractNum w:abstractNumId="15" w15:restartNumberingAfterBreak="0">
    <w:nsid w:val="17C81AD7"/>
    <w:multiLevelType w:val="hybridMultilevel"/>
    <w:tmpl w:val="F062A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946E30"/>
    <w:multiLevelType w:val="singleLevel"/>
    <w:tmpl w:val="31CA6196"/>
    <w:lvl w:ilvl="0">
      <w:start w:val="1"/>
      <w:numFmt w:val="bullet"/>
      <w:lvlRestart w:val="0"/>
      <w:pStyle w:val="ListDash4"/>
      <w:lvlText w:val="–"/>
      <w:lvlJc w:val="left"/>
      <w:pPr>
        <w:tabs>
          <w:tab w:val="num" w:pos="1134"/>
        </w:tabs>
        <w:ind w:left="1134" w:hanging="283"/>
      </w:pPr>
      <w:rPr>
        <w:rFonts w:ascii="Times New Roman" w:hAnsi="Times New Roman"/>
      </w:rPr>
    </w:lvl>
  </w:abstractNum>
  <w:abstractNum w:abstractNumId="17" w15:restartNumberingAfterBreak="0">
    <w:nsid w:val="1AD040E4"/>
    <w:multiLevelType w:val="hybridMultilevel"/>
    <w:tmpl w:val="2D44196E"/>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lvl>
    <w:lvl w:ilvl="2" w:tplc="7CC2BDCC">
      <w:start w:val="1"/>
      <w:numFmt w:val="bullet"/>
      <w:lvlText w:val=""/>
      <w:lvlJc w:val="left"/>
      <w:pPr>
        <w:tabs>
          <w:tab w:val="num" w:pos="2547"/>
        </w:tabs>
        <w:ind w:left="1980" w:firstLine="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D625D8F"/>
    <w:multiLevelType w:val="multilevel"/>
    <w:tmpl w:val="6B50362C"/>
    <w:lvl w:ilvl="0">
      <w:start w:val="1"/>
      <w:numFmt w:val="decimal"/>
      <w:pStyle w:val="pqiChpHeadNum1"/>
      <w:lvlText w:val="%1."/>
      <w:lvlJc w:val="left"/>
      <w:pPr>
        <w:tabs>
          <w:tab w:val="num" w:pos="737"/>
        </w:tabs>
        <w:ind w:left="737" w:hanging="737"/>
      </w:pPr>
      <w:rPr>
        <w:rFonts w:hint="default"/>
      </w:rPr>
    </w:lvl>
    <w:lvl w:ilvl="1">
      <w:start w:val="1"/>
      <w:numFmt w:val="decimal"/>
      <w:pStyle w:val="pqiChpHeadNum2"/>
      <w:lvlText w:val="%1.%2."/>
      <w:lvlJc w:val="left"/>
      <w:pPr>
        <w:tabs>
          <w:tab w:val="num" w:pos="737"/>
        </w:tabs>
        <w:ind w:left="737" w:hanging="737"/>
      </w:pPr>
      <w:rPr>
        <w:rFonts w:hint="default"/>
      </w:rPr>
    </w:lvl>
    <w:lvl w:ilvl="2">
      <w:start w:val="1"/>
      <w:numFmt w:val="decimal"/>
      <w:pStyle w:val="pqiChpHeadNum3"/>
      <w:lvlText w:val="%1.%2.%3."/>
      <w:lvlJc w:val="left"/>
      <w:pPr>
        <w:tabs>
          <w:tab w:val="num" w:pos="1021"/>
        </w:tabs>
        <w:ind w:left="1021" w:hanging="1021"/>
      </w:pPr>
      <w:rPr>
        <w:rFonts w:hint="default"/>
      </w:rPr>
    </w:lvl>
    <w:lvl w:ilvl="3">
      <w:start w:val="1"/>
      <w:numFmt w:val="decimal"/>
      <w:pStyle w:val="pqiChpHeadNum4"/>
      <w:lvlText w:val="%1.%2.%3.%4."/>
      <w:lvlJc w:val="left"/>
      <w:pPr>
        <w:tabs>
          <w:tab w:val="num" w:pos="1080"/>
        </w:tabs>
        <w:ind w:left="1021" w:hanging="1021"/>
      </w:pPr>
      <w:rPr>
        <w:rFonts w:hint="default"/>
      </w:rPr>
    </w:lvl>
    <w:lvl w:ilvl="4">
      <w:start w:val="1"/>
      <w:numFmt w:val="lowerLetter"/>
      <w:pStyle w:val="pqiChpHeadNum5"/>
      <w:lvlText w:val="%5)"/>
      <w:lvlJc w:val="left"/>
      <w:pPr>
        <w:tabs>
          <w:tab w:val="num" w:pos="454"/>
        </w:tabs>
        <w:ind w:left="454" w:hanging="454"/>
      </w:pPr>
      <w:rPr>
        <w:rFonts w:hint="default"/>
      </w:rPr>
    </w:lvl>
    <w:lvl w:ilvl="5">
      <w:start w:val="1"/>
      <w:numFmt w:val="decimal"/>
      <w:suff w:val="space"/>
      <w:lvlText w:val="%1.%2.%3.%4.%5.%6."/>
      <w:lvlJc w:val="left"/>
      <w:pPr>
        <w:ind w:left="851" w:hanging="851"/>
      </w:pPr>
      <w:rPr>
        <w:rFonts w:hint="default"/>
      </w:rPr>
    </w:lvl>
    <w:lvl w:ilvl="6">
      <w:start w:val="1"/>
      <w:numFmt w:val="decimal"/>
      <w:lvlText w:val="%1.%2.%3.%4.%5.%6.%7."/>
      <w:lvlJc w:val="left"/>
      <w:pPr>
        <w:tabs>
          <w:tab w:val="num" w:pos="2480"/>
        </w:tabs>
        <w:ind w:left="2120" w:hanging="1080"/>
      </w:pPr>
      <w:rPr>
        <w:rFonts w:hint="default"/>
      </w:rPr>
    </w:lvl>
    <w:lvl w:ilvl="7">
      <w:start w:val="1"/>
      <w:numFmt w:val="decimal"/>
      <w:lvlText w:val="%1.%2.%3.%4.%5.%6.%7.%8."/>
      <w:lvlJc w:val="left"/>
      <w:pPr>
        <w:tabs>
          <w:tab w:val="num" w:pos="2840"/>
        </w:tabs>
        <w:ind w:left="2624" w:hanging="1224"/>
      </w:pPr>
      <w:rPr>
        <w:rFonts w:hint="default"/>
      </w:rPr>
    </w:lvl>
    <w:lvl w:ilvl="8">
      <w:start w:val="1"/>
      <w:numFmt w:val="decimal"/>
      <w:lvlText w:val="%1.%2.%3.%4.%5.%6.%7.%8.%9."/>
      <w:lvlJc w:val="left"/>
      <w:pPr>
        <w:tabs>
          <w:tab w:val="num" w:pos="3560"/>
        </w:tabs>
        <w:ind w:left="3200" w:hanging="1440"/>
      </w:pPr>
      <w:rPr>
        <w:rFonts w:hint="default"/>
      </w:rPr>
    </w:lvl>
  </w:abstractNum>
  <w:abstractNum w:abstractNumId="19" w15:restartNumberingAfterBreak="0">
    <w:nsid w:val="1DDD4E61"/>
    <w:multiLevelType w:val="multilevel"/>
    <w:tmpl w:val="9B48A4CA"/>
    <w:lvl w:ilvl="0">
      <w:start w:val="1"/>
      <w:numFmt w:val="decimal"/>
      <w:lvlRestart w:val="0"/>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1FD0CD8"/>
    <w:multiLevelType w:val="hybridMultilevel"/>
    <w:tmpl w:val="CEC2965A"/>
    <w:lvl w:ilvl="0" w:tplc="B39E5584">
      <w:start w:val="1"/>
      <w:numFmt w:val="bullet"/>
      <w:pStyle w:val="pqiTabListNonNumSmall3"/>
      <w:lvlText w:val=""/>
      <w:lvlJc w:val="left"/>
      <w:pPr>
        <w:tabs>
          <w:tab w:val="num" w:pos="587"/>
        </w:tabs>
        <w:ind w:left="397" w:hanging="17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2D0383D"/>
    <w:multiLevelType w:val="multilevel"/>
    <w:tmpl w:val="5B809480"/>
    <w:lvl w:ilvl="0">
      <w:start w:val="1"/>
      <w:numFmt w:val="decimal"/>
      <w:pStyle w:val="pqiAppHeadNum1"/>
      <w:lvlText w:val="Dodatek %1"/>
      <w:lvlJc w:val="left"/>
      <w:pPr>
        <w:tabs>
          <w:tab w:val="num" w:pos="1985"/>
        </w:tabs>
        <w:ind w:left="1985" w:hanging="1985"/>
      </w:pPr>
      <w:rPr>
        <w:rFonts w:hint="default"/>
      </w:rPr>
    </w:lvl>
    <w:lvl w:ilvl="1">
      <w:start w:val="1"/>
      <w:numFmt w:val="decimal"/>
      <w:pStyle w:val="pqiAppHeadNum2"/>
      <w:lvlText w:val="Dodatek %1.%2"/>
      <w:lvlJc w:val="left"/>
      <w:pPr>
        <w:tabs>
          <w:tab w:val="num" w:pos="1985"/>
        </w:tabs>
        <w:ind w:left="1985" w:hanging="1985"/>
      </w:pPr>
      <w:rPr>
        <w:rFonts w:hint="default"/>
      </w:rPr>
    </w:lvl>
    <w:lvl w:ilvl="2">
      <w:start w:val="1"/>
      <w:numFmt w:val="decimal"/>
      <w:pStyle w:val="pqiAppHeadNum3"/>
      <w:lvlText w:val="Dodatek %1.%2.%3"/>
      <w:lvlJc w:val="left"/>
      <w:pPr>
        <w:tabs>
          <w:tab w:val="num" w:pos="2160"/>
        </w:tabs>
        <w:ind w:left="1985" w:hanging="1985"/>
      </w:pPr>
      <w:rPr>
        <w:rFonts w:hint="default"/>
      </w:rPr>
    </w:lvl>
    <w:lvl w:ilvl="3">
      <w:start w:val="1"/>
      <w:numFmt w:val="decimal"/>
      <w:pStyle w:val="pqiAppHeadNum4"/>
      <w:lvlText w:val="Dodatek %1.%2.%3.%4"/>
      <w:lvlJc w:val="left"/>
      <w:pPr>
        <w:tabs>
          <w:tab w:val="num" w:pos="2520"/>
        </w:tabs>
        <w:ind w:left="1985" w:hanging="1985"/>
      </w:pPr>
      <w:rPr>
        <w:rFonts w:hint="default"/>
      </w:rPr>
    </w:lvl>
    <w:lvl w:ilvl="4">
      <w:start w:val="1"/>
      <w:numFmt w:val="decimal"/>
      <w:lvlText w:val="Dodatek %1.%2.%3.%4.%5"/>
      <w:lvlJc w:val="left"/>
      <w:pPr>
        <w:tabs>
          <w:tab w:val="num" w:pos="2880"/>
        </w:tabs>
        <w:ind w:left="1814" w:hanging="1814"/>
      </w:pPr>
      <w:rPr>
        <w:rFonts w:hint="default"/>
      </w:rPr>
    </w:lvl>
    <w:lvl w:ilvl="5">
      <w:start w:val="1"/>
      <w:numFmt w:val="decimal"/>
      <w:lvlText w:val="Dodatek %1.%2.%3.%4.%5.%6"/>
      <w:lvlJc w:val="left"/>
      <w:pPr>
        <w:tabs>
          <w:tab w:val="num" w:pos="2880"/>
        </w:tabs>
        <w:ind w:left="1814" w:hanging="1814"/>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3B63AEB"/>
    <w:multiLevelType w:val="multilevel"/>
    <w:tmpl w:val="5E24E7E2"/>
    <w:name w:val="List Number 4__1"/>
    <w:lvl w:ilvl="0">
      <w:start w:val="1"/>
      <w:numFmt w:val="decimal"/>
      <w:lvlRestart w:val="0"/>
      <w:pStyle w:val="Listanumerowana4"/>
      <w:lvlText w:val="(%1)"/>
      <w:lvlJc w:val="left"/>
      <w:pPr>
        <w:tabs>
          <w:tab w:val="num" w:pos="1560"/>
        </w:tabs>
        <w:ind w:left="1560" w:hanging="709"/>
      </w:pPr>
      <w:rPr>
        <w:rFonts w:cs="Times New Roman"/>
      </w:rPr>
    </w:lvl>
    <w:lvl w:ilvl="1">
      <w:start w:val="1"/>
      <w:numFmt w:val="lowerLetter"/>
      <w:pStyle w:val="ListNumber4Level2"/>
      <w:lvlText w:val="(%2)"/>
      <w:lvlJc w:val="left"/>
      <w:pPr>
        <w:tabs>
          <w:tab w:val="num" w:pos="2268"/>
        </w:tabs>
        <w:ind w:left="2268" w:hanging="708"/>
      </w:pPr>
      <w:rPr>
        <w:rFonts w:cs="Times New Roman"/>
      </w:rPr>
    </w:lvl>
    <w:lvl w:ilvl="2">
      <w:start w:val="1"/>
      <w:numFmt w:val="bullet"/>
      <w:pStyle w:val="ListNumber4Level3"/>
      <w:lvlText w:val="–"/>
      <w:lvlJc w:val="left"/>
      <w:pPr>
        <w:tabs>
          <w:tab w:val="num" w:pos="2977"/>
        </w:tabs>
        <w:ind w:left="2977" w:hanging="709"/>
      </w:pPr>
      <w:rPr>
        <w:rFonts w:ascii="Times New Roman" w:hAnsi="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26D45894"/>
    <w:multiLevelType w:val="singleLevel"/>
    <w:tmpl w:val="C1709242"/>
    <w:name w:val="List Dash 1__1"/>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4" w15:restartNumberingAfterBreak="0">
    <w:nsid w:val="28D64752"/>
    <w:multiLevelType w:val="hybridMultilevel"/>
    <w:tmpl w:val="62F603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FC1CF5"/>
    <w:multiLevelType w:val="hybridMultilevel"/>
    <w:tmpl w:val="4B14B722"/>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C0A2C58"/>
    <w:multiLevelType w:val="multilevel"/>
    <w:tmpl w:val="D2FA49CA"/>
    <w:lvl w:ilvl="0">
      <w:start w:val="1"/>
      <w:numFmt w:val="upperLetter"/>
      <w:lvlText w:val="%1."/>
      <w:lvlJc w:val="left"/>
      <w:pPr>
        <w:tabs>
          <w:tab w:val="num" w:pos="851"/>
        </w:tabs>
        <w:ind w:left="851" w:hanging="851"/>
      </w:pPr>
      <w:rPr>
        <w:rFonts w:hint="default"/>
      </w:rPr>
    </w:lvl>
    <w:lvl w:ilvl="1">
      <w:start w:val="1"/>
      <w:numFmt w:val="decimal"/>
      <w:pStyle w:val="Nagwek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2C877DAA"/>
    <w:multiLevelType w:val="singleLevel"/>
    <w:tmpl w:val="B024DCDE"/>
    <w:name w:val="Tiret 1__1"/>
    <w:lvl w:ilvl="0">
      <w:start w:val="1"/>
      <w:numFmt w:val="bullet"/>
      <w:lvlRestart w:val="0"/>
      <w:pStyle w:val="Tiret1"/>
      <w:lvlText w:val="–"/>
      <w:lvlJc w:val="left"/>
      <w:pPr>
        <w:tabs>
          <w:tab w:val="num" w:pos="1417"/>
        </w:tabs>
        <w:ind w:left="1417" w:hanging="567"/>
      </w:pPr>
    </w:lvl>
  </w:abstractNum>
  <w:abstractNum w:abstractNumId="28" w15:restartNumberingAfterBreak="0">
    <w:nsid w:val="2E2323C4"/>
    <w:multiLevelType w:val="multilevel"/>
    <w:tmpl w:val="5706D8B6"/>
    <w:lvl w:ilvl="0">
      <w:start w:val="1"/>
      <w:numFmt w:val="decimal"/>
      <w:pStyle w:val="pqiTabListNumSmall2a"/>
      <w:lvlText w:val="%1."/>
      <w:lvlJc w:val="left"/>
      <w:pPr>
        <w:tabs>
          <w:tab w:val="num" w:pos="360"/>
        </w:tabs>
        <w:ind w:left="357" w:hanging="357"/>
      </w:pPr>
      <w:rPr>
        <w:rFonts w:hint="default"/>
      </w:rPr>
    </w:lvl>
    <w:lvl w:ilvl="1">
      <w:start w:val="1"/>
      <w:numFmt w:val="lowerLetter"/>
      <w:pStyle w:val="pqiTabListNumSmall2a"/>
      <w:lvlText w:val="%2."/>
      <w:lvlJc w:val="left"/>
      <w:pPr>
        <w:tabs>
          <w:tab w:val="num" w:pos="360"/>
        </w:tabs>
        <w:ind w:left="340" w:hanging="340"/>
      </w:pPr>
      <w:rPr>
        <w:rFonts w:hint="default"/>
      </w:rPr>
    </w:lvl>
    <w:lvl w:ilvl="2">
      <w:start w:val="1"/>
      <w:numFmt w:val="lowerRoman"/>
      <w:pStyle w:val="pqiTabListNumSmall3a"/>
      <w:lvlText w:val="%3."/>
      <w:lvlJc w:val="left"/>
      <w:pPr>
        <w:tabs>
          <w:tab w:val="num" w:pos="720"/>
        </w:tabs>
        <w:ind w:left="340" w:hanging="34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1572216"/>
    <w:multiLevelType w:val="singleLevel"/>
    <w:tmpl w:val="23864FB4"/>
    <w:name w:val="List Dash 2__1"/>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30" w15:restartNumberingAfterBreak="0">
    <w:nsid w:val="33AA4645"/>
    <w:multiLevelType w:val="singleLevel"/>
    <w:tmpl w:val="D47046F6"/>
    <w:name w:val="List Dash__1"/>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31" w15:restartNumberingAfterBreak="0">
    <w:nsid w:val="3635409E"/>
    <w:multiLevelType w:val="hybridMultilevel"/>
    <w:tmpl w:val="66FA1DFA"/>
    <w:lvl w:ilvl="0" w:tplc="24D8DEBC">
      <w:start w:val="1"/>
      <w:numFmt w:val="decimal"/>
      <w:lvlText w:val="%1."/>
      <w:lvlJc w:val="right"/>
      <w:pPr>
        <w:tabs>
          <w:tab w:val="num" w:pos="360"/>
        </w:tabs>
        <w:ind w:left="360" w:hanging="241"/>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8EE4C9B"/>
    <w:multiLevelType w:val="hybridMultilevel"/>
    <w:tmpl w:val="5D7CEA2A"/>
    <w:lvl w:ilvl="0" w:tplc="24BE007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A087589"/>
    <w:multiLevelType w:val="singleLevel"/>
    <w:tmpl w:val="89E6B062"/>
    <w:name w:val="List Dash 3__1"/>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4" w15:restartNumberingAfterBreak="0">
    <w:nsid w:val="3D6A42AD"/>
    <w:multiLevelType w:val="hybridMultilevel"/>
    <w:tmpl w:val="592EB13C"/>
    <w:lvl w:ilvl="0" w:tplc="A4A61668">
      <w:numFmt w:val="bullet"/>
      <w:pStyle w:val="pqiListNonNum4"/>
      <w:lvlText w:val="-"/>
      <w:lvlJc w:val="left"/>
      <w:pPr>
        <w:tabs>
          <w:tab w:val="num" w:pos="1247"/>
        </w:tabs>
        <w:ind w:left="1247" w:hanging="567"/>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36" w15:restartNumberingAfterBreak="0">
    <w:nsid w:val="47944CC4"/>
    <w:multiLevelType w:val="singleLevel"/>
    <w:tmpl w:val="B5946AD2"/>
    <w:name w:val="Tiret 2__1"/>
    <w:lvl w:ilvl="0">
      <w:start w:val="1"/>
      <w:numFmt w:val="bullet"/>
      <w:lvlRestart w:val="0"/>
      <w:pStyle w:val="Tiret2"/>
      <w:lvlText w:val="–"/>
      <w:lvlJc w:val="left"/>
      <w:pPr>
        <w:tabs>
          <w:tab w:val="num" w:pos="1984"/>
        </w:tabs>
        <w:ind w:left="1984" w:hanging="567"/>
      </w:pPr>
    </w:lvl>
  </w:abstractNum>
  <w:abstractNum w:abstractNumId="37" w15:restartNumberingAfterBreak="0">
    <w:nsid w:val="4AAB4A5C"/>
    <w:multiLevelType w:val="multilevel"/>
    <w:tmpl w:val="70A4A81A"/>
    <w:name w:val="List Number 3__1"/>
    <w:lvl w:ilvl="0">
      <w:start w:val="1"/>
      <w:numFmt w:val="decimal"/>
      <w:lvlRestart w:val="0"/>
      <w:pStyle w:val="Listanumerowana3"/>
      <w:lvlText w:val="(%1)"/>
      <w:lvlJc w:val="left"/>
      <w:pPr>
        <w:tabs>
          <w:tab w:val="num" w:pos="1560"/>
        </w:tabs>
        <w:ind w:left="1560" w:hanging="709"/>
      </w:pPr>
      <w:rPr>
        <w:rFonts w:cs="Times New Roman"/>
      </w:rPr>
    </w:lvl>
    <w:lvl w:ilvl="1">
      <w:start w:val="1"/>
      <w:numFmt w:val="lowerLetter"/>
      <w:pStyle w:val="ListNumber3Level2"/>
      <w:lvlText w:val="(%2)"/>
      <w:lvlJc w:val="left"/>
      <w:pPr>
        <w:tabs>
          <w:tab w:val="num" w:pos="2268"/>
        </w:tabs>
        <w:ind w:left="2268" w:hanging="708"/>
      </w:pPr>
      <w:rPr>
        <w:rFonts w:cs="Times New Roman"/>
      </w:rPr>
    </w:lvl>
    <w:lvl w:ilvl="2">
      <w:start w:val="1"/>
      <w:numFmt w:val="bullet"/>
      <w:pStyle w:val="ListNumber3Level3"/>
      <w:lvlText w:val="–"/>
      <w:lvlJc w:val="left"/>
      <w:pPr>
        <w:tabs>
          <w:tab w:val="num" w:pos="2977"/>
        </w:tabs>
        <w:ind w:left="2977" w:hanging="709"/>
      </w:pPr>
      <w:rPr>
        <w:rFonts w:ascii="Times New Roman" w:hAnsi="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15:restartNumberingAfterBreak="0">
    <w:nsid w:val="4D6D1080"/>
    <w:multiLevelType w:val="hybridMultilevel"/>
    <w:tmpl w:val="526A1EC2"/>
    <w:lvl w:ilvl="0" w:tplc="4CC0C520">
      <w:numFmt w:val="bullet"/>
      <w:pStyle w:val="pqiTabListNonNumSmall1"/>
      <w:lvlText w:val=""/>
      <w:lvlJc w:val="left"/>
      <w:pPr>
        <w:tabs>
          <w:tab w:val="num" w:pos="360"/>
        </w:tabs>
        <w:ind w:left="170" w:hanging="170"/>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27403C4"/>
    <w:multiLevelType w:val="hybridMultilevel"/>
    <w:tmpl w:val="975C18F4"/>
    <w:lvl w:ilvl="0" w:tplc="79120F72">
      <w:start w:val="1"/>
      <w:numFmt w:val="bullet"/>
      <w:pStyle w:val="pqiListNonNum2"/>
      <w:lvlText w:val=""/>
      <w:lvlJc w:val="left"/>
      <w:pPr>
        <w:tabs>
          <w:tab w:val="num" w:pos="984"/>
        </w:tabs>
        <w:ind w:left="984"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32861C5"/>
    <w:multiLevelType w:val="singleLevel"/>
    <w:tmpl w:val="14AA3C9C"/>
    <w:name w:val="List Bullet__1"/>
    <w:lvl w:ilvl="0">
      <w:start w:val="1"/>
      <w:numFmt w:val="bullet"/>
      <w:lvlRestart w:val="0"/>
      <w:pStyle w:val="Listapunktowana"/>
      <w:lvlText w:val=""/>
      <w:lvlJc w:val="left"/>
      <w:pPr>
        <w:tabs>
          <w:tab w:val="num" w:pos="283"/>
        </w:tabs>
        <w:ind w:left="283" w:hanging="283"/>
      </w:pPr>
      <w:rPr>
        <w:rFonts w:ascii="Symbol" w:hAnsi="Symbol" w:hint="default"/>
      </w:rPr>
    </w:lvl>
  </w:abstractNum>
  <w:abstractNum w:abstractNumId="41" w15:restartNumberingAfterBreak="0">
    <w:nsid w:val="54631D06"/>
    <w:multiLevelType w:val="multilevel"/>
    <w:tmpl w:val="E3E2D930"/>
    <w:lvl w:ilvl="0">
      <w:start w:val="1"/>
      <w:numFmt w:val="decimal"/>
      <w:pStyle w:val="pqiTabListNum1"/>
      <w:lvlText w:val="%1."/>
      <w:lvlJc w:val="left"/>
      <w:pPr>
        <w:tabs>
          <w:tab w:val="num" w:pos="454"/>
        </w:tabs>
        <w:ind w:left="454" w:hanging="454"/>
      </w:pPr>
      <w:rPr>
        <w:rFonts w:hint="default"/>
      </w:rPr>
    </w:lvl>
    <w:lvl w:ilvl="1">
      <w:start w:val="1"/>
      <w:numFmt w:val="decimal"/>
      <w:pStyle w:val="pqiTabListNum2"/>
      <w:lvlText w:val="%1.%2."/>
      <w:lvlJc w:val="left"/>
      <w:pPr>
        <w:tabs>
          <w:tab w:val="num" w:pos="720"/>
        </w:tabs>
        <w:ind w:left="454" w:hanging="454"/>
      </w:pPr>
      <w:rPr>
        <w:rFonts w:hint="default"/>
      </w:rPr>
    </w:lvl>
    <w:lvl w:ilvl="2">
      <w:start w:val="1"/>
      <w:numFmt w:val="decimal"/>
      <w:pStyle w:val="pqiTabListNum3"/>
      <w:lvlText w:val="%1.%2.%3."/>
      <w:lvlJc w:val="left"/>
      <w:pPr>
        <w:tabs>
          <w:tab w:val="num" w:pos="1080"/>
        </w:tabs>
        <w:ind w:left="567" w:hanging="567"/>
      </w:pPr>
      <w:rPr>
        <w:rFonts w:hint="default"/>
      </w:rPr>
    </w:lvl>
    <w:lvl w:ilvl="3">
      <w:start w:val="1"/>
      <w:numFmt w:val="decimal"/>
      <w:pStyle w:val="pqiTabListNum4"/>
      <w:lvlText w:val="%1.%2.%3.%4."/>
      <w:lvlJc w:val="left"/>
      <w:pPr>
        <w:tabs>
          <w:tab w:val="num" w:pos="1080"/>
        </w:tabs>
        <w:ind w:left="737" w:hanging="737"/>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550A19C0"/>
    <w:multiLevelType w:val="hybridMultilevel"/>
    <w:tmpl w:val="1F602A1A"/>
    <w:lvl w:ilvl="0" w:tplc="02E8C44C">
      <w:numFmt w:val="bullet"/>
      <w:pStyle w:val="pqiTabListNonNum4"/>
      <w:lvlText w:val="-"/>
      <w:lvlJc w:val="left"/>
      <w:pPr>
        <w:tabs>
          <w:tab w:val="num" w:pos="700"/>
        </w:tabs>
        <w:ind w:left="567" w:hanging="227"/>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516679B"/>
    <w:multiLevelType w:val="singleLevel"/>
    <w:tmpl w:val="F846271C"/>
    <w:name w:val="List Bullet 1__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44" w15:restartNumberingAfterBreak="0">
    <w:nsid w:val="55A1558F"/>
    <w:multiLevelType w:val="hybridMultilevel"/>
    <w:tmpl w:val="474EF7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5060E5"/>
    <w:multiLevelType w:val="hybridMultilevel"/>
    <w:tmpl w:val="9B76A60A"/>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8A3224F"/>
    <w:multiLevelType w:val="singleLevel"/>
    <w:tmpl w:val="67686558"/>
    <w:name w:val="Considérant__1"/>
    <w:lvl w:ilvl="0">
      <w:start w:val="1"/>
      <w:numFmt w:val="decimal"/>
      <w:lvlRestart w:val="0"/>
      <w:pStyle w:val="Considrant"/>
      <w:lvlText w:val="(%1)"/>
      <w:lvlJc w:val="left"/>
      <w:pPr>
        <w:tabs>
          <w:tab w:val="num" w:pos="709"/>
        </w:tabs>
        <w:ind w:left="709" w:hanging="709"/>
      </w:pPr>
      <w:rPr>
        <w:rFonts w:cs="Times New Roman"/>
      </w:rPr>
    </w:lvl>
  </w:abstractNum>
  <w:abstractNum w:abstractNumId="47" w15:restartNumberingAfterBreak="0">
    <w:nsid w:val="5D484DB7"/>
    <w:multiLevelType w:val="multilevel"/>
    <w:tmpl w:val="D93C637E"/>
    <w:lvl w:ilvl="0">
      <w:start w:val="1"/>
      <w:numFmt w:val="upperLetter"/>
      <w:pStyle w:val="Appendix"/>
      <w:suff w:val="nothing"/>
      <w:lvlText w:val="Appendix %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5D485967"/>
    <w:multiLevelType w:val="hybridMultilevel"/>
    <w:tmpl w:val="24902BA6"/>
    <w:lvl w:ilvl="0" w:tplc="0415000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15:restartNumberingAfterBreak="0">
    <w:nsid w:val="5D4C64F9"/>
    <w:multiLevelType w:val="singleLevel"/>
    <w:tmpl w:val="08D08F58"/>
    <w:name w:val="List Bullet 2__1"/>
    <w:lvl w:ilvl="0">
      <w:start w:val="1"/>
      <w:numFmt w:val="bullet"/>
      <w:lvlRestart w:val="0"/>
      <w:pStyle w:val="Listapunktowana2"/>
      <w:lvlText w:val=""/>
      <w:lvlJc w:val="left"/>
      <w:pPr>
        <w:tabs>
          <w:tab w:val="num" w:pos="1134"/>
        </w:tabs>
        <w:ind w:left="1134" w:hanging="283"/>
      </w:pPr>
      <w:rPr>
        <w:rFonts w:ascii="Symbol" w:hAnsi="Symbol" w:hint="default"/>
      </w:rPr>
    </w:lvl>
  </w:abstractNum>
  <w:abstractNum w:abstractNumId="50" w15:restartNumberingAfterBreak="0">
    <w:nsid w:val="5FAF1780"/>
    <w:multiLevelType w:val="multilevel"/>
    <w:tmpl w:val="6CEE6F86"/>
    <w:lvl w:ilvl="0">
      <w:start w:val="1"/>
      <w:numFmt w:val="decimal"/>
      <w:pStyle w:val="pqiAppHeadNumEN1"/>
      <w:lvlText w:val="Appendix %1"/>
      <w:lvlJc w:val="left"/>
      <w:pPr>
        <w:tabs>
          <w:tab w:val="num" w:pos="1985"/>
        </w:tabs>
        <w:ind w:left="1985" w:hanging="1985"/>
      </w:pPr>
      <w:rPr>
        <w:rFonts w:hint="default"/>
      </w:rPr>
    </w:lvl>
    <w:lvl w:ilvl="1">
      <w:start w:val="1"/>
      <w:numFmt w:val="decimal"/>
      <w:pStyle w:val="pqiAppHeadNumEN2"/>
      <w:lvlText w:val="Appendix %1.%2"/>
      <w:lvlJc w:val="left"/>
      <w:pPr>
        <w:tabs>
          <w:tab w:val="num" w:pos="2160"/>
        </w:tabs>
        <w:ind w:left="1985" w:hanging="1985"/>
      </w:pPr>
      <w:rPr>
        <w:rFonts w:hint="default"/>
      </w:rPr>
    </w:lvl>
    <w:lvl w:ilvl="2">
      <w:start w:val="1"/>
      <w:numFmt w:val="decimal"/>
      <w:lvlText w:val="Dodatek %1.%2.%3"/>
      <w:lvlJc w:val="left"/>
      <w:pPr>
        <w:tabs>
          <w:tab w:val="num" w:pos="2160"/>
        </w:tabs>
        <w:ind w:left="1985" w:hanging="1985"/>
      </w:pPr>
      <w:rPr>
        <w:rFonts w:hint="default"/>
      </w:rPr>
    </w:lvl>
    <w:lvl w:ilvl="3">
      <w:start w:val="1"/>
      <w:numFmt w:val="decimal"/>
      <w:lvlText w:val="Dodatek %1.%2.%3.%4"/>
      <w:lvlJc w:val="left"/>
      <w:pPr>
        <w:tabs>
          <w:tab w:val="num" w:pos="2520"/>
        </w:tabs>
        <w:ind w:left="1985" w:hanging="1985"/>
      </w:pPr>
      <w:rPr>
        <w:rFonts w:hint="default"/>
      </w:rPr>
    </w:lvl>
    <w:lvl w:ilvl="4">
      <w:start w:val="1"/>
      <w:numFmt w:val="decimal"/>
      <w:lvlText w:val="Dodatek %1.%2.%3.%4.%5"/>
      <w:lvlJc w:val="left"/>
      <w:pPr>
        <w:tabs>
          <w:tab w:val="num" w:pos="2880"/>
        </w:tabs>
        <w:ind w:left="1814" w:hanging="1814"/>
      </w:pPr>
      <w:rPr>
        <w:rFonts w:hint="default"/>
      </w:rPr>
    </w:lvl>
    <w:lvl w:ilvl="5">
      <w:start w:val="1"/>
      <w:numFmt w:val="decimal"/>
      <w:lvlText w:val="Dodatek %1.%2.%3.%4.%5.%6"/>
      <w:lvlJc w:val="left"/>
      <w:pPr>
        <w:tabs>
          <w:tab w:val="num" w:pos="2880"/>
        </w:tabs>
        <w:ind w:left="1814" w:hanging="1814"/>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0195D58"/>
    <w:multiLevelType w:val="multilevel"/>
    <w:tmpl w:val="BF76BABC"/>
    <w:lvl w:ilvl="0">
      <w:start w:val="1"/>
      <w:numFmt w:val="upperLetter"/>
      <w:pStyle w:val="pqiSupHeadNum1"/>
      <w:lvlText w:val="Załącznik %1"/>
      <w:lvlJc w:val="left"/>
      <w:pPr>
        <w:tabs>
          <w:tab w:val="num" w:pos="1985"/>
        </w:tabs>
        <w:ind w:left="1985" w:hanging="1985"/>
      </w:pPr>
      <w:rPr>
        <w:rFonts w:hint="default"/>
      </w:rPr>
    </w:lvl>
    <w:lvl w:ilvl="1">
      <w:start w:val="1"/>
      <w:numFmt w:val="decimal"/>
      <w:pStyle w:val="pqiSupHeadNum2"/>
      <w:lvlText w:val="Załącznik %1.%2"/>
      <w:lvlJc w:val="left"/>
      <w:pPr>
        <w:tabs>
          <w:tab w:val="num" w:pos="1985"/>
        </w:tabs>
        <w:ind w:left="1985" w:hanging="1985"/>
      </w:pPr>
      <w:rPr>
        <w:rFonts w:hint="default"/>
      </w:rPr>
    </w:lvl>
    <w:lvl w:ilvl="2">
      <w:start w:val="1"/>
      <w:numFmt w:val="decimal"/>
      <w:pStyle w:val="pqiSupHeadNum3"/>
      <w:lvlText w:val="Załącznik %1.%2.%3"/>
      <w:lvlJc w:val="left"/>
      <w:pPr>
        <w:tabs>
          <w:tab w:val="num" w:pos="2520"/>
        </w:tabs>
        <w:ind w:left="1985" w:hanging="1985"/>
      </w:pPr>
      <w:rPr>
        <w:rFonts w:hint="default"/>
      </w:rPr>
    </w:lvl>
    <w:lvl w:ilvl="3">
      <w:start w:val="1"/>
      <w:numFmt w:val="decimal"/>
      <w:pStyle w:val="pqiSupHeadNum4"/>
      <w:lvlText w:val="Załącznik %1.%2.%3.%4"/>
      <w:lvlJc w:val="left"/>
      <w:pPr>
        <w:tabs>
          <w:tab w:val="num" w:pos="2520"/>
        </w:tabs>
        <w:ind w:left="1985" w:hanging="1985"/>
      </w:pPr>
      <w:rPr>
        <w:rFonts w:hint="default"/>
      </w:rPr>
    </w:lvl>
    <w:lvl w:ilvl="4">
      <w:start w:val="1"/>
      <w:numFmt w:val="decimal"/>
      <w:pStyle w:val="pqiSupHeadNum5"/>
      <w:lvlText w:val="Załącznik %1.%2.%3.%4.%5"/>
      <w:lvlJc w:val="left"/>
      <w:pPr>
        <w:tabs>
          <w:tab w:val="num" w:pos="1985"/>
        </w:tabs>
        <w:ind w:left="1985" w:hanging="1985"/>
      </w:pPr>
      <w:rPr>
        <w:rFonts w:hint="default"/>
      </w:rPr>
    </w:lvl>
    <w:lvl w:ilvl="5">
      <w:start w:val="1"/>
      <w:numFmt w:val="decimal"/>
      <w:pStyle w:val="pqiSupHeadNum6"/>
      <w:lvlText w:val="Załącznik %1.%2.%3.%4.%5.%6"/>
      <w:lvlJc w:val="left"/>
      <w:pPr>
        <w:tabs>
          <w:tab w:val="num" w:pos="3240"/>
        </w:tabs>
        <w:ind w:left="1985" w:hanging="1985"/>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60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2" w15:restartNumberingAfterBreak="0">
    <w:nsid w:val="648A3F86"/>
    <w:multiLevelType w:val="hybridMultilevel"/>
    <w:tmpl w:val="9B76A60A"/>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4CD68EB"/>
    <w:multiLevelType w:val="singleLevel"/>
    <w:tmpl w:val="28BAE6B2"/>
    <w:name w:val="Tiret 4__1"/>
    <w:lvl w:ilvl="0">
      <w:start w:val="1"/>
      <w:numFmt w:val="bullet"/>
      <w:lvlRestart w:val="0"/>
      <w:pStyle w:val="Tiret4"/>
      <w:lvlText w:val="–"/>
      <w:lvlJc w:val="left"/>
      <w:pPr>
        <w:tabs>
          <w:tab w:val="num" w:pos="3118"/>
        </w:tabs>
        <w:ind w:left="3118" w:hanging="567"/>
      </w:pPr>
    </w:lvl>
  </w:abstractNum>
  <w:abstractNum w:abstractNumId="54" w15:restartNumberingAfterBreak="0">
    <w:nsid w:val="6CA24D47"/>
    <w:multiLevelType w:val="hybridMultilevel"/>
    <w:tmpl w:val="D0D86BFE"/>
    <w:lvl w:ilvl="0" w:tplc="20AE1298">
      <w:start w:val="1"/>
      <w:numFmt w:val="bullet"/>
      <w:pStyle w:val="pqiTabListNonNumSmall4"/>
      <w:lvlText w:val="-"/>
      <w:lvlJc w:val="left"/>
      <w:pPr>
        <w:tabs>
          <w:tab w:val="num" w:pos="644"/>
        </w:tabs>
        <w:ind w:left="510" w:hanging="226"/>
      </w:pPr>
      <w:rPr>
        <w:rFonts w:hAnsi="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EB60533"/>
    <w:multiLevelType w:val="singleLevel"/>
    <w:tmpl w:val="A9B61ACE"/>
    <w:name w:val="List Bullet 3__1"/>
    <w:lvl w:ilvl="0">
      <w:start w:val="1"/>
      <w:numFmt w:val="bullet"/>
      <w:lvlRestart w:val="0"/>
      <w:pStyle w:val="Listapunktowana3"/>
      <w:lvlText w:val=""/>
      <w:lvlJc w:val="left"/>
      <w:pPr>
        <w:tabs>
          <w:tab w:val="num" w:pos="1134"/>
        </w:tabs>
        <w:ind w:left="1134" w:hanging="283"/>
      </w:pPr>
      <w:rPr>
        <w:rFonts w:ascii="Symbol" w:hAnsi="Symbol" w:hint="default"/>
      </w:rPr>
    </w:lvl>
  </w:abstractNum>
  <w:abstractNum w:abstractNumId="56" w15:restartNumberingAfterBreak="0">
    <w:nsid w:val="6F6A79AC"/>
    <w:multiLevelType w:val="hybridMultilevel"/>
    <w:tmpl w:val="4F5E3E28"/>
    <w:lvl w:ilvl="0" w:tplc="FD94D9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0053856"/>
    <w:multiLevelType w:val="hybridMultilevel"/>
    <w:tmpl w:val="161448D6"/>
    <w:lvl w:ilvl="0" w:tplc="D696F302">
      <w:start w:val="1"/>
      <w:numFmt w:val="bullet"/>
      <w:pStyle w:val="pqiListNonNum3"/>
      <w:lvlText w:val="o"/>
      <w:lvlJc w:val="left"/>
      <w:pPr>
        <w:tabs>
          <w:tab w:val="num" w:pos="1361"/>
        </w:tabs>
        <w:ind w:left="1361" w:hanging="567"/>
      </w:pPr>
      <w:rPr>
        <w:rFonts w:hAnsi="Arial" w:hint="default"/>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08738E0"/>
    <w:multiLevelType w:val="hybridMultilevel"/>
    <w:tmpl w:val="2F624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0B937AD"/>
    <w:multiLevelType w:val="hybridMultilevel"/>
    <w:tmpl w:val="38A456D8"/>
    <w:lvl w:ilvl="0" w:tplc="CDDAD176">
      <w:start w:val="1"/>
      <w:numFmt w:val="bullet"/>
      <w:pStyle w:val="pqiTabListNonNum3"/>
      <w:lvlText w:val=""/>
      <w:lvlJc w:val="left"/>
      <w:pPr>
        <w:tabs>
          <w:tab w:val="num" w:pos="587"/>
        </w:tabs>
        <w:ind w:left="454" w:hanging="227"/>
      </w:pPr>
      <w:rPr>
        <w:rFonts w:ascii="Wingdings" w:hAnsi="Wingdings"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69509FE"/>
    <w:multiLevelType w:val="multilevel"/>
    <w:tmpl w:val="5CB048F8"/>
    <w:name w:val="NumPar__1"/>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1" w15:restartNumberingAfterBreak="0">
    <w:nsid w:val="78290D1D"/>
    <w:multiLevelType w:val="singleLevel"/>
    <w:tmpl w:val="4A68D48E"/>
    <w:name w:val="Tiret 0__1"/>
    <w:lvl w:ilvl="0">
      <w:start w:val="1"/>
      <w:numFmt w:val="bullet"/>
      <w:lvlRestart w:val="0"/>
      <w:pStyle w:val="Tiret0"/>
      <w:lvlText w:val="–"/>
      <w:lvlJc w:val="left"/>
      <w:pPr>
        <w:tabs>
          <w:tab w:val="num" w:pos="850"/>
        </w:tabs>
        <w:ind w:left="850" w:hanging="850"/>
      </w:pPr>
    </w:lvl>
  </w:abstractNum>
  <w:abstractNum w:abstractNumId="62" w15:restartNumberingAfterBreak="0">
    <w:nsid w:val="794B7A89"/>
    <w:multiLevelType w:val="multilevel"/>
    <w:tmpl w:val="9B80015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792"/>
        </w:tabs>
        <w:ind w:left="792" w:hanging="432"/>
      </w:pPr>
      <w:rPr>
        <w:rFonts w:hint="default"/>
      </w:rPr>
    </w:lvl>
    <w:lvl w:ilvl="2">
      <w:start w:val="1"/>
      <w:numFmt w:val="decimal"/>
      <w:pStyle w:val="Nagwek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3" w15:restartNumberingAfterBreak="0">
    <w:nsid w:val="7B362281"/>
    <w:multiLevelType w:val="hybridMultilevel"/>
    <w:tmpl w:val="CF268262"/>
    <w:lvl w:ilvl="0" w:tplc="5A26EC52">
      <w:start w:val="1"/>
      <w:numFmt w:val="bullet"/>
      <w:pStyle w:val="pqiTabListNonNumSmall2"/>
      <w:lvlText w:val="О"/>
      <w:lvlJc w:val="left"/>
      <w:pPr>
        <w:tabs>
          <w:tab w:val="num" w:pos="473"/>
        </w:tabs>
        <w:ind w:left="284" w:hanging="171"/>
      </w:pPr>
      <w:rPr>
        <w:rFonts w:ascii="Palatino Linotype" w:hAnsi="Palatino Linotype" w:hint="default"/>
        <w:sz w:val="1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C2275D9"/>
    <w:multiLevelType w:val="hybridMultilevel"/>
    <w:tmpl w:val="8CB8FB98"/>
    <w:lvl w:ilvl="0" w:tplc="6D224BBA">
      <w:numFmt w:val="bullet"/>
      <w:pStyle w:val="pqiListNomNum1"/>
      <w:lvlText w:val=""/>
      <w:lvlJc w:val="left"/>
      <w:pPr>
        <w:tabs>
          <w:tab w:val="num" w:pos="1021"/>
        </w:tabs>
        <w:ind w:left="1021"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C4A798E"/>
    <w:multiLevelType w:val="singleLevel"/>
    <w:tmpl w:val="1E3A12FC"/>
    <w:name w:val="Tiret 3__1"/>
    <w:lvl w:ilvl="0">
      <w:start w:val="1"/>
      <w:numFmt w:val="bullet"/>
      <w:lvlRestart w:val="0"/>
      <w:pStyle w:val="Tiret3"/>
      <w:lvlText w:val="–"/>
      <w:lvlJc w:val="left"/>
      <w:pPr>
        <w:tabs>
          <w:tab w:val="num" w:pos="2551"/>
        </w:tabs>
        <w:ind w:left="2551" w:hanging="567"/>
      </w:pPr>
    </w:lvl>
  </w:abstractNum>
  <w:abstractNum w:abstractNumId="66" w15:restartNumberingAfterBreak="0">
    <w:nsid w:val="7F2E5D3F"/>
    <w:multiLevelType w:val="multilevel"/>
    <w:tmpl w:val="0938ECB2"/>
    <w:lvl w:ilvl="0">
      <w:start w:val="1"/>
      <w:numFmt w:val="decimal"/>
      <w:pStyle w:val="pqiTabListNum1a"/>
      <w:lvlText w:val="%1."/>
      <w:lvlJc w:val="left"/>
      <w:pPr>
        <w:tabs>
          <w:tab w:val="num" w:pos="454"/>
        </w:tabs>
        <w:ind w:left="454" w:hanging="454"/>
      </w:pPr>
      <w:rPr>
        <w:rFonts w:hint="default"/>
      </w:rPr>
    </w:lvl>
    <w:lvl w:ilvl="1">
      <w:start w:val="1"/>
      <w:numFmt w:val="lowerLetter"/>
      <w:pStyle w:val="pqiTabListNum2a"/>
      <w:lvlText w:val="%2."/>
      <w:lvlJc w:val="left"/>
      <w:pPr>
        <w:tabs>
          <w:tab w:val="num" w:pos="454"/>
        </w:tabs>
        <w:ind w:left="454" w:hanging="454"/>
      </w:pPr>
      <w:rPr>
        <w:rFonts w:hint="default"/>
      </w:rPr>
    </w:lvl>
    <w:lvl w:ilvl="2">
      <w:start w:val="1"/>
      <w:numFmt w:val="lowerRoman"/>
      <w:pStyle w:val="pqiTabListNum3a"/>
      <w:lvlText w:val="%3."/>
      <w:lvlJc w:val="left"/>
      <w:pPr>
        <w:tabs>
          <w:tab w:val="num" w:pos="720"/>
        </w:tabs>
        <w:ind w:left="454" w:hanging="45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791439150">
    <w:abstractNumId w:val="26"/>
  </w:num>
  <w:num w:numId="2" w16cid:durableId="80492632">
    <w:abstractNumId w:val="62"/>
  </w:num>
  <w:num w:numId="3" w16cid:durableId="829903037">
    <w:abstractNumId w:val="18"/>
  </w:num>
  <w:num w:numId="4" w16cid:durableId="2108647517">
    <w:abstractNumId w:val="64"/>
  </w:num>
  <w:num w:numId="5" w16cid:durableId="440612214">
    <w:abstractNumId w:val="39"/>
  </w:num>
  <w:num w:numId="6" w16cid:durableId="852376610">
    <w:abstractNumId w:val="57"/>
  </w:num>
  <w:num w:numId="7" w16cid:durableId="1235895542">
    <w:abstractNumId w:val="34"/>
  </w:num>
  <w:num w:numId="8" w16cid:durableId="231430306">
    <w:abstractNumId w:val="7"/>
  </w:num>
  <w:num w:numId="9" w16cid:durableId="1593274804">
    <w:abstractNumId w:val="59"/>
  </w:num>
  <w:num w:numId="10" w16cid:durableId="1052848829">
    <w:abstractNumId w:val="42"/>
  </w:num>
  <w:num w:numId="11" w16cid:durableId="1966232852">
    <w:abstractNumId w:val="21"/>
  </w:num>
  <w:num w:numId="12" w16cid:durableId="1115176894">
    <w:abstractNumId w:val="51"/>
  </w:num>
  <w:num w:numId="13" w16cid:durableId="191117346">
    <w:abstractNumId w:val="66"/>
  </w:num>
  <w:num w:numId="14" w16cid:durableId="903024409">
    <w:abstractNumId w:val="3"/>
  </w:num>
  <w:num w:numId="15" w16cid:durableId="561796632">
    <w:abstractNumId w:val="28"/>
  </w:num>
  <w:num w:numId="16" w16cid:durableId="221209644">
    <w:abstractNumId w:val="38"/>
  </w:num>
  <w:num w:numId="17" w16cid:durableId="1228878894">
    <w:abstractNumId w:val="63"/>
  </w:num>
  <w:num w:numId="18" w16cid:durableId="1600794870">
    <w:abstractNumId w:val="20"/>
  </w:num>
  <w:num w:numId="19" w16cid:durableId="1795171498">
    <w:abstractNumId w:val="54"/>
  </w:num>
  <w:num w:numId="20" w16cid:durableId="703137286">
    <w:abstractNumId w:val="14"/>
  </w:num>
  <w:num w:numId="21" w16cid:durableId="1052004885">
    <w:abstractNumId w:val="0"/>
  </w:num>
  <w:num w:numId="22" w16cid:durableId="1253274374">
    <w:abstractNumId w:val="41"/>
  </w:num>
  <w:num w:numId="23" w16cid:durableId="1528524309">
    <w:abstractNumId w:val="50"/>
  </w:num>
  <w:num w:numId="24" w16cid:durableId="3287567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36889451">
    <w:abstractNumId w:val="47"/>
  </w:num>
  <w:num w:numId="26" w16cid:durableId="1364557220">
    <w:abstractNumId w:val="8"/>
  </w:num>
  <w:num w:numId="27" w16cid:durableId="991717690">
    <w:abstractNumId w:val="16"/>
  </w:num>
  <w:num w:numId="28" w16cid:durableId="1096443794">
    <w:abstractNumId w:val="30"/>
  </w:num>
  <w:num w:numId="29" w16cid:durableId="1087651682">
    <w:abstractNumId w:val="46"/>
  </w:num>
  <w:num w:numId="30" w16cid:durableId="916671320">
    <w:abstractNumId w:val="22"/>
  </w:num>
  <w:num w:numId="31" w16cid:durableId="291327712">
    <w:abstractNumId w:val="37"/>
  </w:num>
  <w:num w:numId="32" w16cid:durableId="851529155">
    <w:abstractNumId w:val="33"/>
  </w:num>
  <w:num w:numId="33" w16cid:durableId="681204595">
    <w:abstractNumId w:val="29"/>
  </w:num>
  <w:num w:numId="34" w16cid:durableId="1001277023">
    <w:abstractNumId w:val="23"/>
  </w:num>
  <w:num w:numId="35" w16cid:durableId="446313888">
    <w:abstractNumId w:val="11"/>
  </w:num>
  <w:num w:numId="36" w16cid:durableId="370883817">
    <w:abstractNumId w:val="55"/>
  </w:num>
  <w:num w:numId="37" w16cid:durableId="1285573106">
    <w:abstractNumId w:val="49"/>
  </w:num>
  <w:num w:numId="38" w16cid:durableId="1440643513">
    <w:abstractNumId w:val="43"/>
  </w:num>
  <w:num w:numId="39" w16cid:durableId="24447719">
    <w:abstractNumId w:val="40"/>
  </w:num>
  <w:num w:numId="40" w16cid:durableId="714086673">
    <w:abstractNumId w:val="60"/>
  </w:num>
  <w:num w:numId="41" w16cid:durableId="1971785883">
    <w:abstractNumId w:val="53"/>
  </w:num>
  <w:num w:numId="42" w16cid:durableId="1159267708">
    <w:abstractNumId w:val="65"/>
  </w:num>
  <w:num w:numId="43" w16cid:durableId="105274301">
    <w:abstractNumId w:val="36"/>
  </w:num>
  <w:num w:numId="44" w16cid:durableId="1325084016">
    <w:abstractNumId w:val="27"/>
  </w:num>
  <w:num w:numId="45" w16cid:durableId="1421560838">
    <w:abstractNumId w:val="61"/>
  </w:num>
  <w:num w:numId="46" w16cid:durableId="1045789188">
    <w:abstractNumId w:val="19"/>
  </w:num>
  <w:num w:numId="47" w16cid:durableId="988437923">
    <w:abstractNumId w:val="2"/>
  </w:num>
  <w:num w:numId="48" w16cid:durableId="461925741">
    <w:abstractNumId w:val="4"/>
  </w:num>
  <w:num w:numId="49" w16cid:durableId="442001635">
    <w:abstractNumId w:val="25"/>
  </w:num>
  <w:num w:numId="50" w16cid:durableId="164247285">
    <w:abstractNumId w:val="31"/>
  </w:num>
  <w:num w:numId="51" w16cid:durableId="2102793172">
    <w:abstractNumId w:val="13"/>
  </w:num>
  <w:num w:numId="52" w16cid:durableId="1003122428">
    <w:abstractNumId w:val="10"/>
  </w:num>
  <w:num w:numId="53" w16cid:durableId="2082605548">
    <w:abstractNumId w:val="48"/>
  </w:num>
  <w:num w:numId="54" w16cid:durableId="501704799">
    <w:abstractNumId w:val="17"/>
  </w:num>
  <w:num w:numId="55" w16cid:durableId="386803508">
    <w:abstractNumId w:val="35"/>
  </w:num>
  <w:num w:numId="56" w16cid:durableId="1352144085">
    <w:abstractNumId w:val="58"/>
  </w:num>
  <w:num w:numId="57" w16cid:durableId="1165706653">
    <w:abstractNumId w:val="32"/>
  </w:num>
  <w:num w:numId="58" w16cid:durableId="1244874287">
    <w:abstractNumId w:val="15"/>
  </w:num>
  <w:num w:numId="59" w16cid:durableId="1668750386">
    <w:abstractNumId w:val="24"/>
  </w:num>
  <w:num w:numId="60" w16cid:durableId="1965379563">
    <w:abstractNumId w:val="5"/>
  </w:num>
  <w:num w:numId="61" w16cid:durableId="737941037">
    <w:abstractNumId w:val="1"/>
  </w:num>
  <w:num w:numId="62" w16cid:durableId="354960379">
    <w:abstractNumId w:val="44"/>
  </w:num>
  <w:num w:numId="63" w16cid:durableId="1737243530">
    <w:abstractNumId w:val="9"/>
  </w:num>
  <w:num w:numId="64" w16cid:durableId="118032202">
    <w:abstractNumId w:val="56"/>
  </w:num>
  <w:num w:numId="65" w16cid:durableId="1914663156">
    <w:abstractNumId w:val="12"/>
  </w:num>
  <w:num w:numId="66" w16cid:durableId="6438569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595748483">
    <w:abstractNumId w:val="52"/>
  </w:num>
  <w:num w:numId="68" w16cid:durableId="1595088818">
    <w:abstractNumId w:val="45"/>
  </w:num>
  <w:num w:numId="69" w16cid:durableId="358312648">
    <w:abstractNumId w:val="18"/>
    <w:lvlOverride w:ilvl="0">
      <w:startOverride w:val="3"/>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999841484">
    <w:abstractNumId w:val="18"/>
  </w:num>
  <w:num w:numId="71" w16cid:durableId="420570578">
    <w:abstractNumId w:val="6"/>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sowska Agnieszka">
    <w15:presenceInfo w15:providerId="None" w15:userId="Osowska Agnieszka"/>
  </w15:person>
  <w15:person w15:author="Jurkowska Monika">
    <w15:presenceInfo w15:providerId="AD" w15:userId="S::monika.jurkowska@pentacomp.pl::74452b53-02f7-46ca-9c1b-c6f33f5fe4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pl-PL" w:vendorID="12"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680"/>
  <w:hyphenationZone w:val="425"/>
  <w:clickAndTypeStyle w:val="pqiText"/>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05A"/>
    <w:rsid w:val="000035C4"/>
    <w:rsid w:val="0000466F"/>
    <w:rsid w:val="00004881"/>
    <w:rsid w:val="00006A7F"/>
    <w:rsid w:val="000076A7"/>
    <w:rsid w:val="000076A8"/>
    <w:rsid w:val="00015FCA"/>
    <w:rsid w:val="00016967"/>
    <w:rsid w:val="00016EF9"/>
    <w:rsid w:val="0001770D"/>
    <w:rsid w:val="00017FF6"/>
    <w:rsid w:val="0002000D"/>
    <w:rsid w:val="00020CFB"/>
    <w:rsid w:val="00021207"/>
    <w:rsid w:val="00021D80"/>
    <w:rsid w:val="0002383A"/>
    <w:rsid w:val="00025A44"/>
    <w:rsid w:val="0002617B"/>
    <w:rsid w:val="000269C6"/>
    <w:rsid w:val="00031E0F"/>
    <w:rsid w:val="0003277C"/>
    <w:rsid w:val="0003557A"/>
    <w:rsid w:val="0003653D"/>
    <w:rsid w:val="00036799"/>
    <w:rsid w:val="0004063E"/>
    <w:rsid w:val="00040920"/>
    <w:rsid w:val="000411F1"/>
    <w:rsid w:val="000413E7"/>
    <w:rsid w:val="00042B96"/>
    <w:rsid w:val="00044F92"/>
    <w:rsid w:val="000462DC"/>
    <w:rsid w:val="000476C2"/>
    <w:rsid w:val="0005128B"/>
    <w:rsid w:val="00051CA2"/>
    <w:rsid w:val="00052ECE"/>
    <w:rsid w:val="00052EE4"/>
    <w:rsid w:val="000544AC"/>
    <w:rsid w:val="00057434"/>
    <w:rsid w:val="00057E09"/>
    <w:rsid w:val="00061BDE"/>
    <w:rsid w:val="00062933"/>
    <w:rsid w:val="000652B4"/>
    <w:rsid w:val="00067EB7"/>
    <w:rsid w:val="000711BC"/>
    <w:rsid w:val="00071609"/>
    <w:rsid w:val="00075D13"/>
    <w:rsid w:val="00077673"/>
    <w:rsid w:val="000801EE"/>
    <w:rsid w:val="00082DC2"/>
    <w:rsid w:val="000833FB"/>
    <w:rsid w:val="00083D62"/>
    <w:rsid w:val="00083E73"/>
    <w:rsid w:val="000863B0"/>
    <w:rsid w:val="00086856"/>
    <w:rsid w:val="00087F0C"/>
    <w:rsid w:val="00093215"/>
    <w:rsid w:val="00094CC4"/>
    <w:rsid w:val="00094F55"/>
    <w:rsid w:val="00095341"/>
    <w:rsid w:val="00095525"/>
    <w:rsid w:val="00097356"/>
    <w:rsid w:val="00097458"/>
    <w:rsid w:val="000A0B0F"/>
    <w:rsid w:val="000A12F8"/>
    <w:rsid w:val="000A1EA0"/>
    <w:rsid w:val="000A2D3B"/>
    <w:rsid w:val="000A2F3F"/>
    <w:rsid w:val="000A375E"/>
    <w:rsid w:val="000A3A44"/>
    <w:rsid w:val="000A5287"/>
    <w:rsid w:val="000A6997"/>
    <w:rsid w:val="000A6BA1"/>
    <w:rsid w:val="000A7E50"/>
    <w:rsid w:val="000B0428"/>
    <w:rsid w:val="000B1263"/>
    <w:rsid w:val="000B143E"/>
    <w:rsid w:val="000B330A"/>
    <w:rsid w:val="000B4485"/>
    <w:rsid w:val="000B4891"/>
    <w:rsid w:val="000B6670"/>
    <w:rsid w:val="000C04F7"/>
    <w:rsid w:val="000C2102"/>
    <w:rsid w:val="000C32E3"/>
    <w:rsid w:val="000C5CC8"/>
    <w:rsid w:val="000C5D99"/>
    <w:rsid w:val="000C7B42"/>
    <w:rsid w:val="000D3915"/>
    <w:rsid w:val="000D404E"/>
    <w:rsid w:val="000D69B5"/>
    <w:rsid w:val="000D6CED"/>
    <w:rsid w:val="000D73E9"/>
    <w:rsid w:val="000D7436"/>
    <w:rsid w:val="000D7EDF"/>
    <w:rsid w:val="000D7F84"/>
    <w:rsid w:val="000E04CB"/>
    <w:rsid w:val="000E173B"/>
    <w:rsid w:val="000E18D1"/>
    <w:rsid w:val="000E2458"/>
    <w:rsid w:val="000E3291"/>
    <w:rsid w:val="000E36D4"/>
    <w:rsid w:val="000E54A3"/>
    <w:rsid w:val="000E560F"/>
    <w:rsid w:val="000E645B"/>
    <w:rsid w:val="000E666C"/>
    <w:rsid w:val="000E6EA0"/>
    <w:rsid w:val="000F1D70"/>
    <w:rsid w:val="000F5EC3"/>
    <w:rsid w:val="000F6993"/>
    <w:rsid w:val="000F711E"/>
    <w:rsid w:val="000F758E"/>
    <w:rsid w:val="00102501"/>
    <w:rsid w:val="001030CA"/>
    <w:rsid w:val="001055A3"/>
    <w:rsid w:val="00107C7E"/>
    <w:rsid w:val="00107FB3"/>
    <w:rsid w:val="00110279"/>
    <w:rsid w:val="00110EC3"/>
    <w:rsid w:val="00112255"/>
    <w:rsid w:val="0011290B"/>
    <w:rsid w:val="00112C38"/>
    <w:rsid w:val="00114B5D"/>
    <w:rsid w:val="0011696B"/>
    <w:rsid w:val="00117AF5"/>
    <w:rsid w:val="00121573"/>
    <w:rsid w:val="00121967"/>
    <w:rsid w:val="00121E6B"/>
    <w:rsid w:val="00122272"/>
    <w:rsid w:val="001225F1"/>
    <w:rsid w:val="0012272C"/>
    <w:rsid w:val="00122932"/>
    <w:rsid w:val="00122A17"/>
    <w:rsid w:val="001245A5"/>
    <w:rsid w:val="001258E3"/>
    <w:rsid w:val="001265CD"/>
    <w:rsid w:val="001269AB"/>
    <w:rsid w:val="00126AD9"/>
    <w:rsid w:val="00127FF9"/>
    <w:rsid w:val="00130FC7"/>
    <w:rsid w:val="00131B48"/>
    <w:rsid w:val="00132918"/>
    <w:rsid w:val="00132F22"/>
    <w:rsid w:val="00133B4A"/>
    <w:rsid w:val="001345BB"/>
    <w:rsid w:val="0013652D"/>
    <w:rsid w:val="001366C0"/>
    <w:rsid w:val="00136D96"/>
    <w:rsid w:val="00146A17"/>
    <w:rsid w:val="00146EBA"/>
    <w:rsid w:val="00147312"/>
    <w:rsid w:val="0014733E"/>
    <w:rsid w:val="001476D5"/>
    <w:rsid w:val="001509F4"/>
    <w:rsid w:val="00154454"/>
    <w:rsid w:val="001558D7"/>
    <w:rsid w:val="00155CD1"/>
    <w:rsid w:val="0016103F"/>
    <w:rsid w:val="001648EA"/>
    <w:rsid w:val="00165F2C"/>
    <w:rsid w:val="001672D5"/>
    <w:rsid w:val="0016732A"/>
    <w:rsid w:val="00167612"/>
    <w:rsid w:val="001715FA"/>
    <w:rsid w:val="0017165D"/>
    <w:rsid w:val="00174C26"/>
    <w:rsid w:val="00174C30"/>
    <w:rsid w:val="00175DFD"/>
    <w:rsid w:val="00180DD7"/>
    <w:rsid w:val="0018141F"/>
    <w:rsid w:val="00181EE8"/>
    <w:rsid w:val="0018385A"/>
    <w:rsid w:val="00184B60"/>
    <w:rsid w:val="00186520"/>
    <w:rsid w:val="00186877"/>
    <w:rsid w:val="00187B62"/>
    <w:rsid w:val="00191E2C"/>
    <w:rsid w:val="00194513"/>
    <w:rsid w:val="001960C9"/>
    <w:rsid w:val="001A0D71"/>
    <w:rsid w:val="001A0DD3"/>
    <w:rsid w:val="001A10AC"/>
    <w:rsid w:val="001A1302"/>
    <w:rsid w:val="001A1681"/>
    <w:rsid w:val="001A420D"/>
    <w:rsid w:val="001A4AE7"/>
    <w:rsid w:val="001A78D7"/>
    <w:rsid w:val="001B1278"/>
    <w:rsid w:val="001B28C0"/>
    <w:rsid w:val="001B3C7C"/>
    <w:rsid w:val="001B4BA2"/>
    <w:rsid w:val="001B59DC"/>
    <w:rsid w:val="001B5B4C"/>
    <w:rsid w:val="001B7E45"/>
    <w:rsid w:val="001C0641"/>
    <w:rsid w:val="001C208C"/>
    <w:rsid w:val="001C3209"/>
    <w:rsid w:val="001C38AC"/>
    <w:rsid w:val="001C4004"/>
    <w:rsid w:val="001C54A1"/>
    <w:rsid w:val="001C561C"/>
    <w:rsid w:val="001C5FA9"/>
    <w:rsid w:val="001D0D41"/>
    <w:rsid w:val="001D2472"/>
    <w:rsid w:val="001D3A6D"/>
    <w:rsid w:val="001D424E"/>
    <w:rsid w:val="001D6265"/>
    <w:rsid w:val="001D6BC1"/>
    <w:rsid w:val="001D6EC0"/>
    <w:rsid w:val="001D7B63"/>
    <w:rsid w:val="001E04E2"/>
    <w:rsid w:val="001E0EBB"/>
    <w:rsid w:val="001E1F12"/>
    <w:rsid w:val="001E3D86"/>
    <w:rsid w:val="001E4E9D"/>
    <w:rsid w:val="001E5A83"/>
    <w:rsid w:val="001E5B45"/>
    <w:rsid w:val="001E5BD4"/>
    <w:rsid w:val="001E6402"/>
    <w:rsid w:val="001E7FE3"/>
    <w:rsid w:val="001F0765"/>
    <w:rsid w:val="001F2BFB"/>
    <w:rsid w:val="001F46CE"/>
    <w:rsid w:val="001F5559"/>
    <w:rsid w:val="0020090C"/>
    <w:rsid w:val="0020132B"/>
    <w:rsid w:val="0020220C"/>
    <w:rsid w:val="00205353"/>
    <w:rsid w:val="0021046E"/>
    <w:rsid w:val="002113D3"/>
    <w:rsid w:val="0021185E"/>
    <w:rsid w:val="00212BB3"/>
    <w:rsid w:val="002152EF"/>
    <w:rsid w:val="00215CF5"/>
    <w:rsid w:val="002160A3"/>
    <w:rsid w:val="00217371"/>
    <w:rsid w:val="002174A4"/>
    <w:rsid w:val="00217DD8"/>
    <w:rsid w:val="00220E49"/>
    <w:rsid w:val="00220ED6"/>
    <w:rsid w:val="00223998"/>
    <w:rsid w:val="00224339"/>
    <w:rsid w:val="00225FDA"/>
    <w:rsid w:val="00226BE3"/>
    <w:rsid w:val="00231C2C"/>
    <w:rsid w:val="00233377"/>
    <w:rsid w:val="00234DBE"/>
    <w:rsid w:val="00236CFE"/>
    <w:rsid w:val="002404A9"/>
    <w:rsid w:val="00240AC2"/>
    <w:rsid w:val="002413C4"/>
    <w:rsid w:val="002463AC"/>
    <w:rsid w:val="00246AEB"/>
    <w:rsid w:val="00246D15"/>
    <w:rsid w:val="002472E5"/>
    <w:rsid w:val="00247448"/>
    <w:rsid w:val="002558C1"/>
    <w:rsid w:val="00255FEA"/>
    <w:rsid w:val="002567BA"/>
    <w:rsid w:val="00256F79"/>
    <w:rsid w:val="002605FF"/>
    <w:rsid w:val="0026162B"/>
    <w:rsid w:val="002618E0"/>
    <w:rsid w:val="00261AE4"/>
    <w:rsid w:val="00261FD2"/>
    <w:rsid w:val="002624F1"/>
    <w:rsid w:val="00262DBB"/>
    <w:rsid w:val="00264B53"/>
    <w:rsid w:val="00266940"/>
    <w:rsid w:val="00273A4F"/>
    <w:rsid w:val="002742CE"/>
    <w:rsid w:val="00276AFA"/>
    <w:rsid w:val="00276EE6"/>
    <w:rsid w:val="0028099D"/>
    <w:rsid w:val="00281B7C"/>
    <w:rsid w:val="00282D54"/>
    <w:rsid w:val="00283A3A"/>
    <w:rsid w:val="00285060"/>
    <w:rsid w:val="00285F50"/>
    <w:rsid w:val="002871F0"/>
    <w:rsid w:val="00287EF1"/>
    <w:rsid w:val="00290369"/>
    <w:rsid w:val="002911C9"/>
    <w:rsid w:val="00292BF1"/>
    <w:rsid w:val="00292BF6"/>
    <w:rsid w:val="0029451D"/>
    <w:rsid w:val="002951EF"/>
    <w:rsid w:val="00296239"/>
    <w:rsid w:val="0029658C"/>
    <w:rsid w:val="0029674E"/>
    <w:rsid w:val="00296F9B"/>
    <w:rsid w:val="002A00FF"/>
    <w:rsid w:val="002A0D7C"/>
    <w:rsid w:val="002A21A8"/>
    <w:rsid w:val="002A2886"/>
    <w:rsid w:val="002A3EBB"/>
    <w:rsid w:val="002A4205"/>
    <w:rsid w:val="002A4F56"/>
    <w:rsid w:val="002A4FC2"/>
    <w:rsid w:val="002A6E7F"/>
    <w:rsid w:val="002B017E"/>
    <w:rsid w:val="002B4D0D"/>
    <w:rsid w:val="002B58ED"/>
    <w:rsid w:val="002B6650"/>
    <w:rsid w:val="002B6F91"/>
    <w:rsid w:val="002C0050"/>
    <w:rsid w:val="002C2279"/>
    <w:rsid w:val="002C3369"/>
    <w:rsid w:val="002C3D11"/>
    <w:rsid w:val="002C4DA7"/>
    <w:rsid w:val="002C6C45"/>
    <w:rsid w:val="002C6E0B"/>
    <w:rsid w:val="002C7214"/>
    <w:rsid w:val="002D04A8"/>
    <w:rsid w:val="002D0DF6"/>
    <w:rsid w:val="002D1530"/>
    <w:rsid w:val="002D199F"/>
    <w:rsid w:val="002D321E"/>
    <w:rsid w:val="002D3282"/>
    <w:rsid w:val="002D3824"/>
    <w:rsid w:val="002D3ADB"/>
    <w:rsid w:val="002D4492"/>
    <w:rsid w:val="002D4B75"/>
    <w:rsid w:val="002D5246"/>
    <w:rsid w:val="002D7554"/>
    <w:rsid w:val="002D7DC6"/>
    <w:rsid w:val="002E1A64"/>
    <w:rsid w:val="002E1BD0"/>
    <w:rsid w:val="002E1C1F"/>
    <w:rsid w:val="002E1C26"/>
    <w:rsid w:val="002E23A8"/>
    <w:rsid w:val="002E2837"/>
    <w:rsid w:val="002E4368"/>
    <w:rsid w:val="002E5722"/>
    <w:rsid w:val="002E6152"/>
    <w:rsid w:val="002E76EA"/>
    <w:rsid w:val="002E77FA"/>
    <w:rsid w:val="002E7F4A"/>
    <w:rsid w:val="002F1617"/>
    <w:rsid w:val="002F2178"/>
    <w:rsid w:val="002F26D3"/>
    <w:rsid w:val="002F4C60"/>
    <w:rsid w:val="002F5763"/>
    <w:rsid w:val="002F7A74"/>
    <w:rsid w:val="002F7BD1"/>
    <w:rsid w:val="0030107A"/>
    <w:rsid w:val="003011D9"/>
    <w:rsid w:val="003017A9"/>
    <w:rsid w:val="00302AAB"/>
    <w:rsid w:val="003038E9"/>
    <w:rsid w:val="0030435E"/>
    <w:rsid w:val="003074F7"/>
    <w:rsid w:val="003140DD"/>
    <w:rsid w:val="003151F0"/>
    <w:rsid w:val="00315986"/>
    <w:rsid w:val="00317259"/>
    <w:rsid w:val="003213B2"/>
    <w:rsid w:val="00321EC3"/>
    <w:rsid w:val="00322549"/>
    <w:rsid w:val="00323506"/>
    <w:rsid w:val="0032368D"/>
    <w:rsid w:val="00323D54"/>
    <w:rsid w:val="0032401E"/>
    <w:rsid w:val="003253D1"/>
    <w:rsid w:val="003256EC"/>
    <w:rsid w:val="00326165"/>
    <w:rsid w:val="00326183"/>
    <w:rsid w:val="00326C63"/>
    <w:rsid w:val="003308FE"/>
    <w:rsid w:val="003319FB"/>
    <w:rsid w:val="00333D03"/>
    <w:rsid w:val="0033513D"/>
    <w:rsid w:val="00336244"/>
    <w:rsid w:val="003444F1"/>
    <w:rsid w:val="00344541"/>
    <w:rsid w:val="00345B8D"/>
    <w:rsid w:val="003472C6"/>
    <w:rsid w:val="00347CCA"/>
    <w:rsid w:val="00351BD8"/>
    <w:rsid w:val="0035230A"/>
    <w:rsid w:val="0035268A"/>
    <w:rsid w:val="00353C6C"/>
    <w:rsid w:val="00354FD0"/>
    <w:rsid w:val="003603ED"/>
    <w:rsid w:val="00360F1E"/>
    <w:rsid w:val="0036110C"/>
    <w:rsid w:val="00361307"/>
    <w:rsid w:val="00365DD4"/>
    <w:rsid w:val="00366EE1"/>
    <w:rsid w:val="00367A39"/>
    <w:rsid w:val="00370A67"/>
    <w:rsid w:val="0037156E"/>
    <w:rsid w:val="00372444"/>
    <w:rsid w:val="003756C9"/>
    <w:rsid w:val="003760D9"/>
    <w:rsid w:val="00376399"/>
    <w:rsid w:val="003805C0"/>
    <w:rsid w:val="00382420"/>
    <w:rsid w:val="003837C1"/>
    <w:rsid w:val="0038451E"/>
    <w:rsid w:val="0038483D"/>
    <w:rsid w:val="003852AB"/>
    <w:rsid w:val="00385492"/>
    <w:rsid w:val="0038579B"/>
    <w:rsid w:val="00385C52"/>
    <w:rsid w:val="00386828"/>
    <w:rsid w:val="00386B75"/>
    <w:rsid w:val="0038753A"/>
    <w:rsid w:val="003907F2"/>
    <w:rsid w:val="00391D67"/>
    <w:rsid w:val="00392050"/>
    <w:rsid w:val="0039217B"/>
    <w:rsid w:val="0039493E"/>
    <w:rsid w:val="00396591"/>
    <w:rsid w:val="00396D24"/>
    <w:rsid w:val="00397280"/>
    <w:rsid w:val="003A0B03"/>
    <w:rsid w:val="003A0FD5"/>
    <w:rsid w:val="003A1533"/>
    <w:rsid w:val="003A3C46"/>
    <w:rsid w:val="003A3D23"/>
    <w:rsid w:val="003A678B"/>
    <w:rsid w:val="003B007A"/>
    <w:rsid w:val="003B0157"/>
    <w:rsid w:val="003B0ECF"/>
    <w:rsid w:val="003B1803"/>
    <w:rsid w:val="003B1CA7"/>
    <w:rsid w:val="003B3F71"/>
    <w:rsid w:val="003B4C85"/>
    <w:rsid w:val="003B79C1"/>
    <w:rsid w:val="003C005A"/>
    <w:rsid w:val="003C0CAA"/>
    <w:rsid w:val="003C1323"/>
    <w:rsid w:val="003C138F"/>
    <w:rsid w:val="003C3214"/>
    <w:rsid w:val="003C3584"/>
    <w:rsid w:val="003C3B56"/>
    <w:rsid w:val="003C415B"/>
    <w:rsid w:val="003C4F3B"/>
    <w:rsid w:val="003C5B7C"/>
    <w:rsid w:val="003C64CF"/>
    <w:rsid w:val="003C654D"/>
    <w:rsid w:val="003C6623"/>
    <w:rsid w:val="003D1C3A"/>
    <w:rsid w:val="003D24A5"/>
    <w:rsid w:val="003D5BC7"/>
    <w:rsid w:val="003D5E6E"/>
    <w:rsid w:val="003D6049"/>
    <w:rsid w:val="003E113A"/>
    <w:rsid w:val="003E16F2"/>
    <w:rsid w:val="003E38FF"/>
    <w:rsid w:val="003E405C"/>
    <w:rsid w:val="003E7E51"/>
    <w:rsid w:val="003F00CD"/>
    <w:rsid w:val="003F16F8"/>
    <w:rsid w:val="003F3F57"/>
    <w:rsid w:val="003F42D7"/>
    <w:rsid w:val="003F4501"/>
    <w:rsid w:val="003F4625"/>
    <w:rsid w:val="003F4F7C"/>
    <w:rsid w:val="003F5AB5"/>
    <w:rsid w:val="003F6004"/>
    <w:rsid w:val="003F6141"/>
    <w:rsid w:val="003F7139"/>
    <w:rsid w:val="0040015D"/>
    <w:rsid w:val="004008FE"/>
    <w:rsid w:val="00401F77"/>
    <w:rsid w:val="00401F8B"/>
    <w:rsid w:val="00402423"/>
    <w:rsid w:val="00403C09"/>
    <w:rsid w:val="004045DC"/>
    <w:rsid w:val="0040701B"/>
    <w:rsid w:val="00411218"/>
    <w:rsid w:val="00416976"/>
    <w:rsid w:val="00416E22"/>
    <w:rsid w:val="00417754"/>
    <w:rsid w:val="00417A0B"/>
    <w:rsid w:val="00417FCE"/>
    <w:rsid w:val="00420C4B"/>
    <w:rsid w:val="00420C74"/>
    <w:rsid w:val="004218F3"/>
    <w:rsid w:val="00421F04"/>
    <w:rsid w:val="004229D0"/>
    <w:rsid w:val="00422C6E"/>
    <w:rsid w:val="00423B00"/>
    <w:rsid w:val="00424266"/>
    <w:rsid w:val="0042445C"/>
    <w:rsid w:val="0042632F"/>
    <w:rsid w:val="004264B0"/>
    <w:rsid w:val="00427CA4"/>
    <w:rsid w:val="00430FAA"/>
    <w:rsid w:val="004332F3"/>
    <w:rsid w:val="00433E49"/>
    <w:rsid w:val="004341B9"/>
    <w:rsid w:val="0043428C"/>
    <w:rsid w:val="00437508"/>
    <w:rsid w:val="00440E2B"/>
    <w:rsid w:val="00444C34"/>
    <w:rsid w:val="0044627B"/>
    <w:rsid w:val="00446470"/>
    <w:rsid w:val="00447A40"/>
    <w:rsid w:val="00451DC4"/>
    <w:rsid w:val="0045239E"/>
    <w:rsid w:val="00454380"/>
    <w:rsid w:val="00454A9F"/>
    <w:rsid w:val="00454CC4"/>
    <w:rsid w:val="00454EE9"/>
    <w:rsid w:val="00460009"/>
    <w:rsid w:val="004637E7"/>
    <w:rsid w:val="00464049"/>
    <w:rsid w:val="004655C6"/>
    <w:rsid w:val="00466703"/>
    <w:rsid w:val="00466D2D"/>
    <w:rsid w:val="0046782A"/>
    <w:rsid w:val="00471146"/>
    <w:rsid w:val="00471E24"/>
    <w:rsid w:val="00473D1F"/>
    <w:rsid w:val="00476743"/>
    <w:rsid w:val="00477189"/>
    <w:rsid w:val="00482213"/>
    <w:rsid w:val="00482242"/>
    <w:rsid w:val="004824CE"/>
    <w:rsid w:val="00482F53"/>
    <w:rsid w:val="00486A2C"/>
    <w:rsid w:val="0048752B"/>
    <w:rsid w:val="00491AFD"/>
    <w:rsid w:val="004948FF"/>
    <w:rsid w:val="00497ABA"/>
    <w:rsid w:val="004A01C3"/>
    <w:rsid w:val="004A0770"/>
    <w:rsid w:val="004A4A79"/>
    <w:rsid w:val="004A4EC2"/>
    <w:rsid w:val="004A567E"/>
    <w:rsid w:val="004A690E"/>
    <w:rsid w:val="004A7C06"/>
    <w:rsid w:val="004A7C1B"/>
    <w:rsid w:val="004B01D7"/>
    <w:rsid w:val="004B063D"/>
    <w:rsid w:val="004B0920"/>
    <w:rsid w:val="004B101E"/>
    <w:rsid w:val="004B3C3A"/>
    <w:rsid w:val="004B44DF"/>
    <w:rsid w:val="004B5BF8"/>
    <w:rsid w:val="004B6A3E"/>
    <w:rsid w:val="004B7221"/>
    <w:rsid w:val="004C04D1"/>
    <w:rsid w:val="004C0549"/>
    <w:rsid w:val="004C2CDB"/>
    <w:rsid w:val="004C3B44"/>
    <w:rsid w:val="004C45AC"/>
    <w:rsid w:val="004C6997"/>
    <w:rsid w:val="004C6EB2"/>
    <w:rsid w:val="004C7206"/>
    <w:rsid w:val="004D0263"/>
    <w:rsid w:val="004D3169"/>
    <w:rsid w:val="004D5169"/>
    <w:rsid w:val="004D73BA"/>
    <w:rsid w:val="004D761A"/>
    <w:rsid w:val="004E1E6B"/>
    <w:rsid w:val="004E21B2"/>
    <w:rsid w:val="004E3CC5"/>
    <w:rsid w:val="004E5F84"/>
    <w:rsid w:val="004F0209"/>
    <w:rsid w:val="004F0491"/>
    <w:rsid w:val="004F0FA3"/>
    <w:rsid w:val="004F2059"/>
    <w:rsid w:val="004F28BC"/>
    <w:rsid w:val="004F401C"/>
    <w:rsid w:val="004F6430"/>
    <w:rsid w:val="004F76C7"/>
    <w:rsid w:val="004F7737"/>
    <w:rsid w:val="004F7856"/>
    <w:rsid w:val="00500398"/>
    <w:rsid w:val="00500974"/>
    <w:rsid w:val="00500AD3"/>
    <w:rsid w:val="00500B6C"/>
    <w:rsid w:val="00500D53"/>
    <w:rsid w:val="00501660"/>
    <w:rsid w:val="0050217F"/>
    <w:rsid w:val="0050296A"/>
    <w:rsid w:val="00505604"/>
    <w:rsid w:val="00505BC3"/>
    <w:rsid w:val="00505F43"/>
    <w:rsid w:val="00507969"/>
    <w:rsid w:val="00507DFA"/>
    <w:rsid w:val="00511651"/>
    <w:rsid w:val="00512015"/>
    <w:rsid w:val="0051211F"/>
    <w:rsid w:val="0051366C"/>
    <w:rsid w:val="00514B85"/>
    <w:rsid w:val="00516389"/>
    <w:rsid w:val="00517931"/>
    <w:rsid w:val="005202E6"/>
    <w:rsid w:val="00520A66"/>
    <w:rsid w:val="0052146E"/>
    <w:rsid w:val="00522919"/>
    <w:rsid w:val="00522BB5"/>
    <w:rsid w:val="00522E97"/>
    <w:rsid w:val="005231DD"/>
    <w:rsid w:val="005254B8"/>
    <w:rsid w:val="00525580"/>
    <w:rsid w:val="005260D8"/>
    <w:rsid w:val="00526FDF"/>
    <w:rsid w:val="00527C93"/>
    <w:rsid w:val="00527FAC"/>
    <w:rsid w:val="00530B70"/>
    <w:rsid w:val="00531272"/>
    <w:rsid w:val="00536B59"/>
    <w:rsid w:val="00537A0E"/>
    <w:rsid w:val="005405EE"/>
    <w:rsid w:val="005420EA"/>
    <w:rsid w:val="005427A8"/>
    <w:rsid w:val="00542B51"/>
    <w:rsid w:val="0054397E"/>
    <w:rsid w:val="00544929"/>
    <w:rsid w:val="00544B2C"/>
    <w:rsid w:val="00546F8A"/>
    <w:rsid w:val="00551764"/>
    <w:rsid w:val="00551F1F"/>
    <w:rsid w:val="00552884"/>
    <w:rsid w:val="005532C7"/>
    <w:rsid w:val="0055355B"/>
    <w:rsid w:val="00554142"/>
    <w:rsid w:val="00554510"/>
    <w:rsid w:val="0055609F"/>
    <w:rsid w:val="00556B19"/>
    <w:rsid w:val="00556C16"/>
    <w:rsid w:val="00556F37"/>
    <w:rsid w:val="0055771D"/>
    <w:rsid w:val="00557B3C"/>
    <w:rsid w:val="0056143A"/>
    <w:rsid w:val="00562ECA"/>
    <w:rsid w:val="005630CD"/>
    <w:rsid w:val="00563A4E"/>
    <w:rsid w:val="00563A95"/>
    <w:rsid w:val="005651E0"/>
    <w:rsid w:val="005653BF"/>
    <w:rsid w:val="00566745"/>
    <w:rsid w:val="005670A5"/>
    <w:rsid w:val="005675A1"/>
    <w:rsid w:val="00570F3E"/>
    <w:rsid w:val="00571831"/>
    <w:rsid w:val="005721CA"/>
    <w:rsid w:val="0057337A"/>
    <w:rsid w:val="00577A8B"/>
    <w:rsid w:val="00577AE7"/>
    <w:rsid w:val="005802FA"/>
    <w:rsid w:val="00580475"/>
    <w:rsid w:val="005807EF"/>
    <w:rsid w:val="00580EB5"/>
    <w:rsid w:val="00583171"/>
    <w:rsid w:val="00583366"/>
    <w:rsid w:val="005850DE"/>
    <w:rsid w:val="00586210"/>
    <w:rsid w:val="00587EA0"/>
    <w:rsid w:val="005959E5"/>
    <w:rsid w:val="00596F6A"/>
    <w:rsid w:val="00597045"/>
    <w:rsid w:val="005971E1"/>
    <w:rsid w:val="005979B6"/>
    <w:rsid w:val="005A1627"/>
    <w:rsid w:val="005A1C03"/>
    <w:rsid w:val="005A3DE0"/>
    <w:rsid w:val="005A4D24"/>
    <w:rsid w:val="005B10AF"/>
    <w:rsid w:val="005B1C69"/>
    <w:rsid w:val="005B1C7D"/>
    <w:rsid w:val="005B2AD9"/>
    <w:rsid w:val="005B3272"/>
    <w:rsid w:val="005B446B"/>
    <w:rsid w:val="005B7054"/>
    <w:rsid w:val="005C109A"/>
    <w:rsid w:val="005C12AC"/>
    <w:rsid w:val="005C12E8"/>
    <w:rsid w:val="005C1F6C"/>
    <w:rsid w:val="005C382D"/>
    <w:rsid w:val="005C3C04"/>
    <w:rsid w:val="005C4271"/>
    <w:rsid w:val="005C4995"/>
    <w:rsid w:val="005C70A4"/>
    <w:rsid w:val="005C7632"/>
    <w:rsid w:val="005C7D4D"/>
    <w:rsid w:val="005D0323"/>
    <w:rsid w:val="005D563A"/>
    <w:rsid w:val="005D6941"/>
    <w:rsid w:val="005E109A"/>
    <w:rsid w:val="005E1597"/>
    <w:rsid w:val="005E22D0"/>
    <w:rsid w:val="005E2C50"/>
    <w:rsid w:val="005F1199"/>
    <w:rsid w:val="005F1C38"/>
    <w:rsid w:val="005F2AB1"/>
    <w:rsid w:val="005F2C86"/>
    <w:rsid w:val="005F3D1E"/>
    <w:rsid w:val="005F4408"/>
    <w:rsid w:val="005F52D5"/>
    <w:rsid w:val="005F5CD2"/>
    <w:rsid w:val="005F69B1"/>
    <w:rsid w:val="00601479"/>
    <w:rsid w:val="00601D48"/>
    <w:rsid w:val="00602413"/>
    <w:rsid w:val="00603228"/>
    <w:rsid w:val="00604395"/>
    <w:rsid w:val="00604A2C"/>
    <w:rsid w:val="00604D7F"/>
    <w:rsid w:val="00604FFC"/>
    <w:rsid w:val="006050EA"/>
    <w:rsid w:val="00611021"/>
    <w:rsid w:val="00611EF0"/>
    <w:rsid w:val="00612867"/>
    <w:rsid w:val="00613366"/>
    <w:rsid w:val="0061749B"/>
    <w:rsid w:val="006200C5"/>
    <w:rsid w:val="0062151D"/>
    <w:rsid w:val="0062222B"/>
    <w:rsid w:val="0062289B"/>
    <w:rsid w:val="0062375B"/>
    <w:rsid w:val="00623CEE"/>
    <w:rsid w:val="006268A9"/>
    <w:rsid w:val="0063043D"/>
    <w:rsid w:val="00630D21"/>
    <w:rsid w:val="006320A4"/>
    <w:rsid w:val="006326FE"/>
    <w:rsid w:val="00632C7B"/>
    <w:rsid w:val="006337A3"/>
    <w:rsid w:val="00634A05"/>
    <w:rsid w:val="00634A32"/>
    <w:rsid w:val="00636101"/>
    <w:rsid w:val="0063697F"/>
    <w:rsid w:val="00636D39"/>
    <w:rsid w:val="006411F0"/>
    <w:rsid w:val="006427AF"/>
    <w:rsid w:val="00642998"/>
    <w:rsid w:val="00643FCC"/>
    <w:rsid w:val="00646B4D"/>
    <w:rsid w:val="00656B1B"/>
    <w:rsid w:val="006572F0"/>
    <w:rsid w:val="00657DA3"/>
    <w:rsid w:val="00657E05"/>
    <w:rsid w:val="00657F24"/>
    <w:rsid w:val="006608A1"/>
    <w:rsid w:val="00663507"/>
    <w:rsid w:val="0066576D"/>
    <w:rsid w:val="00667385"/>
    <w:rsid w:val="0067005A"/>
    <w:rsid w:val="00671C2C"/>
    <w:rsid w:val="006753B0"/>
    <w:rsid w:val="006759B4"/>
    <w:rsid w:val="00676E2D"/>
    <w:rsid w:val="00677832"/>
    <w:rsid w:val="006810F3"/>
    <w:rsid w:val="006814FD"/>
    <w:rsid w:val="00681604"/>
    <w:rsid w:val="0068204F"/>
    <w:rsid w:val="00684457"/>
    <w:rsid w:val="00686BAA"/>
    <w:rsid w:val="00686E89"/>
    <w:rsid w:val="006875D0"/>
    <w:rsid w:val="00687D9A"/>
    <w:rsid w:val="00690507"/>
    <w:rsid w:val="00692974"/>
    <w:rsid w:val="00693983"/>
    <w:rsid w:val="00693EB0"/>
    <w:rsid w:val="00694749"/>
    <w:rsid w:val="00695D38"/>
    <w:rsid w:val="00696493"/>
    <w:rsid w:val="0069776C"/>
    <w:rsid w:val="00697AD8"/>
    <w:rsid w:val="00697AEB"/>
    <w:rsid w:val="006A19F4"/>
    <w:rsid w:val="006A1D3D"/>
    <w:rsid w:val="006A33A0"/>
    <w:rsid w:val="006A33E2"/>
    <w:rsid w:val="006A36A2"/>
    <w:rsid w:val="006A3E41"/>
    <w:rsid w:val="006A45DF"/>
    <w:rsid w:val="006A4F1F"/>
    <w:rsid w:val="006A500A"/>
    <w:rsid w:val="006A500C"/>
    <w:rsid w:val="006A6E6D"/>
    <w:rsid w:val="006B13EA"/>
    <w:rsid w:val="006B3664"/>
    <w:rsid w:val="006B44A5"/>
    <w:rsid w:val="006B62A7"/>
    <w:rsid w:val="006C01C2"/>
    <w:rsid w:val="006C2168"/>
    <w:rsid w:val="006C298E"/>
    <w:rsid w:val="006C3BEB"/>
    <w:rsid w:val="006D27F7"/>
    <w:rsid w:val="006D292F"/>
    <w:rsid w:val="006D4118"/>
    <w:rsid w:val="006D496B"/>
    <w:rsid w:val="006D4A5C"/>
    <w:rsid w:val="006D5C3A"/>
    <w:rsid w:val="006D5CAB"/>
    <w:rsid w:val="006D6377"/>
    <w:rsid w:val="006E0541"/>
    <w:rsid w:val="006E07E0"/>
    <w:rsid w:val="006E1737"/>
    <w:rsid w:val="006E1D2D"/>
    <w:rsid w:val="006E2222"/>
    <w:rsid w:val="006E43E1"/>
    <w:rsid w:val="006E4DB3"/>
    <w:rsid w:val="006E5CB8"/>
    <w:rsid w:val="006E5EBB"/>
    <w:rsid w:val="006E65DF"/>
    <w:rsid w:val="006E6DF6"/>
    <w:rsid w:val="006E7D24"/>
    <w:rsid w:val="006F0B7B"/>
    <w:rsid w:val="006F0F0D"/>
    <w:rsid w:val="006F4E02"/>
    <w:rsid w:val="006F69EC"/>
    <w:rsid w:val="006F6A7B"/>
    <w:rsid w:val="007060C8"/>
    <w:rsid w:val="007070A4"/>
    <w:rsid w:val="00713B9C"/>
    <w:rsid w:val="00713E86"/>
    <w:rsid w:val="00714FEE"/>
    <w:rsid w:val="00716E23"/>
    <w:rsid w:val="0072000F"/>
    <w:rsid w:val="007206AA"/>
    <w:rsid w:val="00720DF8"/>
    <w:rsid w:val="00721C4F"/>
    <w:rsid w:val="0072231D"/>
    <w:rsid w:val="00727697"/>
    <w:rsid w:val="00727AEB"/>
    <w:rsid w:val="007305A1"/>
    <w:rsid w:val="007314C5"/>
    <w:rsid w:val="0073220B"/>
    <w:rsid w:val="0073227D"/>
    <w:rsid w:val="00732986"/>
    <w:rsid w:val="007347BD"/>
    <w:rsid w:val="007352DD"/>
    <w:rsid w:val="00736302"/>
    <w:rsid w:val="00736CB9"/>
    <w:rsid w:val="00736D86"/>
    <w:rsid w:val="00737414"/>
    <w:rsid w:val="0074047E"/>
    <w:rsid w:val="00742D63"/>
    <w:rsid w:val="007442E2"/>
    <w:rsid w:val="00744990"/>
    <w:rsid w:val="0074552F"/>
    <w:rsid w:val="0074629B"/>
    <w:rsid w:val="00751788"/>
    <w:rsid w:val="00752782"/>
    <w:rsid w:val="00755640"/>
    <w:rsid w:val="00755E21"/>
    <w:rsid w:val="00756804"/>
    <w:rsid w:val="00756F53"/>
    <w:rsid w:val="00757ED2"/>
    <w:rsid w:val="00760943"/>
    <w:rsid w:val="00760C0A"/>
    <w:rsid w:val="007621D0"/>
    <w:rsid w:val="0076267F"/>
    <w:rsid w:val="00764176"/>
    <w:rsid w:val="00764321"/>
    <w:rsid w:val="00764DE3"/>
    <w:rsid w:val="00766C9F"/>
    <w:rsid w:val="0076734E"/>
    <w:rsid w:val="0077021B"/>
    <w:rsid w:val="007705E5"/>
    <w:rsid w:val="00770FC1"/>
    <w:rsid w:val="007741D5"/>
    <w:rsid w:val="00775AFE"/>
    <w:rsid w:val="00776562"/>
    <w:rsid w:val="007765D3"/>
    <w:rsid w:val="00777257"/>
    <w:rsid w:val="00777B58"/>
    <w:rsid w:val="00780DC3"/>
    <w:rsid w:val="00781287"/>
    <w:rsid w:val="00782CEB"/>
    <w:rsid w:val="00782CFD"/>
    <w:rsid w:val="00784256"/>
    <w:rsid w:val="0078544D"/>
    <w:rsid w:val="00786B38"/>
    <w:rsid w:val="00786F8D"/>
    <w:rsid w:val="007901A2"/>
    <w:rsid w:val="007946B8"/>
    <w:rsid w:val="007953D2"/>
    <w:rsid w:val="00795C3D"/>
    <w:rsid w:val="007965B7"/>
    <w:rsid w:val="00796D23"/>
    <w:rsid w:val="007A5692"/>
    <w:rsid w:val="007A5D22"/>
    <w:rsid w:val="007B0AEB"/>
    <w:rsid w:val="007B1587"/>
    <w:rsid w:val="007B1642"/>
    <w:rsid w:val="007B4A75"/>
    <w:rsid w:val="007B56E6"/>
    <w:rsid w:val="007B71B8"/>
    <w:rsid w:val="007C1235"/>
    <w:rsid w:val="007C1548"/>
    <w:rsid w:val="007C4ADD"/>
    <w:rsid w:val="007C5FC9"/>
    <w:rsid w:val="007D1981"/>
    <w:rsid w:val="007D1B92"/>
    <w:rsid w:val="007D3B2E"/>
    <w:rsid w:val="007D42D7"/>
    <w:rsid w:val="007D5C8F"/>
    <w:rsid w:val="007D5D11"/>
    <w:rsid w:val="007D6ED5"/>
    <w:rsid w:val="007D7DAD"/>
    <w:rsid w:val="007E1B68"/>
    <w:rsid w:val="007E62D2"/>
    <w:rsid w:val="007F3209"/>
    <w:rsid w:val="007F3763"/>
    <w:rsid w:val="007F39AC"/>
    <w:rsid w:val="008002A5"/>
    <w:rsid w:val="00801814"/>
    <w:rsid w:val="00802055"/>
    <w:rsid w:val="008053F7"/>
    <w:rsid w:val="00805E66"/>
    <w:rsid w:val="00805F23"/>
    <w:rsid w:val="008120DB"/>
    <w:rsid w:val="00812911"/>
    <w:rsid w:val="008136B1"/>
    <w:rsid w:val="008160C8"/>
    <w:rsid w:val="00816857"/>
    <w:rsid w:val="0081771D"/>
    <w:rsid w:val="00820D1E"/>
    <w:rsid w:val="00821688"/>
    <w:rsid w:val="00821761"/>
    <w:rsid w:val="0082178D"/>
    <w:rsid w:val="008218BA"/>
    <w:rsid w:val="00822203"/>
    <w:rsid w:val="00823AAA"/>
    <w:rsid w:val="00823BFA"/>
    <w:rsid w:val="00823C6D"/>
    <w:rsid w:val="0082559C"/>
    <w:rsid w:val="00826387"/>
    <w:rsid w:val="00826C78"/>
    <w:rsid w:val="008271D3"/>
    <w:rsid w:val="0083070A"/>
    <w:rsid w:val="00830965"/>
    <w:rsid w:val="00832B86"/>
    <w:rsid w:val="0083344E"/>
    <w:rsid w:val="008401E5"/>
    <w:rsid w:val="00844309"/>
    <w:rsid w:val="008443C7"/>
    <w:rsid w:val="00844879"/>
    <w:rsid w:val="008448E9"/>
    <w:rsid w:val="00844C4C"/>
    <w:rsid w:val="008451D0"/>
    <w:rsid w:val="008468E5"/>
    <w:rsid w:val="00846CC9"/>
    <w:rsid w:val="00847B1A"/>
    <w:rsid w:val="0085333E"/>
    <w:rsid w:val="008537A2"/>
    <w:rsid w:val="0085414A"/>
    <w:rsid w:val="00855CF7"/>
    <w:rsid w:val="008568A8"/>
    <w:rsid w:val="00857C0A"/>
    <w:rsid w:val="00860543"/>
    <w:rsid w:val="00863119"/>
    <w:rsid w:val="00863F7B"/>
    <w:rsid w:val="00865CB5"/>
    <w:rsid w:val="00866B09"/>
    <w:rsid w:val="00867DE5"/>
    <w:rsid w:val="00871C3A"/>
    <w:rsid w:val="008720E6"/>
    <w:rsid w:val="008728CC"/>
    <w:rsid w:val="008728E0"/>
    <w:rsid w:val="00874094"/>
    <w:rsid w:val="00874C3A"/>
    <w:rsid w:val="00874D59"/>
    <w:rsid w:val="00880A09"/>
    <w:rsid w:val="008814B1"/>
    <w:rsid w:val="008819EC"/>
    <w:rsid w:val="00883ED4"/>
    <w:rsid w:val="008840C4"/>
    <w:rsid w:val="00884939"/>
    <w:rsid w:val="0088541F"/>
    <w:rsid w:val="00892572"/>
    <w:rsid w:val="008936D3"/>
    <w:rsid w:val="00893BB9"/>
    <w:rsid w:val="00893E6A"/>
    <w:rsid w:val="00895F70"/>
    <w:rsid w:val="00896B01"/>
    <w:rsid w:val="00897E1E"/>
    <w:rsid w:val="008A1971"/>
    <w:rsid w:val="008A2162"/>
    <w:rsid w:val="008A2BE6"/>
    <w:rsid w:val="008A2CE6"/>
    <w:rsid w:val="008A3509"/>
    <w:rsid w:val="008A39D7"/>
    <w:rsid w:val="008A507E"/>
    <w:rsid w:val="008A5617"/>
    <w:rsid w:val="008A5912"/>
    <w:rsid w:val="008A6794"/>
    <w:rsid w:val="008A793C"/>
    <w:rsid w:val="008B02EC"/>
    <w:rsid w:val="008B286E"/>
    <w:rsid w:val="008B727B"/>
    <w:rsid w:val="008B7389"/>
    <w:rsid w:val="008C3042"/>
    <w:rsid w:val="008C6A54"/>
    <w:rsid w:val="008C7B44"/>
    <w:rsid w:val="008D038B"/>
    <w:rsid w:val="008D117B"/>
    <w:rsid w:val="008D1599"/>
    <w:rsid w:val="008D415F"/>
    <w:rsid w:val="008D4189"/>
    <w:rsid w:val="008D6EFC"/>
    <w:rsid w:val="008E363F"/>
    <w:rsid w:val="008E3F06"/>
    <w:rsid w:val="008E539F"/>
    <w:rsid w:val="008E53C8"/>
    <w:rsid w:val="008E586C"/>
    <w:rsid w:val="008F1468"/>
    <w:rsid w:val="008F484E"/>
    <w:rsid w:val="008F5327"/>
    <w:rsid w:val="008F7200"/>
    <w:rsid w:val="0090024C"/>
    <w:rsid w:val="00900916"/>
    <w:rsid w:val="00901A8F"/>
    <w:rsid w:val="00901E2F"/>
    <w:rsid w:val="00904E51"/>
    <w:rsid w:val="0090518C"/>
    <w:rsid w:val="00906B8A"/>
    <w:rsid w:val="0091365F"/>
    <w:rsid w:val="00913F51"/>
    <w:rsid w:val="0091415B"/>
    <w:rsid w:val="00914CD1"/>
    <w:rsid w:val="00916244"/>
    <w:rsid w:val="00916903"/>
    <w:rsid w:val="00916B3D"/>
    <w:rsid w:val="00926A72"/>
    <w:rsid w:val="00926F0E"/>
    <w:rsid w:val="00926F95"/>
    <w:rsid w:val="00930890"/>
    <w:rsid w:val="00930AD9"/>
    <w:rsid w:val="009330B1"/>
    <w:rsid w:val="009335FD"/>
    <w:rsid w:val="00933C27"/>
    <w:rsid w:val="00933F1F"/>
    <w:rsid w:val="009352CB"/>
    <w:rsid w:val="0093608B"/>
    <w:rsid w:val="00936CF8"/>
    <w:rsid w:val="00937479"/>
    <w:rsid w:val="009378BE"/>
    <w:rsid w:val="009423E6"/>
    <w:rsid w:val="00942678"/>
    <w:rsid w:val="009453AA"/>
    <w:rsid w:val="009463E0"/>
    <w:rsid w:val="00946626"/>
    <w:rsid w:val="0095113D"/>
    <w:rsid w:val="009559A8"/>
    <w:rsid w:val="00957E52"/>
    <w:rsid w:val="00960C03"/>
    <w:rsid w:val="00961D66"/>
    <w:rsid w:val="009625A2"/>
    <w:rsid w:val="009628FC"/>
    <w:rsid w:val="00963274"/>
    <w:rsid w:val="0096512F"/>
    <w:rsid w:val="00965D64"/>
    <w:rsid w:val="009670B8"/>
    <w:rsid w:val="0096710D"/>
    <w:rsid w:val="00967A7D"/>
    <w:rsid w:val="00971843"/>
    <w:rsid w:val="00973E84"/>
    <w:rsid w:val="00974133"/>
    <w:rsid w:val="0097747F"/>
    <w:rsid w:val="00977A4E"/>
    <w:rsid w:val="00985C39"/>
    <w:rsid w:val="009872B8"/>
    <w:rsid w:val="009903BD"/>
    <w:rsid w:val="00990F4B"/>
    <w:rsid w:val="00991D2F"/>
    <w:rsid w:val="00994CAB"/>
    <w:rsid w:val="00995515"/>
    <w:rsid w:val="009964D6"/>
    <w:rsid w:val="0099790C"/>
    <w:rsid w:val="009A17E1"/>
    <w:rsid w:val="009A33B2"/>
    <w:rsid w:val="009A3B74"/>
    <w:rsid w:val="009A4171"/>
    <w:rsid w:val="009A50F9"/>
    <w:rsid w:val="009A5A26"/>
    <w:rsid w:val="009B02E6"/>
    <w:rsid w:val="009B29B2"/>
    <w:rsid w:val="009B4890"/>
    <w:rsid w:val="009B6814"/>
    <w:rsid w:val="009C02B2"/>
    <w:rsid w:val="009C0E8C"/>
    <w:rsid w:val="009C127F"/>
    <w:rsid w:val="009C3D09"/>
    <w:rsid w:val="009C43F9"/>
    <w:rsid w:val="009C50E1"/>
    <w:rsid w:val="009C69EF"/>
    <w:rsid w:val="009C7FD0"/>
    <w:rsid w:val="009D1241"/>
    <w:rsid w:val="009D2487"/>
    <w:rsid w:val="009D4067"/>
    <w:rsid w:val="009D5C34"/>
    <w:rsid w:val="009E0556"/>
    <w:rsid w:val="009E096D"/>
    <w:rsid w:val="009E0B65"/>
    <w:rsid w:val="009E1187"/>
    <w:rsid w:val="009E2E96"/>
    <w:rsid w:val="009E3EE7"/>
    <w:rsid w:val="009E60EC"/>
    <w:rsid w:val="009E6831"/>
    <w:rsid w:val="009F018D"/>
    <w:rsid w:val="009F05A5"/>
    <w:rsid w:val="009F0830"/>
    <w:rsid w:val="009F13F5"/>
    <w:rsid w:val="009F1A2F"/>
    <w:rsid w:val="009F291E"/>
    <w:rsid w:val="009F30F5"/>
    <w:rsid w:val="009F3A6E"/>
    <w:rsid w:val="009F3CEE"/>
    <w:rsid w:val="009F532A"/>
    <w:rsid w:val="009F5B05"/>
    <w:rsid w:val="009F5DE0"/>
    <w:rsid w:val="00A00FBB"/>
    <w:rsid w:val="00A015CC"/>
    <w:rsid w:val="00A04162"/>
    <w:rsid w:val="00A07DC0"/>
    <w:rsid w:val="00A12524"/>
    <w:rsid w:val="00A12F04"/>
    <w:rsid w:val="00A134E6"/>
    <w:rsid w:val="00A13937"/>
    <w:rsid w:val="00A14E32"/>
    <w:rsid w:val="00A1558A"/>
    <w:rsid w:val="00A1564B"/>
    <w:rsid w:val="00A167E2"/>
    <w:rsid w:val="00A2097D"/>
    <w:rsid w:val="00A21344"/>
    <w:rsid w:val="00A22C33"/>
    <w:rsid w:val="00A24581"/>
    <w:rsid w:val="00A246D8"/>
    <w:rsid w:val="00A253A8"/>
    <w:rsid w:val="00A258AB"/>
    <w:rsid w:val="00A25D55"/>
    <w:rsid w:val="00A30C1B"/>
    <w:rsid w:val="00A3772F"/>
    <w:rsid w:val="00A37AF4"/>
    <w:rsid w:val="00A40121"/>
    <w:rsid w:val="00A41B08"/>
    <w:rsid w:val="00A439A6"/>
    <w:rsid w:val="00A45926"/>
    <w:rsid w:val="00A45AC4"/>
    <w:rsid w:val="00A467A7"/>
    <w:rsid w:val="00A47134"/>
    <w:rsid w:val="00A47C43"/>
    <w:rsid w:val="00A501F2"/>
    <w:rsid w:val="00A50A05"/>
    <w:rsid w:val="00A51AC2"/>
    <w:rsid w:val="00A5256D"/>
    <w:rsid w:val="00A52DA6"/>
    <w:rsid w:val="00A533F6"/>
    <w:rsid w:val="00A545B2"/>
    <w:rsid w:val="00A54607"/>
    <w:rsid w:val="00A54C12"/>
    <w:rsid w:val="00A57ADE"/>
    <w:rsid w:val="00A645E0"/>
    <w:rsid w:val="00A649F5"/>
    <w:rsid w:val="00A6736A"/>
    <w:rsid w:val="00A70EC7"/>
    <w:rsid w:val="00A70F5F"/>
    <w:rsid w:val="00A75074"/>
    <w:rsid w:val="00A767B3"/>
    <w:rsid w:val="00A7692C"/>
    <w:rsid w:val="00A76B90"/>
    <w:rsid w:val="00A7722E"/>
    <w:rsid w:val="00A80491"/>
    <w:rsid w:val="00A80C1B"/>
    <w:rsid w:val="00A828AA"/>
    <w:rsid w:val="00A82D98"/>
    <w:rsid w:val="00A83B56"/>
    <w:rsid w:val="00A8474A"/>
    <w:rsid w:val="00A84868"/>
    <w:rsid w:val="00A84A2A"/>
    <w:rsid w:val="00A869AD"/>
    <w:rsid w:val="00A86FF5"/>
    <w:rsid w:val="00A9017D"/>
    <w:rsid w:val="00A90CF8"/>
    <w:rsid w:val="00A91034"/>
    <w:rsid w:val="00A91AE2"/>
    <w:rsid w:val="00A92D0E"/>
    <w:rsid w:val="00A9336A"/>
    <w:rsid w:val="00A95C01"/>
    <w:rsid w:val="00A97D24"/>
    <w:rsid w:val="00AA6661"/>
    <w:rsid w:val="00AA68CD"/>
    <w:rsid w:val="00AA73B2"/>
    <w:rsid w:val="00AA7BDE"/>
    <w:rsid w:val="00AB081E"/>
    <w:rsid w:val="00AB3908"/>
    <w:rsid w:val="00AB3E85"/>
    <w:rsid w:val="00AB455C"/>
    <w:rsid w:val="00AB5327"/>
    <w:rsid w:val="00AB568C"/>
    <w:rsid w:val="00AB6545"/>
    <w:rsid w:val="00AB694F"/>
    <w:rsid w:val="00AC05DE"/>
    <w:rsid w:val="00AC47E1"/>
    <w:rsid w:val="00AC5A30"/>
    <w:rsid w:val="00AC64B1"/>
    <w:rsid w:val="00AC6746"/>
    <w:rsid w:val="00AC6C89"/>
    <w:rsid w:val="00AC70C0"/>
    <w:rsid w:val="00AD1F09"/>
    <w:rsid w:val="00AD2634"/>
    <w:rsid w:val="00AD30D5"/>
    <w:rsid w:val="00AD3AE1"/>
    <w:rsid w:val="00AD4EB0"/>
    <w:rsid w:val="00AD69DD"/>
    <w:rsid w:val="00AD7860"/>
    <w:rsid w:val="00AD788B"/>
    <w:rsid w:val="00AD7FA3"/>
    <w:rsid w:val="00AE0349"/>
    <w:rsid w:val="00AE1497"/>
    <w:rsid w:val="00AE3B33"/>
    <w:rsid w:val="00AE56B4"/>
    <w:rsid w:val="00AE6305"/>
    <w:rsid w:val="00AF0C11"/>
    <w:rsid w:val="00AF132C"/>
    <w:rsid w:val="00AF1A24"/>
    <w:rsid w:val="00AF3A9B"/>
    <w:rsid w:val="00AF63EF"/>
    <w:rsid w:val="00AF683C"/>
    <w:rsid w:val="00AF6BA0"/>
    <w:rsid w:val="00AF6CFA"/>
    <w:rsid w:val="00AF7118"/>
    <w:rsid w:val="00AF71F2"/>
    <w:rsid w:val="00AF782B"/>
    <w:rsid w:val="00AF7862"/>
    <w:rsid w:val="00AF79D9"/>
    <w:rsid w:val="00B01743"/>
    <w:rsid w:val="00B03EEB"/>
    <w:rsid w:val="00B06043"/>
    <w:rsid w:val="00B06CEC"/>
    <w:rsid w:val="00B076C5"/>
    <w:rsid w:val="00B078B3"/>
    <w:rsid w:val="00B07C8B"/>
    <w:rsid w:val="00B110D3"/>
    <w:rsid w:val="00B17CE6"/>
    <w:rsid w:val="00B21453"/>
    <w:rsid w:val="00B21787"/>
    <w:rsid w:val="00B21A1E"/>
    <w:rsid w:val="00B21F96"/>
    <w:rsid w:val="00B22BFF"/>
    <w:rsid w:val="00B22D57"/>
    <w:rsid w:val="00B248B1"/>
    <w:rsid w:val="00B25D76"/>
    <w:rsid w:val="00B27BE2"/>
    <w:rsid w:val="00B27E64"/>
    <w:rsid w:val="00B30AEE"/>
    <w:rsid w:val="00B30DB1"/>
    <w:rsid w:val="00B31934"/>
    <w:rsid w:val="00B334C3"/>
    <w:rsid w:val="00B3358F"/>
    <w:rsid w:val="00B35218"/>
    <w:rsid w:val="00B35680"/>
    <w:rsid w:val="00B36673"/>
    <w:rsid w:val="00B405C6"/>
    <w:rsid w:val="00B40F78"/>
    <w:rsid w:val="00B4103A"/>
    <w:rsid w:val="00B410FF"/>
    <w:rsid w:val="00B4415C"/>
    <w:rsid w:val="00B452E2"/>
    <w:rsid w:val="00B45BF5"/>
    <w:rsid w:val="00B45FF6"/>
    <w:rsid w:val="00B46322"/>
    <w:rsid w:val="00B46D78"/>
    <w:rsid w:val="00B505D2"/>
    <w:rsid w:val="00B50BE4"/>
    <w:rsid w:val="00B50E10"/>
    <w:rsid w:val="00B53C68"/>
    <w:rsid w:val="00B5421B"/>
    <w:rsid w:val="00B5478C"/>
    <w:rsid w:val="00B54955"/>
    <w:rsid w:val="00B54F50"/>
    <w:rsid w:val="00B55CA5"/>
    <w:rsid w:val="00B563A5"/>
    <w:rsid w:val="00B5670C"/>
    <w:rsid w:val="00B6066B"/>
    <w:rsid w:val="00B61592"/>
    <w:rsid w:val="00B6244A"/>
    <w:rsid w:val="00B6539E"/>
    <w:rsid w:val="00B66913"/>
    <w:rsid w:val="00B66A4C"/>
    <w:rsid w:val="00B67680"/>
    <w:rsid w:val="00B707E5"/>
    <w:rsid w:val="00B70E6A"/>
    <w:rsid w:val="00B73094"/>
    <w:rsid w:val="00B7310E"/>
    <w:rsid w:val="00B735D5"/>
    <w:rsid w:val="00B73E8A"/>
    <w:rsid w:val="00B740E1"/>
    <w:rsid w:val="00B74729"/>
    <w:rsid w:val="00B75364"/>
    <w:rsid w:val="00B77679"/>
    <w:rsid w:val="00B7795B"/>
    <w:rsid w:val="00B77ABE"/>
    <w:rsid w:val="00B81787"/>
    <w:rsid w:val="00B824BD"/>
    <w:rsid w:val="00B824ED"/>
    <w:rsid w:val="00B84E16"/>
    <w:rsid w:val="00B85678"/>
    <w:rsid w:val="00B8710F"/>
    <w:rsid w:val="00B878C1"/>
    <w:rsid w:val="00B93632"/>
    <w:rsid w:val="00B936ED"/>
    <w:rsid w:val="00B94841"/>
    <w:rsid w:val="00BA10F6"/>
    <w:rsid w:val="00BA2B5F"/>
    <w:rsid w:val="00BA2DEC"/>
    <w:rsid w:val="00BA401C"/>
    <w:rsid w:val="00BA5E25"/>
    <w:rsid w:val="00BA7023"/>
    <w:rsid w:val="00BA7778"/>
    <w:rsid w:val="00BB3E45"/>
    <w:rsid w:val="00BB4490"/>
    <w:rsid w:val="00BB7462"/>
    <w:rsid w:val="00BC0725"/>
    <w:rsid w:val="00BC09BA"/>
    <w:rsid w:val="00BC1816"/>
    <w:rsid w:val="00BC2FD9"/>
    <w:rsid w:val="00BC3DF8"/>
    <w:rsid w:val="00BC4D5A"/>
    <w:rsid w:val="00BC561B"/>
    <w:rsid w:val="00BC6775"/>
    <w:rsid w:val="00BC75D0"/>
    <w:rsid w:val="00BC7A42"/>
    <w:rsid w:val="00BD019B"/>
    <w:rsid w:val="00BD11DA"/>
    <w:rsid w:val="00BD125A"/>
    <w:rsid w:val="00BD2A92"/>
    <w:rsid w:val="00BD4340"/>
    <w:rsid w:val="00BD769B"/>
    <w:rsid w:val="00BD7DF3"/>
    <w:rsid w:val="00BE08B6"/>
    <w:rsid w:val="00BE2883"/>
    <w:rsid w:val="00BE482F"/>
    <w:rsid w:val="00BE7429"/>
    <w:rsid w:val="00BF017D"/>
    <w:rsid w:val="00BF10FF"/>
    <w:rsid w:val="00BF13E3"/>
    <w:rsid w:val="00BF169E"/>
    <w:rsid w:val="00BF1960"/>
    <w:rsid w:val="00BF1F89"/>
    <w:rsid w:val="00BF2D66"/>
    <w:rsid w:val="00BF34B8"/>
    <w:rsid w:val="00BF3C75"/>
    <w:rsid w:val="00BF570B"/>
    <w:rsid w:val="00BF64A9"/>
    <w:rsid w:val="00C00D10"/>
    <w:rsid w:val="00C025EF"/>
    <w:rsid w:val="00C0426A"/>
    <w:rsid w:val="00C04AD6"/>
    <w:rsid w:val="00C04F3C"/>
    <w:rsid w:val="00C05211"/>
    <w:rsid w:val="00C06337"/>
    <w:rsid w:val="00C07901"/>
    <w:rsid w:val="00C07A4D"/>
    <w:rsid w:val="00C07ED9"/>
    <w:rsid w:val="00C11AAF"/>
    <w:rsid w:val="00C1262E"/>
    <w:rsid w:val="00C13877"/>
    <w:rsid w:val="00C16A26"/>
    <w:rsid w:val="00C16DC1"/>
    <w:rsid w:val="00C2099B"/>
    <w:rsid w:val="00C2158B"/>
    <w:rsid w:val="00C233F1"/>
    <w:rsid w:val="00C2344C"/>
    <w:rsid w:val="00C254D7"/>
    <w:rsid w:val="00C265C7"/>
    <w:rsid w:val="00C27DF8"/>
    <w:rsid w:val="00C30AE4"/>
    <w:rsid w:val="00C30EF7"/>
    <w:rsid w:val="00C32899"/>
    <w:rsid w:val="00C33F5F"/>
    <w:rsid w:val="00C340A3"/>
    <w:rsid w:val="00C349D3"/>
    <w:rsid w:val="00C3689A"/>
    <w:rsid w:val="00C40279"/>
    <w:rsid w:val="00C40EA1"/>
    <w:rsid w:val="00C4119E"/>
    <w:rsid w:val="00C438F5"/>
    <w:rsid w:val="00C44BF4"/>
    <w:rsid w:val="00C45AC7"/>
    <w:rsid w:val="00C45DC7"/>
    <w:rsid w:val="00C460B7"/>
    <w:rsid w:val="00C47AB6"/>
    <w:rsid w:val="00C50C4E"/>
    <w:rsid w:val="00C510C6"/>
    <w:rsid w:val="00C511D7"/>
    <w:rsid w:val="00C513D9"/>
    <w:rsid w:val="00C532EC"/>
    <w:rsid w:val="00C55DBB"/>
    <w:rsid w:val="00C56C4D"/>
    <w:rsid w:val="00C57C5D"/>
    <w:rsid w:val="00C62F42"/>
    <w:rsid w:val="00C63545"/>
    <w:rsid w:val="00C6367E"/>
    <w:rsid w:val="00C637C1"/>
    <w:rsid w:val="00C6531D"/>
    <w:rsid w:val="00C653E2"/>
    <w:rsid w:val="00C65DCD"/>
    <w:rsid w:val="00C66BDF"/>
    <w:rsid w:val="00C66FB2"/>
    <w:rsid w:val="00C70776"/>
    <w:rsid w:val="00C71797"/>
    <w:rsid w:val="00C718DA"/>
    <w:rsid w:val="00C736F7"/>
    <w:rsid w:val="00C73894"/>
    <w:rsid w:val="00C73CE3"/>
    <w:rsid w:val="00C74852"/>
    <w:rsid w:val="00C74D47"/>
    <w:rsid w:val="00C754E8"/>
    <w:rsid w:val="00C7575B"/>
    <w:rsid w:val="00C80E56"/>
    <w:rsid w:val="00C8115B"/>
    <w:rsid w:val="00C813BD"/>
    <w:rsid w:val="00C818A2"/>
    <w:rsid w:val="00C82245"/>
    <w:rsid w:val="00C82593"/>
    <w:rsid w:val="00C826B8"/>
    <w:rsid w:val="00C82CF3"/>
    <w:rsid w:val="00C83626"/>
    <w:rsid w:val="00C83BC5"/>
    <w:rsid w:val="00C83BF9"/>
    <w:rsid w:val="00C84357"/>
    <w:rsid w:val="00C87C29"/>
    <w:rsid w:val="00C87F44"/>
    <w:rsid w:val="00C90490"/>
    <w:rsid w:val="00C905B7"/>
    <w:rsid w:val="00C90806"/>
    <w:rsid w:val="00C90946"/>
    <w:rsid w:val="00C90BCB"/>
    <w:rsid w:val="00C90FA1"/>
    <w:rsid w:val="00C91229"/>
    <w:rsid w:val="00C92150"/>
    <w:rsid w:val="00C96CE1"/>
    <w:rsid w:val="00C97156"/>
    <w:rsid w:val="00C979F0"/>
    <w:rsid w:val="00C97E36"/>
    <w:rsid w:val="00CA0399"/>
    <w:rsid w:val="00CA0456"/>
    <w:rsid w:val="00CA245E"/>
    <w:rsid w:val="00CA290C"/>
    <w:rsid w:val="00CA4C86"/>
    <w:rsid w:val="00CA6B41"/>
    <w:rsid w:val="00CB0934"/>
    <w:rsid w:val="00CB0ACA"/>
    <w:rsid w:val="00CB14AE"/>
    <w:rsid w:val="00CB15BE"/>
    <w:rsid w:val="00CB2D42"/>
    <w:rsid w:val="00CB6B00"/>
    <w:rsid w:val="00CB70CE"/>
    <w:rsid w:val="00CC175D"/>
    <w:rsid w:val="00CC1774"/>
    <w:rsid w:val="00CC296A"/>
    <w:rsid w:val="00CC3398"/>
    <w:rsid w:val="00CC438D"/>
    <w:rsid w:val="00CC47F7"/>
    <w:rsid w:val="00CC59C2"/>
    <w:rsid w:val="00CC70C1"/>
    <w:rsid w:val="00CD0A9E"/>
    <w:rsid w:val="00CD20A9"/>
    <w:rsid w:val="00CD36C9"/>
    <w:rsid w:val="00CD5AB3"/>
    <w:rsid w:val="00CD69B2"/>
    <w:rsid w:val="00CD6DAA"/>
    <w:rsid w:val="00CD703F"/>
    <w:rsid w:val="00CE311D"/>
    <w:rsid w:val="00CE3EAC"/>
    <w:rsid w:val="00CE3FC8"/>
    <w:rsid w:val="00CE4C45"/>
    <w:rsid w:val="00CE517F"/>
    <w:rsid w:val="00CE5CEF"/>
    <w:rsid w:val="00CF221F"/>
    <w:rsid w:val="00CF4662"/>
    <w:rsid w:val="00CF5367"/>
    <w:rsid w:val="00CF6979"/>
    <w:rsid w:val="00D000CD"/>
    <w:rsid w:val="00D00F16"/>
    <w:rsid w:val="00D02A54"/>
    <w:rsid w:val="00D04610"/>
    <w:rsid w:val="00D055A5"/>
    <w:rsid w:val="00D0600C"/>
    <w:rsid w:val="00D062E5"/>
    <w:rsid w:val="00D06C59"/>
    <w:rsid w:val="00D07CF3"/>
    <w:rsid w:val="00D1134A"/>
    <w:rsid w:val="00D12FA4"/>
    <w:rsid w:val="00D1303C"/>
    <w:rsid w:val="00D177E3"/>
    <w:rsid w:val="00D17E57"/>
    <w:rsid w:val="00D21C9F"/>
    <w:rsid w:val="00D23AEE"/>
    <w:rsid w:val="00D24090"/>
    <w:rsid w:val="00D241B3"/>
    <w:rsid w:val="00D2708C"/>
    <w:rsid w:val="00D27B54"/>
    <w:rsid w:val="00D3084F"/>
    <w:rsid w:val="00D3104D"/>
    <w:rsid w:val="00D31947"/>
    <w:rsid w:val="00D32341"/>
    <w:rsid w:val="00D335BC"/>
    <w:rsid w:val="00D356EA"/>
    <w:rsid w:val="00D35AFB"/>
    <w:rsid w:val="00D400AD"/>
    <w:rsid w:val="00D41E72"/>
    <w:rsid w:val="00D41F88"/>
    <w:rsid w:val="00D427B9"/>
    <w:rsid w:val="00D43467"/>
    <w:rsid w:val="00D45E14"/>
    <w:rsid w:val="00D4678B"/>
    <w:rsid w:val="00D46974"/>
    <w:rsid w:val="00D478B3"/>
    <w:rsid w:val="00D47FC7"/>
    <w:rsid w:val="00D53E03"/>
    <w:rsid w:val="00D608E2"/>
    <w:rsid w:val="00D60F35"/>
    <w:rsid w:val="00D6171F"/>
    <w:rsid w:val="00D61E24"/>
    <w:rsid w:val="00D6213D"/>
    <w:rsid w:val="00D62165"/>
    <w:rsid w:val="00D623EC"/>
    <w:rsid w:val="00D62A21"/>
    <w:rsid w:val="00D635DE"/>
    <w:rsid w:val="00D63E71"/>
    <w:rsid w:val="00D64DBF"/>
    <w:rsid w:val="00D64FAD"/>
    <w:rsid w:val="00D66216"/>
    <w:rsid w:val="00D67F2E"/>
    <w:rsid w:val="00D70E28"/>
    <w:rsid w:val="00D710AF"/>
    <w:rsid w:val="00D711E6"/>
    <w:rsid w:val="00D71C4A"/>
    <w:rsid w:val="00D71F91"/>
    <w:rsid w:val="00D72A5F"/>
    <w:rsid w:val="00D74A85"/>
    <w:rsid w:val="00D74E37"/>
    <w:rsid w:val="00D76265"/>
    <w:rsid w:val="00D77746"/>
    <w:rsid w:val="00D7782A"/>
    <w:rsid w:val="00D82433"/>
    <w:rsid w:val="00D83760"/>
    <w:rsid w:val="00D837AD"/>
    <w:rsid w:val="00D84BE4"/>
    <w:rsid w:val="00D84F35"/>
    <w:rsid w:val="00D85899"/>
    <w:rsid w:val="00D868D1"/>
    <w:rsid w:val="00D86935"/>
    <w:rsid w:val="00D87363"/>
    <w:rsid w:val="00D909EB"/>
    <w:rsid w:val="00D9373B"/>
    <w:rsid w:val="00D9390C"/>
    <w:rsid w:val="00D93A38"/>
    <w:rsid w:val="00D93BFF"/>
    <w:rsid w:val="00D946D1"/>
    <w:rsid w:val="00D95E73"/>
    <w:rsid w:val="00D960BF"/>
    <w:rsid w:val="00D96DA5"/>
    <w:rsid w:val="00D974E4"/>
    <w:rsid w:val="00D97AC4"/>
    <w:rsid w:val="00D97F82"/>
    <w:rsid w:val="00DA0989"/>
    <w:rsid w:val="00DA17E9"/>
    <w:rsid w:val="00DA1B0F"/>
    <w:rsid w:val="00DA2FC4"/>
    <w:rsid w:val="00DA3021"/>
    <w:rsid w:val="00DA5FB2"/>
    <w:rsid w:val="00DA77F5"/>
    <w:rsid w:val="00DA7F2D"/>
    <w:rsid w:val="00DB4074"/>
    <w:rsid w:val="00DB66A0"/>
    <w:rsid w:val="00DB6E12"/>
    <w:rsid w:val="00DB7311"/>
    <w:rsid w:val="00DB7757"/>
    <w:rsid w:val="00DC03A2"/>
    <w:rsid w:val="00DC04A4"/>
    <w:rsid w:val="00DC09FA"/>
    <w:rsid w:val="00DC1D99"/>
    <w:rsid w:val="00DC322E"/>
    <w:rsid w:val="00DC7F33"/>
    <w:rsid w:val="00DD04A3"/>
    <w:rsid w:val="00DD0EB5"/>
    <w:rsid w:val="00DD1154"/>
    <w:rsid w:val="00DD60F0"/>
    <w:rsid w:val="00DD6E79"/>
    <w:rsid w:val="00DD6EE9"/>
    <w:rsid w:val="00DD7AEA"/>
    <w:rsid w:val="00DE2CD3"/>
    <w:rsid w:val="00DE3145"/>
    <w:rsid w:val="00DE382B"/>
    <w:rsid w:val="00DE3FA6"/>
    <w:rsid w:val="00DE432C"/>
    <w:rsid w:val="00DE4CDB"/>
    <w:rsid w:val="00DE68DF"/>
    <w:rsid w:val="00DE6D61"/>
    <w:rsid w:val="00DE6FE8"/>
    <w:rsid w:val="00DE7FD8"/>
    <w:rsid w:val="00DF0967"/>
    <w:rsid w:val="00DF09BE"/>
    <w:rsid w:val="00DF3420"/>
    <w:rsid w:val="00DF3932"/>
    <w:rsid w:val="00DF3A79"/>
    <w:rsid w:val="00DF4973"/>
    <w:rsid w:val="00DF53F2"/>
    <w:rsid w:val="00DF68D4"/>
    <w:rsid w:val="00E00D7B"/>
    <w:rsid w:val="00E01983"/>
    <w:rsid w:val="00E031DA"/>
    <w:rsid w:val="00E04725"/>
    <w:rsid w:val="00E0574C"/>
    <w:rsid w:val="00E0610C"/>
    <w:rsid w:val="00E06D46"/>
    <w:rsid w:val="00E10821"/>
    <w:rsid w:val="00E11D3D"/>
    <w:rsid w:val="00E12590"/>
    <w:rsid w:val="00E14113"/>
    <w:rsid w:val="00E14546"/>
    <w:rsid w:val="00E162C1"/>
    <w:rsid w:val="00E163FF"/>
    <w:rsid w:val="00E20808"/>
    <w:rsid w:val="00E2471D"/>
    <w:rsid w:val="00E24F09"/>
    <w:rsid w:val="00E260A9"/>
    <w:rsid w:val="00E27122"/>
    <w:rsid w:val="00E27534"/>
    <w:rsid w:val="00E2756A"/>
    <w:rsid w:val="00E277F9"/>
    <w:rsid w:val="00E30242"/>
    <w:rsid w:val="00E30F09"/>
    <w:rsid w:val="00E318BC"/>
    <w:rsid w:val="00E32EAE"/>
    <w:rsid w:val="00E341FE"/>
    <w:rsid w:val="00E35036"/>
    <w:rsid w:val="00E35B95"/>
    <w:rsid w:val="00E36636"/>
    <w:rsid w:val="00E36EF9"/>
    <w:rsid w:val="00E40B51"/>
    <w:rsid w:val="00E40F9A"/>
    <w:rsid w:val="00E41EE6"/>
    <w:rsid w:val="00E420B1"/>
    <w:rsid w:val="00E43A46"/>
    <w:rsid w:val="00E44875"/>
    <w:rsid w:val="00E45DC7"/>
    <w:rsid w:val="00E47722"/>
    <w:rsid w:val="00E4778E"/>
    <w:rsid w:val="00E5000A"/>
    <w:rsid w:val="00E5334C"/>
    <w:rsid w:val="00E53926"/>
    <w:rsid w:val="00E54C63"/>
    <w:rsid w:val="00E56A13"/>
    <w:rsid w:val="00E576D8"/>
    <w:rsid w:val="00E60887"/>
    <w:rsid w:val="00E60935"/>
    <w:rsid w:val="00E62AD5"/>
    <w:rsid w:val="00E63049"/>
    <w:rsid w:val="00E65DCC"/>
    <w:rsid w:val="00E66B89"/>
    <w:rsid w:val="00E67DCE"/>
    <w:rsid w:val="00E71219"/>
    <w:rsid w:val="00E741C5"/>
    <w:rsid w:val="00E75159"/>
    <w:rsid w:val="00E75B4B"/>
    <w:rsid w:val="00E76C22"/>
    <w:rsid w:val="00E77022"/>
    <w:rsid w:val="00E84B4C"/>
    <w:rsid w:val="00E8517B"/>
    <w:rsid w:val="00E85463"/>
    <w:rsid w:val="00E8639D"/>
    <w:rsid w:val="00E87ADA"/>
    <w:rsid w:val="00E87DA6"/>
    <w:rsid w:val="00E90947"/>
    <w:rsid w:val="00E90984"/>
    <w:rsid w:val="00E932AA"/>
    <w:rsid w:val="00E941B4"/>
    <w:rsid w:val="00E94BE8"/>
    <w:rsid w:val="00E9524D"/>
    <w:rsid w:val="00E970CC"/>
    <w:rsid w:val="00EA14D0"/>
    <w:rsid w:val="00EA3522"/>
    <w:rsid w:val="00EA3F29"/>
    <w:rsid w:val="00EA4E25"/>
    <w:rsid w:val="00EA53C9"/>
    <w:rsid w:val="00EA6AA4"/>
    <w:rsid w:val="00EA6EFA"/>
    <w:rsid w:val="00EA7BB2"/>
    <w:rsid w:val="00EB21CD"/>
    <w:rsid w:val="00EB3290"/>
    <w:rsid w:val="00EB4D30"/>
    <w:rsid w:val="00EB69E7"/>
    <w:rsid w:val="00EB6C70"/>
    <w:rsid w:val="00EB745D"/>
    <w:rsid w:val="00EC16BE"/>
    <w:rsid w:val="00EC1D46"/>
    <w:rsid w:val="00EC294D"/>
    <w:rsid w:val="00EC2D43"/>
    <w:rsid w:val="00EC3681"/>
    <w:rsid w:val="00EC3B9D"/>
    <w:rsid w:val="00EC53A5"/>
    <w:rsid w:val="00ED19A2"/>
    <w:rsid w:val="00ED1D66"/>
    <w:rsid w:val="00ED2581"/>
    <w:rsid w:val="00ED4A28"/>
    <w:rsid w:val="00ED5D5B"/>
    <w:rsid w:val="00ED5F64"/>
    <w:rsid w:val="00ED65C8"/>
    <w:rsid w:val="00EE1F36"/>
    <w:rsid w:val="00EE28B3"/>
    <w:rsid w:val="00EE3CC1"/>
    <w:rsid w:val="00EE58E8"/>
    <w:rsid w:val="00EE59D8"/>
    <w:rsid w:val="00EE5F68"/>
    <w:rsid w:val="00EE7ACC"/>
    <w:rsid w:val="00EF02D0"/>
    <w:rsid w:val="00EF2648"/>
    <w:rsid w:val="00EF34C0"/>
    <w:rsid w:val="00EF3861"/>
    <w:rsid w:val="00EF4D15"/>
    <w:rsid w:val="00EF5619"/>
    <w:rsid w:val="00EF62F4"/>
    <w:rsid w:val="00EF677C"/>
    <w:rsid w:val="00EF707E"/>
    <w:rsid w:val="00F000C5"/>
    <w:rsid w:val="00F004E0"/>
    <w:rsid w:val="00F009D6"/>
    <w:rsid w:val="00F01019"/>
    <w:rsid w:val="00F04431"/>
    <w:rsid w:val="00F04D4B"/>
    <w:rsid w:val="00F0697D"/>
    <w:rsid w:val="00F06CBA"/>
    <w:rsid w:val="00F0776A"/>
    <w:rsid w:val="00F10E6A"/>
    <w:rsid w:val="00F10ED8"/>
    <w:rsid w:val="00F11D54"/>
    <w:rsid w:val="00F129A8"/>
    <w:rsid w:val="00F132CF"/>
    <w:rsid w:val="00F13604"/>
    <w:rsid w:val="00F16223"/>
    <w:rsid w:val="00F2010D"/>
    <w:rsid w:val="00F2081B"/>
    <w:rsid w:val="00F20DD5"/>
    <w:rsid w:val="00F21395"/>
    <w:rsid w:val="00F22535"/>
    <w:rsid w:val="00F23355"/>
    <w:rsid w:val="00F23AE7"/>
    <w:rsid w:val="00F25104"/>
    <w:rsid w:val="00F25FC7"/>
    <w:rsid w:val="00F26271"/>
    <w:rsid w:val="00F26ABE"/>
    <w:rsid w:val="00F3030C"/>
    <w:rsid w:val="00F303D1"/>
    <w:rsid w:val="00F31A60"/>
    <w:rsid w:val="00F31B8B"/>
    <w:rsid w:val="00F33450"/>
    <w:rsid w:val="00F33467"/>
    <w:rsid w:val="00F340B5"/>
    <w:rsid w:val="00F3501E"/>
    <w:rsid w:val="00F363CB"/>
    <w:rsid w:val="00F36536"/>
    <w:rsid w:val="00F37290"/>
    <w:rsid w:val="00F374C0"/>
    <w:rsid w:val="00F37D6D"/>
    <w:rsid w:val="00F400D6"/>
    <w:rsid w:val="00F40EF0"/>
    <w:rsid w:val="00F418C1"/>
    <w:rsid w:val="00F43CBC"/>
    <w:rsid w:val="00F4505D"/>
    <w:rsid w:val="00F452F0"/>
    <w:rsid w:val="00F4621B"/>
    <w:rsid w:val="00F50C26"/>
    <w:rsid w:val="00F5114A"/>
    <w:rsid w:val="00F51D5B"/>
    <w:rsid w:val="00F54843"/>
    <w:rsid w:val="00F558DF"/>
    <w:rsid w:val="00F56072"/>
    <w:rsid w:val="00F56A4D"/>
    <w:rsid w:val="00F56B55"/>
    <w:rsid w:val="00F57597"/>
    <w:rsid w:val="00F60468"/>
    <w:rsid w:val="00F67F90"/>
    <w:rsid w:val="00F7034A"/>
    <w:rsid w:val="00F73725"/>
    <w:rsid w:val="00F749CE"/>
    <w:rsid w:val="00F74C08"/>
    <w:rsid w:val="00F75229"/>
    <w:rsid w:val="00F76CFB"/>
    <w:rsid w:val="00F7770E"/>
    <w:rsid w:val="00F8014C"/>
    <w:rsid w:val="00F8018B"/>
    <w:rsid w:val="00F81A9B"/>
    <w:rsid w:val="00F84414"/>
    <w:rsid w:val="00F85600"/>
    <w:rsid w:val="00F85657"/>
    <w:rsid w:val="00F86061"/>
    <w:rsid w:val="00F8640D"/>
    <w:rsid w:val="00F864B0"/>
    <w:rsid w:val="00F907C7"/>
    <w:rsid w:val="00F90E81"/>
    <w:rsid w:val="00F90FAE"/>
    <w:rsid w:val="00F91BC8"/>
    <w:rsid w:val="00F92343"/>
    <w:rsid w:val="00F94A97"/>
    <w:rsid w:val="00F94D68"/>
    <w:rsid w:val="00F96595"/>
    <w:rsid w:val="00F976B0"/>
    <w:rsid w:val="00F97BAA"/>
    <w:rsid w:val="00FA0038"/>
    <w:rsid w:val="00FA1742"/>
    <w:rsid w:val="00FA1EA7"/>
    <w:rsid w:val="00FA30FF"/>
    <w:rsid w:val="00FA4D43"/>
    <w:rsid w:val="00FA5738"/>
    <w:rsid w:val="00FA5D5D"/>
    <w:rsid w:val="00FA5F6F"/>
    <w:rsid w:val="00FA6107"/>
    <w:rsid w:val="00FA72EF"/>
    <w:rsid w:val="00FB09E6"/>
    <w:rsid w:val="00FB0CAC"/>
    <w:rsid w:val="00FB252A"/>
    <w:rsid w:val="00FB332A"/>
    <w:rsid w:val="00FB440C"/>
    <w:rsid w:val="00FB6562"/>
    <w:rsid w:val="00FB6A40"/>
    <w:rsid w:val="00FC0218"/>
    <w:rsid w:val="00FC03A0"/>
    <w:rsid w:val="00FC2903"/>
    <w:rsid w:val="00FC2C9D"/>
    <w:rsid w:val="00FC46EA"/>
    <w:rsid w:val="00FC54E3"/>
    <w:rsid w:val="00FC76DB"/>
    <w:rsid w:val="00FD0E4B"/>
    <w:rsid w:val="00FD28D7"/>
    <w:rsid w:val="00FD2A37"/>
    <w:rsid w:val="00FD3BB8"/>
    <w:rsid w:val="00FD7B6D"/>
    <w:rsid w:val="00FE0164"/>
    <w:rsid w:val="00FE2A15"/>
    <w:rsid w:val="00FE4E41"/>
    <w:rsid w:val="00FE5068"/>
    <w:rsid w:val="00FE638A"/>
    <w:rsid w:val="00FE7B32"/>
    <w:rsid w:val="00FF3E55"/>
    <w:rsid w:val="00FF417F"/>
    <w:rsid w:val="00FF4657"/>
    <w:rsid w:val="00FF5A3C"/>
    <w:rsid w:val="00FF5B63"/>
    <w:rsid w:val="00FF78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56781"/>
  <w15:docId w15:val="{C89224F4-DF9E-434E-9CC7-1C6DB1E3C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C64CF"/>
    <w:pPr>
      <w:spacing w:before="60" w:after="60"/>
    </w:pPr>
    <w:rPr>
      <w:rFonts w:ascii="Arial" w:hAnsi="Arial"/>
      <w:szCs w:val="24"/>
    </w:rPr>
  </w:style>
  <w:style w:type="paragraph" w:styleId="Nagwek1">
    <w:name w:val="heading 1"/>
    <w:basedOn w:val="Normalny"/>
    <w:next w:val="Normalny"/>
    <w:qFormat/>
    <w:rsid w:val="00C7575B"/>
    <w:pPr>
      <w:keepNext/>
      <w:spacing w:before="240"/>
      <w:outlineLvl w:val="0"/>
    </w:pPr>
    <w:rPr>
      <w:rFonts w:cs="Arial"/>
      <w:b/>
      <w:bCs/>
      <w:kern w:val="32"/>
      <w:sz w:val="32"/>
      <w:szCs w:val="32"/>
    </w:rPr>
  </w:style>
  <w:style w:type="paragraph" w:styleId="Nagwek2">
    <w:name w:val="heading 2"/>
    <w:basedOn w:val="Normalny"/>
    <w:next w:val="Normalny"/>
    <w:qFormat/>
    <w:rsid w:val="00C7575B"/>
    <w:pPr>
      <w:keepNext/>
      <w:numPr>
        <w:ilvl w:val="1"/>
        <w:numId w:val="1"/>
      </w:numPr>
      <w:spacing w:before="240"/>
      <w:outlineLvl w:val="1"/>
    </w:pPr>
    <w:rPr>
      <w:rFonts w:cs="Arial"/>
      <w:b/>
      <w:bCs/>
      <w:i/>
      <w:iCs/>
      <w:sz w:val="28"/>
      <w:szCs w:val="28"/>
    </w:rPr>
  </w:style>
  <w:style w:type="paragraph" w:styleId="Nagwek3">
    <w:name w:val="heading 3"/>
    <w:basedOn w:val="Normalny"/>
    <w:next w:val="Normalny"/>
    <w:qFormat/>
    <w:rsid w:val="00C7575B"/>
    <w:pPr>
      <w:keepNext/>
      <w:numPr>
        <w:ilvl w:val="2"/>
        <w:numId w:val="2"/>
      </w:numPr>
      <w:spacing w:before="240"/>
      <w:outlineLvl w:val="2"/>
    </w:pPr>
    <w:rPr>
      <w:rFonts w:cs="Arial"/>
      <w:b/>
      <w:bCs/>
      <w:sz w:val="26"/>
      <w:szCs w:val="26"/>
    </w:rPr>
  </w:style>
  <w:style w:type="paragraph" w:styleId="Nagwek4">
    <w:name w:val="heading 4"/>
    <w:basedOn w:val="Normalny"/>
    <w:next w:val="Normalny"/>
    <w:qFormat/>
    <w:rsid w:val="00C7575B"/>
    <w:pPr>
      <w:keepNext/>
      <w:spacing w:before="240"/>
      <w:outlineLvl w:val="3"/>
    </w:pPr>
    <w:rPr>
      <w:rFonts w:ascii="Times New Roman" w:hAnsi="Times New Roman"/>
      <w:b/>
      <w:bCs/>
      <w:sz w:val="28"/>
      <w:szCs w:val="28"/>
    </w:rPr>
  </w:style>
  <w:style w:type="paragraph" w:styleId="Nagwek5">
    <w:name w:val="heading 5"/>
    <w:basedOn w:val="Normalny"/>
    <w:next w:val="Normalny"/>
    <w:qFormat/>
    <w:rsid w:val="00C7575B"/>
    <w:pPr>
      <w:spacing w:before="240"/>
      <w:outlineLvl w:val="4"/>
    </w:pPr>
    <w:rPr>
      <w:b/>
      <w:bCs/>
      <w:i/>
      <w:iCs/>
      <w:sz w:val="26"/>
      <w:szCs w:val="26"/>
    </w:rPr>
  </w:style>
  <w:style w:type="paragraph" w:styleId="Nagwek6">
    <w:name w:val="heading 6"/>
    <w:basedOn w:val="Normalny"/>
    <w:next w:val="Normalny"/>
    <w:qFormat/>
    <w:rsid w:val="00C7575B"/>
    <w:pPr>
      <w:spacing w:before="240"/>
      <w:outlineLvl w:val="5"/>
    </w:pPr>
    <w:rPr>
      <w:rFonts w:ascii="Times New Roman" w:hAnsi="Times New Roman"/>
      <w:b/>
      <w:bCs/>
      <w:sz w:val="22"/>
      <w:szCs w:val="22"/>
    </w:rPr>
  </w:style>
  <w:style w:type="paragraph" w:styleId="Nagwek7">
    <w:name w:val="heading 7"/>
    <w:basedOn w:val="Normalny"/>
    <w:next w:val="Normalny"/>
    <w:qFormat/>
    <w:rsid w:val="00C7575B"/>
    <w:pPr>
      <w:spacing w:before="240"/>
      <w:outlineLvl w:val="6"/>
    </w:pPr>
    <w:rPr>
      <w:rFonts w:ascii="Times New Roman" w:hAnsi="Times New Roman"/>
      <w:sz w:val="24"/>
    </w:rPr>
  </w:style>
  <w:style w:type="paragraph" w:styleId="Nagwek8">
    <w:name w:val="heading 8"/>
    <w:basedOn w:val="Normalny"/>
    <w:next w:val="Normalny"/>
    <w:qFormat/>
    <w:rsid w:val="00C7575B"/>
    <w:pPr>
      <w:spacing w:before="240"/>
      <w:outlineLvl w:val="7"/>
    </w:pPr>
    <w:rPr>
      <w:rFonts w:ascii="Times New Roman" w:hAnsi="Times New Roman"/>
      <w:i/>
      <w:iCs/>
      <w:sz w:val="24"/>
    </w:rPr>
  </w:style>
  <w:style w:type="paragraph" w:styleId="Nagwek9">
    <w:name w:val="heading 9"/>
    <w:basedOn w:val="Normalny"/>
    <w:next w:val="Normalny"/>
    <w:qFormat/>
    <w:rsid w:val="00C7575B"/>
    <w:pPr>
      <w:spacing w:before="240"/>
      <w:outlineLvl w:val="8"/>
    </w:pPr>
    <w:rPr>
      <w:rFonts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qiText">
    <w:name w:val="pqiText"/>
    <w:link w:val="pqiTextZnak"/>
    <w:rsid w:val="00C7575B"/>
    <w:pPr>
      <w:tabs>
        <w:tab w:val="left" w:pos="1021"/>
        <w:tab w:val="left" w:pos="1191"/>
        <w:tab w:val="left" w:pos="1304"/>
        <w:tab w:val="left" w:pos="1361"/>
        <w:tab w:val="left" w:pos="1531"/>
      </w:tabs>
      <w:spacing w:after="140" w:line="320" w:lineRule="atLeast"/>
    </w:pPr>
    <w:rPr>
      <w:rFonts w:ascii="Arial" w:hAnsi="Arial"/>
      <w:sz w:val="22"/>
    </w:rPr>
  </w:style>
  <w:style w:type="paragraph" w:customStyle="1" w:styleId="pqiTextSmall">
    <w:name w:val="pqiTextSmall"/>
    <w:rsid w:val="00C7575B"/>
    <w:pPr>
      <w:spacing w:after="120"/>
    </w:pPr>
    <w:rPr>
      <w:rFonts w:ascii="Arial" w:hAnsi="Arial"/>
      <w:sz w:val="18"/>
    </w:rPr>
  </w:style>
  <w:style w:type="paragraph" w:customStyle="1" w:styleId="pqiTextSpecial">
    <w:name w:val="pqiTextSpecial"/>
    <w:rsid w:val="00C7575B"/>
    <w:rPr>
      <w:rFonts w:ascii="Courier New" w:hAnsi="Courier New"/>
      <w:sz w:val="22"/>
    </w:rPr>
  </w:style>
  <w:style w:type="paragraph" w:customStyle="1" w:styleId="pqiTextSpecialSmall">
    <w:name w:val="pqiTextSpecialSmall"/>
    <w:rsid w:val="00C7575B"/>
    <w:rPr>
      <w:rFonts w:ascii="Courier New" w:hAnsi="Courier New"/>
      <w:sz w:val="18"/>
    </w:rPr>
  </w:style>
  <w:style w:type="paragraph" w:customStyle="1" w:styleId="pqiTabBody">
    <w:name w:val="pqiTabBody"/>
    <w:rsid w:val="00C7575B"/>
    <w:pPr>
      <w:spacing w:after="40"/>
    </w:pPr>
    <w:rPr>
      <w:rFonts w:ascii="Arial" w:hAnsi="Arial"/>
    </w:rPr>
  </w:style>
  <w:style w:type="paragraph" w:customStyle="1" w:styleId="pqiTabBodySmall">
    <w:name w:val="pqiTabBodySmall"/>
    <w:rsid w:val="00C7575B"/>
    <w:pPr>
      <w:spacing w:after="20"/>
    </w:pPr>
    <w:rPr>
      <w:rFonts w:ascii="Arial" w:hAnsi="Arial"/>
      <w:sz w:val="18"/>
    </w:rPr>
  </w:style>
  <w:style w:type="paragraph" w:customStyle="1" w:styleId="pqiTabHead">
    <w:name w:val="pqiTabHead"/>
    <w:rsid w:val="00C7575B"/>
    <w:pPr>
      <w:keepNext/>
      <w:suppressAutoHyphens/>
      <w:spacing w:before="60" w:after="40"/>
    </w:pPr>
    <w:rPr>
      <w:rFonts w:ascii="Arial" w:hAnsi="Arial"/>
      <w:b/>
    </w:rPr>
  </w:style>
  <w:style w:type="paragraph" w:customStyle="1" w:styleId="pqiTabHeadSmall">
    <w:name w:val="pqiTabHeadSmall"/>
    <w:rsid w:val="00C7575B"/>
    <w:pPr>
      <w:keepNext/>
      <w:spacing w:before="20" w:after="20"/>
    </w:pPr>
    <w:rPr>
      <w:rFonts w:ascii="Arial" w:hAnsi="Arial"/>
      <w:b/>
      <w:sz w:val="18"/>
    </w:rPr>
  </w:style>
  <w:style w:type="paragraph" w:customStyle="1" w:styleId="pqiTitlePageHeader">
    <w:name w:val="pqiTitlePageHeader"/>
    <w:next w:val="pqiText"/>
    <w:rsid w:val="00C7575B"/>
    <w:pPr>
      <w:keepNext/>
      <w:ind w:left="2268"/>
    </w:pPr>
    <w:rPr>
      <w:rFonts w:ascii="Arial" w:hAnsi="Arial"/>
      <w:b/>
      <w:i/>
      <w:sz w:val="44"/>
    </w:rPr>
  </w:style>
  <w:style w:type="paragraph" w:customStyle="1" w:styleId="pqiSupHeadNum5">
    <w:name w:val="pqiSupHeadNum5"/>
    <w:next w:val="pqiText"/>
    <w:rsid w:val="00C7575B"/>
    <w:pPr>
      <w:keepNext/>
      <w:numPr>
        <w:ilvl w:val="4"/>
        <w:numId w:val="12"/>
      </w:numPr>
      <w:spacing w:before="240" w:after="60"/>
      <w:outlineLvl w:val="4"/>
    </w:pPr>
    <w:rPr>
      <w:rFonts w:ascii="Arial" w:hAnsi="Arial"/>
      <w:b/>
      <w:sz w:val="22"/>
    </w:rPr>
  </w:style>
  <w:style w:type="paragraph" w:customStyle="1" w:styleId="pqiHeaderSmall">
    <w:name w:val="pqiHeaderSmall"/>
    <w:rsid w:val="00C7575B"/>
    <w:pPr>
      <w:keepNext/>
    </w:pPr>
    <w:rPr>
      <w:rFonts w:ascii="Arial" w:hAnsi="Arial"/>
      <w:b/>
      <w:sz w:val="16"/>
    </w:rPr>
  </w:style>
  <w:style w:type="paragraph" w:customStyle="1" w:styleId="pqiHeaderNormal">
    <w:name w:val="pqiHeaderNormal"/>
    <w:rsid w:val="00C7575B"/>
    <w:pPr>
      <w:keepNext/>
    </w:pPr>
    <w:rPr>
      <w:rFonts w:ascii="Arial" w:hAnsi="Arial"/>
      <w:sz w:val="18"/>
    </w:rPr>
  </w:style>
  <w:style w:type="paragraph" w:customStyle="1" w:styleId="pqiHeaderSpecial">
    <w:name w:val="pqiHeaderSpecial"/>
    <w:rsid w:val="00C7575B"/>
    <w:pPr>
      <w:keepNext/>
    </w:pPr>
    <w:rPr>
      <w:rFonts w:ascii="Arial" w:hAnsi="Arial"/>
      <w:b/>
      <w:sz w:val="28"/>
    </w:rPr>
  </w:style>
  <w:style w:type="paragraph" w:customStyle="1" w:styleId="pqiTitlePageSpecial">
    <w:name w:val="pqiTitlePageSpecial"/>
    <w:next w:val="pqiText"/>
    <w:rsid w:val="00C7575B"/>
    <w:pPr>
      <w:spacing w:before="40" w:after="40"/>
    </w:pPr>
    <w:rPr>
      <w:rFonts w:ascii="Arial" w:hAnsi="Arial" w:cs="Arial"/>
      <w:sz w:val="18"/>
    </w:rPr>
  </w:style>
  <w:style w:type="character" w:styleId="Hipercze">
    <w:name w:val="Hyperlink"/>
    <w:uiPriority w:val="99"/>
    <w:rsid w:val="00C7575B"/>
    <w:rPr>
      <w:color w:val="0000FF"/>
      <w:u w:val="single"/>
    </w:rPr>
  </w:style>
  <w:style w:type="paragraph" w:customStyle="1" w:styleId="pqiChpHeadNum1">
    <w:name w:val="pqiChpHeadNum1"/>
    <w:next w:val="pqiText"/>
    <w:rsid w:val="00C7575B"/>
    <w:pPr>
      <w:keepNext/>
      <w:numPr>
        <w:numId w:val="3"/>
      </w:numPr>
      <w:spacing w:before="240" w:after="60"/>
      <w:outlineLvl w:val="0"/>
    </w:pPr>
    <w:rPr>
      <w:rFonts w:ascii="Arial" w:hAnsi="Arial"/>
      <w:b/>
      <w:sz w:val="32"/>
    </w:rPr>
  </w:style>
  <w:style w:type="paragraph" w:customStyle="1" w:styleId="pqiChpHeadNum2">
    <w:name w:val="pqiChpHeadNum2"/>
    <w:next w:val="pqiText"/>
    <w:rsid w:val="00C7575B"/>
    <w:pPr>
      <w:keepNext/>
      <w:numPr>
        <w:ilvl w:val="1"/>
        <w:numId w:val="3"/>
      </w:numPr>
      <w:tabs>
        <w:tab w:val="left" w:pos="1021"/>
      </w:tabs>
      <w:spacing w:before="240" w:after="60"/>
      <w:outlineLvl w:val="1"/>
    </w:pPr>
    <w:rPr>
      <w:rFonts w:ascii="Arial" w:hAnsi="Arial"/>
      <w:b/>
      <w:i/>
      <w:sz w:val="28"/>
    </w:rPr>
  </w:style>
  <w:style w:type="paragraph" w:customStyle="1" w:styleId="pqiChpHeadNum3">
    <w:name w:val="pqiChpHeadNum3"/>
    <w:next w:val="pqiText"/>
    <w:rsid w:val="00C7575B"/>
    <w:pPr>
      <w:keepNext/>
      <w:numPr>
        <w:ilvl w:val="2"/>
        <w:numId w:val="3"/>
      </w:numPr>
      <w:tabs>
        <w:tab w:val="left" w:pos="1418"/>
      </w:tabs>
      <w:spacing w:before="240" w:after="60"/>
      <w:outlineLvl w:val="2"/>
    </w:pPr>
    <w:rPr>
      <w:rFonts w:ascii="Arial" w:hAnsi="Arial"/>
      <w:b/>
      <w:sz w:val="24"/>
    </w:rPr>
  </w:style>
  <w:style w:type="paragraph" w:customStyle="1" w:styleId="pqiChpHeadNum4">
    <w:name w:val="pqiChpHeadNum4"/>
    <w:next w:val="pqiText"/>
    <w:rsid w:val="00C7575B"/>
    <w:pPr>
      <w:keepNext/>
      <w:numPr>
        <w:ilvl w:val="3"/>
        <w:numId w:val="3"/>
      </w:numPr>
      <w:tabs>
        <w:tab w:val="left" w:pos="1021"/>
        <w:tab w:val="left" w:pos="1418"/>
      </w:tabs>
      <w:spacing w:before="240" w:after="60"/>
      <w:outlineLvl w:val="3"/>
    </w:pPr>
    <w:rPr>
      <w:rFonts w:ascii="Arial" w:hAnsi="Arial"/>
      <w:b/>
      <w:i/>
      <w:sz w:val="22"/>
    </w:rPr>
  </w:style>
  <w:style w:type="paragraph" w:customStyle="1" w:styleId="pqiChpHeadNum5">
    <w:name w:val="pqiChpHeadNum5"/>
    <w:next w:val="pqiText"/>
    <w:rsid w:val="00C7575B"/>
    <w:pPr>
      <w:keepNext/>
      <w:numPr>
        <w:ilvl w:val="4"/>
        <w:numId w:val="3"/>
      </w:numPr>
      <w:tabs>
        <w:tab w:val="left" w:pos="1304"/>
      </w:tabs>
      <w:spacing w:before="240" w:after="60"/>
      <w:outlineLvl w:val="4"/>
    </w:pPr>
    <w:rPr>
      <w:rFonts w:ascii="Arial" w:hAnsi="Arial"/>
      <w:b/>
      <w:sz w:val="22"/>
    </w:rPr>
  </w:style>
  <w:style w:type="paragraph" w:styleId="Spistreci1">
    <w:name w:val="toc 1"/>
    <w:next w:val="pqiText"/>
    <w:uiPriority w:val="39"/>
    <w:rsid w:val="00C7575B"/>
    <w:pPr>
      <w:tabs>
        <w:tab w:val="left" w:pos="454"/>
        <w:tab w:val="right" w:leader="dot" w:pos="9526"/>
      </w:tabs>
      <w:spacing w:before="120" w:after="120"/>
      <w:ind w:left="454" w:hanging="454"/>
    </w:pPr>
    <w:rPr>
      <w:rFonts w:ascii="Arial" w:hAnsi="Arial"/>
      <w:b/>
      <w:bCs/>
      <w:szCs w:val="26"/>
    </w:rPr>
  </w:style>
  <w:style w:type="paragraph" w:customStyle="1" w:styleId="pqiHeadNonNum1">
    <w:name w:val="pqiHeadNonNum1"/>
    <w:next w:val="pqiText"/>
    <w:rsid w:val="00C7575B"/>
    <w:pPr>
      <w:keepNext/>
      <w:spacing w:before="240" w:after="60"/>
    </w:pPr>
    <w:rPr>
      <w:rFonts w:ascii="Arial" w:hAnsi="Arial"/>
      <w:b/>
      <w:sz w:val="32"/>
    </w:rPr>
  </w:style>
  <w:style w:type="paragraph" w:customStyle="1" w:styleId="pqiHeadNonNum2">
    <w:name w:val="pqiHeadNonNum2"/>
    <w:next w:val="pqiText"/>
    <w:rsid w:val="00C7575B"/>
    <w:pPr>
      <w:keepNext/>
      <w:spacing w:before="240" w:after="60"/>
    </w:pPr>
    <w:rPr>
      <w:rFonts w:ascii="Arial" w:hAnsi="Arial"/>
      <w:b/>
      <w:i/>
      <w:sz w:val="28"/>
    </w:rPr>
  </w:style>
  <w:style w:type="paragraph" w:customStyle="1" w:styleId="pqiHeadNonNum3">
    <w:name w:val="pqiHeadNonNum3"/>
    <w:next w:val="pqiText"/>
    <w:rsid w:val="00C7575B"/>
    <w:pPr>
      <w:keepNext/>
      <w:spacing w:before="240" w:after="60"/>
    </w:pPr>
    <w:rPr>
      <w:rFonts w:ascii="Arial" w:hAnsi="Arial"/>
      <w:b/>
      <w:sz w:val="28"/>
    </w:rPr>
  </w:style>
  <w:style w:type="paragraph" w:customStyle="1" w:styleId="pqiTabLegend">
    <w:name w:val="pqiTabLegend"/>
    <w:next w:val="pqiText"/>
    <w:rsid w:val="00C7575B"/>
    <w:pPr>
      <w:keepNext/>
      <w:spacing w:before="240" w:after="60"/>
    </w:pPr>
    <w:rPr>
      <w:rFonts w:ascii="Arial" w:hAnsi="Arial"/>
      <w:b/>
      <w:sz w:val="18"/>
    </w:rPr>
  </w:style>
  <w:style w:type="paragraph" w:customStyle="1" w:styleId="pqiChpHeadNonNum1">
    <w:name w:val="pqiChpHeadNonNum1"/>
    <w:next w:val="pqiText"/>
    <w:rsid w:val="00C7575B"/>
    <w:pPr>
      <w:keepNext/>
      <w:spacing w:before="240" w:after="60"/>
      <w:outlineLvl w:val="0"/>
    </w:pPr>
    <w:rPr>
      <w:rFonts w:ascii="Arial" w:hAnsi="Arial"/>
      <w:b/>
      <w:sz w:val="32"/>
    </w:rPr>
  </w:style>
  <w:style w:type="paragraph" w:customStyle="1" w:styleId="pqiChpHeadNonNum2">
    <w:name w:val="pqiChpHeadNonNum2"/>
    <w:next w:val="pqiText"/>
    <w:rsid w:val="00C7575B"/>
    <w:pPr>
      <w:keepNext/>
      <w:spacing w:before="240" w:after="60"/>
      <w:outlineLvl w:val="1"/>
    </w:pPr>
    <w:rPr>
      <w:rFonts w:ascii="Arial" w:hAnsi="Arial"/>
      <w:b/>
      <w:i/>
      <w:sz w:val="28"/>
    </w:rPr>
  </w:style>
  <w:style w:type="paragraph" w:customStyle="1" w:styleId="pqiChpHeadNonNum3">
    <w:name w:val="pqiChpHeadNonNum3"/>
    <w:next w:val="pqiText"/>
    <w:rsid w:val="00C7575B"/>
    <w:pPr>
      <w:keepNext/>
      <w:spacing w:before="240" w:after="60"/>
      <w:outlineLvl w:val="2"/>
    </w:pPr>
    <w:rPr>
      <w:rFonts w:ascii="Arial" w:hAnsi="Arial"/>
      <w:b/>
      <w:sz w:val="24"/>
    </w:rPr>
  </w:style>
  <w:style w:type="paragraph" w:customStyle="1" w:styleId="pqiChpHeadNonNum4">
    <w:name w:val="pqiChpHeadNonNum4"/>
    <w:next w:val="pqiText"/>
    <w:rsid w:val="00C7575B"/>
    <w:pPr>
      <w:keepNext/>
      <w:spacing w:before="240" w:after="60"/>
      <w:outlineLvl w:val="3"/>
    </w:pPr>
    <w:rPr>
      <w:rFonts w:ascii="Arial" w:hAnsi="Arial"/>
      <w:b/>
      <w:i/>
      <w:sz w:val="22"/>
    </w:rPr>
  </w:style>
  <w:style w:type="paragraph" w:customStyle="1" w:styleId="pqiChpHeadNonNum5">
    <w:name w:val="pqiChpHeadNonNum5"/>
    <w:next w:val="pqiText"/>
    <w:rsid w:val="00C7575B"/>
    <w:pPr>
      <w:keepNext/>
      <w:spacing w:before="240" w:after="60"/>
      <w:outlineLvl w:val="4"/>
    </w:pPr>
    <w:rPr>
      <w:rFonts w:ascii="Arial" w:hAnsi="Arial"/>
      <w:b/>
      <w:sz w:val="22"/>
    </w:rPr>
  </w:style>
  <w:style w:type="paragraph" w:customStyle="1" w:styleId="pqiHeadNonNum4">
    <w:name w:val="pqiHeadNonNum4"/>
    <w:next w:val="pqiText"/>
    <w:rsid w:val="00C7575B"/>
    <w:pPr>
      <w:keepNext/>
      <w:spacing w:before="240" w:after="60"/>
    </w:pPr>
    <w:rPr>
      <w:rFonts w:ascii="Arial" w:hAnsi="Arial"/>
      <w:b/>
      <w:i/>
      <w:sz w:val="24"/>
    </w:rPr>
  </w:style>
  <w:style w:type="paragraph" w:customStyle="1" w:styleId="pqiHeadNonNum5">
    <w:name w:val="pqiHeadNonNum5"/>
    <w:next w:val="pqiText"/>
    <w:rsid w:val="00C7575B"/>
    <w:pPr>
      <w:keepNext/>
      <w:spacing w:before="240" w:after="60"/>
    </w:pPr>
    <w:rPr>
      <w:rFonts w:ascii="Arial" w:hAnsi="Arial"/>
      <w:b/>
      <w:sz w:val="22"/>
    </w:rPr>
  </w:style>
  <w:style w:type="paragraph" w:styleId="Spistreci2">
    <w:name w:val="toc 2"/>
    <w:next w:val="pqiText"/>
    <w:uiPriority w:val="39"/>
    <w:rsid w:val="00C7575B"/>
    <w:pPr>
      <w:tabs>
        <w:tab w:val="left" w:pos="1021"/>
        <w:tab w:val="right" w:leader="dot" w:pos="9526"/>
      </w:tabs>
      <w:spacing w:before="60" w:after="60"/>
      <w:ind w:left="1021" w:hanging="737"/>
    </w:pPr>
    <w:rPr>
      <w:rFonts w:ascii="Arial" w:hAnsi="Arial"/>
      <w:bCs/>
      <w:szCs w:val="26"/>
    </w:rPr>
  </w:style>
  <w:style w:type="paragraph" w:styleId="Spistreci3">
    <w:name w:val="toc 3"/>
    <w:next w:val="pqiText"/>
    <w:uiPriority w:val="39"/>
    <w:rsid w:val="00C7575B"/>
    <w:pPr>
      <w:tabs>
        <w:tab w:val="left" w:pos="1021"/>
        <w:tab w:val="right" w:leader="dot" w:pos="9526"/>
      </w:tabs>
      <w:spacing w:before="40" w:after="40"/>
      <w:ind w:left="1021" w:hanging="737"/>
    </w:pPr>
    <w:rPr>
      <w:rFonts w:ascii="Arial" w:hAnsi="Arial"/>
      <w:i/>
      <w:noProof/>
      <w:szCs w:val="26"/>
    </w:rPr>
  </w:style>
  <w:style w:type="paragraph" w:styleId="Spistreci4">
    <w:name w:val="toc 4"/>
    <w:next w:val="pqiText"/>
    <w:semiHidden/>
    <w:rsid w:val="00C7575B"/>
    <w:pPr>
      <w:tabs>
        <w:tab w:val="left" w:pos="1134"/>
        <w:tab w:val="right" w:leader="dot" w:pos="9526"/>
      </w:tabs>
      <w:spacing w:before="40" w:after="40"/>
      <w:ind w:left="1135" w:hanging="851"/>
    </w:pPr>
    <w:rPr>
      <w:rFonts w:ascii="Arial" w:hAnsi="Arial"/>
      <w:sz w:val="18"/>
      <w:szCs w:val="26"/>
    </w:rPr>
  </w:style>
  <w:style w:type="paragraph" w:styleId="Spistreci5">
    <w:name w:val="toc 5"/>
    <w:next w:val="pqiText"/>
    <w:semiHidden/>
    <w:rsid w:val="00C7575B"/>
    <w:pPr>
      <w:tabs>
        <w:tab w:val="left" w:pos="1134"/>
        <w:tab w:val="right" w:leader="dot" w:pos="9526"/>
      </w:tabs>
      <w:spacing w:before="40" w:after="40"/>
      <w:ind w:left="1135" w:hanging="851"/>
    </w:pPr>
    <w:rPr>
      <w:rFonts w:ascii="Arial" w:hAnsi="Arial"/>
      <w:i/>
      <w:sz w:val="18"/>
      <w:szCs w:val="26"/>
    </w:rPr>
  </w:style>
  <w:style w:type="paragraph" w:styleId="Spistreci6">
    <w:name w:val="toc 6"/>
    <w:next w:val="pqiText"/>
    <w:semiHidden/>
    <w:rsid w:val="00C7575B"/>
    <w:pPr>
      <w:tabs>
        <w:tab w:val="left" w:pos="1134"/>
        <w:tab w:val="right" w:leader="dot" w:pos="9526"/>
      </w:tabs>
      <w:spacing w:before="40" w:after="40"/>
      <w:ind w:left="1135" w:hanging="851"/>
    </w:pPr>
    <w:rPr>
      <w:rFonts w:ascii="Arial" w:hAnsi="Arial"/>
      <w:sz w:val="18"/>
      <w:szCs w:val="26"/>
    </w:rPr>
  </w:style>
  <w:style w:type="paragraph" w:styleId="Spistreci7">
    <w:name w:val="toc 7"/>
    <w:next w:val="pqiText"/>
    <w:semiHidden/>
    <w:rsid w:val="00C7575B"/>
    <w:pPr>
      <w:tabs>
        <w:tab w:val="left" w:pos="1134"/>
        <w:tab w:val="right" w:leader="dot" w:pos="9526"/>
      </w:tabs>
      <w:spacing w:before="20" w:after="20"/>
      <w:ind w:left="1135" w:hanging="851"/>
    </w:pPr>
    <w:rPr>
      <w:rFonts w:ascii="Arial" w:hAnsi="Arial"/>
      <w:i/>
      <w:sz w:val="18"/>
      <w:szCs w:val="26"/>
    </w:rPr>
  </w:style>
  <w:style w:type="paragraph" w:styleId="Spistreci8">
    <w:name w:val="toc 8"/>
    <w:next w:val="pqiText"/>
    <w:semiHidden/>
    <w:rsid w:val="00C7575B"/>
    <w:pPr>
      <w:tabs>
        <w:tab w:val="left" w:pos="1134"/>
        <w:tab w:val="right" w:leader="dot" w:pos="9526"/>
      </w:tabs>
      <w:spacing w:before="20" w:after="20"/>
      <w:ind w:left="1135" w:hanging="851"/>
    </w:pPr>
    <w:rPr>
      <w:rFonts w:ascii="Arial" w:hAnsi="Arial"/>
      <w:sz w:val="18"/>
      <w:szCs w:val="26"/>
    </w:rPr>
  </w:style>
  <w:style w:type="paragraph" w:styleId="Spistreci9">
    <w:name w:val="toc 9"/>
    <w:next w:val="pqiText"/>
    <w:semiHidden/>
    <w:rsid w:val="00C7575B"/>
    <w:pPr>
      <w:tabs>
        <w:tab w:val="left" w:pos="1134"/>
        <w:tab w:val="right" w:leader="dot" w:pos="9526"/>
      </w:tabs>
      <w:spacing w:before="20" w:after="20"/>
      <w:ind w:left="1135" w:hanging="851"/>
    </w:pPr>
    <w:rPr>
      <w:rFonts w:ascii="Arial" w:hAnsi="Arial"/>
      <w:i/>
      <w:sz w:val="18"/>
      <w:szCs w:val="26"/>
    </w:rPr>
  </w:style>
  <w:style w:type="paragraph" w:customStyle="1" w:styleId="pqiListNomNum1">
    <w:name w:val="pqiListNomNum1"/>
    <w:rsid w:val="00C7575B"/>
    <w:pPr>
      <w:numPr>
        <w:numId w:val="4"/>
      </w:numPr>
      <w:spacing w:after="60" w:line="320" w:lineRule="atLeast"/>
    </w:pPr>
    <w:rPr>
      <w:rFonts w:ascii="Arial" w:hAnsi="Arial"/>
      <w:sz w:val="22"/>
    </w:rPr>
  </w:style>
  <w:style w:type="paragraph" w:customStyle="1" w:styleId="pqiSupHeadNum1">
    <w:name w:val="pqiSupHeadNum1"/>
    <w:next w:val="pqiText"/>
    <w:rsid w:val="00C7575B"/>
    <w:pPr>
      <w:keepNext/>
      <w:numPr>
        <w:numId w:val="12"/>
      </w:numPr>
      <w:spacing w:before="240" w:after="60"/>
      <w:outlineLvl w:val="0"/>
    </w:pPr>
    <w:rPr>
      <w:rFonts w:ascii="Arial" w:hAnsi="Arial"/>
      <w:b/>
      <w:sz w:val="32"/>
    </w:rPr>
  </w:style>
  <w:style w:type="paragraph" w:customStyle="1" w:styleId="pqiAppHeadNum1">
    <w:name w:val="pqiAppHeadNum1"/>
    <w:next w:val="pqiText"/>
    <w:rsid w:val="00C7575B"/>
    <w:pPr>
      <w:keepNext/>
      <w:numPr>
        <w:numId w:val="11"/>
      </w:numPr>
      <w:spacing w:before="240" w:after="60"/>
      <w:outlineLvl w:val="0"/>
    </w:pPr>
    <w:rPr>
      <w:rFonts w:ascii="Arial" w:hAnsi="Arial"/>
      <w:b/>
      <w:sz w:val="32"/>
    </w:rPr>
  </w:style>
  <w:style w:type="paragraph" w:customStyle="1" w:styleId="pqiSupHeadNum2">
    <w:name w:val="pqiSupHeadNum2"/>
    <w:next w:val="pqiText"/>
    <w:rsid w:val="00C7575B"/>
    <w:pPr>
      <w:keepNext/>
      <w:numPr>
        <w:ilvl w:val="1"/>
        <w:numId w:val="12"/>
      </w:numPr>
      <w:spacing w:before="240" w:after="60"/>
      <w:outlineLvl w:val="1"/>
    </w:pPr>
    <w:rPr>
      <w:rFonts w:ascii="Arial" w:hAnsi="Arial"/>
      <w:b/>
      <w:i/>
      <w:sz w:val="28"/>
    </w:rPr>
  </w:style>
  <w:style w:type="paragraph" w:customStyle="1" w:styleId="pqiAppHeadNum2">
    <w:name w:val="pqiAppHeadNum2"/>
    <w:next w:val="pqiText"/>
    <w:rsid w:val="00C7575B"/>
    <w:pPr>
      <w:keepNext/>
      <w:numPr>
        <w:ilvl w:val="1"/>
        <w:numId w:val="11"/>
      </w:numPr>
      <w:spacing w:before="240" w:after="60"/>
      <w:outlineLvl w:val="1"/>
    </w:pPr>
    <w:rPr>
      <w:rFonts w:ascii="Arial" w:hAnsi="Arial"/>
      <w:b/>
      <w:i/>
      <w:sz w:val="28"/>
    </w:rPr>
  </w:style>
  <w:style w:type="paragraph" w:customStyle="1" w:styleId="pqiSupHeadNum3">
    <w:name w:val="pqiSupHeadNum3"/>
    <w:next w:val="pqiText"/>
    <w:rsid w:val="00C7575B"/>
    <w:pPr>
      <w:keepNext/>
      <w:numPr>
        <w:ilvl w:val="2"/>
        <w:numId w:val="12"/>
      </w:numPr>
      <w:spacing w:before="240" w:after="60"/>
      <w:outlineLvl w:val="2"/>
    </w:pPr>
    <w:rPr>
      <w:rFonts w:ascii="Arial" w:hAnsi="Arial"/>
      <w:b/>
      <w:sz w:val="24"/>
    </w:rPr>
  </w:style>
  <w:style w:type="paragraph" w:customStyle="1" w:styleId="pqiAppHeadNum3">
    <w:name w:val="pqiAppHeadNum3"/>
    <w:next w:val="pqiText"/>
    <w:rsid w:val="00C7575B"/>
    <w:pPr>
      <w:keepNext/>
      <w:numPr>
        <w:ilvl w:val="2"/>
        <w:numId w:val="11"/>
      </w:numPr>
      <w:tabs>
        <w:tab w:val="clear" w:pos="2160"/>
        <w:tab w:val="left" w:pos="1985"/>
      </w:tabs>
      <w:spacing w:before="240" w:after="60"/>
      <w:outlineLvl w:val="2"/>
    </w:pPr>
    <w:rPr>
      <w:rFonts w:ascii="Arial" w:hAnsi="Arial"/>
      <w:b/>
      <w:sz w:val="24"/>
    </w:rPr>
  </w:style>
  <w:style w:type="paragraph" w:customStyle="1" w:styleId="pqiSupHeadNum4">
    <w:name w:val="pqiSupHeadNum4"/>
    <w:next w:val="pqiText"/>
    <w:rsid w:val="00C7575B"/>
    <w:pPr>
      <w:keepNext/>
      <w:numPr>
        <w:ilvl w:val="3"/>
        <w:numId w:val="12"/>
      </w:numPr>
      <w:spacing w:before="240" w:after="60"/>
      <w:outlineLvl w:val="3"/>
    </w:pPr>
    <w:rPr>
      <w:rFonts w:ascii="Arial" w:hAnsi="Arial"/>
      <w:b/>
      <w:i/>
      <w:sz w:val="22"/>
    </w:rPr>
  </w:style>
  <w:style w:type="paragraph" w:customStyle="1" w:styleId="pqiAppHeadNum4">
    <w:name w:val="pqiAppHeadNum4"/>
    <w:next w:val="pqiText"/>
    <w:rsid w:val="00C7575B"/>
    <w:pPr>
      <w:keepNext/>
      <w:numPr>
        <w:ilvl w:val="3"/>
        <w:numId w:val="11"/>
      </w:numPr>
      <w:tabs>
        <w:tab w:val="clear" w:pos="2520"/>
        <w:tab w:val="left" w:pos="1985"/>
      </w:tabs>
      <w:spacing w:before="240" w:after="60"/>
      <w:outlineLvl w:val="3"/>
    </w:pPr>
    <w:rPr>
      <w:rFonts w:ascii="Arial" w:hAnsi="Arial"/>
      <w:b/>
      <w:i/>
      <w:sz w:val="22"/>
    </w:rPr>
  </w:style>
  <w:style w:type="paragraph" w:customStyle="1" w:styleId="pqiLegend">
    <w:name w:val="pqiLegend"/>
    <w:next w:val="pqiText"/>
    <w:rsid w:val="00C7575B"/>
    <w:pPr>
      <w:spacing w:before="60" w:after="240"/>
    </w:pPr>
    <w:rPr>
      <w:rFonts w:ascii="Arial" w:hAnsi="Arial"/>
      <w:b/>
      <w:i/>
      <w:iCs/>
      <w:sz w:val="22"/>
    </w:rPr>
  </w:style>
  <w:style w:type="paragraph" w:customStyle="1" w:styleId="pqiUndefined">
    <w:name w:val="pqiUndefined"/>
    <w:next w:val="pqiText"/>
    <w:rsid w:val="00C7575B"/>
    <w:pPr>
      <w:shd w:val="clear" w:color="auto" w:fill="0000FF"/>
      <w:spacing w:after="120"/>
    </w:pPr>
    <w:rPr>
      <w:rFonts w:ascii="Arial" w:hAnsi="Arial"/>
      <w:sz w:val="22"/>
    </w:rPr>
  </w:style>
  <w:style w:type="paragraph" w:customStyle="1" w:styleId="pqiTitlePageText">
    <w:name w:val="pqiTitlePageText"/>
    <w:rsid w:val="00C7575B"/>
    <w:pPr>
      <w:ind w:left="2268"/>
    </w:pPr>
    <w:rPr>
      <w:rFonts w:ascii="Arial" w:hAnsi="Arial"/>
      <w:b/>
      <w:sz w:val="24"/>
    </w:rPr>
  </w:style>
  <w:style w:type="paragraph" w:customStyle="1" w:styleId="pqiListNum1a">
    <w:name w:val="pqiListNum1a"/>
    <w:rsid w:val="00C7575B"/>
    <w:pPr>
      <w:numPr>
        <w:numId w:val="21"/>
      </w:numPr>
      <w:spacing w:after="60" w:line="320" w:lineRule="atLeast"/>
    </w:pPr>
    <w:rPr>
      <w:rFonts w:ascii="Arial" w:hAnsi="Arial"/>
      <w:sz w:val="22"/>
    </w:rPr>
  </w:style>
  <w:style w:type="paragraph" w:customStyle="1" w:styleId="pqiListNum2a">
    <w:name w:val="pqiListNum2a"/>
    <w:rsid w:val="00C7575B"/>
    <w:pPr>
      <w:numPr>
        <w:ilvl w:val="1"/>
        <w:numId w:val="21"/>
      </w:numPr>
      <w:spacing w:after="60" w:line="320" w:lineRule="atLeast"/>
      <w:ind w:hanging="567"/>
    </w:pPr>
    <w:rPr>
      <w:rFonts w:ascii="Arial" w:hAnsi="Arial"/>
      <w:sz w:val="22"/>
    </w:rPr>
  </w:style>
  <w:style w:type="paragraph" w:styleId="Spisilustracji">
    <w:name w:val="table of figures"/>
    <w:next w:val="Normalny"/>
    <w:semiHidden/>
    <w:rsid w:val="00C7575B"/>
    <w:pPr>
      <w:tabs>
        <w:tab w:val="left" w:leader="dot" w:pos="1134"/>
        <w:tab w:val="right" w:leader="underscore" w:pos="9526"/>
      </w:tabs>
      <w:spacing w:before="60" w:after="60"/>
    </w:pPr>
    <w:rPr>
      <w:rFonts w:ascii="Arial" w:hAnsi="Arial"/>
      <w:bCs/>
    </w:rPr>
  </w:style>
  <w:style w:type="paragraph" w:customStyle="1" w:styleId="pqiListNonNum2">
    <w:name w:val="pqiListNonNum2"/>
    <w:rsid w:val="00C7575B"/>
    <w:pPr>
      <w:numPr>
        <w:numId w:val="5"/>
      </w:numPr>
      <w:spacing w:after="60" w:line="320" w:lineRule="atLeast"/>
    </w:pPr>
    <w:rPr>
      <w:rFonts w:ascii="Arial" w:hAnsi="Arial"/>
      <w:sz w:val="22"/>
    </w:rPr>
  </w:style>
  <w:style w:type="paragraph" w:customStyle="1" w:styleId="pqiListNonNum3">
    <w:name w:val="pqiListNonNum3"/>
    <w:rsid w:val="00C7575B"/>
    <w:pPr>
      <w:numPr>
        <w:numId w:val="6"/>
      </w:numPr>
      <w:spacing w:after="60" w:line="320" w:lineRule="atLeast"/>
    </w:pPr>
    <w:rPr>
      <w:rFonts w:ascii="Arial" w:hAnsi="Arial"/>
      <w:sz w:val="22"/>
    </w:rPr>
  </w:style>
  <w:style w:type="paragraph" w:customStyle="1" w:styleId="pqiListNonNum4">
    <w:name w:val="pqiListNonNum4"/>
    <w:rsid w:val="00C7575B"/>
    <w:pPr>
      <w:numPr>
        <w:numId w:val="7"/>
      </w:numPr>
      <w:tabs>
        <w:tab w:val="clear" w:pos="1247"/>
        <w:tab w:val="left" w:pos="1531"/>
      </w:tabs>
      <w:spacing w:after="60" w:line="320" w:lineRule="atLeast"/>
      <w:ind w:left="1531"/>
    </w:pPr>
    <w:rPr>
      <w:rFonts w:ascii="Arial" w:hAnsi="Arial"/>
      <w:sz w:val="22"/>
    </w:rPr>
  </w:style>
  <w:style w:type="paragraph" w:customStyle="1" w:styleId="pqiTabListNonNum1">
    <w:name w:val="pqiTabListNonNum1"/>
    <w:rsid w:val="00C7575B"/>
    <w:pPr>
      <w:numPr>
        <w:numId w:val="8"/>
      </w:numPr>
      <w:tabs>
        <w:tab w:val="clear" w:pos="360"/>
        <w:tab w:val="left" w:pos="340"/>
      </w:tabs>
      <w:spacing w:after="40"/>
      <w:ind w:left="340" w:hanging="340"/>
    </w:pPr>
    <w:rPr>
      <w:rFonts w:ascii="Arial" w:hAnsi="Arial"/>
    </w:rPr>
  </w:style>
  <w:style w:type="paragraph" w:customStyle="1" w:styleId="pqiTabListNonNum2">
    <w:name w:val="pqiTabListNonNum2"/>
    <w:rsid w:val="00C7575B"/>
    <w:pPr>
      <w:spacing w:after="40"/>
    </w:pPr>
    <w:rPr>
      <w:rFonts w:ascii="Arial" w:hAnsi="Arial"/>
    </w:rPr>
  </w:style>
  <w:style w:type="paragraph" w:customStyle="1" w:styleId="pqiTabListNonNum3">
    <w:name w:val="pqiTabListNonNum3"/>
    <w:rsid w:val="00C7575B"/>
    <w:pPr>
      <w:numPr>
        <w:numId w:val="9"/>
      </w:numPr>
      <w:tabs>
        <w:tab w:val="clear" w:pos="587"/>
        <w:tab w:val="left" w:pos="567"/>
      </w:tabs>
      <w:spacing w:after="40"/>
      <w:ind w:left="567" w:hanging="340"/>
    </w:pPr>
    <w:rPr>
      <w:rFonts w:ascii="Arial" w:hAnsi="Arial"/>
    </w:rPr>
  </w:style>
  <w:style w:type="paragraph" w:customStyle="1" w:styleId="pqiTabListNonNum4">
    <w:name w:val="pqiTabListNonNum4"/>
    <w:rsid w:val="00C7575B"/>
    <w:pPr>
      <w:numPr>
        <w:numId w:val="10"/>
      </w:numPr>
      <w:tabs>
        <w:tab w:val="clear" w:pos="700"/>
        <w:tab w:val="left" w:pos="680"/>
      </w:tabs>
      <w:spacing w:after="40"/>
      <w:ind w:left="680" w:hanging="340"/>
    </w:pPr>
    <w:rPr>
      <w:rFonts w:ascii="Arial" w:hAnsi="Arial"/>
    </w:rPr>
  </w:style>
  <w:style w:type="paragraph" w:customStyle="1" w:styleId="pqiTabListNum1">
    <w:name w:val="pqiTabListNum1"/>
    <w:rsid w:val="00C7575B"/>
    <w:pPr>
      <w:numPr>
        <w:numId w:val="22"/>
      </w:numPr>
      <w:spacing w:before="40"/>
    </w:pPr>
    <w:rPr>
      <w:rFonts w:ascii="Arial" w:hAnsi="Arial"/>
    </w:rPr>
  </w:style>
  <w:style w:type="paragraph" w:customStyle="1" w:styleId="pqiTabListNum2">
    <w:name w:val="pqiTabListNum2"/>
    <w:rsid w:val="00C7575B"/>
    <w:pPr>
      <w:numPr>
        <w:ilvl w:val="1"/>
        <w:numId w:val="22"/>
      </w:numPr>
      <w:tabs>
        <w:tab w:val="left" w:pos="794"/>
      </w:tabs>
      <w:spacing w:before="40"/>
    </w:pPr>
    <w:rPr>
      <w:rFonts w:ascii="Arial" w:hAnsi="Arial"/>
    </w:rPr>
  </w:style>
  <w:style w:type="paragraph" w:customStyle="1" w:styleId="pqiTabListNum3">
    <w:name w:val="pqiTabListNum3"/>
    <w:rsid w:val="00C7575B"/>
    <w:pPr>
      <w:numPr>
        <w:ilvl w:val="2"/>
        <w:numId w:val="22"/>
      </w:numPr>
      <w:tabs>
        <w:tab w:val="left" w:pos="794"/>
        <w:tab w:val="left" w:pos="1134"/>
      </w:tabs>
      <w:spacing w:before="40"/>
    </w:pPr>
    <w:rPr>
      <w:rFonts w:ascii="Arial" w:hAnsi="Arial"/>
    </w:rPr>
  </w:style>
  <w:style w:type="paragraph" w:customStyle="1" w:styleId="pqiTabListNum4">
    <w:name w:val="pqiTabListNum4"/>
    <w:rsid w:val="00C7575B"/>
    <w:pPr>
      <w:numPr>
        <w:ilvl w:val="3"/>
        <w:numId w:val="22"/>
      </w:numPr>
      <w:tabs>
        <w:tab w:val="left" w:pos="794"/>
        <w:tab w:val="left" w:pos="1134"/>
      </w:tabs>
      <w:spacing w:before="40"/>
    </w:pPr>
    <w:rPr>
      <w:rFonts w:ascii="Arial" w:hAnsi="Arial"/>
    </w:rPr>
  </w:style>
  <w:style w:type="paragraph" w:customStyle="1" w:styleId="pqiTabListNumSmall1">
    <w:name w:val="pqiTabListNumSmall1"/>
    <w:rsid w:val="00C7575B"/>
    <w:pPr>
      <w:numPr>
        <w:numId w:val="14"/>
      </w:numPr>
      <w:tabs>
        <w:tab w:val="clear" w:pos="360"/>
        <w:tab w:val="left" w:pos="454"/>
      </w:tabs>
      <w:spacing w:after="20"/>
      <w:ind w:left="454" w:hanging="454"/>
    </w:pPr>
    <w:rPr>
      <w:rFonts w:ascii="Arial" w:hAnsi="Arial"/>
      <w:sz w:val="18"/>
    </w:rPr>
  </w:style>
  <w:style w:type="paragraph" w:customStyle="1" w:styleId="pqiTabListNumSmall2">
    <w:name w:val="pqiTabListNumSmall2"/>
    <w:rsid w:val="00C7575B"/>
    <w:pPr>
      <w:numPr>
        <w:ilvl w:val="1"/>
        <w:numId w:val="14"/>
      </w:numPr>
      <w:tabs>
        <w:tab w:val="clear" w:pos="720"/>
        <w:tab w:val="left" w:pos="454"/>
      </w:tabs>
      <w:spacing w:after="20"/>
      <w:ind w:left="454" w:hanging="454"/>
    </w:pPr>
    <w:rPr>
      <w:rFonts w:ascii="Arial" w:hAnsi="Arial"/>
      <w:sz w:val="18"/>
    </w:rPr>
  </w:style>
  <w:style w:type="paragraph" w:customStyle="1" w:styleId="pqiTabListNumSmall3">
    <w:name w:val="pqiTabListNumSmall3"/>
    <w:rsid w:val="00C7575B"/>
    <w:pPr>
      <w:numPr>
        <w:ilvl w:val="2"/>
        <w:numId w:val="14"/>
      </w:numPr>
      <w:tabs>
        <w:tab w:val="clear" w:pos="1080"/>
        <w:tab w:val="left" w:pos="737"/>
      </w:tabs>
      <w:spacing w:after="20"/>
      <w:ind w:left="737" w:hanging="737"/>
    </w:pPr>
    <w:rPr>
      <w:rFonts w:ascii="Arial" w:hAnsi="Arial"/>
      <w:sz w:val="18"/>
    </w:rPr>
  </w:style>
  <w:style w:type="paragraph" w:customStyle="1" w:styleId="pqiTabListNumSmall4">
    <w:name w:val="pqiTabListNumSmall4"/>
    <w:rsid w:val="00C7575B"/>
    <w:pPr>
      <w:tabs>
        <w:tab w:val="left" w:pos="737"/>
      </w:tabs>
      <w:spacing w:after="20"/>
      <w:ind w:left="737" w:hanging="737"/>
    </w:pPr>
    <w:rPr>
      <w:rFonts w:ascii="Arial" w:hAnsi="Arial"/>
      <w:sz w:val="18"/>
    </w:rPr>
  </w:style>
  <w:style w:type="paragraph" w:customStyle="1" w:styleId="pqiTabListNum1a">
    <w:name w:val="pqiTabListNum1a"/>
    <w:rsid w:val="00C7575B"/>
    <w:pPr>
      <w:numPr>
        <w:numId w:val="13"/>
      </w:numPr>
      <w:tabs>
        <w:tab w:val="clear" w:pos="454"/>
        <w:tab w:val="left" w:pos="340"/>
      </w:tabs>
      <w:spacing w:before="40"/>
      <w:ind w:left="340" w:hanging="340"/>
    </w:pPr>
    <w:rPr>
      <w:rFonts w:ascii="Arial" w:hAnsi="Arial"/>
    </w:rPr>
  </w:style>
  <w:style w:type="paragraph" w:customStyle="1" w:styleId="pqiTabListNum2a">
    <w:name w:val="pqiTabListNum2a"/>
    <w:rsid w:val="00C7575B"/>
    <w:pPr>
      <w:numPr>
        <w:ilvl w:val="1"/>
        <w:numId w:val="13"/>
      </w:numPr>
      <w:tabs>
        <w:tab w:val="left" w:pos="454"/>
      </w:tabs>
      <w:spacing w:before="40"/>
      <w:ind w:left="453" w:hanging="340"/>
    </w:pPr>
    <w:rPr>
      <w:rFonts w:ascii="Arial" w:hAnsi="Arial"/>
    </w:rPr>
  </w:style>
  <w:style w:type="paragraph" w:customStyle="1" w:styleId="pqiTabListNum3a">
    <w:name w:val="pqiTabListNum3a"/>
    <w:rsid w:val="00C7575B"/>
    <w:pPr>
      <w:numPr>
        <w:ilvl w:val="2"/>
        <w:numId w:val="13"/>
      </w:numPr>
      <w:tabs>
        <w:tab w:val="clear" w:pos="720"/>
        <w:tab w:val="left" w:pos="567"/>
      </w:tabs>
      <w:spacing w:before="40"/>
      <w:ind w:left="567" w:hanging="340"/>
    </w:pPr>
    <w:rPr>
      <w:rFonts w:ascii="Arial" w:hAnsi="Arial"/>
    </w:rPr>
  </w:style>
  <w:style w:type="paragraph" w:customStyle="1" w:styleId="pqiTabListNumSmall1a">
    <w:name w:val="pqiTabListNumSmall1a"/>
    <w:rsid w:val="00C7575B"/>
    <w:pPr>
      <w:tabs>
        <w:tab w:val="left" w:pos="340"/>
      </w:tabs>
      <w:spacing w:after="20"/>
      <w:ind w:left="340" w:hanging="340"/>
    </w:pPr>
    <w:rPr>
      <w:rFonts w:ascii="Arial" w:hAnsi="Arial"/>
      <w:sz w:val="18"/>
    </w:rPr>
  </w:style>
  <w:style w:type="paragraph" w:customStyle="1" w:styleId="pqiTabListNumSmall2a">
    <w:name w:val="pqiTabListNumSmall2a"/>
    <w:rsid w:val="00C7575B"/>
    <w:pPr>
      <w:numPr>
        <w:ilvl w:val="1"/>
        <w:numId w:val="15"/>
      </w:numPr>
      <w:tabs>
        <w:tab w:val="clear" w:pos="360"/>
        <w:tab w:val="left" w:pos="454"/>
      </w:tabs>
      <w:spacing w:after="20"/>
      <w:ind w:left="453"/>
    </w:pPr>
    <w:rPr>
      <w:rFonts w:ascii="Arial" w:hAnsi="Arial"/>
      <w:sz w:val="18"/>
    </w:rPr>
  </w:style>
  <w:style w:type="paragraph" w:customStyle="1" w:styleId="pqiTabListNumSmall3a">
    <w:name w:val="pqiTabListNumSmall3a"/>
    <w:rsid w:val="00C7575B"/>
    <w:pPr>
      <w:numPr>
        <w:ilvl w:val="2"/>
        <w:numId w:val="15"/>
      </w:numPr>
      <w:tabs>
        <w:tab w:val="clear" w:pos="720"/>
        <w:tab w:val="left" w:pos="567"/>
      </w:tabs>
      <w:spacing w:after="20"/>
      <w:ind w:left="567"/>
    </w:pPr>
    <w:rPr>
      <w:rFonts w:ascii="Arial" w:hAnsi="Arial"/>
      <w:sz w:val="18"/>
    </w:rPr>
  </w:style>
  <w:style w:type="paragraph" w:customStyle="1" w:styleId="pqiTabListNonNumSmall1">
    <w:name w:val="pqiTabListNonNumSmall1"/>
    <w:rsid w:val="00C7575B"/>
    <w:pPr>
      <w:numPr>
        <w:numId w:val="16"/>
      </w:numPr>
      <w:tabs>
        <w:tab w:val="clear" w:pos="360"/>
        <w:tab w:val="left" w:pos="340"/>
      </w:tabs>
      <w:spacing w:after="20"/>
      <w:ind w:left="340" w:hanging="340"/>
    </w:pPr>
    <w:rPr>
      <w:rFonts w:ascii="Arial" w:hAnsi="Arial"/>
      <w:sz w:val="18"/>
    </w:rPr>
  </w:style>
  <w:style w:type="paragraph" w:customStyle="1" w:styleId="pqiTabListNonNumSmall2">
    <w:name w:val="pqiTabListNonNumSmall2"/>
    <w:rsid w:val="00C7575B"/>
    <w:pPr>
      <w:numPr>
        <w:numId w:val="17"/>
      </w:numPr>
      <w:tabs>
        <w:tab w:val="clear" w:pos="473"/>
        <w:tab w:val="left" w:pos="454"/>
      </w:tabs>
      <w:spacing w:after="20"/>
      <w:ind w:left="453" w:hanging="340"/>
    </w:pPr>
    <w:rPr>
      <w:rFonts w:ascii="Arial" w:hAnsi="Arial"/>
      <w:sz w:val="18"/>
    </w:rPr>
  </w:style>
  <w:style w:type="paragraph" w:customStyle="1" w:styleId="pqiTabListNonNumSmall3">
    <w:name w:val="pqiTabListNonNumSmall3"/>
    <w:rsid w:val="00C7575B"/>
    <w:pPr>
      <w:numPr>
        <w:numId w:val="18"/>
      </w:numPr>
      <w:tabs>
        <w:tab w:val="clear" w:pos="587"/>
        <w:tab w:val="left" w:pos="567"/>
      </w:tabs>
      <w:spacing w:after="20"/>
      <w:ind w:left="567" w:hanging="340"/>
    </w:pPr>
    <w:rPr>
      <w:rFonts w:ascii="Arial" w:hAnsi="Arial"/>
      <w:sz w:val="18"/>
    </w:rPr>
  </w:style>
  <w:style w:type="paragraph" w:customStyle="1" w:styleId="pqiTabListNonNumSmall4">
    <w:name w:val="pqiTabListNonNumSmall4"/>
    <w:rsid w:val="00C7575B"/>
    <w:pPr>
      <w:numPr>
        <w:numId w:val="19"/>
      </w:numPr>
      <w:tabs>
        <w:tab w:val="clear" w:pos="644"/>
        <w:tab w:val="left" w:pos="680"/>
      </w:tabs>
      <w:spacing w:after="20"/>
      <w:ind w:left="680" w:hanging="340"/>
    </w:pPr>
    <w:rPr>
      <w:rFonts w:ascii="Arial" w:hAnsi="Arial"/>
      <w:sz w:val="18"/>
    </w:rPr>
  </w:style>
  <w:style w:type="paragraph" w:customStyle="1" w:styleId="pqiListHead">
    <w:name w:val="pqiListHead"/>
    <w:next w:val="pqiText"/>
    <w:rsid w:val="00C7575B"/>
    <w:pPr>
      <w:keepNext/>
      <w:spacing w:before="240" w:after="60"/>
      <w:outlineLvl w:val="0"/>
    </w:pPr>
    <w:rPr>
      <w:rFonts w:ascii="Arial" w:hAnsi="Arial"/>
      <w:b/>
      <w:sz w:val="32"/>
    </w:rPr>
  </w:style>
  <w:style w:type="paragraph" w:customStyle="1" w:styleId="pqiListOfContents">
    <w:name w:val="pqiListOfContents"/>
    <w:rsid w:val="00C7575B"/>
    <w:pPr>
      <w:spacing w:after="120"/>
    </w:pPr>
    <w:rPr>
      <w:rFonts w:ascii="Arial" w:hAnsi="Arial"/>
      <w:sz w:val="22"/>
    </w:rPr>
  </w:style>
  <w:style w:type="paragraph" w:customStyle="1" w:styleId="pqiAppHeadNum10">
    <w:name w:val="pqiAppHeadNum1+"/>
    <w:basedOn w:val="pqiAppHeadNum1"/>
    <w:next w:val="pqiText"/>
    <w:rsid w:val="00C7575B"/>
    <w:pPr>
      <w:pageBreakBefore/>
      <w:tabs>
        <w:tab w:val="left" w:pos="1985"/>
      </w:tabs>
    </w:pPr>
  </w:style>
  <w:style w:type="paragraph" w:customStyle="1" w:styleId="pqiFootSpecial">
    <w:name w:val="pqiFootSpecial"/>
    <w:rsid w:val="00C7575B"/>
    <w:pPr>
      <w:spacing w:before="40"/>
    </w:pPr>
    <w:rPr>
      <w:rFonts w:ascii="Arial" w:hAnsi="Arial"/>
      <w:sz w:val="12"/>
    </w:rPr>
  </w:style>
  <w:style w:type="paragraph" w:customStyle="1" w:styleId="pqiFootNormal">
    <w:name w:val="pqiFootNormal"/>
    <w:rsid w:val="00C7575B"/>
    <w:pPr>
      <w:spacing w:before="100" w:after="20"/>
    </w:pPr>
    <w:rPr>
      <w:rFonts w:ascii="Arial" w:hAnsi="Arial"/>
    </w:rPr>
  </w:style>
  <w:style w:type="paragraph" w:styleId="Nagwek">
    <w:name w:val="header"/>
    <w:aliases w:val="W_Nagłówek,adresowy"/>
    <w:link w:val="NagwekZnak"/>
    <w:uiPriority w:val="99"/>
    <w:rsid w:val="00C7575B"/>
    <w:pPr>
      <w:pBdr>
        <w:top w:val="single" w:sz="18" w:space="1" w:color="auto"/>
      </w:pBdr>
      <w:spacing w:after="120"/>
      <w:ind w:left="34" w:right="51"/>
    </w:pPr>
    <w:rPr>
      <w:rFonts w:ascii="Arial (W1)" w:hAnsi="Arial (W1)"/>
      <w:sz w:val="16"/>
    </w:rPr>
  </w:style>
  <w:style w:type="paragraph" w:customStyle="1" w:styleId="pqiChpHeadNum10">
    <w:name w:val="pqiChpHeadNum1+"/>
    <w:basedOn w:val="pqiChpHeadNum1"/>
    <w:next w:val="pqiText"/>
    <w:rsid w:val="00C7575B"/>
    <w:pPr>
      <w:pageBreakBefore/>
    </w:pPr>
  </w:style>
  <w:style w:type="paragraph" w:customStyle="1" w:styleId="pqiSupHeadNum10">
    <w:name w:val="pqiSupHeadNum1+"/>
    <w:basedOn w:val="pqiSupHeadNum1"/>
    <w:next w:val="pqiText"/>
    <w:rsid w:val="00C7575B"/>
    <w:pPr>
      <w:pageBreakBefore/>
    </w:pPr>
  </w:style>
  <w:style w:type="paragraph" w:customStyle="1" w:styleId="pqiChpHeadNonNum10">
    <w:name w:val="pqiChpHeadNonNum1+"/>
    <w:basedOn w:val="pqiChpHeadNonNum1"/>
    <w:next w:val="pqiText"/>
    <w:rsid w:val="00C7575B"/>
    <w:pPr>
      <w:pageBreakBefore/>
    </w:pPr>
  </w:style>
  <w:style w:type="paragraph" w:styleId="Legenda">
    <w:name w:val="caption"/>
    <w:basedOn w:val="Normalny"/>
    <w:next w:val="Normalny"/>
    <w:qFormat/>
    <w:rsid w:val="00C7575B"/>
    <w:pPr>
      <w:spacing w:before="120" w:after="120"/>
    </w:pPr>
    <w:rPr>
      <w:b/>
      <w:bCs/>
      <w:szCs w:val="20"/>
    </w:rPr>
  </w:style>
  <w:style w:type="paragraph" w:customStyle="1" w:styleId="pqiTitlePageSmall">
    <w:name w:val="pqiTitlePageSmall"/>
    <w:rsid w:val="00C7575B"/>
    <w:pPr>
      <w:framePr w:wrap="around" w:vAnchor="page" w:hAnchor="margin" w:xAlign="right" w:y="13535"/>
      <w:suppressOverlap/>
    </w:pPr>
    <w:rPr>
      <w:rFonts w:ascii="Arial" w:hAnsi="Arial"/>
      <w:bCs/>
      <w:i/>
      <w:sz w:val="14"/>
    </w:rPr>
  </w:style>
  <w:style w:type="paragraph" w:styleId="Indeks1">
    <w:name w:val="index 1"/>
    <w:basedOn w:val="Normalny"/>
    <w:next w:val="Normalny"/>
    <w:autoRedefine/>
    <w:semiHidden/>
    <w:rsid w:val="00C7575B"/>
    <w:pPr>
      <w:ind w:left="851"/>
    </w:pPr>
    <w:rPr>
      <w:rFonts w:ascii="Arial (W1)" w:hAnsi="Arial (W1)"/>
    </w:rPr>
  </w:style>
  <w:style w:type="paragraph" w:customStyle="1" w:styleId="pqiHidden">
    <w:name w:val="pqiHidden"/>
    <w:rsid w:val="00C7575B"/>
    <w:pPr>
      <w:spacing w:after="60"/>
    </w:pPr>
    <w:rPr>
      <w:rFonts w:ascii="Arial" w:hAnsi="Arial"/>
      <w:vanish/>
      <w:color w:val="3366FF"/>
      <w:sz w:val="18"/>
    </w:rPr>
  </w:style>
  <w:style w:type="paragraph" w:customStyle="1" w:styleId="pqiHiddenSpecial">
    <w:name w:val="pqiHiddenSpecial"/>
    <w:rsid w:val="00C7575B"/>
    <w:pPr>
      <w:spacing w:after="120"/>
    </w:pPr>
    <w:rPr>
      <w:rFonts w:ascii="Arial" w:hAnsi="Arial"/>
      <w:i/>
      <w:vanish/>
      <w:color w:val="339966"/>
      <w:sz w:val="18"/>
    </w:rPr>
  </w:style>
  <w:style w:type="paragraph" w:styleId="Indeks2">
    <w:name w:val="index 2"/>
    <w:basedOn w:val="Normalny"/>
    <w:next w:val="Normalny"/>
    <w:autoRedefine/>
    <w:semiHidden/>
    <w:rsid w:val="00C7575B"/>
    <w:pPr>
      <w:ind w:left="851"/>
    </w:pPr>
    <w:rPr>
      <w:rFonts w:ascii="Arial (W1)" w:hAnsi="Arial (W1)"/>
    </w:rPr>
  </w:style>
  <w:style w:type="paragraph" w:styleId="Indeks3">
    <w:name w:val="index 3"/>
    <w:basedOn w:val="Normalny"/>
    <w:next w:val="Normalny"/>
    <w:autoRedefine/>
    <w:semiHidden/>
    <w:rsid w:val="00C7575B"/>
    <w:pPr>
      <w:ind w:left="851"/>
    </w:pPr>
    <w:rPr>
      <w:rFonts w:ascii="Arial (W1)" w:hAnsi="Arial (W1)"/>
    </w:rPr>
  </w:style>
  <w:style w:type="paragraph" w:styleId="Indeks4">
    <w:name w:val="index 4"/>
    <w:basedOn w:val="Normalny"/>
    <w:next w:val="Normalny"/>
    <w:autoRedefine/>
    <w:semiHidden/>
    <w:rsid w:val="00C7575B"/>
    <w:pPr>
      <w:ind w:left="800" w:hanging="200"/>
    </w:pPr>
    <w:rPr>
      <w:rFonts w:ascii="Arial (W1)" w:hAnsi="Arial (W1)"/>
    </w:rPr>
  </w:style>
  <w:style w:type="paragraph" w:styleId="Indeks5">
    <w:name w:val="index 5"/>
    <w:basedOn w:val="Normalny"/>
    <w:next w:val="Normalny"/>
    <w:autoRedefine/>
    <w:semiHidden/>
    <w:rsid w:val="00C7575B"/>
    <w:pPr>
      <w:ind w:left="1000" w:hanging="200"/>
    </w:pPr>
    <w:rPr>
      <w:rFonts w:ascii="Arial (W1)" w:hAnsi="Arial (W1)"/>
    </w:rPr>
  </w:style>
  <w:style w:type="paragraph" w:styleId="Indeks6">
    <w:name w:val="index 6"/>
    <w:basedOn w:val="Normalny"/>
    <w:next w:val="Normalny"/>
    <w:autoRedefine/>
    <w:semiHidden/>
    <w:rsid w:val="00C7575B"/>
    <w:pPr>
      <w:ind w:left="1200" w:hanging="200"/>
    </w:pPr>
    <w:rPr>
      <w:rFonts w:ascii="Arial (W1)" w:hAnsi="Arial (W1)"/>
    </w:rPr>
  </w:style>
  <w:style w:type="paragraph" w:styleId="Indeks7">
    <w:name w:val="index 7"/>
    <w:basedOn w:val="Normalny"/>
    <w:next w:val="Normalny"/>
    <w:autoRedefine/>
    <w:semiHidden/>
    <w:rsid w:val="00C7575B"/>
    <w:pPr>
      <w:ind w:left="1400" w:hanging="200"/>
    </w:pPr>
    <w:rPr>
      <w:rFonts w:ascii="Arial (W1)" w:hAnsi="Arial (W1)"/>
    </w:rPr>
  </w:style>
  <w:style w:type="paragraph" w:styleId="Indeks8">
    <w:name w:val="index 8"/>
    <w:basedOn w:val="Normalny"/>
    <w:next w:val="Normalny"/>
    <w:autoRedefine/>
    <w:semiHidden/>
    <w:rsid w:val="00C7575B"/>
    <w:pPr>
      <w:ind w:left="1600" w:hanging="200"/>
    </w:pPr>
    <w:rPr>
      <w:rFonts w:ascii="Arial (W1)" w:hAnsi="Arial (W1)"/>
    </w:rPr>
  </w:style>
  <w:style w:type="paragraph" w:styleId="Indeks9">
    <w:name w:val="index 9"/>
    <w:basedOn w:val="Normalny"/>
    <w:next w:val="Normalny"/>
    <w:autoRedefine/>
    <w:semiHidden/>
    <w:rsid w:val="00C7575B"/>
    <w:pPr>
      <w:ind w:left="1800" w:hanging="200"/>
    </w:pPr>
    <w:rPr>
      <w:rFonts w:ascii="Arial (W1)" w:hAnsi="Arial (W1)"/>
    </w:rPr>
  </w:style>
  <w:style w:type="paragraph" w:customStyle="1" w:styleId="pqiFigure">
    <w:name w:val="pqiFigure"/>
    <w:rsid w:val="00C7575B"/>
    <w:pPr>
      <w:spacing w:before="160"/>
    </w:pPr>
    <w:rPr>
      <w:rFonts w:ascii="Arial" w:hAnsi="Arial"/>
      <w:sz w:val="22"/>
    </w:rPr>
  </w:style>
  <w:style w:type="paragraph" w:customStyle="1" w:styleId="pqiLegendTab">
    <w:name w:val="pqiLegendTab"/>
    <w:next w:val="pqiText"/>
    <w:rsid w:val="00C7575B"/>
    <w:pPr>
      <w:spacing w:before="240" w:after="60"/>
      <w:ind w:left="851"/>
      <w:outlineLvl w:val="8"/>
    </w:pPr>
    <w:rPr>
      <w:rFonts w:ascii="Arial" w:hAnsi="Arial"/>
      <w:b/>
      <w:bCs/>
    </w:rPr>
  </w:style>
  <w:style w:type="paragraph" w:customStyle="1" w:styleId="pqiComments">
    <w:name w:val="pqiComments"/>
    <w:rsid w:val="00C7575B"/>
    <w:rPr>
      <w:rFonts w:ascii="Arial" w:hAnsi="Arial"/>
      <w:i/>
      <w:color w:val="FF6600"/>
    </w:rPr>
  </w:style>
  <w:style w:type="paragraph" w:styleId="Stopka">
    <w:name w:val="footer"/>
    <w:basedOn w:val="Normalny"/>
    <w:link w:val="StopkaZnak"/>
    <w:uiPriority w:val="99"/>
    <w:rsid w:val="00C7575B"/>
    <w:pPr>
      <w:tabs>
        <w:tab w:val="center" w:pos="4536"/>
        <w:tab w:val="right" w:pos="9072"/>
      </w:tabs>
    </w:pPr>
  </w:style>
  <w:style w:type="paragraph" w:customStyle="1" w:styleId="pqiHeaderLarge">
    <w:name w:val="pqiHeaderLarge"/>
    <w:basedOn w:val="pqiHeaderSmall"/>
    <w:rsid w:val="00C7575B"/>
    <w:pPr>
      <w:jc w:val="right"/>
    </w:pPr>
    <w:rPr>
      <w:rFonts w:cs="Tahoma"/>
      <w:noProof/>
    </w:rPr>
  </w:style>
  <w:style w:type="paragraph" w:customStyle="1" w:styleId="pqiListNum3a">
    <w:name w:val="pqiListNum3a"/>
    <w:rsid w:val="00C7575B"/>
    <w:pPr>
      <w:numPr>
        <w:ilvl w:val="2"/>
        <w:numId w:val="21"/>
      </w:numPr>
      <w:spacing w:after="60" w:line="320" w:lineRule="atLeast"/>
      <w:ind w:hanging="567"/>
    </w:pPr>
    <w:rPr>
      <w:rFonts w:ascii="Arial" w:hAnsi="Arial"/>
      <w:sz w:val="22"/>
    </w:rPr>
  </w:style>
  <w:style w:type="paragraph" w:customStyle="1" w:styleId="pqiListNum1">
    <w:name w:val="pqiListNum1"/>
    <w:rsid w:val="00C7575B"/>
    <w:pPr>
      <w:numPr>
        <w:numId w:val="20"/>
      </w:numPr>
      <w:tabs>
        <w:tab w:val="left" w:pos="1021"/>
      </w:tabs>
      <w:spacing w:after="60" w:line="320" w:lineRule="atLeast"/>
    </w:pPr>
    <w:rPr>
      <w:rFonts w:ascii="Arial" w:hAnsi="Arial"/>
      <w:sz w:val="22"/>
    </w:rPr>
  </w:style>
  <w:style w:type="paragraph" w:customStyle="1" w:styleId="pqiListNum2">
    <w:name w:val="pqiListNum2"/>
    <w:rsid w:val="00C7575B"/>
    <w:pPr>
      <w:numPr>
        <w:ilvl w:val="1"/>
        <w:numId w:val="20"/>
      </w:numPr>
      <w:tabs>
        <w:tab w:val="left" w:pos="1021"/>
        <w:tab w:val="left" w:pos="1304"/>
      </w:tabs>
      <w:spacing w:after="60" w:line="320" w:lineRule="atLeast"/>
    </w:pPr>
    <w:rPr>
      <w:rFonts w:ascii="Arial" w:hAnsi="Arial"/>
      <w:sz w:val="22"/>
    </w:rPr>
  </w:style>
  <w:style w:type="paragraph" w:customStyle="1" w:styleId="pqiListNum3">
    <w:name w:val="pqiListNum3"/>
    <w:rsid w:val="00C7575B"/>
    <w:pPr>
      <w:numPr>
        <w:ilvl w:val="2"/>
        <w:numId w:val="20"/>
      </w:numPr>
      <w:tabs>
        <w:tab w:val="left" w:pos="1304"/>
      </w:tabs>
      <w:spacing w:after="60" w:line="320" w:lineRule="atLeast"/>
    </w:pPr>
    <w:rPr>
      <w:rFonts w:ascii="Arial" w:hAnsi="Arial"/>
      <w:sz w:val="22"/>
    </w:rPr>
  </w:style>
  <w:style w:type="paragraph" w:customStyle="1" w:styleId="pqiListNum4">
    <w:name w:val="pqiListNum4"/>
    <w:rsid w:val="00C7575B"/>
    <w:pPr>
      <w:numPr>
        <w:ilvl w:val="3"/>
        <w:numId w:val="20"/>
      </w:numPr>
      <w:tabs>
        <w:tab w:val="left" w:pos="1304"/>
        <w:tab w:val="left" w:pos="1588"/>
      </w:tabs>
      <w:spacing w:after="60" w:line="320" w:lineRule="atLeast"/>
    </w:pPr>
    <w:rPr>
      <w:rFonts w:ascii="Arial" w:hAnsi="Arial"/>
      <w:sz w:val="22"/>
    </w:rPr>
  </w:style>
  <w:style w:type="paragraph" w:styleId="Adresnakopercie">
    <w:name w:val="envelope address"/>
    <w:basedOn w:val="Normalny"/>
    <w:rsid w:val="00C7575B"/>
    <w:pPr>
      <w:framePr w:w="7920" w:h="1980" w:hRule="exact" w:hSpace="141" w:wrap="auto" w:hAnchor="page" w:xAlign="center" w:yAlign="bottom"/>
      <w:ind w:left="2880"/>
    </w:pPr>
    <w:rPr>
      <w:rFonts w:cs="Arial"/>
      <w:sz w:val="24"/>
    </w:rPr>
  </w:style>
  <w:style w:type="paragraph" w:customStyle="1" w:styleId="pqiTitlePageText1">
    <w:name w:val="pqiTitlePageText1"/>
    <w:rsid w:val="00C7575B"/>
    <w:pPr>
      <w:spacing w:before="240" w:after="120"/>
      <w:ind w:left="2268"/>
    </w:pPr>
    <w:rPr>
      <w:rFonts w:ascii="Arial" w:hAnsi="Arial"/>
      <w:b/>
      <w:i/>
      <w:sz w:val="24"/>
    </w:rPr>
  </w:style>
  <w:style w:type="paragraph" w:customStyle="1" w:styleId="pqiTitlePageText2">
    <w:name w:val="pqiTitlePageText2"/>
    <w:rsid w:val="00C7575B"/>
    <w:pPr>
      <w:spacing w:before="360" w:after="120"/>
      <w:ind w:left="2268"/>
    </w:pPr>
    <w:rPr>
      <w:rFonts w:ascii="Arial" w:hAnsi="Arial"/>
      <w:b/>
      <w:sz w:val="28"/>
    </w:rPr>
  </w:style>
  <w:style w:type="paragraph" w:customStyle="1" w:styleId="pqiHeaderLogo">
    <w:name w:val="pqiHeaderLogo"/>
    <w:rsid w:val="00C7575B"/>
    <w:pPr>
      <w:keepNext/>
      <w:jc w:val="center"/>
    </w:pPr>
    <w:rPr>
      <w:rFonts w:ascii="Arial" w:hAnsi="Arial"/>
    </w:rPr>
  </w:style>
  <w:style w:type="paragraph" w:customStyle="1" w:styleId="pqiSupHeadNum6">
    <w:name w:val="pqiSupHeadNum6"/>
    <w:next w:val="pqiText"/>
    <w:rsid w:val="00C7575B"/>
    <w:pPr>
      <w:keepNext/>
      <w:numPr>
        <w:ilvl w:val="5"/>
        <w:numId w:val="12"/>
      </w:numPr>
      <w:spacing w:before="240" w:after="120"/>
      <w:outlineLvl w:val="5"/>
    </w:pPr>
    <w:rPr>
      <w:rFonts w:ascii="Arial" w:hAnsi="Arial"/>
      <w:b/>
      <w:i/>
      <w:sz w:val="22"/>
    </w:rPr>
  </w:style>
  <w:style w:type="paragraph" w:customStyle="1" w:styleId="pqiFootHeaderSmall">
    <w:name w:val="pqiFootHeaderSmall"/>
    <w:rsid w:val="00C7575B"/>
    <w:pPr>
      <w:keepNext/>
    </w:pPr>
    <w:rPr>
      <w:rFonts w:ascii="Tahoma" w:hAnsi="Tahoma"/>
      <w:b/>
      <w:color w:val="000080"/>
      <w:sz w:val="16"/>
    </w:rPr>
  </w:style>
  <w:style w:type="paragraph" w:customStyle="1" w:styleId="pqiAppHeadNum5">
    <w:name w:val="pqiAppHeadNum5"/>
    <w:next w:val="pqiText"/>
    <w:rsid w:val="00C7575B"/>
    <w:pPr>
      <w:keepNext/>
      <w:tabs>
        <w:tab w:val="left" w:pos="1814"/>
      </w:tabs>
      <w:spacing w:before="240" w:after="60"/>
      <w:ind w:left="1814" w:hanging="1814"/>
      <w:jc w:val="both"/>
      <w:outlineLvl w:val="4"/>
    </w:pPr>
    <w:rPr>
      <w:rFonts w:ascii="Arial" w:hAnsi="Arial"/>
      <w:b/>
      <w:sz w:val="22"/>
    </w:rPr>
  </w:style>
  <w:style w:type="paragraph" w:customStyle="1" w:styleId="pqiMeetingNoteExternalEN">
    <w:name w:val="pqiMeetingNoteExternalEN"/>
    <w:rsid w:val="00C7575B"/>
    <w:pPr>
      <w:tabs>
        <w:tab w:val="left" w:pos="1021"/>
        <w:tab w:val="left" w:pos="1191"/>
        <w:tab w:val="left" w:pos="1304"/>
        <w:tab w:val="left" w:pos="1361"/>
        <w:tab w:val="left" w:pos="1531"/>
      </w:tabs>
      <w:spacing w:after="140" w:line="320" w:lineRule="atLeast"/>
    </w:pPr>
    <w:rPr>
      <w:rFonts w:ascii="Arial" w:hAnsi="Arial"/>
      <w:sz w:val="22"/>
    </w:rPr>
  </w:style>
  <w:style w:type="paragraph" w:customStyle="1" w:styleId="pqiTabBodyRight">
    <w:name w:val="pqiTabBodyRight"/>
    <w:basedOn w:val="pqiTabBody"/>
    <w:rsid w:val="00C7575B"/>
    <w:pPr>
      <w:numPr>
        <w:ilvl w:val="1"/>
      </w:numPr>
      <w:jc w:val="right"/>
    </w:pPr>
  </w:style>
  <w:style w:type="paragraph" w:customStyle="1" w:styleId="pqiTabBodySmallRight">
    <w:name w:val="pqiTabBodySmallRight"/>
    <w:basedOn w:val="pqiTabBodySmall"/>
    <w:rsid w:val="00C7575B"/>
    <w:pPr>
      <w:numPr>
        <w:ilvl w:val="1"/>
      </w:numPr>
      <w:jc w:val="right"/>
    </w:pPr>
  </w:style>
  <w:style w:type="paragraph" w:customStyle="1" w:styleId="pqiTitlePageNormal">
    <w:name w:val="pqiTitlePageNormal"/>
    <w:rsid w:val="00C7575B"/>
    <w:pPr>
      <w:jc w:val="right"/>
    </w:pPr>
    <w:rPr>
      <w:rFonts w:ascii="Tahoma" w:hAnsi="Tahoma"/>
      <w:b/>
    </w:rPr>
  </w:style>
  <w:style w:type="paragraph" w:customStyle="1" w:styleId="pqiAppHeadNumEN1">
    <w:name w:val="pqiAppHeadNumEN1"/>
    <w:rsid w:val="00C7575B"/>
    <w:pPr>
      <w:keepNext/>
      <w:pageBreakBefore/>
      <w:numPr>
        <w:numId w:val="23"/>
      </w:numPr>
      <w:spacing w:before="240" w:after="60"/>
      <w:outlineLvl w:val="0"/>
    </w:pPr>
    <w:rPr>
      <w:rFonts w:ascii="Arial" w:hAnsi="Arial"/>
      <w:b/>
      <w:sz w:val="32"/>
      <w:lang w:val="en-US"/>
    </w:rPr>
  </w:style>
  <w:style w:type="paragraph" w:customStyle="1" w:styleId="pqiAppHeadNumEN2">
    <w:name w:val="pqiAppHeadNumEN2"/>
    <w:rsid w:val="00C7575B"/>
    <w:pPr>
      <w:keepNext/>
      <w:numPr>
        <w:ilvl w:val="1"/>
        <w:numId w:val="23"/>
      </w:numPr>
      <w:spacing w:before="240" w:after="60"/>
    </w:pPr>
    <w:rPr>
      <w:rFonts w:ascii="Arial" w:hAnsi="Arial"/>
      <w:b/>
      <w:sz w:val="28"/>
      <w:lang w:val="en-US"/>
    </w:rPr>
  </w:style>
  <w:style w:type="paragraph" w:customStyle="1" w:styleId="pqiAppHeadNumEN3">
    <w:name w:val="pqiAppHeadNumEN3"/>
    <w:rsid w:val="00C7575B"/>
    <w:pPr>
      <w:keepNext/>
      <w:tabs>
        <w:tab w:val="left" w:pos="1985"/>
      </w:tabs>
      <w:spacing w:before="240" w:after="60"/>
      <w:ind w:left="1985" w:hanging="1985"/>
    </w:pPr>
    <w:rPr>
      <w:rFonts w:ascii="Arial" w:hAnsi="Arial"/>
      <w:b/>
      <w:sz w:val="24"/>
    </w:rPr>
  </w:style>
  <w:style w:type="character" w:styleId="Uwydatnienie">
    <w:name w:val="Emphasis"/>
    <w:qFormat/>
    <w:rsid w:val="00C7575B"/>
    <w:rPr>
      <w:i/>
      <w:iCs/>
    </w:rPr>
  </w:style>
  <w:style w:type="paragraph" w:customStyle="1" w:styleId="pqiDocMainEN">
    <w:name w:val="pqiDocMainEN"/>
    <w:rsid w:val="00C7575B"/>
    <w:pPr>
      <w:tabs>
        <w:tab w:val="left" w:pos="1021"/>
        <w:tab w:val="left" w:pos="1191"/>
        <w:tab w:val="left" w:pos="1304"/>
        <w:tab w:val="left" w:pos="1361"/>
        <w:tab w:val="left" w:pos="1531"/>
      </w:tabs>
      <w:spacing w:after="140" w:line="320" w:lineRule="atLeast"/>
    </w:pPr>
    <w:rPr>
      <w:rFonts w:ascii="Arial" w:hAnsi="Arial"/>
      <w:sz w:val="22"/>
    </w:rPr>
  </w:style>
  <w:style w:type="paragraph" w:customStyle="1" w:styleId="pqiDocHistNew">
    <w:name w:val="pqiDocHistNew"/>
    <w:rsid w:val="00C7575B"/>
    <w:rPr>
      <w:rFonts w:ascii="Arial" w:hAnsi="Arial"/>
      <w:szCs w:val="24"/>
    </w:rPr>
  </w:style>
  <w:style w:type="paragraph" w:customStyle="1" w:styleId="pqiListOfConentsNew">
    <w:name w:val="pqiListOfConentsNew"/>
    <w:rsid w:val="00C7575B"/>
    <w:pPr>
      <w:tabs>
        <w:tab w:val="left" w:pos="454"/>
        <w:tab w:val="right" w:leader="dot" w:pos="9526"/>
      </w:tabs>
      <w:spacing w:before="120" w:after="120"/>
      <w:ind w:left="454" w:hanging="454"/>
    </w:pPr>
    <w:rPr>
      <w:rFonts w:ascii="Arial" w:hAnsi="Arial"/>
      <w:b/>
    </w:rPr>
  </w:style>
  <w:style w:type="paragraph" w:customStyle="1" w:styleId="pqiDocMainEN1">
    <w:name w:val="pqiDocMainEN1"/>
    <w:rsid w:val="00C7575B"/>
    <w:rPr>
      <w:rFonts w:ascii="Arial" w:hAnsi="Arial"/>
      <w:szCs w:val="24"/>
    </w:rPr>
  </w:style>
  <w:style w:type="paragraph" w:customStyle="1" w:styleId="pqiImage">
    <w:name w:val="pqiImage"/>
    <w:rsid w:val="00C7575B"/>
    <w:pPr>
      <w:spacing w:before="120" w:after="120"/>
      <w:jc w:val="center"/>
    </w:pPr>
  </w:style>
  <w:style w:type="paragraph" w:customStyle="1" w:styleId="pqiDocMainEN2">
    <w:name w:val="pqiDocMainEN2"/>
    <w:rsid w:val="00C7575B"/>
    <w:rPr>
      <w:rFonts w:ascii="Arial" w:hAnsi="Arial"/>
      <w:szCs w:val="24"/>
    </w:rPr>
  </w:style>
  <w:style w:type="paragraph" w:customStyle="1" w:styleId="pqiDocMainEN3">
    <w:name w:val="pqiDocMainEN3"/>
    <w:rsid w:val="00C7575B"/>
    <w:pPr>
      <w:spacing w:after="40"/>
    </w:pPr>
    <w:rPr>
      <w:rFonts w:ascii="Arial" w:hAnsi="Arial"/>
    </w:rPr>
  </w:style>
  <w:style w:type="character" w:styleId="Odwoaniedokomentarza">
    <w:name w:val="annotation reference"/>
    <w:semiHidden/>
    <w:rsid w:val="00C7575B"/>
    <w:rPr>
      <w:sz w:val="16"/>
      <w:szCs w:val="16"/>
    </w:rPr>
  </w:style>
  <w:style w:type="paragraph" w:styleId="Tekstkomentarza">
    <w:name w:val="annotation text"/>
    <w:basedOn w:val="Normalny"/>
    <w:semiHidden/>
    <w:rsid w:val="00C7575B"/>
    <w:rPr>
      <w:szCs w:val="20"/>
    </w:rPr>
  </w:style>
  <w:style w:type="character" w:styleId="Numerstrony">
    <w:name w:val="page number"/>
    <w:rsid w:val="003C005A"/>
    <w:rPr>
      <w:rFonts w:ascii="Times New Roman" w:hAnsi="Times New Roman" w:cs="Times New Roman"/>
    </w:rPr>
  </w:style>
  <w:style w:type="paragraph" w:styleId="Tematkomentarza">
    <w:name w:val="annotation subject"/>
    <w:basedOn w:val="Tekstkomentarza"/>
    <w:next w:val="Tekstkomentarza"/>
    <w:semiHidden/>
    <w:rsid w:val="00F81A9B"/>
    <w:rPr>
      <w:b/>
      <w:bCs/>
    </w:rPr>
  </w:style>
  <w:style w:type="paragraph" w:styleId="Tekstdymka">
    <w:name w:val="Balloon Text"/>
    <w:basedOn w:val="Normalny"/>
    <w:semiHidden/>
    <w:rsid w:val="00F81A9B"/>
    <w:rPr>
      <w:rFonts w:ascii="Tahoma" w:hAnsi="Tahoma" w:cs="Tahoma"/>
      <w:sz w:val="16"/>
      <w:szCs w:val="16"/>
    </w:rPr>
  </w:style>
  <w:style w:type="paragraph" w:styleId="Mapadokumentu">
    <w:name w:val="Document Map"/>
    <w:basedOn w:val="Normalny"/>
    <w:semiHidden/>
    <w:rsid w:val="001C38AC"/>
    <w:pPr>
      <w:shd w:val="clear" w:color="auto" w:fill="000080"/>
    </w:pPr>
    <w:rPr>
      <w:rFonts w:ascii="Tahoma" w:hAnsi="Tahoma" w:cs="Tahoma"/>
      <w:szCs w:val="20"/>
    </w:rPr>
  </w:style>
  <w:style w:type="paragraph" w:styleId="Tekstpodstawowy">
    <w:name w:val="Body Text"/>
    <w:aliases w:val="EHPT,Body Text2,Bodytext,AvtalBrödtext,ändrad,AvtalBrodtext,andrad,(F2),body text,contents,Szövegtörzs"/>
    <w:basedOn w:val="Normalny"/>
    <w:rsid w:val="001C38AC"/>
    <w:pPr>
      <w:spacing w:after="120"/>
    </w:pPr>
    <w:rPr>
      <w:rFonts w:cs="Arial"/>
      <w:sz w:val="24"/>
    </w:rPr>
  </w:style>
  <w:style w:type="table" w:styleId="Tabela-Siatka">
    <w:name w:val="Table Grid"/>
    <w:basedOn w:val="Standardowy"/>
    <w:rsid w:val="004C3B44"/>
    <w:pPr>
      <w:spacing w:before="6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Normalny"/>
    <w:rsid w:val="00226BE3"/>
    <w:pPr>
      <w:keepLines/>
      <w:numPr>
        <w:numId w:val="25"/>
      </w:numPr>
      <w:spacing w:before="0" w:after="240"/>
    </w:pPr>
    <w:rPr>
      <w:rFonts w:ascii="Times New Roman" w:hAnsi="Times New Roman"/>
      <w:b/>
      <w:smallCaps/>
      <w:sz w:val="32"/>
      <w:lang w:val="en-GB" w:eastAsia="en-US"/>
    </w:rPr>
  </w:style>
  <w:style w:type="character" w:styleId="UyteHipercze">
    <w:name w:val="FollowedHyperlink"/>
    <w:rsid w:val="00F96595"/>
    <w:rPr>
      <w:color w:val="800080"/>
      <w:u w:val="single"/>
    </w:rPr>
  </w:style>
  <w:style w:type="character" w:customStyle="1" w:styleId="NagwekZnak">
    <w:name w:val="Nagłówek Znak"/>
    <w:aliases w:val="W_Nagłówek Znak,adresowy Znak"/>
    <w:link w:val="Nagwek"/>
    <w:uiPriority w:val="99"/>
    <w:rsid w:val="00930AD9"/>
    <w:rPr>
      <w:rFonts w:ascii="Arial (W1)" w:hAnsi="Arial (W1)"/>
      <w:sz w:val="16"/>
      <w:lang w:bidi="ar-SA"/>
    </w:rPr>
  </w:style>
  <w:style w:type="paragraph" w:styleId="Tekstprzypisukocowego">
    <w:name w:val="endnote text"/>
    <w:basedOn w:val="Normalny"/>
    <w:link w:val="TekstprzypisukocowegoZnak"/>
    <w:rsid w:val="00016EF9"/>
    <w:rPr>
      <w:szCs w:val="20"/>
    </w:rPr>
  </w:style>
  <w:style w:type="character" w:customStyle="1" w:styleId="TekstprzypisukocowegoZnak">
    <w:name w:val="Tekst przypisu końcowego Znak"/>
    <w:link w:val="Tekstprzypisukocowego"/>
    <w:rsid w:val="00016EF9"/>
    <w:rPr>
      <w:rFonts w:ascii="Arial" w:hAnsi="Arial"/>
    </w:rPr>
  </w:style>
  <w:style w:type="character" w:styleId="Odwoanieprzypisukocowego">
    <w:name w:val="endnote reference"/>
    <w:rsid w:val="00016EF9"/>
    <w:rPr>
      <w:vertAlign w:val="superscript"/>
    </w:rPr>
  </w:style>
  <w:style w:type="paragraph" w:styleId="Poprawka">
    <w:name w:val="Revision"/>
    <w:hidden/>
    <w:uiPriority w:val="99"/>
    <w:semiHidden/>
    <w:rsid w:val="00B84E16"/>
    <w:rPr>
      <w:rFonts w:ascii="Arial" w:hAnsi="Arial"/>
      <w:szCs w:val="24"/>
    </w:rPr>
  </w:style>
  <w:style w:type="character" w:customStyle="1" w:styleId="pqiTextZnak">
    <w:name w:val="pqiText Znak"/>
    <w:link w:val="pqiText"/>
    <w:rsid w:val="00C11AAF"/>
    <w:rPr>
      <w:rFonts w:ascii="Arial" w:hAnsi="Arial"/>
      <w:sz w:val="22"/>
      <w:lang w:bidi="ar-SA"/>
    </w:rPr>
  </w:style>
  <w:style w:type="paragraph" w:styleId="Tekstprzypisudolnego">
    <w:name w:val="footnote text"/>
    <w:basedOn w:val="Normalny"/>
    <w:link w:val="TekstprzypisudolnegoZnak"/>
    <w:rsid w:val="00C11AAF"/>
    <w:rPr>
      <w:szCs w:val="20"/>
    </w:rPr>
  </w:style>
  <w:style w:type="character" w:customStyle="1" w:styleId="TekstprzypisudolnegoZnak">
    <w:name w:val="Tekst przypisu dolnego Znak"/>
    <w:link w:val="Tekstprzypisudolnego"/>
    <w:rsid w:val="00C11AAF"/>
    <w:rPr>
      <w:rFonts w:ascii="Arial" w:hAnsi="Arial"/>
    </w:rPr>
  </w:style>
  <w:style w:type="character" w:styleId="Odwoanieprzypisudolnego">
    <w:name w:val="footnote reference"/>
    <w:rsid w:val="00C11AAF"/>
    <w:rPr>
      <w:rFonts w:cs="Times New Roman"/>
      <w:vertAlign w:val="superscript"/>
    </w:rPr>
  </w:style>
  <w:style w:type="paragraph" w:styleId="Listanumerowana2">
    <w:name w:val="List Number 2"/>
    <w:basedOn w:val="Normalny"/>
    <w:rsid w:val="00C11AAF"/>
    <w:pPr>
      <w:numPr>
        <w:numId w:val="26"/>
      </w:numPr>
      <w:spacing w:before="120" w:after="120"/>
      <w:jc w:val="both"/>
    </w:pPr>
    <w:rPr>
      <w:rFonts w:ascii="Times New Roman" w:hAnsi="Times New Roman"/>
      <w:sz w:val="24"/>
      <w:lang w:eastAsia="de-DE"/>
    </w:rPr>
  </w:style>
  <w:style w:type="paragraph" w:customStyle="1" w:styleId="ListDash">
    <w:name w:val="List Dash"/>
    <w:basedOn w:val="Normalny"/>
    <w:rsid w:val="00C11AAF"/>
    <w:pPr>
      <w:numPr>
        <w:numId w:val="28"/>
      </w:numPr>
      <w:spacing w:before="120" w:after="120"/>
      <w:jc w:val="both"/>
    </w:pPr>
    <w:rPr>
      <w:rFonts w:ascii="Times New Roman" w:hAnsi="Times New Roman"/>
      <w:sz w:val="24"/>
      <w:lang w:eastAsia="de-DE"/>
    </w:rPr>
  </w:style>
  <w:style w:type="paragraph" w:customStyle="1" w:styleId="ListDash4">
    <w:name w:val="List Dash 4"/>
    <w:basedOn w:val="Normalny"/>
    <w:rsid w:val="00C11AAF"/>
    <w:pPr>
      <w:numPr>
        <w:numId w:val="27"/>
      </w:numPr>
      <w:spacing w:before="120" w:after="120"/>
      <w:jc w:val="both"/>
    </w:pPr>
    <w:rPr>
      <w:rFonts w:ascii="Times New Roman" w:hAnsi="Times New Roman"/>
      <w:sz w:val="24"/>
      <w:lang w:eastAsia="de-DE"/>
    </w:rPr>
  </w:style>
  <w:style w:type="paragraph" w:customStyle="1" w:styleId="ListNumber2Level2">
    <w:name w:val="List Number 2 (Level 2)"/>
    <w:basedOn w:val="Normalny"/>
    <w:rsid w:val="00C11AAF"/>
    <w:pPr>
      <w:numPr>
        <w:ilvl w:val="1"/>
        <w:numId w:val="26"/>
      </w:numPr>
      <w:spacing w:before="120" w:after="120"/>
      <w:jc w:val="both"/>
    </w:pPr>
    <w:rPr>
      <w:rFonts w:ascii="Times New Roman" w:hAnsi="Times New Roman"/>
      <w:sz w:val="24"/>
      <w:lang w:eastAsia="de-DE"/>
    </w:rPr>
  </w:style>
  <w:style w:type="paragraph" w:customStyle="1" w:styleId="ListNumber2Level3">
    <w:name w:val="List Number 2 (Level 3)"/>
    <w:basedOn w:val="Normalny"/>
    <w:rsid w:val="00C11AAF"/>
    <w:pPr>
      <w:numPr>
        <w:ilvl w:val="2"/>
        <w:numId w:val="26"/>
      </w:numPr>
      <w:spacing w:before="120" w:after="120"/>
      <w:jc w:val="both"/>
    </w:pPr>
    <w:rPr>
      <w:rFonts w:ascii="Times New Roman" w:hAnsi="Times New Roman"/>
      <w:sz w:val="24"/>
      <w:lang w:eastAsia="de-DE"/>
    </w:rPr>
  </w:style>
  <w:style w:type="paragraph" w:customStyle="1" w:styleId="ListNumber2Level4">
    <w:name w:val="List Number 2 (Level 4)"/>
    <w:basedOn w:val="Normalny"/>
    <w:rsid w:val="00C11AAF"/>
    <w:pPr>
      <w:numPr>
        <w:ilvl w:val="3"/>
        <w:numId w:val="26"/>
      </w:numPr>
      <w:spacing w:before="120" w:after="120"/>
      <w:jc w:val="both"/>
    </w:pPr>
    <w:rPr>
      <w:rFonts w:ascii="Times New Roman" w:hAnsi="Times New Roman"/>
      <w:sz w:val="24"/>
      <w:lang w:eastAsia="de-DE"/>
    </w:rPr>
  </w:style>
  <w:style w:type="paragraph" w:customStyle="1" w:styleId="Text1">
    <w:name w:val="Text 1"/>
    <w:basedOn w:val="Normalny"/>
    <w:rsid w:val="00C11AAF"/>
    <w:pPr>
      <w:spacing w:before="120" w:after="120"/>
      <w:ind w:left="850"/>
      <w:jc w:val="both"/>
    </w:pPr>
    <w:rPr>
      <w:rFonts w:ascii="Times New Roman" w:hAnsi="Times New Roman"/>
      <w:sz w:val="24"/>
      <w:lang w:eastAsia="de-DE"/>
    </w:rPr>
  </w:style>
  <w:style w:type="paragraph" w:customStyle="1" w:styleId="Text2">
    <w:name w:val="Text 2"/>
    <w:basedOn w:val="Normalny"/>
    <w:rsid w:val="00C11AAF"/>
    <w:pPr>
      <w:spacing w:before="120" w:after="120"/>
      <w:ind w:left="850"/>
      <w:jc w:val="both"/>
    </w:pPr>
    <w:rPr>
      <w:rFonts w:ascii="Times New Roman" w:hAnsi="Times New Roman"/>
      <w:sz w:val="24"/>
      <w:lang w:eastAsia="de-DE"/>
    </w:rPr>
  </w:style>
  <w:style w:type="paragraph" w:customStyle="1" w:styleId="Text3">
    <w:name w:val="Text 3"/>
    <w:basedOn w:val="Normalny"/>
    <w:rsid w:val="00C11AAF"/>
    <w:pPr>
      <w:spacing w:before="120" w:after="120"/>
      <w:ind w:left="850"/>
      <w:jc w:val="both"/>
    </w:pPr>
    <w:rPr>
      <w:rFonts w:ascii="Times New Roman" w:hAnsi="Times New Roman"/>
      <w:sz w:val="24"/>
      <w:lang w:eastAsia="de-DE"/>
    </w:rPr>
  </w:style>
  <w:style w:type="paragraph" w:customStyle="1" w:styleId="Text4">
    <w:name w:val="Text 4"/>
    <w:basedOn w:val="Normalny"/>
    <w:rsid w:val="00C11AAF"/>
    <w:pPr>
      <w:spacing w:before="120" w:after="120"/>
      <w:ind w:left="850"/>
      <w:jc w:val="both"/>
    </w:pPr>
    <w:rPr>
      <w:rFonts w:ascii="Times New Roman" w:hAnsi="Times New Roman"/>
      <w:sz w:val="24"/>
      <w:lang w:eastAsia="de-DE"/>
    </w:rPr>
  </w:style>
  <w:style w:type="paragraph" w:styleId="Listapunktowana">
    <w:name w:val="List Bullet"/>
    <w:basedOn w:val="Normalny"/>
    <w:rsid w:val="00C11AAF"/>
    <w:pPr>
      <w:numPr>
        <w:numId w:val="39"/>
      </w:numPr>
      <w:spacing w:before="120" w:after="120"/>
      <w:jc w:val="both"/>
    </w:pPr>
    <w:rPr>
      <w:rFonts w:ascii="Times New Roman" w:hAnsi="Times New Roman"/>
      <w:sz w:val="24"/>
      <w:lang w:eastAsia="de-DE"/>
    </w:rPr>
  </w:style>
  <w:style w:type="paragraph" w:styleId="Listapunktowana2">
    <w:name w:val="List Bullet 2"/>
    <w:basedOn w:val="Normalny"/>
    <w:rsid w:val="00C11AAF"/>
    <w:pPr>
      <w:numPr>
        <w:numId w:val="37"/>
      </w:numPr>
      <w:spacing w:before="120" w:after="120"/>
      <w:jc w:val="both"/>
    </w:pPr>
    <w:rPr>
      <w:rFonts w:ascii="Times New Roman" w:hAnsi="Times New Roman"/>
      <w:sz w:val="24"/>
      <w:lang w:eastAsia="de-DE"/>
    </w:rPr>
  </w:style>
  <w:style w:type="paragraph" w:styleId="Listapunktowana3">
    <w:name w:val="List Bullet 3"/>
    <w:basedOn w:val="Normalny"/>
    <w:rsid w:val="00C11AAF"/>
    <w:pPr>
      <w:numPr>
        <w:numId w:val="36"/>
      </w:numPr>
      <w:spacing w:before="120" w:after="120"/>
      <w:jc w:val="both"/>
    </w:pPr>
    <w:rPr>
      <w:rFonts w:ascii="Times New Roman" w:hAnsi="Times New Roman"/>
      <w:sz w:val="24"/>
      <w:lang w:eastAsia="de-DE"/>
    </w:rPr>
  </w:style>
  <w:style w:type="paragraph" w:styleId="Listapunktowana4">
    <w:name w:val="List Bullet 4"/>
    <w:basedOn w:val="Normalny"/>
    <w:rsid w:val="00C11AAF"/>
    <w:pPr>
      <w:numPr>
        <w:numId w:val="35"/>
      </w:numPr>
      <w:spacing w:before="120" w:after="120"/>
      <w:jc w:val="both"/>
    </w:pPr>
    <w:rPr>
      <w:rFonts w:ascii="Times New Roman" w:hAnsi="Times New Roman"/>
      <w:sz w:val="24"/>
      <w:lang w:eastAsia="de-DE"/>
    </w:rPr>
  </w:style>
  <w:style w:type="paragraph" w:styleId="Listanumerowana">
    <w:name w:val="List Number"/>
    <w:basedOn w:val="Normalny"/>
    <w:rsid w:val="00C11AAF"/>
    <w:pPr>
      <w:numPr>
        <w:numId w:val="46"/>
      </w:numPr>
      <w:spacing w:before="120" w:after="120"/>
      <w:jc w:val="both"/>
    </w:pPr>
    <w:rPr>
      <w:rFonts w:ascii="Times New Roman" w:hAnsi="Times New Roman"/>
      <w:sz w:val="24"/>
      <w:lang w:eastAsia="de-DE"/>
    </w:rPr>
  </w:style>
  <w:style w:type="paragraph" w:styleId="Listanumerowana3">
    <w:name w:val="List Number 3"/>
    <w:basedOn w:val="Normalny"/>
    <w:rsid w:val="00C11AAF"/>
    <w:pPr>
      <w:numPr>
        <w:numId w:val="31"/>
      </w:numPr>
      <w:spacing w:before="120" w:after="120"/>
      <w:jc w:val="both"/>
    </w:pPr>
    <w:rPr>
      <w:rFonts w:ascii="Times New Roman" w:hAnsi="Times New Roman"/>
      <w:sz w:val="24"/>
      <w:lang w:eastAsia="de-DE"/>
    </w:rPr>
  </w:style>
  <w:style w:type="paragraph" w:styleId="Listanumerowana4">
    <w:name w:val="List Number 4"/>
    <w:basedOn w:val="Normalny"/>
    <w:rsid w:val="00C11AAF"/>
    <w:pPr>
      <w:numPr>
        <w:numId w:val="30"/>
      </w:numPr>
      <w:spacing w:before="120" w:after="120"/>
      <w:jc w:val="both"/>
    </w:pPr>
    <w:rPr>
      <w:rFonts w:ascii="Times New Roman" w:hAnsi="Times New Roman"/>
      <w:sz w:val="24"/>
      <w:lang w:eastAsia="de-DE"/>
    </w:rPr>
  </w:style>
  <w:style w:type="paragraph" w:customStyle="1" w:styleId="HeaderLandscape">
    <w:name w:val="HeaderLandscape"/>
    <w:basedOn w:val="Normalny"/>
    <w:rsid w:val="00C11AAF"/>
    <w:pPr>
      <w:tabs>
        <w:tab w:val="right" w:pos="14003"/>
      </w:tabs>
      <w:spacing w:before="120" w:after="120"/>
      <w:jc w:val="both"/>
    </w:pPr>
    <w:rPr>
      <w:rFonts w:ascii="Times New Roman" w:hAnsi="Times New Roman"/>
      <w:sz w:val="24"/>
      <w:lang w:eastAsia="de-DE"/>
    </w:rPr>
  </w:style>
  <w:style w:type="paragraph" w:customStyle="1" w:styleId="FooterLandscape">
    <w:name w:val="FooterLandscape"/>
    <w:basedOn w:val="Normalny"/>
    <w:rsid w:val="00C11AAF"/>
    <w:pPr>
      <w:tabs>
        <w:tab w:val="center" w:pos="7285"/>
        <w:tab w:val="center" w:pos="10913"/>
        <w:tab w:val="right" w:pos="15137"/>
      </w:tabs>
      <w:spacing w:before="360" w:after="0"/>
      <w:ind w:left="-567" w:right="-567"/>
    </w:pPr>
    <w:rPr>
      <w:rFonts w:ascii="Times New Roman" w:hAnsi="Times New Roman"/>
      <w:sz w:val="24"/>
      <w:lang w:eastAsia="de-DE"/>
    </w:rPr>
  </w:style>
  <w:style w:type="paragraph" w:customStyle="1" w:styleId="NormalCentered">
    <w:name w:val="Normal Centered"/>
    <w:basedOn w:val="Normalny"/>
    <w:rsid w:val="00C11AAF"/>
    <w:pPr>
      <w:spacing w:before="120" w:after="120"/>
      <w:jc w:val="center"/>
    </w:pPr>
    <w:rPr>
      <w:rFonts w:ascii="Times New Roman" w:hAnsi="Times New Roman"/>
      <w:sz w:val="24"/>
      <w:lang w:eastAsia="de-DE"/>
    </w:rPr>
  </w:style>
  <w:style w:type="paragraph" w:customStyle="1" w:styleId="NormalLeft">
    <w:name w:val="Normal Left"/>
    <w:basedOn w:val="Normalny"/>
    <w:rsid w:val="00C11AAF"/>
    <w:pPr>
      <w:spacing w:before="120" w:after="120"/>
    </w:pPr>
    <w:rPr>
      <w:rFonts w:ascii="Times New Roman" w:hAnsi="Times New Roman"/>
      <w:sz w:val="24"/>
      <w:lang w:eastAsia="de-DE"/>
    </w:rPr>
  </w:style>
  <w:style w:type="paragraph" w:customStyle="1" w:styleId="NormalRight">
    <w:name w:val="Normal Right"/>
    <w:basedOn w:val="Normalny"/>
    <w:rsid w:val="00C11AAF"/>
    <w:pPr>
      <w:spacing w:before="120" w:after="120"/>
      <w:jc w:val="right"/>
    </w:pPr>
    <w:rPr>
      <w:rFonts w:ascii="Times New Roman" w:hAnsi="Times New Roman"/>
      <w:sz w:val="24"/>
      <w:lang w:eastAsia="de-DE"/>
    </w:rPr>
  </w:style>
  <w:style w:type="paragraph" w:customStyle="1" w:styleId="QuotedText">
    <w:name w:val="Quoted Text"/>
    <w:basedOn w:val="Normalny"/>
    <w:rsid w:val="00C11AAF"/>
    <w:pPr>
      <w:spacing w:before="120" w:after="120"/>
      <w:ind w:left="1417"/>
      <w:jc w:val="both"/>
    </w:pPr>
    <w:rPr>
      <w:rFonts w:ascii="Times New Roman" w:hAnsi="Times New Roman"/>
      <w:sz w:val="24"/>
      <w:lang w:eastAsia="de-DE"/>
    </w:rPr>
  </w:style>
  <w:style w:type="paragraph" w:customStyle="1" w:styleId="Point0">
    <w:name w:val="Point 0"/>
    <w:basedOn w:val="Normalny"/>
    <w:rsid w:val="00C11AAF"/>
    <w:pPr>
      <w:spacing w:before="120" w:after="120"/>
      <w:ind w:left="850" w:hanging="850"/>
      <w:jc w:val="both"/>
    </w:pPr>
    <w:rPr>
      <w:rFonts w:ascii="Times New Roman" w:hAnsi="Times New Roman"/>
      <w:sz w:val="24"/>
      <w:lang w:eastAsia="de-DE"/>
    </w:rPr>
  </w:style>
  <w:style w:type="paragraph" w:customStyle="1" w:styleId="Point1">
    <w:name w:val="Point 1"/>
    <w:basedOn w:val="Normalny"/>
    <w:rsid w:val="00C11AAF"/>
    <w:pPr>
      <w:spacing w:before="120" w:after="120"/>
      <w:ind w:left="1417" w:hanging="567"/>
      <w:jc w:val="both"/>
    </w:pPr>
    <w:rPr>
      <w:rFonts w:ascii="Times New Roman" w:hAnsi="Times New Roman"/>
      <w:sz w:val="24"/>
      <w:lang w:eastAsia="de-DE"/>
    </w:rPr>
  </w:style>
  <w:style w:type="paragraph" w:customStyle="1" w:styleId="Point2">
    <w:name w:val="Point 2"/>
    <w:basedOn w:val="Normalny"/>
    <w:rsid w:val="00C11AAF"/>
    <w:pPr>
      <w:spacing w:before="120" w:after="120"/>
      <w:ind w:left="1984" w:hanging="567"/>
      <w:jc w:val="both"/>
    </w:pPr>
    <w:rPr>
      <w:rFonts w:ascii="Times New Roman" w:hAnsi="Times New Roman"/>
      <w:sz w:val="24"/>
      <w:lang w:eastAsia="de-DE"/>
    </w:rPr>
  </w:style>
  <w:style w:type="paragraph" w:customStyle="1" w:styleId="Point3">
    <w:name w:val="Point 3"/>
    <w:basedOn w:val="Normalny"/>
    <w:rsid w:val="00C11AAF"/>
    <w:pPr>
      <w:spacing w:before="120" w:after="120"/>
      <w:ind w:left="2551" w:hanging="567"/>
      <w:jc w:val="both"/>
    </w:pPr>
    <w:rPr>
      <w:rFonts w:ascii="Times New Roman" w:hAnsi="Times New Roman"/>
      <w:sz w:val="24"/>
      <w:lang w:eastAsia="de-DE"/>
    </w:rPr>
  </w:style>
  <w:style w:type="paragraph" w:customStyle="1" w:styleId="Point4">
    <w:name w:val="Point 4"/>
    <w:basedOn w:val="Normalny"/>
    <w:rsid w:val="00C11AAF"/>
    <w:pPr>
      <w:spacing w:before="120" w:after="120"/>
      <w:ind w:left="3118" w:hanging="567"/>
      <w:jc w:val="both"/>
    </w:pPr>
    <w:rPr>
      <w:rFonts w:ascii="Times New Roman" w:hAnsi="Times New Roman"/>
      <w:sz w:val="24"/>
      <w:lang w:eastAsia="de-DE"/>
    </w:rPr>
  </w:style>
  <w:style w:type="paragraph" w:customStyle="1" w:styleId="Tiret0">
    <w:name w:val="Tiret 0"/>
    <w:basedOn w:val="Point0"/>
    <w:rsid w:val="00C11AAF"/>
    <w:pPr>
      <w:numPr>
        <w:numId w:val="45"/>
      </w:numPr>
    </w:pPr>
  </w:style>
  <w:style w:type="paragraph" w:customStyle="1" w:styleId="Tiret1">
    <w:name w:val="Tiret 1"/>
    <w:basedOn w:val="Point1"/>
    <w:rsid w:val="00C11AAF"/>
    <w:pPr>
      <w:numPr>
        <w:numId w:val="44"/>
      </w:numPr>
    </w:pPr>
  </w:style>
  <w:style w:type="paragraph" w:customStyle="1" w:styleId="Tiret2">
    <w:name w:val="Tiret 2"/>
    <w:basedOn w:val="Point2"/>
    <w:rsid w:val="00C11AAF"/>
    <w:pPr>
      <w:numPr>
        <w:numId w:val="43"/>
      </w:numPr>
    </w:pPr>
  </w:style>
  <w:style w:type="paragraph" w:customStyle="1" w:styleId="Tiret3">
    <w:name w:val="Tiret 3"/>
    <w:basedOn w:val="Point3"/>
    <w:rsid w:val="00C11AAF"/>
    <w:pPr>
      <w:numPr>
        <w:numId w:val="42"/>
      </w:numPr>
    </w:pPr>
  </w:style>
  <w:style w:type="paragraph" w:customStyle="1" w:styleId="Tiret4">
    <w:name w:val="Tiret 4"/>
    <w:basedOn w:val="Point4"/>
    <w:rsid w:val="00C11AAF"/>
    <w:pPr>
      <w:numPr>
        <w:numId w:val="41"/>
      </w:numPr>
    </w:pPr>
  </w:style>
  <w:style w:type="paragraph" w:customStyle="1" w:styleId="PointDouble0">
    <w:name w:val="PointDouble 0"/>
    <w:basedOn w:val="Normalny"/>
    <w:rsid w:val="00C11AAF"/>
    <w:pPr>
      <w:tabs>
        <w:tab w:val="left" w:pos="850"/>
      </w:tabs>
      <w:spacing w:before="120" w:after="120"/>
      <w:ind w:left="1417" w:hanging="1417"/>
      <w:jc w:val="both"/>
    </w:pPr>
    <w:rPr>
      <w:rFonts w:ascii="Times New Roman" w:hAnsi="Times New Roman"/>
      <w:sz w:val="24"/>
      <w:lang w:eastAsia="de-DE"/>
    </w:rPr>
  </w:style>
  <w:style w:type="paragraph" w:customStyle="1" w:styleId="PointDouble1">
    <w:name w:val="PointDouble 1"/>
    <w:basedOn w:val="Normalny"/>
    <w:rsid w:val="00C11AAF"/>
    <w:pPr>
      <w:tabs>
        <w:tab w:val="left" w:pos="1417"/>
      </w:tabs>
      <w:spacing w:before="120" w:after="120"/>
      <w:ind w:left="1984" w:hanging="1134"/>
      <w:jc w:val="both"/>
    </w:pPr>
    <w:rPr>
      <w:rFonts w:ascii="Times New Roman" w:hAnsi="Times New Roman"/>
      <w:sz w:val="24"/>
      <w:lang w:eastAsia="de-DE"/>
    </w:rPr>
  </w:style>
  <w:style w:type="paragraph" w:customStyle="1" w:styleId="PointDouble2">
    <w:name w:val="PointDouble 2"/>
    <w:basedOn w:val="Normalny"/>
    <w:rsid w:val="00C11AAF"/>
    <w:pPr>
      <w:tabs>
        <w:tab w:val="left" w:pos="1984"/>
      </w:tabs>
      <w:spacing w:before="120" w:after="120"/>
      <w:ind w:left="2551" w:hanging="1134"/>
      <w:jc w:val="both"/>
    </w:pPr>
    <w:rPr>
      <w:rFonts w:ascii="Times New Roman" w:hAnsi="Times New Roman"/>
      <w:sz w:val="24"/>
      <w:lang w:eastAsia="de-DE"/>
    </w:rPr>
  </w:style>
  <w:style w:type="paragraph" w:customStyle="1" w:styleId="PointDouble3">
    <w:name w:val="PointDouble 3"/>
    <w:basedOn w:val="Normalny"/>
    <w:rsid w:val="00C11AAF"/>
    <w:pPr>
      <w:tabs>
        <w:tab w:val="left" w:pos="2551"/>
      </w:tabs>
      <w:spacing w:before="120" w:after="120"/>
      <w:ind w:left="3118" w:hanging="1134"/>
      <w:jc w:val="both"/>
    </w:pPr>
    <w:rPr>
      <w:rFonts w:ascii="Times New Roman" w:hAnsi="Times New Roman"/>
      <w:sz w:val="24"/>
      <w:lang w:eastAsia="de-DE"/>
    </w:rPr>
  </w:style>
  <w:style w:type="paragraph" w:customStyle="1" w:styleId="PointDouble4">
    <w:name w:val="PointDouble 4"/>
    <w:basedOn w:val="Normalny"/>
    <w:rsid w:val="00C11AAF"/>
    <w:pPr>
      <w:tabs>
        <w:tab w:val="left" w:pos="3118"/>
      </w:tabs>
      <w:spacing w:before="120" w:after="120"/>
      <w:ind w:left="3685" w:hanging="1134"/>
      <w:jc w:val="both"/>
    </w:pPr>
    <w:rPr>
      <w:rFonts w:ascii="Times New Roman" w:hAnsi="Times New Roman"/>
      <w:sz w:val="24"/>
      <w:lang w:eastAsia="de-DE"/>
    </w:rPr>
  </w:style>
  <w:style w:type="paragraph" w:customStyle="1" w:styleId="PointTriple0">
    <w:name w:val="PointTriple 0"/>
    <w:basedOn w:val="Normalny"/>
    <w:rsid w:val="00C11AAF"/>
    <w:pPr>
      <w:tabs>
        <w:tab w:val="left" w:pos="850"/>
        <w:tab w:val="left" w:pos="1417"/>
      </w:tabs>
      <w:spacing w:before="120" w:after="120"/>
      <w:ind w:left="1984" w:hanging="1984"/>
      <w:jc w:val="both"/>
    </w:pPr>
    <w:rPr>
      <w:rFonts w:ascii="Times New Roman" w:hAnsi="Times New Roman"/>
      <w:sz w:val="24"/>
      <w:lang w:eastAsia="de-DE"/>
    </w:rPr>
  </w:style>
  <w:style w:type="paragraph" w:customStyle="1" w:styleId="PointTriple1">
    <w:name w:val="PointTriple 1"/>
    <w:basedOn w:val="Normalny"/>
    <w:rsid w:val="00C11AAF"/>
    <w:pPr>
      <w:tabs>
        <w:tab w:val="left" w:pos="1417"/>
        <w:tab w:val="left" w:pos="1984"/>
      </w:tabs>
      <w:spacing w:before="120" w:after="120"/>
      <w:ind w:left="2551" w:hanging="1701"/>
      <w:jc w:val="both"/>
    </w:pPr>
    <w:rPr>
      <w:rFonts w:ascii="Times New Roman" w:hAnsi="Times New Roman"/>
      <w:sz w:val="24"/>
      <w:lang w:eastAsia="de-DE"/>
    </w:rPr>
  </w:style>
  <w:style w:type="paragraph" w:customStyle="1" w:styleId="PointTriple2">
    <w:name w:val="PointTriple 2"/>
    <w:basedOn w:val="Normalny"/>
    <w:rsid w:val="00C11AAF"/>
    <w:pPr>
      <w:tabs>
        <w:tab w:val="left" w:pos="1984"/>
        <w:tab w:val="left" w:pos="2551"/>
      </w:tabs>
      <w:spacing w:before="120" w:after="120"/>
      <w:ind w:left="3118" w:hanging="1701"/>
      <w:jc w:val="both"/>
    </w:pPr>
    <w:rPr>
      <w:rFonts w:ascii="Times New Roman" w:hAnsi="Times New Roman"/>
      <w:sz w:val="24"/>
      <w:lang w:eastAsia="de-DE"/>
    </w:rPr>
  </w:style>
  <w:style w:type="paragraph" w:customStyle="1" w:styleId="PointTriple3">
    <w:name w:val="PointTriple 3"/>
    <w:basedOn w:val="Normalny"/>
    <w:rsid w:val="00C11AAF"/>
    <w:pPr>
      <w:tabs>
        <w:tab w:val="left" w:pos="2551"/>
        <w:tab w:val="left" w:pos="3118"/>
      </w:tabs>
      <w:spacing w:before="120" w:after="120"/>
      <w:ind w:left="3685" w:hanging="1701"/>
      <w:jc w:val="both"/>
    </w:pPr>
    <w:rPr>
      <w:rFonts w:ascii="Times New Roman" w:hAnsi="Times New Roman"/>
      <w:sz w:val="24"/>
      <w:lang w:eastAsia="de-DE"/>
    </w:rPr>
  </w:style>
  <w:style w:type="paragraph" w:customStyle="1" w:styleId="PointTriple4">
    <w:name w:val="PointTriple 4"/>
    <w:basedOn w:val="Normalny"/>
    <w:rsid w:val="00C11AAF"/>
    <w:pPr>
      <w:tabs>
        <w:tab w:val="left" w:pos="3118"/>
        <w:tab w:val="left" w:pos="3685"/>
      </w:tabs>
      <w:spacing w:before="120" w:after="120"/>
      <w:ind w:left="4252" w:hanging="1701"/>
      <w:jc w:val="both"/>
    </w:pPr>
    <w:rPr>
      <w:rFonts w:ascii="Times New Roman" w:hAnsi="Times New Roman"/>
      <w:sz w:val="24"/>
      <w:lang w:eastAsia="de-DE"/>
    </w:rPr>
  </w:style>
  <w:style w:type="paragraph" w:customStyle="1" w:styleId="NumPar1">
    <w:name w:val="NumPar 1"/>
    <w:basedOn w:val="Normalny"/>
    <w:next w:val="Text1"/>
    <w:rsid w:val="00C11AAF"/>
    <w:pPr>
      <w:numPr>
        <w:numId w:val="40"/>
      </w:numPr>
      <w:spacing w:before="120" w:after="120"/>
      <w:jc w:val="both"/>
    </w:pPr>
    <w:rPr>
      <w:rFonts w:ascii="Times New Roman" w:hAnsi="Times New Roman"/>
      <w:sz w:val="24"/>
      <w:lang w:eastAsia="de-DE"/>
    </w:rPr>
  </w:style>
  <w:style w:type="paragraph" w:customStyle="1" w:styleId="NumPar2">
    <w:name w:val="NumPar 2"/>
    <w:basedOn w:val="Normalny"/>
    <w:next w:val="Text2"/>
    <w:rsid w:val="00C11AAF"/>
    <w:pPr>
      <w:numPr>
        <w:ilvl w:val="1"/>
        <w:numId w:val="40"/>
      </w:numPr>
      <w:spacing w:before="120" w:after="120"/>
      <w:jc w:val="both"/>
    </w:pPr>
    <w:rPr>
      <w:rFonts w:ascii="Times New Roman" w:hAnsi="Times New Roman"/>
      <w:sz w:val="24"/>
      <w:lang w:eastAsia="de-DE"/>
    </w:rPr>
  </w:style>
  <w:style w:type="paragraph" w:customStyle="1" w:styleId="NumPar3">
    <w:name w:val="NumPar 3"/>
    <w:basedOn w:val="Normalny"/>
    <w:next w:val="Text3"/>
    <w:rsid w:val="00C11AAF"/>
    <w:pPr>
      <w:numPr>
        <w:ilvl w:val="2"/>
        <w:numId w:val="40"/>
      </w:numPr>
      <w:spacing w:before="120" w:after="120"/>
      <w:jc w:val="both"/>
    </w:pPr>
    <w:rPr>
      <w:rFonts w:ascii="Times New Roman" w:hAnsi="Times New Roman"/>
      <w:sz w:val="24"/>
      <w:lang w:eastAsia="de-DE"/>
    </w:rPr>
  </w:style>
  <w:style w:type="paragraph" w:customStyle="1" w:styleId="NumPar4">
    <w:name w:val="NumPar 4"/>
    <w:basedOn w:val="Normalny"/>
    <w:next w:val="Text4"/>
    <w:rsid w:val="00C11AAF"/>
    <w:pPr>
      <w:numPr>
        <w:ilvl w:val="3"/>
        <w:numId w:val="40"/>
      </w:numPr>
      <w:spacing w:before="120" w:after="120"/>
      <w:jc w:val="both"/>
    </w:pPr>
    <w:rPr>
      <w:rFonts w:ascii="Times New Roman" w:hAnsi="Times New Roman"/>
      <w:sz w:val="24"/>
      <w:lang w:eastAsia="de-DE"/>
    </w:rPr>
  </w:style>
  <w:style w:type="paragraph" w:customStyle="1" w:styleId="ManualNumPar1">
    <w:name w:val="Manual NumPar 1"/>
    <w:basedOn w:val="Normalny"/>
    <w:next w:val="Text1"/>
    <w:rsid w:val="00C11AAF"/>
    <w:pPr>
      <w:spacing w:before="120" w:after="120"/>
      <w:ind w:left="850" w:hanging="850"/>
      <w:jc w:val="both"/>
    </w:pPr>
    <w:rPr>
      <w:rFonts w:ascii="Times New Roman" w:hAnsi="Times New Roman"/>
      <w:sz w:val="24"/>
      <w:lang w:eastAsia="de-DE"/>
    </w:rPr>
  </w:style>
  <w:style w:type="paragraph" w:customStyle="1" w:styleId="ManualNumPar2">
    <w:name w:val="Manual NumPar 2"/>
    <w:basedOn w:val="Normalny"/>
    <w:next w:val="Text2"/>
    <w:rsid w:val="00C11AAF"/>
    <w:pPr>
      <w:spacing w:before="120" w:after="120"/>
      <w:ind w:left="850" w:hanging="850"/>
      <w:jc w:val="both"/>
    </w:pPr>
    <w:rPr>
      <w:rFonts w:ascii="Times New Roman" w:hAnsi="Times New Roman"/>
      <w:sz w:val="24"/>
      <w:lang w:eastAsia="de-DE"/>
    </w:rPr>
  </w:style>
  <w:style w:type="paragraph" w:customStyle="1" w:styleId="ManualNumPar3">
    <w:name w:val="Manual NumPar 3"/>
    <w:basedOn w:val="Normalny"/>
    <w:next w:val="Text3"/>
    <w:rsid w:val="00C11AAF"/>
    <w:pPr>
      <w:spacing w:before="120" w:after="120"/>
      <w:ind w:left="850" w:hanging="850"/>
      <w:jc w:val="both"/>
    </w:pPr>
    <w:rPr>
      <w:rFonts w:ascii="Times New Roman" w:hAnsi="Times New Roman"/>
      <w:sz w:val="24"/>
      <w:lang w:eastAsia="de-DE"/>
    </w:rPr>
  </w:style>
  <w:style w:type="paragraph" w:customStyle="1" w:styleId="ManualNumPar4">
    <w:name w:val="Manual NumPar 4"/>
    <w:basedOn w:val="Normalny"/>
    <w:next w:val="Text4"/>
    <w:rsid w:val="00C11AAF"/>
    <w:pPr>
      <w:spacing w:before="120" w:after="120"/>
      <w:ind w:left="850" w:hanging="850"/>
      <w:jc w:val="both"/>
    </w:pPr>
    <w:rPr>
      <w:rFonts w:ascii="Times New Roman" w:hAnsi="Times New Roman"/>
      <w:sz w:val="24"/>
      <w:lang w:eastAsia="de-DE"/>
    </w:rPr>
  </w:style>
  <w:style w:type="paragraph" w:customStyle="1" w:styleId="QuotedNumPar">
    <w:name w:val="Quoted NumPar"/>
    <w:basedOn w:val="Normalny"/>
    <w:rsid w:val="00C11AAF"/>
    <w:pPr>
      <w:spacing w:before="120" w:after="120"/>
      <w:ind w:left="1417" w:hanging="567"/>
      <w:jc w:val="both"/>
    </w:pPr>
    <w:rPr>
      <w:rFonts w:ascii="Times New Roman" w:hAnsi="Times New Roman"/>
      <w:sz w:val="24"/>
      <w:lang w:eastAsia="de-DE"/>
    </w:rPr>
  </w:style>
  <w:style w:type="paragraph" w:customStyle="1" w:styleId="ManualHeading1">
    <w:name w:val="Manual Heading 1"/>
    <w:basedOn w:val="Normalny"/>
    <w:next w:val="Text1"/>
    <w:rsid w:val="00C11AAF"/>
    <w:pPr>
      <w:keepNext/>
      <w:tabs>
        <w:tab w:val="left" w:pos="850"/>
      </w:tabs>
      <w:spacing w:before="360" w:after="120"/>
      <w:ind w:left="850" w:hanging="850"/>
      <w:jc w:val="both"/>
      <w:outlineLvl w:val="0"/>
    </w:pPr>
    <w:rPr>
      <w:rFonts w:ascii="Times New Roman" w:hAnsi="Times New Roman"/>
      <w:b/>
      <w:smallCaps/>
      <w:sz w:val="24"/>
      <w:lang w:eastAsia="de-DE"/>
    </w:rPr>
  </w:style>
  <w:style w:type="paragraph" w:customStyle="1" w:styleId="ManualHeading2">
    <w:name w:val="Manual Heading 2"/>
    <w:basedOn w:val="Normalny"/>
    <w:next w:val="Text2"/>
    <w:rsid w:val="00C11AAF"/>
    <w:pPr>
      <w:keepNext/>
      <w:tabs>
        <w:tab w:val="left" w:pos="850"/>
      </w:tabs>
      <w:spacing w:before="120" w:after="120"/>
      <w:ind w:left="850" w:hanging="850"/>
      <w:jc w:val="both"/>
      <w:outlineLvl w:val="1"/>
    </w:pPr>
    <w:rPr>
      <w:rFonts w:ascii="Times New Roman" w:hAnsi="Times New Roman"/>
      <w:b/>
      <w:sz w:val="24"/>
      <w:lang w:eastAsia="de-DE"/>
    </w:rPr>
  </w:style>
  <w:style w:type="paragraph" w:customStyle="1" w:styleId="ManualHeading3">
    <w:name w:val="Manual Heading 3"/>
    <w:basedOn w:val="Normalny"/>
    <w:next w:val="Text3"/>
    <w:rsid w:val="00C11AAF"/>
    <w:pPr>
      <w:keepNext/>
      <w:tabs>
        <w:tab w:val="left" w:pos="850"/>
      </w:tabs>
      <w:spacing w:before="120" w:after="120"/>
      <w:ind w:left="850" w:hanging="850"/>
      <w:jc w:val="both"/>
      <w:outlineLvl w:val="2"/>
    </w:pPr>
    <w:rPr>
      <w:rFonts w:ascii="Times New Roman" w:hAnsi="Times New Roman"/>
      <w:i/>
      <w:sz w:val="24"/>
      <w:lang w:eastAsia="de-DE"/>
    </w:rPr>
  </w:style>
  <w:style w:type="paragraph" w:customStyle="1" w:styleId="ManualHeading4">
    <w:name w:val="Manual Heading 4"/>
    <w:basedOn w:val="Normalny"/>
    <w:next w:val="Text4"/>
    <w:rsid w:val="00C11AAF"/>
    <w:pPr>
      <w:keepNext/>
      <w:tabs>
        <w:tab w:val="left" w:pos="850"/>
      </w:tabs>
      <w:spacing w:before="120" w:after="120"/>
      <w:ind w:left="850" w:hanging="850"/>
      <w:jc w:val="both"/>
      <w:outlineLvl w:val="3"/>
    </w:pPr>
    <w:rPr>
      <w:rFonts w:ascii="Times New Roman" w:hAnsi="Times New Roman"/>
      <w:sz w:val="24"/>
      <w:lang w:eastAsia="de-DE"/>
    </w:rPr>
  </w:style>
  <w:style w:type="paragraph" w:customStyle="1" w:styleId="ChapterTitle">
    <w:name w:val="ChapterTitle"/>
    <w:basedOn w:val="Normalny"/>
    <w:next w:val="Normalny"/>
    <w:rsid w:val="00C11AAF"/>
    <w:pPr>
      <w:keepNext/>
      <w:spacing w:before="120" w:after="360"/>
      <w:jc w:val="center"/>
    </w:pPr>
    <w:rPr>
      <w:rFonts w:ascii="Times New Roman" w:hAnsi="Times New Roman"/>
      <w:b/>
      <w:sz w:val="32"/>
      <w:lang w:eastAsia="de-DE"/>
    </w:rPr>
  </w:style>
  <w:style w:type="paragraph" w:customStyle="1" w:styleId="PartTitle">
    <w:name w:val="PartTitle"/>
    <w:basedOn w:val="Normalny"/>
    <w:next w:val="ChapterTitle"/>
    <w:rsid w:val="00C11AAF"/>
    <w:pPr>
      <w:keepNext/>
      <w:pageBreakBefore/>
      <w:spacing w:before="120" w:after="360"/>
      <w:jc w:val="center"/>
    </w:pPr>
    <w:rPr>
      <w:rFonts w:ascii="Times New Roman" w:hAnsi="Times New Roman"/>
      <w:b/>
      <w:sz w:val="36"/>
      <w:lang w:eastAsia="de-DE"/>
    </w:rPr>
  </w:style>
  <w:style w:type="paragraph" w:customStyle="1" w:styleId="SectionTitle">
    <w:name w:val="SectionTitle"/>
    <w:basedOn w:val="Normalny"/>
    <w:next w:val="Nagwek1"/>
    <w:rsid w:val="00C11AAF"/>
    <w:pPr>
      <w:keepNext/>
      <w:spacing w:before="120" w:after="360"/>
      <w:jc w:val="center"/>
    </w:pPr>
    <w:rPr>
      <w:rFonts w:ascii="Times New Roman" w:hAnsi="Times New Roman"/>
      <w:b/>
      <w:smallCaps/>
      <w:sz w:val="28"/>
      <w:lang w:eastAsia="de-DE"/>
    </w:rPr>
  </w:style>
  <w:style w:type="paragraph" w:customStyle="1" w:styleId="ListBullet1">
    <w:name w:val="List Bullet 1"/>
    <w:basedOn w:val="Normalny"/>
    <w:rsid w:val="00C11AAF"/>
    <w:pPr>
      <w:numPr>
        <w:numId w:val="38"/>
      </w:numPr>
      <w:spacing w:before="120" w:after="120"/>
      <w:jc w:val="both"/>
    </w:pPr>
    <w:rPr>
      <w:rFonts w:ascii="Times New Roman" w:hAnsi="Times New Roman"/>
      <w:sz w:val="24"/>
      <w:lang w:eastAsia="de-DE"/>
    </w:rPr>
  </w:style>
  <w:style w:type="paragraph" w:customStyle="1" w:styleId="ListDash1">
    <w:name w:val="List Dash 1"/>
    <w:basedOn w:val="Normalny"/>
    <w:rsid w:val="00C11AAF"/>
    <w:pPr>
      <w:numPr>
        <w:numId w:val="34"/>
      </w:numPr>
      <w:spacing w:before="120" w:after="120"/>
      <w:jc w:val="both"/>
    </w:pPr>
    <w:rPr>
      <w:rFonts w:ascii="Times New Roman" w:hAnsi="Times New Roman"/>
      <w:sz w:val="24"/>
      <w:lang w:eastAsia="de-DE"/>
    </w:rPr>
  </w:style>
  <w:style w:type="paragraph" w:customStyle="1" w:styleId="ListDash2">
    <w:name w:val="List Dash 2"/>
    <w:basedOn w:val="Normalny"/>
    <w:rsid w:val="00C11AAF"/>
    <w:pPr>
      <w:numPr>
        <w:numId w:val="33"/>
      </w:numPr>
      <w:spacing w:before="120" w:after="120"/>
      <w:jc w:val="both"/>
    </w:pPr>
    <w:rPr>
      <w:rFonts w:ascii="Times New Roman" w:hAnsi="Times New Roman"/>
      <w:sz w:val="24"/>
      <w:lang w:eastAsia="de-DE"/>
    </w:rPr>
  </w:style>
  <w:style w:type="paragraph" w:customStyle="1" w:styleId="ListDash3">
    <w:name w:val="List Dash 3"/>
    <w:basedOn w:val="Normalny"/>
    <w:rsid w:val="00C11AAF"/>
    <w:pPr>
      <w:numPr>
        <w:numId w:val="32"/>
      </w:numPr>
      <w:spacing w:before="120" w:after="120"/>
      <w:jc w:val="both"/>
    </w:pPr>
    <w:rPr>
      <w:rFonts w:ascii="Times New Roman" w:hAnsi="Times New Roman"/>
      <w:sz w:val="24"/>
      <w:lang w:eastAsia="de-DE"/>
    </w:rPr>
  </w:style>
  <w:style w:type="paragraph" w:customStyle="1" w:styleId="ListNumber1">
    <w:name w:val="List Number 1"/>
    <w:basedOn w:val="Text1"/>
    <w:rsid w:val="00C11AAF"/>
    <w:pPr>
      <w:numPr>
        <w:numId w:val="47"/>
      </w:numPr>
    </w:pPr>
  </w:style>
  <w:style w:type="paragraph" w:customStyle="1" w:styleId="ListNumberLevel2">
    <w:name w:val="List Number (Level 2)"/>
    <w:basedOn w:val="Normalny"/>
    <w:rsid w:val="00C11AAF"/>
    <w:pPr>
      <w:numPr>
        <w:ilvl w:val="1"/>
        <w:numId w:val="46"/>
      </w:numPr>
      <w:spacing w:before="120" w:after="120"/>
      <w:jc w:val="both"/>
    </w:pPr>
    <w:rPr>
      <w:rFonts w:ascii="Times New Roman" w:hAnsi="Times New Roman"/>
      <w:sz w:val="24"/>
      <w:lang w:eastAsia="de-DE"/>
    </w:rPr>
  </w:style>
  <w:style w:type="paragraph" w:customStyle="1" w:styleId="ListNumber1Level2">
    <w:name w:val="List Number 1 (Level 2)"/>
    <w:basedOn w:val="Text1"/>
    <w:rsid w:val="00C11AAF"/>
    <w:pPr>
      <w:numPr>
        <w:ilvl w:val="1"/>
        <w:numId w:val="47"/>
      </w:numPr>
    </w:pPr>
  </w:style>
  <w:style w:type="paragraph" w:customStyle="1" w:styleId="ListNumber3Level2">
    <w:name w:val="List Number 3 (Level 2)"/>
    <w:basedOn w:val="Text3"/>
    <w:rsid w:val="00C11AAF"/>
    <w:pPr>
      <w:numPr>
        <w:ilvl w:val="1"/>
        <w:numId w:val="31"/>
      </w:numPr>
    </w:pPr>
  </w:style>
  <w:style w:type="paragraph" w:customStyle="1" w:styleId="ListNumber4Level2">
    <w:name w:val="List Number 4 (Level 2)"/>
    <w:basedOn w:val="Text4"/>
    <w:rsid w:val="00C11AAF"/>
    <w:pPr>
      <w:numPr>
        <w:ilvl w:val="1"/>
        <w:numId w:val="30"/>
      </w:numPr>
    </w:pPr>
  </w:style>
  <w:style w:type="paragraph" w:customStyle="1" w:styleId="ListNumberLevel3">
    <w:name w:val="List Number (Level 3)"/>
    <w:basedOn w:val="Normalny"/>
    <w:rsid w:val="00C11AAF"/>
    <w:pPr>
      <w:numPr>
        <w:ilvl w:val="2"/>
        <w:numId w:val="46"/>
      </w:numPr>
      <w:spacing w:before="120" w:after="120"/>
      <w:jc w:val="both"/>
    </w:pPr>
    <w:rPr>
      <w:rFonts w:ascii="Times New Roman" w:hAnsi="Times New Roman"/>
      <w:sz w:val="24"/>
      <w:lang w:eastAsia="de-DE"/>
    </w:rPr>
  </w:style>
  <w:style w:type="paragraph" w:customStyle="1" w:styleId="ListNumber1Level3">
    <w:name w:val="List Number 1 (Level 3)"/>
    <w:basedOn w:val="Text1"/>
    <w:rsid w:val="00C11AAF"/>
    <w:pPr>
      <w:numPr>
        <w:ilvl w:val="2"/>
        <w:numId w:val="47"/>
      </w:numPr>
    </w:pPr>
  </w:style>
  <w:style w:type="paragraph" w:customStyle="1" w:styleId="ListNumber3Level3">
    <w:name w:val="List Number 3 (Level 3)"/>
    <w:basedOn w:val="Text3"/>
    <w:rsid w:val="00C11AAF"/>
    <w:pPr>
      <w:numPr>
        <w:ilvl w:val="2"/>
        <w:numId w:val="31"/>
      </w:numPr>
    </w:pPr>
  </w:style>
  <w:style w:type="paragraph" w:customStyle="1" w:styleId="ListNumber4Level3">
    <w:name w:val="List Number 4 (Level 3)"/>
    <w:basedOn w:val="Text4"/>
    <w:rsid w:val="00C11AAF"/>
    <w:pPr>
      <w:numPr>
        <w:ilvl w:val="2"/>
        <w:numId w:val="30"/>
      </w:numPr>
    </w:pPr>
  </w:style>
  <w:style w:type="paragraph" w:customStyle="1" w:styleId="ListNumberLevel4">
    <w:name w:val="List Number (Level 4)"/>
    <w:basedOn w:val="Normalny"/>
    <w:rsid w:val="00C11AAF"/>
    <w:pPr>
      <w:numPr>
        <w:ilvl w:val="3"/>
        <w:numId w:val="46"/>
      </w:numPr>
      <w:spacing w:before="120" w:after="120"/>
      <w:jc w:val="both"/>
    </w:pPr>
    <w:rPr>
      <w:rFonts w:ascii="Times New Roman" w:hAnsi="Times New Roman"/>
      <w:sz w:val="24"/>
      <w:lang w:eastAsia="de-DE"/>
    </w:rPr>
  </w:style>
  <w:style w:type="paragraph" w:customStyle="1" w:styleId="ListNumber1Level4">
    <w:name w:val="List Number 1 (Level 4)"/>
    <w:basedOn w:val="Text1"/>
    <w:rsid w:val="00C11AAF"/>
    <w:pPr>
      <w:numPr>
        <w:ilvl w:val="3"/>
        <w:numId w:val="47"/>
      </w:numPr>
    </w:pPr>
  </w:style>
  <w:style w:type="paragraph" w:customStyle="1" w:styleId="ListNumber3Level4">
    <w:name w:val="List Number 3 (Level 4)"/>
    <w:basedOn w:val="Text3"/>
    <w:rsid w:val="00C11AAF"/>
    <w:pPr>
      <w:numPr>
        <w:ilvl w:val="3"/>
        <w:numId w:val="31"/>
      </w:numPr>
    </w:pPr>
  </w:style>
  <w:style w:type="paragraph" w:customStyle="1" w:styleId="ListNumber4Level4">
    <w:name w:val="List Number 4 (Level 4)"/>
    <w:basedOn w:val="Text4"/>
    <w:rsid w:val="00C11AAF"/>
    <w:pPr>
      <w:numPr>
        <w:ilvl w:val="3"/>
        <w:numId w:val="30"/>
      </w:numPr>
    </w:pPr>
  </w:style>
  <w:style w:type="paragraph" w:customStyle="1" w:styleId="TableTitle">
    <w:name w:val="Table Title"/>
    <w:basedOn w:val="Normalny"/>
    <w:next w:val="Normalny"/>
    <w:rsid w:val="00C11AAF"/>
    <w:pPr>
      <w:spacing w:before="120" w:after="120"/>
      <w:jc w:val="center"/>
    </w:pPr>
    <w:rPr>
      <w:rFonts w:ascii="Times New Roman" w:hAnsi="Times New Roman"/>
      <w:b/>
      <w:sz w:val="24"/>
      <w:lang w:eastAsia="de-DE"/>
    </w:rPr>
  </w:style>
  <w:style w:type="character" w:customStyle="1" w:styleId="Marker">
    <w:name w:val="Marker"/>
    <w:rsid w:val="00C11AAF"/>
    <w:rPr>
      <w:rFonts w:cs="Times New Roman"/>
      <w:color w:val="0000FF"/>
    </w:rPr>
  </w:style>
  <w:style w:type="character" w:customStyle="1" w:styleId="Marker1">
    <w:name w:val="Marker1"/>
    <w:rsid w:val="00C11AAF"/>
    <w:rPr>
      <w:rFonts w:cs="Times New Roman"/>
      <w:color w:val="008000"/>
    </w:rPr>
  </w:style>
  <w:style w:type="character" w:customStyle="1" w:styleId="Marker2">
    <w:name w:val="Marker2"/>
    <w:rsid w:val="00C11AAF"/>
    <w:rPr>
      <w:rFonts w:cs="Times New Roman"/>
      <w:color w:val="FF0000"/>
    </w:rPr>
  </w:style>
  <w:style w:type="paragraph" w:customStyle="1" w:styleId="Nagwekspisutreci1">
    <w:name w:val="Nagłówek spisu treści1"/>
    <w:basedOn w:val="Normalny"/>
    <w:next w:val="Normalny"/>
    <w:rsid w:val="00C11AAF"/>
    <w:pPr>
      <w:spacing w:before="120" w:after="240"/>
      <w:jc w:val="center"/>
    </w:pPr>
    <w:rPr>
      <w:rFonts w:ascii="Times New Roman" w:hAnsi="Times New Roman"/>
      <w:b/>
      <w:sz w:val="28"/>
      <w:lang w:eastAsia="de-DE"/>
    </w:rPr>
  </w:style>
  <w:style w:type="paragraph" w:customStyle="1" w:styleId="Annexetitreacte">
    <w:name w:val="Annexe titre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exposglobal">
    <w:name w:val="Annexe titre (exposé global)"/>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expos">
    <w:name w:val="Annexe titre (exposé)"/>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fichefinacte">
    <w:name w:val="Annexe titre (fiche fin.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fichefinglobale">
    <w:name w:val="Annexe titre (fiche fin. globale)"/>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globale">
    <w:name w:val="Annexe titre (globale)"/>
    <w:basedOn w:val="Normalny"/>
    <w:next w:val="Normalny"/>
    <w:rsid w:val="00C11AAF"/>
    <w:pPr>
      <w:spacing w:before="120" w:after="120"/>
      <w:jc w:val="center"/>
    </w:pPr>
    <w:rPr>
      <w:rFonts w:ascii="Times New Roman" w:hAnsi="Times New Roman"/>
      <w:b/>
      <w:sz w:val="24"/>
      <w:u w:val="single"/>
      <w:lang w:eastAsia="de-DE"/>
    </w:rPr>
  </w:style>
  <w:style w:type="paragraph" w:customStyle="1" w:styleId="Applicationdirecte">
    <w:name w:val="Application directe"/>
    <w:basedOn w:val="Normalny"/>
    <w:next w:val="Fait"/>
    <w:rsid w:val="00C11AAF"/>
    <w:pPr>
      <w:spacing w:before="480" w:after="120"/>
      <w:jc w:val="both"/>
    </w:pPr>
    <w:rPr>
      <w:rFonts w:ascii="Times New Roman" w:hAnsi="Times New Roman"/>
      <w:sz w:val="24"/>
      <w:lang w:eastAsia="de-DE"/>
    </w:rPr>
  </w:style>
  <w:style w:type="paragraph" w:customStyle="1" w:styleId="Fait">
    <w:name w:val="Fait à"/>
    <w:basedOn w:val="Normalny"/>
    <w:next w:val="Institutionquisigne"/>
    <w:rsid w:val="00C11AAF"/>
    <w:pPr>
      <w:keepNext/>
      <w:spacing w:before="120" w:after="0"/>
      <w:jc w:val="both"/>
    </w:pPr>
    <w:rPr>
      <w:rFonts w:ascii="Times New Roman" w:hAnsi="Times New Roman"/>
      <w:sz w:val="24"/>
      <w:lang w:eastAsia="de-DE"/>
    </w:rPr>
  </w:style>
  <w:style w:type="paragraph" w:customStyle="1" w:styleId="Institutionquisigne">
    <w:name w:val="Institution qui signe"/>
    <w:basedOn w:val="Normalny"/>
    <w:next w:val="Personnequisigne"/>
    <w:rsid w:val="00C11AAF"/>
    <w:pPr>
      <w:keepNext/>
      <w:tabs>
        <w:tab w:val="left" w:pos="4252"/>
      </w:tabs>
      <w:spacing w:before="720" w:after="0"/>
      <w:jc w:val="both"/>
    </w:pPr>
    <w:rPr>
      <w:rFonts w:ascii="Times New Roman" w:hAnsi="Times New Roman"/>
      <w:i/>
      <w:sz w:val="24"/>
      <w:lang w:eastAsia="de-DE"/>
    </w:rPr>
  </w:style>
  <w:style w:type="paragraph" w:customStyle="1" w:styleId="Personnequisigne">
    <w:name w:val="Personne qui signe"/>
    <w:basedOn w:val="Normalny"/>
    <w:next w:val="Institutionquisigne"/>
    <w:rsid w:val="00C11AAF"/>
    <w:pPr>
      <w:tabs>
        <w:tab w:val="left" w:pos="4252"/>
      </w:tabs>
      <w:spacing w:before="0" w:after="0"/>
    </w:pPr>
    <w:rPr>
      <w:rFonts w:ascii="Times New Roman" w:hAnsi="Times New Roman"/>
      <w:i/>
      <w:sz w:val="24"/>
      <w:lang w:eastAsia="de-DE"/>
    </w:rPr>
  </w:style>
  <w:style w:type="paragraph" w:customStyle="1" w:styleId="Avertissementtitre">
    <w:name w:val="Avertissement titre"/>
    <w:basedOn w:val="Normalny"/>
    <w:next w:val="Normalny"/>
    <w:rsid w:val="00C11AAF"/>
    <w:pPr>
      <w:keepNext/>
      <w:spacing w:before="480" w:after="120"/>
      <w:jc w:val="both"/>
    </w:pPr>
    <w:rPr>
      <w:rFonts w:ascii="Times New Roman" w:hAnsi="Times New Roman"/>
      <w:sz w:val="24"/>
      <w:u w:val="single"/>
      <w:lang w:eastAsia="de-DE"/>
    </w:rPr>
  </w:style>
  <w:style w:type="paragraph" w:customStyle="1" w:styleId="Confidence">
    <w:name w:val="Confidence"/>
    <w:basedOn w:val="Normalny"/>
    <w:next w:val="Normalny"/>
    <w:rsid w:val="00C11AAF"/>
    <w:pPr>
      <w:spacing w:before="360" w:after="120"/>
      <w:jc w:val="center"/>
    </w:pPr>
    <w:rPr>
      <w:rFonts w:ascii="Times New Roman" w:hAnsi="Times New Roman"/>
      <w:sz w:val="24"/>
      <w:lang w:eastAsia="de-DE"/>
    </w:rPr>
  </w:style>
  <w:style w:type="paragraph" w:customStyle="1" w:styleId="Confidentialit">
    <w:name w:val="Confidentialité"/>
    <w:basedOn w:val="Normalny"/>
    <w:next w:val="Statut"/>
    <w:rsid w:val="00C11AAF"/>
    <w:pPr>
      <w:spacing w:before="240" w:after="240"/>
      <w:ind w:left="5103"/>
      <w:jc w:val="both"/>
    </w:pPr>
    <w:rPr>
      <w:rFonts w:ascii="Times New Roman" w:hAnsi="Times New Roman"/>
      <w:sz w:val="24"/>
      <w:u w:val="single"/>
      <w:lang w:eastAsia="de-DE"/>
    </w:rPr>
  </w:style>
  <w:style w:type="paragraph" w:customStyle="1" w:styleId="Statut">
    <w:name w:val="Statut"/>
    <w:basedOn w:val="Normalny"/>
    <w:next w:val="Typedudocument"/>
    <w:rsid w:val="00C11AAF"/>
    <w:pPr>
      <w:spacing w:before="360" w:after="0"/>
      <w:jc w:val="center"/>
    </w:pPr>
    <w:rPr>
      <w:rFonts w:ascii="Times New Roman" w:hAnsi="Times New Roman"/>
      <w:sz w:val="24"/>
      <w:lang w:eastAsia="de-DE"/>
    </w:rPr>
  </w:style>
  <w:style w:type="paragraph" w:customStyle="1" w:styleId="Typedudocument">
    <w:name w:val="Type du document"/>
    <w:basedOn w:val="Normalny"/>
    <w:next w:val="Datedadoption"/>
    <w:rsid w:val="00C11AAF"/>
    <w:pPr>
      <w:spacing w:before="360" w:after="0"/>
      <w:jc w:val="center"/>
    </w:pPr>
    <w:rPr>
      <w:rFonts w:ascii="Times New Roman" w:hAnsi="Times New Roman"/>
      <w:b/>
      <w:sz w:val="24"/>
      <w:lang w:eastAsia="de-DE"/>
    </w:rPr>
  </w:style>
  <w:style w:type="paragraph" w:customStyle="1" w:styleId="Datedadoption">
    <w:name w:val="Date d'adoption"/>
    <w:basedOn w:val="Normalny"/>
    <w:next w:val="Titreobjet"/>
    <w:rsid w:val="00C11AAF"/>
    <w:pPr>
      <w:spacing w:before="360" w:after="0"/>
      <w:jc w:val="center"/>
    </w:pPr>
    <w:rPr>
      <w:rFonts w:ascii="Times New Roman" w:hAnsi="Times New Roman"/>
      <w:b/>
      <w:sz w:val="24"/>
      <w:lang w:eastAsia="de-DE"/>
    </w:rPr>
  </w:style>
  <w:style w:type="paragraph" w:customStyle="1" w:styleId="Titreobjet">
    <w:name w:val="Titre objet"/>
    <w:basedOn w:val="Normalny"/>
    <w:next w:val="Sous-titreobjet"/>
    <w:rsid w:val="00C11AAF"/>
    <w:pPr>
      <w:spacing w:before="360" w:after="360"/>
      <w:jc w:val="center"/>
    </w:pPr>
    <w:rPr>
      <w:rFonts w:ascii="Times New Roman" w:hAnsi="Times New Roman"/>
      <w:b/>
      <w:sz w:val="24"/>
      <w:lang w:eastAsia="de-DE"/>
    </w:rPr>
  </w:style>
  <w:style w:type="paragraph" w:customStyle="1" w:styleId="Sous-titreobjet">
    <w:name w:val="Sous-titre objet"/>
    <w:basedOn w:val="Normalny"/>
    <w:rsid w:val="00C11AAF"/>
    <w:pPr>
      <w:spacing w:before="0" w:after="0"/>
      <w:jc w:val="center"/>
    </w:pPr>
    <w:rPr>
      <w:rFonts w:ascii="Times New Roman" w:hAnsi="Times New Roman"/>
      <w:b/>
      <w:sz w:val="24"/>
      <w:lang w:eastAsia="de-DE"/>
    </w:rPr>
  </w:style>
  <w:style w:type="paragraph" w:customStyle="1" w:styleId="Considrant">
    <w:name w:val="Considérant"/>
    <w:basedOn w:val="Normalny"/>
    <w:rsid w:val="00C11AAF"/>
    <w:pPr>
      <w:numPr>
        <w:numId w:val="29"/>
      </w:numPr>
      <w:spacing w:before="120" w:after="120"/>
      <w:jc w:val="both"/>
    </w:pPr>
    <w:rPr>
      <w:rFonts w:ascii="Times New Roman" w:hAnsi="Times New Roman"/>
      <w:sz w:val="24"/>
      <w:lang w:eastAsia="de-DE"/>
    </w:rPr>
  </w:style>
  <w:style w:type="paragraph" w:customStyle="1" w:styleId="Corrigendum">
    <w:name w:val="Corrigendum"/>
    <w:basedOn w:val="Normalny"/>
    <w:next w:val="Normalny"/>
    <w:rsid w:val="00C11AAF"/>
    <w:pPr>
      <w:spacing w:before="0" w:after="240"/>
    </w:pPr>
    <w:rPr>
      <w:rFonts w:ascii="Times New Roman" w:hAnsi="Times New Roman"/>
      <w:sz w:val="24"/>
      <w:lang w:eastAsia="de-DE"/>
    </w:rPr>
  </w:style>
  <w:style w:type="paragraph" w:customStyle="1" w:styleId="Emission">
    <w:name w:val="Emission"/>
    <w:basedOn w:val="Normalny"/>
    <w:next w:val="Rfrenceinstitutionelle"/>
    <w:rsid w:val="00C11AAF"/>
    <w:pPr>
      <w:spacing w:before="0" w:after="0"/>
      <w:ind w:left="5103"/>
    </w:pPr>
    <w:rPr>
      <w:rFonts w:ascii="Times New Roman" w:hAnsi="Times New Roman"/>
      <w:sz w:val="24"/>
      <w:lang w:eastAsia="de-DE"/>
    </w:rPr>
  </w:style>
  <w:style w:type="paragraph" w:customStyle="1" w:styleId="Rfrenceinstitutionelle">
    <w:name w:val="Référence institutionelle"/>
    <w:basedOn w:val="Normalny"/>
    <w:next w:val="Statut"/>
    <w:rsid w:val="00C11AAF"/>
    <w:pPr>
      <w:spacing w:before="0" w:after="240"/>
      <w:ind w:left="5103"/>
    </w:pPr>
    <w:rPr>
      <w:rFonts w:ascii="Times New Roman" w:hAnsi="Times New Roman"/>
      <w:sz w:val="24"/>
      <w:lang w:eastAsia="de-DE"/>
    </w:rPr>
  </w:style>
  <w:style w:type="paragraph" w:customStyle="1" w:styleId="Exposdesmotifstitre">
    <w:name w:val="Exposé des motifs titre"/>
    <w:basedOn w:val="Normalny"/>
    <w:next w:val="Normalny"/>
    <w:rsid w:val="00C11AAF"/>
    <w:pPr>
      <w:spacing w:before="120" w:after="120"/>
      <w:jc w:val="center"/>
    </w:pPr>
    <w:rPr>
      <w:rFonts w:ascii="Times New Roman" w:hAnsi="Times New Roman"/>
      <w:b/>
      <w:sz w:val="24"/>
      <w:u w:val="single"/>
      <w:lang w:eastAsia="de-DE"/>
    </w:rPr>
  </w:style>
  <w:style w:type="paragraph" w:customStyle="1" w:styleId="Exposdesmotifstitreglobal">
    <w:name w:val="Exposé des motifs titre (global)"/>
    <w:basedOn w:val="Normalny"/>
    <w:next w:val="Normalny"/>
    <w:rsid w:val="00C11AAF"/>
    <w:pPr>
      <w:spacing w:before="120" w:after="120"/>
      <w:jc w:val="center"/>
    </w:pPr>
    <w:rPr>
      <w:rFonts w:ascii="Times New Roman" w:hAnsi="Times New Roman"/>
      <w:b/>
      <w:sz w:val="24"/>
      <w:u w:val="single"/>
      <w:lang w:eastAsia="de-DE"/>
    </w:rPr>
  </w:style>
  <w:style w:type="paragraph" w:customStyle="1" w:styleId="Formuledadoption">
    <w:name w:val="Formule d'adoption"/>
    <w:basedOn w:val="Normalny"/>
    <w:next w:val="Titrearticle"/>
    <w:rsid w:val="00C11AAF"/>
    <w:pPr>
      <w:keepNext/>
      <w:spacing w:before="120" w:after="120"/>
      <w:jc w:val="both"/>
    </w:pPr>
    <w:rPr>
      <w:rFonts w:ascii="Times New Roman" w:hAnsi="Times New Roman"/>
      <w:sz w:val="24"/>
      <w:lang w:eastAsia="de-DE"/>
    </w:rPr>
  </w:style>
  <w:style w:type="paragraph" w:customStyle="1" w:styleId="Titrearticle">
    <w:name w:val="Titre article"/>
    <w:basedOn w:val="Normalny"/>
    <w:next w:val="Normalny"/>
    <w:rsid w:val="00C11AAF"/>
    <w:pPr>
      <w:keepNext/>
      <w:spacing w:before="360" w:after="120"/>
      <w:jc w:val="center"/>
    </w:pPr>
    <w:rPr>
      <w:rFonts w:ascii="Times New Roman" w:hAnsi="Times New Roman"/>
      <w:i/>
      <w:sz w:val="24"/>
      <w:lang w:eastAsia="de-DE"/>
    </w:rPr>
  </w:style>
  <w:style w:type="paragraph" w:customStyle="1" w:styleId="Institutionquiagit">
    <w:name w:val="Institution qui agit"/>
    <w:basedOn w:val="Normalny"/>
    <w:next w:val="Normalny"/>
    <w:rsid w:val="00C11AAF"/>
    <w:pPr>
      <w:keepNext/>
      <w:spacing w:before="600" w:after="120"/>
      <w:jc w:val="both"/>
    </w:pPr>
    <w:rPr>
      <w:rFonts w:ascii="Times New Roman" w:hAnsi="Times New Roman"/>
      <w:sz w:val="24"/>
      <w:lang w:eastAsia="de-DE"/>
    </w:rPr>
  </w:style>
  <w:style w:type="paragraph" w:customStyle="1" w:styleId="Langue">
    <w:name w:val="Langue"/>
    <w:basedOn w:val="Normalny"/>
    <w:next w:val="Rfrenceinterne"/>
    <w:rsid w:val="00C11AAF"/>
    <w:pPr>
      <w:spacing w:before="0" w:after="600"/>
      <w:jc w:val="center"/>
    </w:pPr>
    <w:rPr>
      <w:rFonts w:ascii="Times New Roman" w:hAnsi="Times New Roman"/>
      <w:b/>
      <w:caps/>
      <w:sz w:val="24"/>
      <w:lang w:eastAsia="de-DE"/>
    </w:rPr>
  </w:style>
  <w:style w:type="paragraph" w:customStyle="1" w:styleId="Rfrenceinterne">
    <w:name w:val="Référence interne"/>
    <w:basedOn w:val="Normalny"/>
    <w:next w:val="Nomdelinstitution"/>
    <w:rsid w:val="00C11AAF"/>
    <w:pPr>
      <w:spacing w:before="0" w:after="600"/>
      <w:jc w:val="center"/>
    </w:pPr>
    <w:rPr>
      <w:rFonts w:ascii="Times New Roman" w:hAnsi="Times New Roman"/>
      <w:b/>
      <w:sz w:val="24"/>
      <w:lang w:eastAsia="de-DE"/>
    </w:rPr>
  </w:style>
  <w:style w:type="paragraph" w:customStyle="1" w:styleId="Nomdelinstitution">
    <w:name w:val="Nom de l'institution"/>
    <w:basedOn w:val="Normalny"/>
    <w:next w:val="Emission"/>
    <w:rsid w:val="00C11AAF"/>
    <w:pPr>
      <w:spacing w:before="0" w:after="0"/>
    </w:pPr>
    <w:rPr>
      <w:rFonts w:cs="Arial"/>
      <w:sz w:val="24"/>
      <w:lang w:eastAsia="de-DE"/>
    </w:rPr>
  </w:style>
  <w:style w:type="paragraph" w:customStyle="1" w:styleId="Langueoriginale">
    <w:name w:val="Langue originale"/>
    <w:basedOn w:val="Normalny"/>
    <w:next w:val="Phrasefinale"/>
    <w:rsid w:val="00C11AAF"/>
    <w:pPr>
      <w:spacing w:before="360" w:after="120"/>
      <w:jc w:val="center"/>
    </w:pPr>
    <w:rPr>
      <w:rFonts w:ascii="Times New Roman" w:hAnsi="Times New Roman"/>
      <w:caps/>
      <w:sz w:val="24"/>
      <w:lang w:eastAsia="de-DE"/>
    </w:rPr>
  </w:style>
  <w:style w:type="paragraph" w:customStyle="1" w:styleId="Phrasefinale">
    <w:name w:val="Phrase finale"/>
    <w:basedOn w:val="Normalny"/>
    <w:next w:val="Normalny"/>
    <w:rsid w:val="00C11AAF"/>
    <w:pPr>
      <w:spacing w:before="360" w:after="0"/>
      <w:jc w:val="center"/>
    </w:pPr>
    <w:rPr>
      <w:rFonts w:ascii="Times New Roman" w:hAnsi="Times New Roman"/>
      <w:sz w:val="24"/>
      <w:lang w:eastAsia="de-DE"/>
    </w:rPr>
  </w:style>
  <w:style w:type="paragraph" w:customStyle="1" w:styleId="ManualConsidrant">
    <w:name w:val="Manual Considérant"/>
    <w:basedOn w:val="Normalny"/>
    <w:rsid w:val="00C11AAF"/>
    <w:pPr>
      <w:spacing w:before="120" w:after="120"/>
      <w:ind w:left="709" w:hanging="709"/>
      <w:jc w:val="both"/>
    </w:pPr>
    <w:rPr>
      <w:rFonts w:ascii="Times New Roman" w:hAnsi="Times New Roman"/>
      <w:sz w:val="24"/>
      <w:lang w:eastAsia="de-DE"/>
    </w:rPr>
  </w:style>
  <w:style w:type="paragraph" w:customStyle="1" w:styleId="Prliminairetitre">
    <w:name w:val="Préliminaire titre"/>
    <w:basedOn w:val="Normalny"/>
    <w:next w:val="Normalny"/>
    <w:rsid w:val="00C11AAF"/>
    <w:pPr>
      <w:spacing w:before="360" w:after="360"/>
      <w:jc w:val="center"/>
    </w:pPr>
    <w:rPr>
      <w:rFonts w:ascii="Times New Roman" w:hAnsi="Times New Roman"/>
      <w:b/>
      <w:sz w:val="24"/>
      <w:lang w:eastAsia="de-DE"/>
    </w:rPr>
  </w:style>
  <w:style w:type="paragraph" w:customStyle="1" w:styleId="Prliminairetype">
    <w:name w:val="Préliminaire type"/>
    <w:basedOn w:val="Normalny"/>
    <w:next w:val="Normalny"/>
    <w:rsid w:val="00C11AAF"/>
    <w:pPr>
      <w:spacing w:before="360" w:after="0"/>
      <w:jc w:val="center"/>
    </w:pPr>
    <w:rPr>
      <w:rFonts w:ascii="Times New Roman" w:hAnsi="Times New Roman"/>
      <w:b/>
      <w:sz w:val="24"/>
      <w:lang w:eastAsia="de-DE"/>
    </w:rPr>
  </w:style>
  <w:style w:type="paragraph" w:customStyle="1" w:styleId="Rfrenceinterinstitutionelle">
    <w:name w:val="Référence interinstitutionelle"/>
    <w:basedOn w:val="Normalny"/>
    <w:next w:val="Statut"/>
    <w:rsid w:val="00C11AAF"/>
    <w:pPr>
      <w:spacing w:before="0" w:after="0"/>
      <w:ind w:left="5103"/>
    </w:pPr>
    <w:rPr>
      <w:rFonts w:ascii="Times New Roman" w:hAnsi="Times New Roman"/>
      <w:sz w:val="24"/>
      <w:lang w:eastAsia="de-DE"/>
    </w:rPr>
  </w:style>
  <w:style w:type="paragraph" w:customStyle="1" w:styleId="Rfrenceinterinstitutionelleprliminaire">
    <w:name w:val="Référence interinstitutionelle (préliminaire)"/>
    <w:basedOn w:val="Normalny"/>
    <w:next w:val="Normalny"/>
    <w:rsid w:val="00C11AAF"/>
    <w:pPr>
      <w:spacing w:before="0" w:after="0"/>
      <w:ind w:left="5103"/>
    </w:pPr>
    <w:rPr>
      <w:rFonts w:ascii="Times New Roman" w:hAnsi="Times New Roman"/>
      <w:sz w:val="24"/>
      <w:lang w:eastAsia="de-DE"/>
    </w:rPr>
  </w:style>
  <w:style w:type="paragraph" w:customStyle="1" w:styleId="Sous-titreobjetprliminaire">
    <w:name w:val="Sous-titre objet (préliminaire)"/>
    <w:basedOn w:val="Normalny"/>
    <w:rsid w:val="00C11AAF"/>
    <w:pPr>
      <w:spacing w:before="0" w:after="0"/>
      <w:jc w:val="center"/>
    </w:pPr>
    <w:rPr>
      <w:rFonts w:ascii="Times New Roman" w:hAnsi="Times New Roman"/>
      <w:b/>
      <w:sz w:val="24"/>
      <w:lang w:eastAsia="de-DE"/>
    </w:rPr>
  </w:style>
  <w:style w:type="paragraph" w:customStyle="1" w:styleId="Statutprliminaire">
    <w:name w:val="Statut (préliminaire)"/>
    <w:basedOn w:val="Normalny"/>
    <w:next w:val="Normalny"/>
    <w:rsid w:val="00C11AAF"/>
    <w:pPr>
      <w:spacing w:before="360" w:after="0"/>
      <w:jc w:val="center"/>
    </w:pPr>
    <w:rPr>
      <w:rFonts w:ascii="Times New Roman" w:hAnsi="Times New Roman"/>
      <w:sz w:val="24"/>
      <w:lang w:eastAsia="de-DE"/>
    </w:rPr>
  </w:style>
  <w:style w:type="paragraph" w:customStyle="1" w:styleId="Titreobjetprliminaire">
    <w:name w:val="Titre objet (préliminaire)"/>
    <w:basedOn w:val="Normalny"/>
    <w:next w:val="Normalny"/>
    <w:rsid w:val="00C11AAF"/>
    <w:pPr>
      <w:spacing w:before="360" w:after="360"/>
      <w:jc w:val="center"/>
    </w:pPr>
    <w:rPr>
      <w:rFonts w:ascii="Times New Roman" w:hAnsi="Times New Roman"/>
      <w:b/>
      <w:sz w:val="24"/>
      <w:lang w:eastAsia="de-DE"/>
    </w:rPr>
  </w:style>
  <w:style w:type="paragraph" w:customStyle="1" w:styleId="Typedudocumentprliminaire">
    <w:name w:val="Type du document (préliminaire)"/>
    <w:basedOn w:val="Normalny"/>
    <w:next w:val="Normalny"/>
    <w:rsid w:val="00C11AAF"/>
    <w:pPr>
      <w:spacing w:before="360" w:after="0"/>
      <w:jc w:val="center"/>
    </w:pPr>
    <w:rPr>
      <w:rFonts w:ascii="Times New Roman" w:hAnsi="Times New Roman"/>
      <w:b/>
      <w:sz w:val="24"/>
      <w:lang w:eastAsia="de-DE"/>
    </w:rPr>
  </w:style>
  <w:style w:type="character" w:customStyle="1" w:styleId="Added">
    <w:name w:val="Added"/>
    <w:rsid w:val="00C11AAF"/>
    <w:rPr>
      <w:rFonts w:cs="Times New Roman"/>
      <w:b/>
      <w:u w:val="single"/>
    </w:rPr>
  </w:style>
  <w:style w:type="character" w:customStyle="1" w:styleId="Deleted">
    <w:name w:val="Deleted"/>
    <w:rsid w:val="00C11AAF"/>
    <w:rPr>
      <w:rFonts w:cs="Times New Roman"/>
      <w:strike/>
    </w:rPr>
  </w:style>
  <w:style w:type="paragraph" w:customStyle="1" w:styleId="Address">
    <w:name w:val="Address"/>
    <w:basedOn w:val="Normalny"/>
    <w:next w:val="Normalny"/>
    <w:rsid w:val="00C11AAF"/>
    <w:pPr>
      <w:keepLines/>
      <w:spacing w:before="120" w:after="120" w:line="360" w:lineRule="auto"/>
      <w:ind w:left="3402"/>
    </w:pPr>
    <w:rPr>
      <w:rFonts w:ascii="Times New Roman" w:hAnsi="Times New Roman"/>
      <w:sz w:val="24"/>
      <w:lang w:eastAsia="de-DE"/>
    </w:rPr>
  </w:style>
  <w:style w:type="paragraph" w:customStyle="1" w:styleId="Fichefinancirestandardtitre">
    <w:name w:val="Fiche financière (standard) titr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standardtitreacte">
    <w:name w:val="Fiche financière (standard) titre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travailtitre">
    <w:name w:val="Fiche financière (travail) titr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travailtitreacte">
    <w:name w:val="Fiche financière (travail) titre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attributiontitre">
    <w:name w:val="Fiche financière (attribution) titr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attributiontitreacte">
    <w:name w:val="Fiche financière (attribution) titre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Objetexterne">
    <w:name w:val="Objet externe"/>
    <w:basedOn w:val="Normalny"/>
    <w:next w:val="Normalny"/>
    <w:rsid w:val="00C11AAF"/>
    <w:pPr>
      <w:spacing w:before="120" w:after="120"/>
      <w:jc w:val="both"/>
    </w:pPr>
    <w:rPr>
      <w:rFonts w:ascii="Times New Roman" w:hAnsi="Times New Roman"/>
      <w:i/>
      <w:caps/>
      <w:sz w:val="24"/>
      <w:lang w:eastAsia="de-DE"/>
    </w:rPr>
  </w:style>
  <w:style w:type="paragraph" w:styleId="Lista5">
    <w:name w:val="List 5"/>
    <w:basedOn w:val="Normalny"/>
    <w:rsid w:val="00C11AAF"/>
    <w:pPr>
      <w:tabs>
        <w:tab w:val="num" w:pos="851"/>
      </w:tabs>
      <w:spacing w:before="0" w:after="240"/>
      <w:ind w:left="1415" w:hanging="283"/>
      <w:jc w:val="both"/>
    </w:pPr>
    <w:rPr>
      <w:rFonts w:ascii="Times New Roman" w:hAnsi="Times New Roman"/>
      <w:sz w:val="24"/>
      <w:szCs w:val="20"/>
      <w:lang w:eastAsia="en-US"/>
    </w:rPr>
  </w:style>
  <w:style w:type="paragraph" w:styleId="Lista-kontynuacja5">
    <w:name w:val="List Continue 5"/>
    <w:basedOn w:val="Normalny"/>
    <w:rsid w:val="00C11AAF"/>
    <w:pPr>
      <w:tabs>
        <w:tab w:val="num" w:pos="737"/>
        <w:tab w:val="num" w:pos="851"/>
      </w:tabs>
      <w:spacing w:before="0" w:after="120"/>
      <w:ind w:left="1415"/>
      <w:jc w:val="both"/>
    </w:pPr>
    <w:rPr>
      <w:rFonts w:ascii="Times New Roman" w:hAnsi="Times New Roman"/>
      <w:sz w:val="24"/>
      <w:szCs w:val="20"/>
      <w:lang w:eastAsia="en-US"/>
    </w:rPr>
  </w:style>
  <w:style w:type="paragraph" w:customStyle="1" w:styleId="YReferences">
    <w:name w:val="YReferences"/>
    <w:basedOn w:val="Normalny"/>
    <w:next w:val="Normalny"/>
    <w:rsid w:val="00C11AAF"/>
    <w:pPr>
      <w:tabs>
        <w:tab w:val="num" w:pos="851"/>
      </w:tabs>
      <w:spacing w:before="0" w:after="480"/>
      <w:ind w:left="1531" w:hanging="1531"/>
      <w:jc w:val="both"/>
    </w:pPr>
    <w:rPr>
      <w:rFonts w:ascii="Times New Roman" w:hAnsi="Times New Roman"/>
      <w:sz w:val="24"/>
      <w:szCs w:val="20"/>
      <w:lang w:eastAsia="en-US"/>
    </w:rPr>
  </w:style>
  <w:style w:type="paragraph" w:customStyle="1" w:styleId="emcsbodytext">
    <w:name w:val="emcs_body_text"/>
    <w:rsid w:val="00C11AAF"/>
    <w:pPr>
      <w:widowControl w:val="0"/>
      <w:spacing w:before="120"/>
      <w:ind w:left="567"/>
      <w:jc w:val="both"/>
    </w:pPr>
    <w:rPr>
      <w:sz w:val="24"/>
      <w:lang w:val="en-GB" w:eastAsia="en-US"/>
    </w:rPr>
  </w:style>
  <w:style w:type="paragraph" w:customStyle="1" w:styleId="emcsEDIFACTDetailTitle">
    <w:name w:val="emcs_EDIFACT_DetailTitle"/>
    <w:rsid w:val="00C11AAF"/>
    <w:pPr>
      <w:widowControl w:val="0"/>
      <w:spacing w:before="240"/>
      <w:jc w:val="both"/>
    </w:pPr>
    <w:rPr>
      <w:b/>
      <w:sz w:val="22"/>
      <w:szCs w:val="24"/>
      <w:lang w:val="en-GB" w:eastAsia="en-US"/>
    </w:rPr>
  </w:style>
  <w:style w:type="paragraph" w:customStyle="1" w:styleId="emcsheading2">
    <w:name w:val="emcs_heading2"/>
    <w:rsid w:val="00C11AAF"/>
    <w:pPr>
      <w:keepNext/>
      <w:widowControl w:val="0"/>
      <w:tabs>
        <w:tab w:val="num" w:pos="567"/>
        <w:tab w:val="num" w:pos="2160"/>
      </w:tabs>
      <w:spacing w:before="480" w:after="120"/>
      <w:ind w:left="567" w:hanging="567"/>
      <w:jc w:val="both"/>
      <w:outlineLvl w:val="1"/>
    </w:pPr>
    <w:rPr>
      <w:b/>
      <w:sz w:val="28"/>
      <w:lang w:val="en-GB" w:eastAsia="en-US"/>
    </w:rPr>
  </w:style>
  <w:style w:type="paragraph" w:customStyle="1" w:styleId="emcstable">
    <w:name w:val="emcs_table"/>
    <w:rsid w:val="00C11AAF"/>
    <w:pPr>
      <w:spacing w:before="120"/>
    </w:pPr>
    <w:rPr>
      <w:sz w:val="22"/>
      <w:lang w:val="en-GB" w:eastAsia="en-US"/>
    </w:rPr>
  </w:style>
  <w:style w:type="paragraph" w:customStyle="1" w:styleId="emcsbullet3">
    <w:name w:val="emcs_bullet3"/>
    <w:rsid w:val="00C11AAF"/>
    <w:pPr>
      <w:tabs>
        <w:tab w:val="num" w:pos="1440"/>
      </w:tabs>
      <w:spacing w:line="240" w:lineRule="atLeast"/>
      <w:ind w:left="1440" w:hanging="360"/>
      <w:jc w:val="both"/>
    </w:pPr>
    <w:rPr>
      <w:i/>
      <w:color w:val="000080"/>
      <w:sz w:val="16"/>
      <w:szCs w:val="16"/>
      <w:lang w:val="en-GB" w:eastAsia="en-US"/>
    </w:rPr>
  </w:style>
  <w:style w:type="paragraph" w:customStyle="1" w:styleId="emcsbullet2">
    <w:name w:val="emcs_bullet2"/>
    <w:rsid w:val="00C11AAF"/>
    <w:pPr>
      <w:tabs>
        <w:tab w:val="num" w:pos="284"/>
        <w:tab w:val="num" w:pos="984"/>
      </w:tabs>
      <w:ind w:left="1134" w:hanging="283"/>
      <w:jc w:val="both"/>
    </w:pPr>
    <w:rPr>
      <w:sz w:val="24"/>
      <w:lang w:val="en-GB" w:eastAsia="en-US"/>
    </w:rPr>
  </w:style>
  <w:style w:type="paragraph" w:customStyle="1" w:styleId="emcsbodynumbered">
    <w:name w:val="emcs_body_numbered"/>
    <w:rsid w:val="00C11AAF"/>
    <w:pPr>
      <w:tabs>
        <w:tab w:val="num" w:pos="360"/>
        <w:tab w:val="num" w:pos="992"/>
      </w:tabs>
      <w:ind w:left="992" w:hanging="425"/>
    </w:pPr>
    <w:rPr>
      <w:sz w:val="24"/>
      <w:lang w:val="en-GB" w:eastAsia="en-US"/>
    </w:rPr>
  </w:style>
  <w:style w:type="paragraph" w:customStyle="1" w:styleId="emcsAPtablebullet3">
    <w:name w:val="emcs_AP_table_bullet3"/>
    <w:rsid w:val="00C11AAF"/>
    <w:pPr>
      <w:tabs>
        <w:tab w:val="num" w:pos="851"/>
        <w:tab w:val="num" w:pos="1361"/>
      </w:tabs>
      <w:ind w:left="851" w:hanging="284"/>
    </w:pPr>
    <w:rPr>
      <w:i/>
      <w:color w:val="000080"/>
      <w:sz w:val="16"/>
      <w:szCs w:val="16"/>
      <w:lang w:val="en-GB" w:eastAsia="en-US"/>
    </w:rPr>
  </w:style>
  <w:style w:type="paragraph" w:customStyle="1" w:styleId="emcsAPtablebullet4">
    <w:name w:val="emcs_AP_table_bullet4"/>
    <w:rsid w:val="00C11AAF"/>
    <w:pPr>
      <w:keepNext/>
      <w:tabs>
        <w:tab w:val="num" w:pos="1134"/>
        <w:tab w:val="num" w:pos="1247"/>
      </w:tabs>
      <w:ind w:left="1134" w:hanging="567"/>
    </w:pPr>
    <w:rPr>
      <w:i/>
      <w:color w:val="000080"/>
      <w:sz w:val="16"/>
      <w:szCs w:val="16"/>
      <w:lang w:val="en-GB" w:eastAsia="en-US"/>
    </w:rPr>
  </w:style>
  <w:style w:type="paragraph" w:customStyle="1" w:styleId="Heading2TOC">
    <w:name w:val="Heading 2 TOC"/>
    <w:basedOn w:val="Nagwek2"/>
    <w:rsid w:val="00C11AAF"/>
    <w:pPr>
      <w:keepLines/>
      <w:widowControl w:val="0"/>
      <w:numPr>
        <w:ilvl w:val="0"/>
        <w:numId w:val="0"/>
      </w:numPr>
      <w:tabs>
        <w:tab w:val="left" w:pos="993"/>
      </w:tabs>
      <w:spacing w:after="480"/>
      <w:ind w:left="1416" w:hanging="708"/>
      <w:jc w:val="center"/>
      <w:outlineLvl w:val="9"/>
    </w:pPr>
    <w:rPr>
      <w:rFonts w:ascii="Times New Roman" w:hAnsi="Times New Roman" w:cs="Times New Roman"/>
      <w:bCs w:val="0"/>
      <w:i w:val="0"/>
      <w:iCs w:val="0"/>
      <w:szCs w:val="20"/>
      <w:lang w:eastAsia="en-US"/>
    </w:rPr>
  </w:style>
  <w:style w:type="paragraph" w:customStyle="1" w:styleId="xl41">
    <w:name w:val="xl41"/>
    <w:basedOn w:val="Normalny"/>
    <w:rsid w:val="00C11AAF"/>
    <w:pPr>
      <w:pBdr>
        <w:bottom w:val="single" w:sz="8" w:space="0" w:color="auto"/>
      </w:pBdr>
      <w:shd w:val="clear" w:color="auto" w:fill="993300"/>
      <w:spacing w:before="100" w:beforeAutospacing="1" w:after="100" w:afterAutospacing="1"/>
    </w:pPr>
    <w:rPr>
      <w:rFonts w:cs="Arial"/>
      <w:sz w:val="24"/>
      <w:lang w:val="en-US" w:eastAsia="en-US"/>
    </w:rPr>
  </w:style>
  <w:style w:type="character" w:customStyle="1" w:styleId="biggertext">
    <w:name w:val="biggertext"/>
    <w:rsid w:val="00C11AAF"/>
  </w:style>
  <w:style w:type="numbering" w:customStyle="1" w:styleId="Biecalista1">
    <w:name w:val="Bieżąca lista1"/>
    <w:rsid w:val="00C11AAF"/>
    <w:pPr>
      <w:numPr>
        <w:numId w:val="48"/>
      </w:numPr>
    </w:pPr>
  </w:style>
  <w:style w:type="paragraph" w:customStyle="1" w:styleId="Tabela-tekstwkomrce">
    <w:name w:val="Tabela - tekst w komórce"/>
    <w:basedOn w:val="Normalny"/>
    <w:rsid w:val="00C11AAF"/>
    <w:pPr>
      <w:spacing w:before="20" w:after="20"/>
    </w:pPr>
    <w:rPr>
      <w:sz w:val="18"/>
      <w:szCs w:val="20"/>
      <w:lang w:val="de-DE"/>
    </w:rPr>
  </w:style>
  <w:style w:type="character" w:customStyle="1" w:styleId="apple-style-span">
    <w:name w:val="apple-style-span"/>
    <w:rsid w:val="00C11AAF"/>
  </w:style>
  <w:style w:type="character" w:customStyle="1" w:styleId="StopkaZnak">
    <w:name w:val="Stopka Znak"/>
    <w:link w:val="Stopka"/>
    <w:uiPriority w:val="99"/>
    <w:rsid w:val="00C11AAF"/>
    <w:rPr>
      <w:rFonts w:ascii="Arial" w:hAnsi="Arial"/>
      <w:szCs w:val="24"/>
    </w:rPr>
  </w:style>
  <w:style w:type="paragraph" w:styleId="Akapitzlist">
    <w:name w:val="List Paragraph"/>
    <w:basedOn w:val="Normalny"/>
    <w:uiPriority w:val="34"/>
    <w:qFormat/>
    <w:rsid w:val="00E163FF"/>
    <w:pPr>
      <w:ind w:left="720"/>
      <w:contextualSpacing/>
    </w:pPr>
  </w:style>
  <w:style w:type="paragraph" w:customStyle="1" w:styleId="Bulletwithtext2">
    <w:name w:val="Bullet with text 2"/>
    <w:basedOn w:val="Normalny"/>
    <w:rsid w:val="0002000D"/>
    <w:pPr>
      <w:numPr>
        <w:numId w:val="55"/>
      </w:numPr>
      <w:spacing w:before="0" w:after="0"/>
    </w:pPr>
    <w:rPr>
      <w:rFonts w:ascii="Futura Bk" w:hAnsi="Futura Bk"/>
      <w:szCs w:val="20"/>
      <w:lang w:eastAsia="en-US"/>
    </w:rPr>
  </w:style>
  <w:style w:type="paragraph" w:styleId="NormalnyWeb">
    <w:name w:val="Normal (Web)"/>
    <w:basedOn w:val="Normalny"/>
    <w:uiPriority w:val="99"/>
    <w:semiHidden/>
    <w:unhideWhenUsed/>
    <w:rsid w:val="00C16DC1"/>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08424">
      <w:bodyDiv w:val="1"/>
      <w:marLeft w:val="0"/>
      <w:marRight w:val="0"/>
      <w:marTop w:val="0"/>
      <w:marBottom w:val="0"/>
      <w:divBdr>
        <w:top w:val="none" w:sz="0" w:space="0" w:color="auto"/>
        <w:left w:val="none" w:sz="0" w:space="0" w:color="auto"/>
        <w:bottom w:val="none" w:sz="0" w:space="0" w:color="auto"/>
        <w:right w:val="none" w:sz="0" w:space="0" w:color="auto"/>
      </w:divBdr>
    </w:div>
    <w:div w:id="196356707">
      <w:bodyDiv w:val="1"/>
      <w:marLeft w:val="0"/>
      <w:marRight w:val="0"/>
      <w:marTop w:val="0"/>
      <w:marBottom w:val="0"/>
      <w:divBdr>
        <w:top w:val="none" w:sz="0" w:space="0" w:color="auto"/>
        <w:left w:val="none" w:sz="0" w:space="0" w:color="auto"/>
        <w:bottom w:val="none" w:sz="0" w:space="0" w:color="auto"/>
        <w:right w:val="none" w:sz="0" w:space="0" w:color="auto"/>
      </w:divBdr>
    </w:div>
    <w:div w:id="356274951">
      <w:bodyDiv w:val="1"/>
      <w:marLeft w:val="0"/>
      <w:marRight w:val="0"/>
      <w:marTop w:val="0"/>
      <w:marBottom w:val="0"/>
      <w:divBdr>
        <w:top w:val="none" w:sz="0" w:space="0" w:color="auto"/>
        <w:left w:val="none" w:sz="0" w:space="0" w:color="auto"/>
        <w:bottom w:val="none" w:sz="0" w:space="0" w:color="auto"/>
        <w:right w:val="none" w:sz="0" w:space="0" w:color="auto"/>
      </w:divBdr>
    </w:div>
    <w:div w:id="1530338732">
      <w:bodyDiv w:val="1"/>
      <w:marLeft w:val="0"/>
      <w:marRight w:val="0"/>
      <w:marTop w:val="0"/>
      <w:marBottom w:val="0"/>
      <w:divBdr>
        <w:top w:val="none" w:sz="0" w:space="0" w:color="auto"/>
        <w:left w:val="none" w:sz="0" w:space="0" w:color="auto"/>
        <w:bottom w:val="none" w:sz="0" w:space="0" w:color="auto"/>
        <w:right w:val="none" w:sz="0" w:space="0" w:color="auto"/>
      </w:divBdr>
    </w:div>
    <w:div w:id="1693530759">
      <w:bodyDiv w:val="1"/>
      <w:marLeft w:val="0"/>
      <w:marRight w:val="0"/>
      <w:marTop w:val="0"/>
      <w:marBottom w:val="0"/>
      <w:divBdr>
        <w:top w:val="none" w:sz="0" w:space="0" w:color="auto"/>
        <w:left w:val="none" w:sz="0" w:space="0" w:color="auto"/>
        <w:bottom w:val="none" w:sz="0" w:space="0" w:color="auto"/>
        <w:right w:val="none" w:sz="0" w:space="0" w:color="auto"/>
      </w:divBdr>
    </w:div>
    <w:div w:id="2059890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if\Dane%20aplikacji\Microsoft\Szablony\PQI_EORI.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bac520d-1c24-4a83-8ffe-a90b67f4ea60" xsi:nil="true"/>
    <lcf76f155ced4ddcb4097134ff3c332f xmlns="b37cf34d-6215-4634-9a2c-ecd87cc7caa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93F05BE7366B945A24814CE68DF4396" ma:contentTypeVersion="12" ma:contentTypeDescription="Utwórz nowy dokument." ma:contentTypeScope="" ma:versionID="3c322d893b7fa8b8695882cefadaa526">
  <xsd:schema xmlns:xsd="http://www.w3.org/2001/XMLSchema" xmlns:xs="http://www.w3.org/2001/XMLSchema" xmlns:p="http://schemas.microsoft.com/office/2006/metadata/properties" xmlns:ns2="b37cf34d-6215-4634-9a2c-ecd87cc7caa7" xmlns:ns3="7bac520d-1c24-4a83-8ffe-a90b67f4ea60" targetNamespace="http://schemas.microsoft.com/office/2006/metadata/properties" ma:root="true" ma:fieldsID="7052ab329462b257833f99520b112e22" ns2:_="" ns3:_="">
    <xsd:import namespace="b37cf34d-6215-4634-9a2c-ecd87cc7caa7"/>
    <xsd:import namespace="7bac520d-1c24-4a83-8ffe-a90b67f4ea6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7cf34d-6215-4634-9a2c-ecd87cc7ca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631f8cda-3d00-401b-b4ea-784def87642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ac520d-1c24-4a83-8ffe-a90b67f4ea6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5130219-d7af-4187-851d-5d28cfb85d4b}" ma:internalName="TaxCatchAll" ma:showField="CatchAllData" ma:web="7bac520d-1c24-4a83-8ffe-a90b67f4ea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687AB-297E-45C1-8050-1474ED0F0DFB}">
  <ds:schemaRefs>
    <ds:schemaRef ds:uri="http://schemas.microsoft.com/sharepoint/v3/contenttype/forms"/>
  </ds:schemaRefs>
</ds:datastoreItem>
</file>

<file path=customXml/itemProps2.xml><?xml version="1.0" encoding="utf-8"?>
<ds:datastoreItem xmlns:ds="http://schemas.openxmlformats.org/officeDocument/2006/customXml" ds:itemID="{42AE110D-86FD-4DC0-9253-C9C85A9C353E}">
  <ds:schemaRefs>
    <ds:schemaRef ds:uri="http://schemas.microsoft.com/office/2006/metadata/properties"/>
    <ds:schemaRef ds:uri="http://schemas.microsoft.com/office/infopath/2007/PartnerControls"/>
    <ds:schemaRef ds:uri="7bac520d-1c24-4a83-8ffe-a90b67f4ea60"/>
    <ds:schemaRef ds:uri="b37cf34d-6215-4634-9a2c-ecd87cc7caa7"/>
  </ds:schemaRefs>
</ds:datastoreItem>
</file>

<file path=customXml/itemProps3.xml><?xml version="1.0" encoding="utf-8"?>
<ds:datastoreItem xmlns:ds="http://schemas.openxmlformats.org/officeDocument/2006/customXml" ds:itemID="{40EAA3A5-5091-4248-AD9F-F326232576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7cf34d-6215-4634-9a2c-ecd87cc7caa7"/>
    <ds:schemaRef ds:uri="7bac520d-1c24-4a83-8ffe-a90b67f4ea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7CF590-8348-4F00-A738-0795B5829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PQI_EORI.dot</Template>
  <TotalTime>8</TotalTime>
  <Pages>211</Pages>
  <Words>24068</Words>
  <Characters>157445</Characters>
  <Application>Microsoft Office Word</Application>
  <DocSecurity>0</DocSecurity>
  <Lines>1312</Lines>
  <Paragraphs>362</Paragraphs>
  <ScaleCrop>false</ScaleCrop>
  <HeadingPairs>
    <vt:vector size="2" baseType="variant">
      <vt:variant>
        <vt:lpstr>Tytuł</vt:lpstr>
      </vt:variant>
      <vt:variant>
        <vt:i4>1</vt:i4>
      </vt:variant>
    </vt:vector>
  </HeadingPairs>
  <TitlesOfParts>
    <vt:vector size="1" baseType="lpstr">
      <vt:lpstr/>
    </vt:vector>
  </TitlesOfParts>
  <Company>Ministerstwo Finansów</Company>
  <LinksUpToDate>false</LinksUpToDate>
  <CharactersWithSpaces>181151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Wieszczyński</dc:creator>
  <cp:keywords/>
  <dc:description/>
  <cp:lastModifiedBy>Jurkowska Monika</cp:lastModifiedBy>
  <cp:revision>5</cp:revision>
  <cp:lastPrinted>2017-04-11T07:54:00Z</cp:lastPrinted>
  <dcterms:created xsi:type="dcterms:W3CDTF">2022-09-12T11:25:00Z</dcterms:created>
  <dcterms:modified xsi:type="dcterms:W3CDTF">2022-11-21T23:58:00Z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qiProjectName">
    <vt:lpwstr>System Przemieszczania oraz Nadzoru Wyrobów Akcyzowych EMCS PL 2</vt:lpwstr>
  </property>
  <property fmtid="{D5CDD505-2E9C-101B-9397-08002B2CF9AE}" pid="3" name="pqiProjectAcronym">
    <vt:lpwstr>EMCSPL2</vt:lpwstr>
  </property>
  <property fmtid="{D5CDD505-2E9C-101B-9397-08002B2CF9AE}" pid="4" name="pqiProjectManager">
    <vt:lpwstr>Michał Filip</vt:lpwstr>
  </property>
  <property fmtid="{D5CDD505-2E9C-101B-9397-08002B2CF9AE}" pid="5" name="pqiClientName">
    <vt:lpwstr>Ministerstwo Finansów</vt:lpwstr>
  </property>
  <property fmtid="{D5CDD505-2E9C-101B-9397-08002B2CF9AE}" pid="6" name="pqiDocTitle">
    <vt:lpwstr>Specyfikacja wymiany komunikatów XML z podmiotami</vt:lpwstr>
  </property>
  <property fmtid="{D5CDD505-2E9C-101B-9397-08002B2CF9AE}" pid="7" name="pqiDocOwner">
    <vt:lpwstr>Karol Gajos</vt:lpwstr>
  </property>
  <property fmtid="{D5CDD505-2E9C-101B-9397-08002B2CF9AE}" pid="8" name="pqiDocVerNumber">
    <vt:lpwstr>1.00</vt:lpwstr>
  </property>
  <property fmtid="{D5CDD505-2E9C-101B-9397-08002B2CF9AE}" pid="9" name="pqiDocVerDate">
    <vt:lpwstr>2017-03-31</vt:lpwstr>
  </property>
  <property fmtid="{D5CDD505-2E9C-101B-9397-08002B2CF9AE}" pid="10" name="pqiStandardName">
    <vt:lpwstr>PQI</vt:lpwstr>
  </property>
  <property fmtid="{D5CDD505-2E9C-101B-9397-08002B2CF9AE}" pid="11" name="pqiStandardVerNumber">
    <vt:lpwstr>1.21</vt:lpwstr>
  </property>
  <property fmtid="{D5CDD505-2E9C-101B-9397-08002B2CF9AE}" pid="12" name="pqiShortClientName">
    <vt:lpwstr>MF</vt:lpwstr>
  </property>
  <property fmtid="{D5CDD505-2E9C-101B-9397-08002B2CF9AE}" pid="13" name="pqiContractNumber">
    <vt:lpwstr>R/109/15/DS/B/514</vt:lpwstr>
  </property>
  <property fmtid="{D5CDD505-2E9C-101B-9397-08002B2CF9AE}" pid="14" name="pqiClientProjectManager">
    <vt:lpwstr>Monika Jurkowska</vt:lpwstr>
  </property>
  <property fmtid="{D5CDD505-2E9C-101B-9397-08002B2CF9AE}" pid="15" name="pqiDocCheckDate">
    <vt:lpwstr>2015-01-26</vt:lpwstr>
  </property>
  <property fmtid="{D5CDD505-2E9C-101B-9397-08002B2CF9AE}" pid="16" name="pqiDocType">
    <vt:lpwstr>DOOZ</vt:lpwstr>
  </property>
  <property fmtid="{D5CDD505-2E9C-101B-9397-08002B2CF9AE}" pid="17" name="pqiDocLocation">
    <vt:lpwstr>Lokalizacja dokumentu</vt:lpwstr>
  </property>
  <property fmtid="{D5CDD505-2E9C-101B-9397-08002B2CF9AE}" pid="18" name="pqiDocConfidentiality">
    <vt:lpwstr>BEZ ZASTRZEŻEŃ</vt:lpwstr>
  </property>
  <property fmtid="{D5CDD505-2E9C-101B-9397-08002B2CF9AE}" pid="19" name="pqiAuthors">
    <vt:lpwstr>Bartłomiej Karwacki, Marcin Dąbrowski</vt:lpwstr>
  </property>
  <property fmtid="{D5CDD505-2E9C-101B-9397-08002B2CF9AE}" pid="20" name="pqiFileName">
    <vt:lpwstr>EMCSPL2_SPC-POD_v4.00 20151126</vt:lpwstr>
  </property>
  <property fmtid="{D5CDD505-2E9C-101B-9397-08002B2CF9AE}" pid="21" name="pqiDocConfidentialityLabel">
    <vt:lpwstr>Klauzula poufności: </vt:lpwstr>
  </property>
  <property fmtid="{D5CDD505-2E9C-101B-9397-08002B2CF9AE}" pid="22" name="pqiDepartmentName">
    <vt:lpwstr>Pion</vt:lpwstr>
  </property>
  <property fmtid="{D5CDD505-2E9C-101B-9397-08002B2CF9AE}" pid="23" name="pqiStandardAvailableFrom">
    <vt:lpwstr>2005-01-27</vt:lpwstr>
  </property>
  <property fmtid="{D5CDD505-2E9C-101B-9397-08002B2CF9AE}" pid="24" name="pqiDocCreateDate">
    <vt:lpwstr>2017-02-01</vt:lpwstr>
  </property>
  <property fmtid="{D5CDD505-2E9C-101B-9397-08002B2CF9AE}" pid="25" name="pqiAuthorShortName">
    <vt:lpwstr> </vt:lpwstr>
  </property>
  <property fmtid="{D5CDD505-2E9C-101B-9397-08002B2CF9AE}" pid="26" name="pqiFileExtension">
    <vt:lpwstr>doc</vt:lpwstr>
  </property>
  <property fmtid="{D5CDD505-2E9C-101B-9397-08002B2CF9AE}" pid="27" name="pqiFileDiskLocation">
    <vt:lpwstr>P:\EMCS\04 Projekt\40 SPC-KOM\EtapII\</vt:lpwstr>
  </property>
  <property fmtid="{D5CDD505-2E9C-101B-9397-08002B2CF9AE}" pid="28" name="pqiLanguage">
    <vt:lpwstr>wersja polskojęzyczna</vt:lpwstr>
  </property>
  <property fmtid="{D5CDD505-2E9C-101B-9397-08002B2CF9AE}" pid="29" name="pqiDocApproved">
    <vt:lpwstr>Monika Jurkowska</vt:lpwstr>
  </property>
  <property fmtid="{D5CDD505-2E9C-101B-9397-08002B2CF9AE}" pid="30" name="pqiDocApprovedDate">
    <vt:lpwstr>RRRR-MM-DD</vt:lpwstr>
  </property>
  <property fmtid="{D5CDD505-2E9C-101B-9397-08002B2CF9AE}" pid="31" name="pqiDocId">
    <vt:lpwstr> </vt:lpwstr>
  </property>
  <property fmtid="{D5CDD505-2E9C-101B-9397-08002B2CF9AE}" pid="32" name="pqiCopyrightYear">
    <vt:lpwstr>2015</vt:lpwstr>
  </property>
  <property fmtid="{D5CDD505-2E9C-101B-9397-08002B2CF9AE}" pid="33" name="pqiDocDisseminationNote">
    <vt:lpwstr> </vt:lpwstr>
  </property>
  <property fmtid="{D5CDD505-2E9C-101B-9397-08002B2CF9AE}" pid="34" name="pqiDocDissemination">
    <vt:lpwstr> </vt:lpwstr>
  </property>
  <property fmtid="{D5CDD505-2E9C-101B-9397-08002B2CF9AE}" pid="35" name="pqiDocPodmioty">
    <vt:lpwstr> </vt:lpwstr>
  </property>
  <property fmtid="{D5CDD505-2E9C-101B-9397-08002B2CF9AE}" pid="36" name="pqiZarza">
    <vt:lpwstr> </vt:lpwstr>
  </property>
  <property fmtid="{D5CDD505-2E9C-101B-9397-08002B2CF9AE}" pid="37" name="pqiZespol">
    <vt:lpwstr> </vt:lpwstr>
  </property>
  <property fmtid="{D5CDD505-2E9C-101B-9397-08002B2CF9AE}" pid="38" name="pqiKierownictwo">
    <vt:lpwstr> </vt:lpwstr>
  </property>
  <property fmtid="{D5CDD505-2E9C-101B-9397-08002B2CF9AE}" pid="39" name="pqiDyrektorzy">
    <vt:lpwstr> </vt:lpwstr>
  </property>
  <property fmtid="{D5CDD505-2E9C-101B-9397-08002B2CF9AE}" pid="40" name="pqiKlient">
    <vt:lpwstr> </vt:lpwstr>
  </property>
  <property fmtid="{D5CDD505-2E9C-101B-9397-08002B2CF9AE}" pid="41" name="pqiPentacomp">
    <vt:lpwstr> </vt:lpwstr>
  </property>
  <property fmtid="{D5CDD505-2E9C-101B-9397-08002B2CF9AE}" pid="42" name="pqiUpowaznione">
    <vt:lpwstr> </vt:lpwstr>
  </property>
  <property fmtid="{D5CDD505-2E9C-101B-9397-08002B2CF9AE}" pid="43" name="_DocHome">
    <vt:i4>408552097</vt:i4>
  </property>
  <property fmtid="{D5CDD505-2E9C-101B-9397-08002B2CF9AE}" pid="44" name="ContentTypeId">
    <vt:lpwstr>0x010100F93F05BE7366B945A24814CE68DF4396</vt:lpwstr>
  </property>
  <property fmtid="{D5CDD505-2E9C-101B-9397-08002B2CF9AE}" pid="45" name="MediaServiceImageTags">
    <vt:lpwstr/>
  </property>
</Properties>
</file>